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9F7" w:rsidRDefault="001A39F7" w:rsidP="00872466">
      <w:pPr>
        <w:pStyle w:val="1tipi"/>
        <w:tabs>
          <w:tab w:val="clear" w:pos="1134"/>
        </w:tabs>
        <w:suppressAutoHyphens/>
        <w:jc w:val="left"/>
        <w:rPr>
          <w:rFonts w:ascii="Times New Roman" w:hAnsi="Times New Roman"/>
          <w:noProof/>
          <w:snapToGrid/>
          <w:szCs w:val="24"/>
          <w:lang w:val="tr-TR" w:eastAsia="en-US"/>
        </w:rPr>
      </w:pPr>
    </w:p>
    <w:p w:rsidR="00A4741D" w:rsidRPr="003B0ED4" w:rsidRDefault="00C33B13" w:rsidP="00872466">
      <w:pPr>
        <w:pStyle w:val="1tipi"/>
        <w:tabs>
          <w:tab w:val="clear" w:pos="1134"/>
        </w:tabs>
        <w:suppressAutoHyphens/>
        <w:rPr>
          <w:rFonts w:ascii="Times New Roman" w:hAnsi="Times New Roman"/>
          <w:noProof/>
          <w:snapToGrid/>
          <w:szCs w:val="24"/>
          <w:lang w:val="tr-TR" w:eastAsia="en-US"/>
        </w:rPr>
      </w:pPr>
      <w:r w:rsidRPr="003B0ED4">
        <w:rPr>
          <w:rFonts w:ascii="Times New Roman" w:hAnsi="Times New Roman"/>
          <w:noProof/>
          <w:snapToGrid/>
          <w:szCs w:val="24"/>
          <w:lang w:val="tr-TR" w:eastAsia="en-US"/>
        </w:rPr>
        <w:t xml:space="preserve"> </w:t>
      </w:r>
      <w:r w:rsidRPr="003B0ED4">
        <w:rPr>
          <w:rFonts w:ascii="Times New Roman" w:hAnsi="Times New Roman"/>
          <w:noProof/>
          <w:snapToGrid/>
          <w:szCs w:val="24"/>
          <w:lang w:val="tr-TR" w:eastAsia="en-US"/>
        </w:rPr>
        <w:tab/>
        <w:t xml:space="preserve"> </w:t>
      </w:r>
      <w:r w:rsidRPr="003B0ED4">
        <w:rPr>
          <w:rFonts w:ascii="Times New Roman" w:hAnsi="Times New Roman"/>
          <w:noProof/>
          <w:snapToGrid/>
          <w:szCs w:val="24"/>
          <w:lang w:val="tr-TR" w:eastAsia="en-US"/>
        </w:rPr>
        <w:tab/>
      </w:r>
      <w:r w:rsidRPr="003B0ED4">
        <w:rPr>
          <w:rFonts w:ascii="Times New Roman" w:hAnsi="Times New Roman"/>
          <w:noProof/>
          <w:snapToGrid/>
          <w:szCs w:val="24"/>
          <w:lang w:val="tr-TR" w:eastAsia="en-US"/>
        </w:rPr>
        <w:tab/>
      </w:r>
      <w:r w:rsidRPr="003B0ED4">
        <w:rPr>
          <w:rFonts w:ascii="Times New Roman" w:hAnsi="Times New Roman"/>
          <w:noProof/>
          <w:snapToGrid/>
          <w:szCs w:val="24"/>
          <w:lang w:val="tr-TR" w:eastAsia="en-US"/>
        </w:rPr>
        <w:tab/>
      </w:r>
    </w:p>
    <w:p w:rsidR="00A4741D" w:rsidRPr="003B0ED4" w:rsidRDefault="00A4741D" w:rsidP="00872466">
      <w:pPr>
        <w:suppressAutoHyphens/>
        <w:jc w:val="both"/>
        <w:rPr>
          <w:noProof/>
          <w:lang w:val="tr-TR"/>
        </w:rPr>
      </w:pPr>
    </w:p>
    <w:p w:rsidR="00A4741D" w:rsidRPr="003B0ED4" w:rsidRDefault="00A4741D" w:rsidP="00872466">
      <w:pPr>
        <w:suppressAutoHyphens/>
        <w:jc w:val="both"/>
        <w:rPr>
          <w:noProof/>
          <w:lang w:val="tr-TR"/>
        </w:rPr>
      </w:pPr>
    </w:p>
    <w:p w:rsidR="00A4741D" w:rsidRPr="003B0ED4" w:rsidRDefault="00A4741D" w:rsidP="00872466">
      <w:pPr>
        <w:suppressAutoHyphens/>
        <w:jc w:val="both"/>
        <w:rPr>
          <w:noProof/>
          <w:lang w:val="tr-TR"/>
        </w:rPr>
      </w:pPr>
    </w:p>
    <w:p w:rsidR="00A4741D" w:rsidRPr="003B0ED4" w:rsidRDefault="00D901D4" w:rsidP="00872466">
      <w:pPr>
        <w:pStyle w:val="1tipi"/>
        <w:tabs>
          <w:tab w:val="clear" w:pos="1134"/>
          <w:tab w:val="left" w:pos="1172"/>
        </w:tabs>
        <w:suppressAutoHyphens/>
        <w:rPr>
          <w:rFonts w:ascii="Times New Roman" w:hAnsi="Times New Roman"/>
          <w:noProof/>
          <w:snapToGrid/>
          <w:szCs w:val="24"/>
          <w:lang w:val="tr-TR" w:eastAsia="en-US"/>
        </w:rPr>
      </w:pPr>
      <w:r w:rsidRPr="003B0ED4">
        <w:rPr>
          <w:rFonts w:ascii="Times New Roman" w:hAnsi="Times New Roman"/>
          <w:noProof/>
          <w:snapToGrid/>
          <w:szCs w:val="24"/>
          <w:lang w:val="tr-TR" w:eastAsia="en-US"/>
        </w:rPr>
        <w:tab/>
      </w:r>
    </w:p>
    <w:p w:rsidR="00A4741D" w:rsidRPr="003B0ED4" w:rsidRDefault="00A4741D" w:rsidP="00872466">
      <w:pPr>
        <w:suppressAutoHyphens/>
        <w:jc w:val="both"/>
        <w:rPr>
          <w:noProof/>
          <w:lang w:val="tr-TR"/>
        </w:rPr>
      </w:pPr>
    </w:p>
    <w:p w:rsidR="00A4741D" w:rsidRPr="003B0ED4" w:rsidRDefault="00A4741D" w:rsidP="00872466">
      <w:pPr>
        <w:pStyle w:val="1tipi"/>
        <w:tabs>
          <w:tab w:val="clear" w:pos="1134"/>
        </w:tabs>
        <w:suppressAutoHyphens/>
        <w:rPr>
          <w:rFonts w:ascii="Times New Roman" w:hAnsi="Times New Roman"/>
          <w:noProof/>
          <w:snapToGrid/>
          <w:szCs w:val="24"/>
          <w:lang w:val="tr-TR" w:eastAsia="en-US"/>
        </w:rPr>
      </w:pPr>
    </w:p>
    <w:p w:rsidR="00A4741D" w:rsidRPr="003B0ED4" w:rsidRDefault="00A4741D" w:rsidP="00872466">
      <w:pPr>
        <w:suppressAutoHyphens/>
        <w:jc w:val="both"/>
        <w:rPr>
          <w:noProof/>
          <w:lang w:val="tr-TR"/>
        </w:rPr>
      </w:pPr>
    </w:p>
    <w:p w:rsidR="00A4741D" w:rsidRPr="003B0ED4" w:rsidRDefault="00A4741D" w:rsidP="00872466">
      <w:pPr>
        <w:suppressAutoHyphens/>
        <w:jc w:val="both"/>
        <w:rPr>
          <w:b/>
          <w:noProof/>
          <w:lang w:val="tr-TR"/>
        </w:rPr>
      </w:pPr>
    </w:p>
    <w:p w:rsidR="00361611" w:rsidRPr="003B0ED4" w:rsidRDefault="00361611" w:rsidP="00872466">
      <w:pPr>
        <w:suppressAutoHyphens/>
        <w:jc w:val="both"/>
        <w:rPr>
          <w:b/>
          <w:noProof/>
          <w:lang w:val="tr-TR"/>
        </w:rPr>
      </w:pPr>
    </w:p>
    <w:p w:rsidR="00361611" w:rsidRPr="003B0ED4" w:rsidRDefault="00361611" w:rsidP="00872466">
      <w:pPr>
        <w:suppressAutoHyphens/>
        <w:jc w:val="both"/>
        <w:rPr>
          <w:b/>
          <w:noProof/>
          <w:lang w:val="tr-TR"/>
        </w:rPr>
      </w:pPr>
    </w:p>
    <w:p w:rsidR="000839A7" w:rsidRPr="003B0ED4" w:rsidRDefault="000839A7" w:rsidP="00872466">
      <w:pPr>
        <w:suppressAutoHyphens/>
        <w:jc w:val="both"/>
        <w:rPr>
          <w:b/>
          <w:noProof/>
          <w:lang w:val="tr-TR"/>
        </w:rPr>
      </w:pPr>
    </w:p>
    <w:p w:rsidR="00410DF6" w:rsidRPr="00872466" w:rsidRDefault="00410DF6" w:rsidP="00872466">
      <w:pPr>
        <w:suppressAutoHyphens/>
        <w:ind w:left="3240"/>
        <w:jc w:val="both"/>
        <w:rPr>
          <w:b/>
          <w:noProof/>
          <w:sz w:val="22"/>
          <w:szCs w:val="22"/>
          <w:lang w:val="tr-TR"/>
        </w:rPr>
      </w:pPr>
      <w:r w:rsidRPr="00872466">
        <w:rPr>
          <w:b/>
          <w:noProof/>
          <w:sz w:val="22"/>
          <w:szCs w:val="22"/>
          <w:lang w:val="tr-TR"/>
        </w:rPr>
        <w:t>ASYA KATILIM BANKASI A.Ş.</w:t>
      </w:r>
    </w:p>
    <w:p w:rsidR="00410DF6" w:rsidRPr="00872466" w:rsidRDefault="00410DF6" w:rsidP="00872466">
      <w:pPr>
        <w:tabs>
          <w:tab w:val="left" w:pos="6930"/>
          <w:tab w:val="right" w:pos="8880"/>
        </w:tabs>
        <w:ind w:left="3240" w:right="48"/>
        <w:rPr>
          <w:b/>
          <w:noProof/>
          <w:sz w:val="22"/>
          <w:szCs w:val="22"/>
          <w:lang w:val="tr-TR"/>
        </w:rPr>
      </w:pPr>
    </w:p>
    <w:p w:rsidR="00410DF6" w:rsidRPr="00872466" w:rsidRDefault="009E4A3E" w:rsidP="00872466">
      <w:pPr>
        <w:tabs>
          <w:tab w:val="left" w:pos="6930"/>
          <w:tab w:val="right" w:pos="8880"/>
        </w:tabs>
        <w:ind w:left="3240" w:right="48"/>
        <w:jc w:val="both"/>
        <w:rPr>
          <w:b/>
          <w:bCs/>
          <w:sz w:val="22"/>
          <w:szCs w:val="22"/>
          <w:lang w:val="tr-TR"/>
        </w:rPr>
      </w:pPr>
      <w:r w:rsidRPr="00872466">
        <w:rPr>
          <w:b/>
          <w:bCs/>
          <w:sz w:val="22"/>
          <w:szCs w:val="22"/>
          <w:lang w:val="tr-TR"/>
        </w:rPr>
        <w:t>31 ARALIK 2010</w:t>
      </w:r>
      <w:r w:rsidR="00410DF6" w:rsidRPr="00872466">
        <w:rPr>
          <w:b/>
          <w:bCs/>
          <w:sz w:val="22"/>
          <w:szCs w:val="22"/>
          <w:lang w:val="tr-TR"/>
        </w:rPr>
        <w:t xml:space="preserve"> TARİHİ İTİBARIYLA</w:t>
      </w:r>
    </w:p>
    <w:p w:rsidR="00410DF6" w:rsidRPr="00872466" w:rsidRDefault="00410DF6" w:rsidP="00872466">
      <w:pPr>
        <w:tabs>
          <w:tab w:val="left" w:pos="6930"/>
          <w:tab w:val="right" w:pos="8880"/>
        </w:tabs>
        <w:ind w:left="3240" w:right="48"/>
        <w:jc w:val="both"/>
        <w:rPr>
          <w:b/>
          <w:bCs/>
          <w:sz w:val="22"/>
          <w:szCs w:val="22"/>
          <w:lang w:val="tr-TR"/>
        </w:rPr>
      </w:pPr>
      <w:r w:rsidRPr="00872466">
        <w:rPr>
          <w:b/>
          <w:bCs/>
          <w:sz w:val="22"/>
          <w:szCs w:val="22"/>
          <w:lang w:val="tr-TR"/>
        </w:rPr>
        <w:t>BAĞIMSIZ DENETİM RAPORU,</w:t>
      </w:r>
    </w:p>
    <w:p w:rsidR="00410DF6" w:rsidRPr="00872466" w:rsidRDefault="00410DF6" w:rsidP="00872466">
      <w:pPr>
        <w:tabs>
          <w:tab w:val="left" w:pos="6930"/>
          <w:tab w:val="right" w:pos="8880"/>
        </w:tabs>
        <w:ind w:left="3240" w:right="48"/>
        <w:jc w:val="both"/>
        <w:rPr>
          <w:b/>
          <w:bCs/>
          <w:sz w:val="22"/>
          <w:szCs w:val="22"/>
          <w:lang w:val="tr-TR"/>
        </w:rPr>
      </w:pPr>
      <w:r w:rsidRPr="00872466">
        <w:rPr>
          <w:b/>
          <w:bCs/>
          <w:sz w:val="22"/>
          <w:szCs w:val="22"/>
          <w:lang w:val="tr-TR"/>
        </w:rPr>
        <w:t xml:space="preserve">KONSOLİDE OLMAYAN </w:t>
      </w:r>
    </w:p>
    <w:p w:rsidR="00410DF6" w:rsidRPr="00872466" w:rsidRDefault="00410DF6" w:rsidP="00872466">
      <w:pPr>
        <w:tabs>
          <w:tab w:val="left" w:pos="6930"/>
          <w:tab w:val="right" w:pos="8880"/>
        </w:tabs>
        <w:ind w:left="3240" w:right="48"/>
        <w:jc w:val="both"/>
        <w:rPr>
          <w:b/>
          <w:bCs/>
          <w:sz w:val="22"/>
          <w:szCs w:val="22"/>
          <w:lang w:val="tr-TR"/>
        </w:rPr>
      </w:pPr>
      <w:r w:rsidRPr="00872466">
        <w:rPr>
          <w:b/>
          <w:bCs/>
          <w:sz w:val="22"/>
          <w:szCs w:val="22"/>
          <w:lang w:val="tr-TR"/>
        </w:rPr>
        <w:t xml:space="preserve">FİNANSAL TABLOLAR VE </w:t>
      </w:r>
    </w:p>
    <w:p w:rsidR="00410DF6" w:rsidRPr="00872466" w:rsidRDefault="00410DF6" w:rsidP="00872466">
      <w:pPr>
        <w:tabs>
          <w:tab w:val="left" w:pos="6930"/>
          <w:tab w:val="right" w:pos="8880"/>
        </w:tabs>
        <w:ind w:left="3240" w:right="48"/>
        <w:jc w:val="both"/>
        <w:rPr>
          <w:b/>
          <w:bCs/>
          <w:sz w:val="22"/>
          <w:szCs w:val="22"/>
          <w:lang w:val="tr-TR"/>
        </w:rPr>
      </w:pPr>
      <w:r w:rsidRPr="00872466">
        <w:rPr>
          <w:b/>
          <w:bCs/>
          <w:sz w:val="22"/>
          <w:szCs w:val="22"/>
          <w:lang w:val="tr-TR"/>
        </w:rPr>
        <w:t xml:space="preserve">FİNANSAL TABLOLARA İLİŞKİN </w:t>
      </w:r>
    </w:p>
    <w:p w:rsidR="00410DF6" w:rsidRPr="00872466" w:rsidRDefault="00410DF6" w:rsidP="00872466">
      <w:pPr>
        <w:tabs>
          <w:tab w:val="left" w:pos="6930"/>
          <w:tab w:val="right" w:pos="8880"/>
        </w:tabs>
        <w:ind w:left="3240" w:right="48"/>
        <w:jc w:val="both"/>
        <w:rPr>
          <w:b/>
          <w:bCs/>
          <w:sz w:val="22"/>
          <w:szCs w:val="22"/>
          <w:lang w:val="tr-TR"/>
        </w:rPr>
      </w:pPr>
      <w:r w:rsidRPr="00872466">
        <w:rPr>
          <w:b/>
          <w:bCs/>
          <w:sz w:val="22"/>
          <w:szCs w:val="22"/>
          <w:lang w:val="tr-TR"/>
        </w:rPr>
        <w:t>DİPNOTLAR</w:t>
      </w:r>
    </w:p>
    <w:p w:rsidR="00A42E67" w:rsidRPr="00872466" w:rsidRDefault="00A42E67" w:rsidP="00872466">
      <w:pPr>
        <w:tabs>
          <w:tab w:val="left" w:pos="6930"/>
          <w:tab w:val="right" w:pos="8880"/>
        </w:tabs>
        <w:ind w:left="1800" w:right="48"/>
        <w:rPr>
          <w:b/>
          <w:bCs/>
          <w:sz w:val="32"/>
          <w:szCs w:val="32"/>
          <w:lang w:val="tr-TR"/>
        </w:rPr>
      </w:pPr>
    </w:p>
    <w:p w:rsidR="004348CD" w:rsidRPr="00872466" w:rsidRDefault="004348CD" w:rsidP="00872466">
      <w:pPr>
        <w:tabs>
          <w:tab w:val="left" w:pos="6930"/>
          <w:tab w:val="right" w:pos="8880"/>
        </w:tabs>
        <w:ind w:right="48"/>
        <w:rPr>
          <w:b/>
          <w:bCs/>
          <w:sz w:val="32"/>
          <w:szCs w:val="32"/>
          <w:lang w:val="tr-TR"/>
        </w:rPr>
      </w:pPr>
    </w:p>
    <w:p w:rsidR="00A4741D" w:rsidRPr="00872466" w:rsidRDefault="00A4741D" w:rsidP="00872466">
      <w:pPr>
        <w:suppressAutoHyphens/>
        <w:ind w:left="3600"/>
        <w:jc w:val="both"/>
        <w:rPr>
          <w:b/>
          <w:lang w:val="tr-TR"/>
        </w:rPr>
        <w:sectPr w:rsidR="00A4741D" w:rsidRPr="00872466" w:rsidSect="009F5D30">
          <w:footerReference w:type="even" r:id="rId8"/>
          <w:pgSz w:w="11907" w:h="16840"/>
          <w:pgMar w:top="1134" w:right="709" w:bottom="249" w:left="1134" w:header="851" w:footer="851" w:gutter="0"/>
          <w:pgNumType w:start="2"/>
          <w:cols w:space="720"/>
        </w:sectPr>
      </w:pPr>
    </w:p>
    <w:p w:rsidR="00DF2D2B" w:rsidRPr="00872466" w:rsidRDefault="00DF2D2B" w:rsidP="00872466">
      <w:pPr>
        <w:tabs>
          <w:tab w:val="left" w:pos="6930"/>
          <w:tab w:val="right" w:pos="8880"/>
        </w:tabs>
        <w:ind w:right="-618"/>
        <w:rPr>
          <w:b/>
          <w:sz w:val="22"/>
          <w:szCs w:val="22"/>
          <w:lang w:val="tr-TR"/>
        </w:rPr>
      </w:pPr>
    </w:p>
    <w:p w:rsidR="001C66CA" w:rsidRPr="00872466" w:rsidRDefault="001C66CA" w:rsidP="00872466">
      <w:pPr>
        <w:tabs>
          <w:tab w:val="left" w:pos="6930"/>
          <w:tab w:val="right" w:pos="8880"/>
        </w:tabs>
        <w:ind w:right="-618"/>
        <w:rPr>
          <w:b/>
          <w:sz w:val="22"/>
          <w:szCs w:val="22"/>
          <w:lang w:val="tr-TR"/>
        </w:rPr>
      </w:pPr>
    </w:p>
    <w:p w:rsidR="001C66CA" w:rsidRPr="00872466" w:rsidRDefault="001C66CA" w:rsidP="00872466">
      <w:pPr>
        <w:tabs>
          <w:tab w:val="left" w:pos="6930"/>
          <w:tab w:val="right" w:pos="8880"/>
        </w:tabs>
        <w:ind w:right="-618"/>
        <w:rPr>
          <w:b/>
          <w:sz w:val="22"/>
          <w:szCs w:val="22"/>
          <w:lang w:val="tr-TR"/>
        </w:rPr>
      </w:pPr>
    </w:p>
    <w:p w:rsidR="007423B1" w:rsidRPr="00872466" w:rsidRDefault="007423B1" w:rsidP="00872466">
      <w:pPr>
        <w:tabs>
          <w:tab w:val="left" w:pos="6930"/>
          <w:tab w:val="right" w:pos="8880"/>
        </w:tabs>
        <w:ind w:right="-618"/>
        <w:rPr>
          <w:b/>
          <w:sz w:val="22"/>
          <w:szCs w:val="22"/>
          <w:lang w:val="tr-TR"/>
        </w:rPr>
      </w:pPr>
    </w:p>
    <w:p w:rsidR="004735A0" w:rsidRPr="00872466" w:rsidRDefault="004735A0" w:rsidP="00872466">
      <w:pPr>
        <w:tabs>
          <w:tab w:val="left" w:pos="6930"/>
          <w:tab w:val="right" w:pos="8880"/>
        </w:tabs>
        <w:ind w:right="540"/>
        <w:jc w:val="center"/>
        <w:rPr>
          <w:b/>
          <w:sz w:val="22"/>
          <w:szCs w:val="22"/>
          <w:lang w:val="tr-TR"/>
        </w:rPr>
      </w:pPr>
      <w:r w:rsidRPr="00872466">
        <w:rPr>
          <w:b/>
          <w:sz w:val="22"/>
          <w:szCs w:val="22"/>
          <w:lang w:val="tr-TR"/>
        </w:rPr>
        <w:t>ASYA KATILIM BANKASI A.Ş.</w:t>
      </w:r>
    </w:p>
    <w:p w:rsidR="004735A0" w:rsidRPr="00872466" w:rsidRDefault="004735A0" w:rsidP="00872466">
      <w:pPr>
        <w:tabs>
          <w:tab w:val="left" w:pos="6930"/>
          <w:tab w:val="right" w:pos="8880"/>
        </w:tabs>
        <w:ind w:right="540"/>
        <w:jc w:val="center"/>
        <w:rPr>
          <w:b/>
          <w:sz w:val="22"/>
          <w:szCs w:val="22"/>
          <w:lang w:val="tr-TR"/>
        </w:rPr>
      </w:pPr>
    </w:p>
    <w:p w:rsidR="004735A0" w:rsidRPr="00872466" w:rsidRDefault="00D22A40" w:rsidP="00872466">
      <w:pPr>
        <w:tabs>
          <w:tab w:val="left" w:pos="6930"/>
          <w:tab w:val="right" w:pos="8880"/>
        </w:tabs>
        <w:ind w:right="540"/>
        <w:jc w:val="center"/>
        <w:rPr>
          <w:b/>
          <w:sz w:val="22"/>
          <w:szCs w:val="22"/>
          <w:lang w:val="tr-TR"/>
        </w:rPr>
      </w:pPr>
      <w:r w:rsidRPr="00872466">
        <w:rPr>
          <w:b/>
          <w:sz w:val="22"/>
          <w:szCs w:val="22"/>
          <w:lang w:val="tr-TR"/>
        </w:rPr>
        <w:t xml:space="preserve">1 OCAK – </w:t>
      </w:r>
      <w:r w:rsidR="00F7222F" w:rsidRPr="00872466">
        <w:rPr>
          <w:b/>
          <w:sz w:val="22"/>
          <w:szCs w:val="22"/>
          <w:lang w:val="tr-TR"/>
        </w:rPr>
        <w:t>31</w:t>
      </w:r>
      <w:r w:rsidRPr="00872466">
        <w:rPr>
          <w:b/>
          <w:sz w:val="22"/>
          <w:szCs w:val="22"/>
          <w:lang w:val="tr-TR"/>
        </w:rPr>
        <w:t xml:space="preserve"> </w:t>
      </w:r>
      <w:r w:rsidR="008867D2" w:rsidRPr="00872466">
        <w:rPr>
          <w:b/>
          <w:sz w:val="22"/>
          <w:szCs w:val="22"/>
          <w:lang w:val="tr-TR"/>
        </w:rPr>
        <w:t>ARALIK</w:t>
      </w:r>
      <w:r w:rsidR="00216FB2" w:rsidRPr="00872466">
        <w:rPr>
          <w:b/>
          <w:sz w:val="22"/>
          <w:szCs w:val="22"/>
          <w:lang w:val="tr-TR"/>
        </w:rPr>
        <w:t xml:space="preserve"> </w:t>
      </w:r>
      <w:r w:rsidR="004735A0" w:rsidRPr="00872466">
        <w:rPr>
          <w:b/>
          <w:sz w:val="22"/>
          <w:szCs w:val="22"/>
          <w:lang w:val="tr-TR"/>
        </w:rPr>
        <w:t xml:space="preserve">2010 HESAP DÖNEMİNE AİT  </w:t>
      </w:r>
    </w:p>
    <w:p w:rsidR="004735A0" w:rsidRPr="00872466" w:rsidRDefault="00A76EAD" w:rsidP="00872466">
      <w:pPr>
        <w:tabs>
          <w:tab w:val="left" w:pos="6930"/>
          <w:tab w:val="right" w:pos="8880"/>
        </w:tabs>
        <w:ind w:right="540"/>
        <w:jc w:val="center"/>
        <w:rPr>
          <w:b/>
          <w:sz w:val="20"/>
          <w:szCs w:val="20"/>
          <w:lang w:val="tr-TR"/>
        </w:rPr>
      </w:pPr>
      <w:r w:rsidRPr="00872466">
        <w:rPr>
          <w:b/>
          <w:sz w:val="22"/>
          <w:szCs w:val="22"/>
          <w:lang w:val="tr-TR"/>
        </w:rPr>
        <w:t>BAĞIMSIZ</w:t>
      </w:r>
      <w:r w:rsidR="004735A0" w:rsidRPr="00872466">
        <w:rPr>
          <w:b/>
          <w:sz w:val="22"/>
          <w:szCs w:val="22"/>
          <w:lang w:val="tr-TR"/>
        </w:rPr>
        <w:t xml:space="preserve"> DENETİM RAPORU</w:t>
      </w:r>
    </w:p>
    <w:p w:rsidR="004735A0" w:rsidRPr="00872466" w:rsidRDefault="004735A0" w:rsidP="00872466">
      <w:pPr>
        <w:ind w:right="-180"/>
        <w:jc w:val="center"/>
        <w:rPr>
          <w:b/>
          <w:sz w:val="20"/>
          <w:szCs w:val="20"/>
          <w:lang w:val="tr-TR"/>
        </w:rPr>
      </w:pPr>
    </w:p>
    <w:p w:rsidR="0064674C" w:rsidRPr="00872466" w:rsidRDefault="0064674C" w:rsidP="00872466">
      <w:pPr>
        <w:ind w:right="-180"/>
        <w:jc w:val="center"/>
        <w:rPr>
          <w:b/>
          <w:sz w:val="20"/>
          <w:szCs w:val="20"/>
          <w:lang w:val="tr-TR"/>
        </w:rPr>
      </w:pPr>
    </w:p>
    <w:p w:rsidR="004735A0" w:rsidRPr="00872466" w:rsidRDefault="004735A0" w:rsidP="00872466">
      <w:pPr>
        <w:ind w:right="-180"/>
        <w:jc w:val="both"/>
        <w:rPr>
          <w:sz w:val="14"/>
          <w:szCs w:val="14"/>
          <w:lang w:val="tr-TR"/>
        </w:rPr>
      </w:pPr>
    </w:p>
    <w:p w:rsidR="00410DF6" w:rsidRPr="00872466" w:rsidRDefault="00410DF6" w:rsidP="00872466">
      <w:pPr>
        <w:tabs>
          <w:tab w:val="left" w:pos="6930"/>
          <w:tab w:val="right" w:pos="8880"/>
        </w:tabs>
        <w:ind w:left="540" w:right="540"/>
        <w:jc w:val="both"/>
        <w:rPr>
          <w:sz w:val="20"/>
          <w:szCs w:val="20"/>
          <w:lang w:val="tr-TR" w:eastAsia="tr-TR"/>
        </w:rPr>
      </w:pPr>
      <w:r w:rsidRPr="00872466">
        <w:rPr>
          <w:sz w:val="20"/>
          <w:szCs w:val="20"/>
          <w:lang w:val="tr-TR" w:eastAsia="tr-TR"/>
        </w:rPr>
        <w:t xml:space="preserve">Asya Katılım Bankası A.Ş. </w:t>
      </w:r>
    </w:p>
    <w:p w:rsidR="00410DF6" w:rsidRPr="00872466" w:rsidRDefault="00410DF6" w:rsidP="00872466">
      <w:pPr>
        <w:tabs>
          <w:tab w:val="left" w:pos="6930"/>
          <w:tab w:val="right" w:pos="8880"/>
        </w:tabs>
        <w:ind w:left="540" w:right="540"/>
        <w:jc w:val="both"/>
        <w:rPr>
          <w:sz w:val="20"/>
          <w:szCs w:val="20"/>
          <w:lang w:val="tr-TR" w:eastAsia="tr-TR"/>
        </w:rPr>
      </w:pPr>
      <w:r w:rsidRPr="00872466">
        <w:rPr>
          <w:sz w:val="20"/>
          <w:szCs w:val="20"/>
          <w:lang w:val="tr-TR" w:eastAsia="tr-TR"/>
        </w:rPr>
        <w:t>Yönetim Kurulu’na</w:t>
      </w:r>
    </w:p>
    <w:p w:rsidR="00410DF6" w:rsidRPr="00872466" w:rsidRDefault="00410DF6" w:rsidP="00872466">
      <w:pPr>
        <w:tabs>
          <w:tab w:val="left" w:pos="6930"/>
          <w:tab w:val="right" w:pos="8880"/>
        </w:tabs>
        <w:ind w:left="540" w:right="540"/>
        <w:jc w:val="both"/>
        <w:rPr>
          <w:sz w:val="20"/>
          <w:szCs w:val="20"/>
          <w:lang w:val="tr-TR" w:eastAsia="tr-TR"/>
        </w:rPr>
      </w:pPr>
      <w:r w:rsidRPr="00872466">
        <w:rPr>
          <w:sz w:val="20"/>
          <w:szCs w:val="20"/>
          <w:lang w:val="tr-TR" w:eastAsia="tr-TR"/>
        </w:rPr>
        <w:t>İstanbul</w:t>
      </w:r>
    </w:p>
    <w:p w:rsidR="00410DF6" w:rsidRPr="00872466" w:rsidRDefault="00410DF6" w:rsidP="00872466">
      <w:pPr>
        <w:spacing w:line="240" w:lineRule="exact"/>
        <w:ind w:left="540" w:right="540"/>
        <w:jc w:val="both"/>
        <w:rPr>
          <w:sz w:val="20"/>
          <w:szCs w:val="20"/>
          <w:lang w:val="tr-TR"/>
        </w:rPr>
      </w:pPr>
    </w:p>
    <w:p w:rsidR="00410DF6" w:rsidRPr="00872466" w:rsidRDefault="00410DF6" w:rsidP="00872466">
      <w:pPr>
        <w:tabs>
          <w:tab w:val="left" w:pos="10490"/>
        </w:tabs>
        <w:spacing w:line="240" w:lineRule="exact"/>
        <w:ind w:left="540" w:right="92"/>
        <w:jc w:val="both"/>
        <w:rPr>
          <w:sz w:val="20"/>
          <w:szCs w:val="20"/>
          <w:lang w:val="tr-TR"/>
        </w:rPr>
      </w:pPr>
      <w:r w:rsidRPr="00872466">
        <w:rPr>
          <w:sz w:val="20"/>
          <w:szCs w:val="20"/>
          <w:lang w:val="tr-TR"/>
        </w:rPr>
        <w:t>Asya Katılım Bankası A.Ş.’nin 31 Aralık 2010 tarihi itibarıyla hazırlanan bilançosu, aynı tarihte sona eren döneme ait gelir tablosu, nakit akış tablosu, özkaynak değişim tablosu ve önemli muhasebe politikaları ile diğer açıklayıcı notların bir özetini denetlemiş bulunuyoruz.</w:t>
      </w:r>
    </w:p>
    <w:p w:rsidR="00410DF6" w:rsidRPr="00872466" w:rsidRDefault="00410DF6" w:rsidP="00872466">
      <w:pPr>
        <w:tabs>
          <w:tab w:val="left" w:pos="10490"/>
        </w:tabs>
        <w:spacing w:line="240" w:lineRule="exact"/>
        <w:ind w:left="540" w:right="92"/>
        <w:jc w:val="both"/>
        <w:rPr>
          <w:sz w:val="20"/>
          <w:szCs w:val="20"/>
          <w:lang w:val="tr-TR"/>
        </w:rPr>
      </w:pPr>
    </w:p>
    <w:p w:rsidR="00410DF6" w:rsidRPr="00872466" w:rsidRDefault="00410DF6" w:rsidP="00872466">
      <w:pPr>
        <w:tabs>
          <w:tab w:val="left" w:pos="10490"/>
        </w:tabs>
        <w:spacing w:line="240" w:lineRule="exact"/>
        <w:ind w:left="540" w:right="92"/>
        <w:jc w:val="both"/>
        <w:rPr>
          <w:b/>
          <w:sz w:val="20"/>
          <w:szCs w:val="20"/>
          <w:lang w:val="tr-TR" w:eastAsia="tr-TR"/>
        </w:rPr>
      </w:pPr>
      <w:r w:rsidRPr="00872466">
        <w:rPr>
          <w:b/>
          <w:sz w:val="20"/>
          <w:szCs w:val="20"/>
          <w:lang w:val="tr-TR" w:eastAsia="tr-TR"/>
        </w:rPr>
        <w:t>Banka Yönetim Kurulu’nun Sorumluluğuna İlişkin Açıklama:</w:t>
      </w:r>
    </w:p>
    <w:p w:rsidR="00410DF6" w:rsidRPr="00872466" w:rsidRDefault="00410DF6" w:rsidP="00872466">
      <w:pPr>
        <w:tabs>
          <w:tab w:val="left" w:pos="10490"/>
        </w:tabs>
        <w:spacing w:line="240" w:lineRule="exact"/>
        <w:ind w:left="540" w:right="92"/>
        <w:jc w:val="both"/>
        <w:rPr>
          <w:sz w:val="20"/>
          <w:szCs w:val="20"/>
          <w:lang w:val="tr-TR"/>
        </w:rPr>
      </w:pPr>
    </w:p>
    <w:p w:rsidR="00410DF6" w:rsidRPr="00872466" w:rsidRDefault="00410DF6" w:rsidP="00872466">
      <w:pPr>
        <w:tabs>
          <w:tab w:val="left" w:pos="10490"/>
        </w:tabs>
        <w:ind w:left="540" w:right="92"/>
        <w:jc w:val="both"/>
        <w:rPr>
          <w:sz w:val="20"/>
          <w:szCs w:val="20"/>
          <w:lang w:val="tr-TR" w:eastAsia="tr-TR"/>
        </w:rPr>
      </w:pPr>
      <w:r w:rsidRPr="00872466">
        <w:rPr>
          <w:sz w:val="20"/>
          <w:szCs w:val="20"/>
          <w:lang w:val="tr-TR" w:eastAsia="tr-TR"/>
        </w:rPr>
        <w:t xml:space="preserve">Banka Yönetim Kurulu, rapor konusu finansal tabloların 1 Kasım 2006 tarihli ve 26333 sayılı Resmi Gazete’de yayımlanan Bankaların Muhasebe Uygulamalarına ve Belgelerinin Saklanmasına İlişkin Usul ve Esaslar Hakkında Yönetmelik ve Türkiye Muhasebe Standartları ile Türkiye Finansal Raporlama Standartlarına ve Bankacılık Düzenleme ve Denetleme Kurulu tarafından muhasebe ve finansal raporlama esaslarına ilişkin yayımlanan diğer yönetmelik, tebliğ ve genelgeler ile Bankacılık Düzenleme ve Denetleme Kurumu tarafından yapılan açıklamalara uygun olarak ve hata ya da suistimal dolayısıyla önemlilik arz eden ölçüde yanlış bilgi içermeyecek şekilde hazırlanmasını ve sunulmasını sağlayacak bir iç kontrol sistemi oluşturulması, uygun muhasebe politikalarının seçilmesi ve uygulanmasından sorumludur.  </w:t>
      </w:r>
    </w:p>
    <w:p w:rsidR="00410DF6" w:rsidRPr="00872466" w:rsidRDefault="00410DF6" w:rsidP="00872466">
      <w:pPr>
        <w:tabs>
          <w:tab w:val="left" w:pos="10490"/>
        </w:tabs>
        <w:spacing w:line="240" w:lineRule="exact"/>
        <w:ind w:left="540" w:right="92"/>
        <w:jc w:val="both"/>
        <w:rPr>
          <w:b/>
          <w:sz w:val="20"/>
          <w:szCs w:val="20"/>
          <w:lang w:val="tr-TR" w:eastAsia="tr-TR"/>
        </w:rPr>
      </w:pPr>
    </w:p>
    <w:p w:rsidR="00410DF6" w:rsidRPr="00872466" w:rsidRDefault="00410DF6" w:rsidP="00872466">
      <w:pPr>
        <w:tabs>
          <w:tab w:val="left" w:pos="10490"/>
        </w:tabs>
        <w:spacing w:line="240" w:lineRule="exact"/>
        <w:ind w:left="540" w:right="92"/>
        <w:jc w:val="both"/>
        <w:rPr>
          <w:b/>
          <w:sz w:val="20"/>
          <w:szCs w:val="20"/>
          <w:lang w:val="tr-TR" w:eastAsia="tr-TR"/>
        </w:rPr>
      </w:pPr>
      <w:r w:rsidRPr="00872466">
        <w:rPr>
          <w:b/>
          <w:sz w:val="20"/>
          <w:szCs w:val="20"/>
          <w:lang w:val="tr-TR" w:eastAsia="tr-TR"/>
        </w:rPr>
        <w:t>Yetkili Denetim Kuruluşunun Sorumluluğuna İlişkin Açıklama:</w:t>
      </w:r>
    </w:p>
    <w:p w:rsidR="00410DF6" w:rsidRPr="00872466" w:rsidRDefault="00410DF6" w:rsidP="00872466">
      <w:pPr>
        <w:tabs>
          <w:tab w:val="left" w:pos="10490"/>
        </w:tabs>
        <w:ind w:left="539" w:right="92" w:firstLineChars="300" w:firstLine="600"/>
        <w:jc w:val="both"/>
        <w:rPr>
          <w:sz w:val="20"/>
          <w:szCs w:val="20"/>
          <w:lang w:val="tr-TR" w:eastAsia="tr-TR"/>
        </w:rPr>
      </w:pPr>
    </w:p>
    <w:p w:rsidR="00410DF6" w:rsidRPr="00872466" w:rsidRDefault="00410DF6" w:rsidP="00872466">
      <w:pPr>
        <w:tabs>
          <w:tab w:val="left" w:pos="10490"/>
        </w:tabs>
        <w:ind w:left="540" w:right="92"/>
        <w:jc w:val="both"/>
        <w:rPr>
          <w:sz w:val="20"/>
          <w:szCs w:val="20"/>
          <w:lang w:val="tr-TR"/>
        </w:rPr>
      </w:pPr>
      <w:r w:rsidRPr="00872466">
        <w:rPr>
          <w:sz w:val="20"/>
          <w:szCs w:val="20"/>
          <w:lang w:val="tr-TR"/>
        </w:rPr>
        <w:t xml:space="preserve">Bağımsız denetimi yapan kuruluş olarak üzerimize düşen sorumluluk, denetlenen finansal tablolar üzerinde görüş bildirmektir. Bağımsız denetimimiz, 1 Kasım 2006 tarihli ve 26333 sayılı Resmi Gazete’de yayımlanan Bankalarda Bağımsız Denetim Gerçekleştirecek Kuruluşların Yetkilendirilmesi ve Faaliyetleri Hakkında Yönetmelik ve uluslararası denetim standartlarına uyumlu olarak gerçekleştirilmiştir. Finansal tabloların önemlilik arz edecek ölçüde bir hata içermediğine ilişkin makul güvence sağlayacak şekilde bağımsız denetim planlanmış ve gerçekleştirilmiştir. Bağımsız denetimde; finansal tablolarda yer alan tutarlar ve finansal tablo açıklama ve dipnotları hakkında denetim kanıtı toplamaya yönelik denetim teknikleri uygulanmış; bu teknikler istihdam ettiğimiz bağımsız denetçilerin insiyatifine bırakılmış, ancak, duruma uygun denetim teknikleri, finansal tabloların hazırlanması ve sunumu sürecindeki iç kontrollerin etkinliği dikkate alınarak ve uygulanan muhasebe politikalarının uygunluğu değerlendirilerek belirlenmiştir. Aşağıda belirtilen bağımsız denetim görüşünün oluşturulması için yeterli ve uygun denetim kanıtı sağlanmıştır. </w:t>
      </w:r>
    </w:p>
    <w:p w:rsidR="00410DF6" w:rsidRPr="00872466" w:rsidRDefault="00410DF6" w:rsidP="00872466">
      <w:pPr>
        <w:tabs>
          <w:tab w:val="left" w:pos="10490"/>
        </w:tabs>
        <w:ind w:left="540" w:right="92"/>
        <w:jc w:val="both"/>
        <w:rPr>
          <w:sz w:val="20"/>
          <w:szCs w:val="20"/>
          <w:lang w:val="tr-TR"/>
        </w:rPr>
      </w:pPr>
    </w:p>
    <w:p w:rsidR="00410DF6" w:rsidRPr="00872466" w:rsidRDefault="00410DF6" w:rsidP="00872466">
      <w:pPr>
        <w:tabs>
          <w:tab w:val="left" w:pos="10490"/>
        </w:tabs>
        <w:spacing w:line="240" w:lineRule="exact"/>
        <w:ind w:left="540" w:right="92"/>
        <w:jc w:val="both"/>
        <w:rPr>
          <w:b/>
          <w:sz w:val="20"/>
          <w:szCs w:val="20"/>
          <w:lang w:val="tr-TR" w:eastAsia="tr-TR"/>
        </w:rPr>
      </w:pPr>
      <w:r w:rsidRPr="00872466">
        <w:rPr>
          <w:b/>
          <w:sz w:val="20"/>
          <w:szCs w:val="20"/>
          <w:lang w:val="tr-TR" w:eastAsia="tr-TR"/>
        </w:rPr>
        <w:t>Bağımsız Denetçi Görüşü:</w:t>
      </w:r>
    </w:p>
    <w:p w:rsidR="00410DF6" w:rsidRPr="00872466" w:rsidRDefault="00410DF6" w:rsidP="00872466">
      <w:pPr>
        <w:tabs>
          <w:tab w:val="left" w:pos="10490"/>
        </w:tabs>
        <w:spacing w:line="240" w:lineRule="exact"/>
        <w:ind w:left="540" w:right="92"/>
        <w:jc w:val="both"/>
        <w:rPr>
          <w:b/>
          <w:sz w:val="20"/>
          <w:szCs w:val="20"/>
          <w:lang w:val="tr-TR" w:eastAsia="tr-TR"/>
        </w:rPr>
      </w:pPr>
    </w:p>
    <w:p w:rsidR="00410DF6" w:rsidRPr="00872466" w:rsidRDefault="00410DF6" w:rsidP="00872466">
      <w:pPr>
        <w:tabs>
          <w:tab w:val="left" w:pos="10490"/>
        </w:tabs>
        <w:ind w:left="539" w:right="92"/>
        <w:jc w:val="both"/>
        <w:rPr>
          <w:sz w:val="20"/>
          <w:szCs w:val="20"/>
          <w:lang w:val="tr-TR"/>
        </w:rPr>
      </w:pPr>
      <w:r w:rsidRPr="00872466">
        <w:rPr>
          <w:sz w:val="20"/>
          <w:szCs w:val="20"/>
          <w:lang w:val="tr-TR"/>
        </w:rPr>
        <w:t>Görüşümüze göre, ilişikteki finansal tablolar, bütün önemli taraflarıyla, Asya Katılım Bankası A.Ş.’nin 31 Aralık  2010 tarihi itibarıyla mali durumunu ve aynı tarihte sona eren döneme ait faaliyet sonuçları ile nakit akımlarını 5411 sayılı Bankacılık Kanununun 37’nci maddesi gereğince yürürlükte bulunan düzenlemelerde belirlenen muhasebe ilke ve standartlarına ve Bankacılık Düzenleme ve Denetleme Kurulu tarafından muhasebe ve finansal raporlama esaslarına ilişkin yayımlanan diğer yönetmelik, tebliğ ve genelgeler ile Bankacılık Düzenleme ve Denetleme Kurumu tarafından yapılan açıklamalara uygun olarak doğru bir biçimde yansıtmaktadır.</w:t>
      </w:r>
    </w:p>
    <w:p w:rsidR="00410DF6" w:rsidRPr="00872466" w:rsidRDefault="00410DF6" w:rsidP="00872466">
      <w:pPr>
        <w:pStyle w:val="BodyTextIndent"/>
        <w:ind w:right="540" w:firstLine="0"/>
        <w:rPr>
          <w:color w:val="000000"/>
          <w:sz w:val="20"/>
          <w:szCs w:val="20"/>
        </w:rPr>
      </w:pPr>
    </w:p>
    <w:p w:rsidR="00410DF6" w:rsidRPr="00872466" w:rsidRDefault="00410DF6" w:rsidP="00872466">
      <w:pPr>
        <w:pStyle w:val="BodyTextIndent"/>
        <w:ind w:left="540" w:right="540" w:firstLine="0"/>
        <w:rPr>
          <w:color w:val="000000"/>
          <w:sz w:val="20"/>
          <w:szCs w:val="20"/>
        </w:rPr>
      </w:pPr>
      <w:r w:rsidRPr="00872466">
        <w:rPr>
          <w:color w:val="000000"/>
          <w:sz w:val="20"/>
          <w:szCs w:val="20"/>
        </w:rPr>
        <w:t>DRT BAĞIMSIZ DENETİM VE SERBEST MUHASEBECİ MALİ MÜŞAVİRLİK A.Ş.</w:t>
      </w:r>
    </w:p>
    <w:p w:rsidR="00410DF6" w:rsidRPr="00872466" w:rsidRDefault="00410DF6" w:rsidP="00872466">
      <w:pPr>
        <w:pStyle w:val="BodyTextIndent"/>
        <w:ind w:left="540" w:right="540" w:firstLine="0"/>
        <w:rPr>
          <w:color w:val="000000"/>
          <w:sz w:val="20"/>
          <w:szCs w:val="20"/>
        </w:rPr>
      </w:pPr>
      <w:r w:rsidRPr="00872466">
        <w:rPr>
          <w:color w:val="000000"/>
          <w:sz w:val="20"/>
          <w:szCs w:val="20"/>
        </w:rPr>
        <w:t xml:space="preserve">Member of </w:t>
      </w:r>
      <w:r w:rsidRPr="00872466">
        <w:rPr>
          <w:b/>
          <w:color w:val="000000"/>
          <w:sz w:val="20"/>
          <w:szCs w:val="20"/>
        </w:rPr>
        <w:t>DELOITTE TOUCHE TOHMATSU</w:t>
      </w:r>
      <w:r w:rsidR="00284A55" w:rsidRPr="00872466">
        <w:rPr>
          <w:b/>
          <w:color w:val="000000"/>
          <w:sz w:val="20"/>
          <w:szCs w:val="20"/>
        </w:rPr>
        <w:t xml:space="preserve"> L</w:t>
      </w:r>
      <w:ins w:id="0" w:author="Gülşah Tuba Ünlü (Open)&#10;" w:date="2011-02-12T10:28:00Z">
        <w:r w:rsidR="00AE00C7" w:rsidRPr="00872466">
          <w:rPr>
            <w:b/>
            <w:color w:val="000000"/>
            <w:sz w:val="20"/>
            <w:szCs w:val="20"/>
          </w:rPr>
          <w:t>I</w:t>
        </w:r>
      </w:ins>
      <w:del w:id="1" w:author="Gülşah Tuba Ünlü (Open)&#10;" w:date="2011-02-12T10:28:00Z">
        <w:r w:rsidR="0092089C" w:rsidRPr="0092089C">
          <w:rPr>
            <w:b/>
            <w:color w:val="000000"/>
            <w:sz w:val="20"/>
            <w:szCs w:val="20"/>
            <w:rPrChange w:id="2" w:author="Asiye Mara (Open)&#10;" w:date="2011-02-14T12:31:00Z">
              <w:rPr>
                <w:b/>
                <w:color w:val="000000"/>
                <w:sz w:val="20"/>
                <w:szCs w:val="20"/>
                <w:lang w:val="en-US"/>
              </w:rPr>
            </w:rPrChange>
          </w:rPr>
          <w:delText>İ</w:delText>
        </w:r>
      </w:del>
      <w:r w:rsidR="0092089C" w:rsidRPr="0092089C">
        <w:rPr>
          <w:b/>
          <w:color w:val="000000"/>
          <w:sz w:val="20"/>
          <w:szCs w:val="20"/>
          <w:rPrChange w:id="3" w:author="Asiye Mara (Open)&#10;" w:date="2011-02-14T12:31:00Z">
            <w:rPr>
              <w:b/>
              <w:color w:val="000000"/>
              <w:sz w:val="20"/>
              <w:szCs w:val="20"/>
              <w:lang w:val="en-US"/>
            </w:rPr>
          </w:rPrChange>
        </w:rPr>
        <w:t>M</w:t>
      </w:r>
      <w:ins w:id="4" w:author="Gülşah Tuba Ünlü (Open)&#10;" w:date="2011-02-12T10:28:00Z">
        <w:r w:rsidR="0092089C" w:rsidRPr="0092089C">
          <w:rPr>
            <w:b/>
            <w:color w:val="000000"/>
            <w:sz w:val="20"/>
            <w:szCs w:val="20"/>
            <w:rPrChange w:id="5" w:author="Asiye Mara (Open)&#10;" w:date="2011-02-14T12:31:00Z">
              <w:rPr>
                <w:b/>
                <w:color w:val="000000"/>
                <w:sz w:val="20"/>
                <w:szCs w:val="20"/>
                <w:lang w:val="en-US"/>
              </w:rPr>
            </w:rPrChange>
          </w:rPr>
          <w:t>I</w:t>
        </w:r>
      </w:ins>
      <w:del w:id="6" w:author="Gülşah Tuba Ünlü (Open)&#10;" w:date="2011-02-12T10:28:00Z">
        <w:r w:rsidR="0092089C" w:rsidRPr="0092089C">
          <w:rPr>
            <w:b/>
            <w:color w:val="000000"/>
            <w:sz w:val="20"/>
            <w:szCs w:val="20"/>
            <w:rPrChange w:id="7" w:author="Asiye Mara (Open)&#10;" w:date="2011-02-14T12:31:00Z">
              <w:rPr>
                <w:b/>
                <w:color w:val="000000"/>
                <w:sz w:val="20"/>
                <w:szCs w:val="20"/>
                <w:lang w:val="en-US"/>
              </w:rPr>
            </w:rPrChange>
          </w:rPr>
          <w:delText>İ</w:delText>
        </w:r>
      </w:del>
      <w:r w:rsidR="0092089C" w:rsidRPr="0092089C">
        <w:rPr>
          <w:b/>
          <w:color w:val="000000"/>
          <w:sz w:val="20"/>
          <w:szCs w:val="20"/>
          <w:rPrChange w:id="8" w:author="Asiye Mara (Open)&#10;" w:date="2011-02-14T12:31:00Z">
            <w:rPr>
              <w:b/>
              <w:color w:val="000000"/>
              <w:sz w:val="20"/>
              <w:szCs w:val="20"/>
              <w:lang w:val="en-US"/>
            </w:rPr>
          </w:rPrChange>
        </w:rPr>
        <w:t>TED</w:t>
      </w:r>
    </w:p>
    <w:p w:rsidR="00371160" w:rsidRDefault="00371160">
      <w:pPr>
        <w:tabs>
          <w:tab w:val="left" w:pos="6930"/>
          <w:tab w:val="right" w:pos="8880"/>
        </w:tabs>
        <w:ind w:right="540"/>
        <w:rPr>
          <w:sz w:val="20"/>
          <w:szCs w:val="20"/>
          <w:lang w:val="tr-TR"/>
        </w:rPr>
      </w:pPr>
    </w:p>
    <w:p w:rsidR="00371160" w:rsidRDefault="00371160">
      <w:pPr>
        <w:tabs>
          <w:tab w:val="left" w:pos="6930"/>
          <w:tab w:val="right" w:pos="8880"/>
        </w:tabs>
        <w:ind w:right="540"/>
        <w:rPr>
          <w:sz w:val="20"/>
          <w:szCs w:val="20"/>
          <w:lang w:val="tr-TR"/>
        </w:rPr>
      </w:pPr>
    </w:p>
    <w:p w:rsidR="00371160" w:rsidRDefault="009658B8">
      <w:pPr>
        <w:tabs>
          <w:tab w:val="left" w:pos="6930"/>
          <w:tab w:val="right" w:pos="8880"/>
        </w:tabs>
        <w:ind w:left="540" w:right="540"/>
        <w:rPr>
          <w:sz w:val="20"/>
          <w:szCs w:val="20"/>
          <w:lang w:val="tr-TR"/>
        </w:rPr>
      </w:pPr>
      <w:r>
        <w:rPr>
          <w:sz w:val="20"/>
          <w:szCs w:val="20"/>
          <w:lang w:val="tr-TR"/>
        </w:rPr>
        <w:t>Özlem Gö</w:t>
      </w:r>
      <w:ins w:id="9" w:author="Gülşah Tuba Ünlü (Open)&#10;" w:date="2011-02-12T11:39:00Z">
        <w:r>
          <w:rPr>
            <w:sz w:val="20"/>
            <w:szCs w:val="20"/>
            <w:lang w:val="tr-TR"/>
          </w:rPr>
          <w:t>r</w:t>
        </w:r>
      </w:ins>
      <w:del w:id="10" w:author="Gülşah Tuba Ünlü (Open)&#10;" w:date="2011-02-12T11:39:00Z">
        <w:r>
          <w:rPr>
            <w:sz w:val="20"/>
            <w:szCs w:val="20"/>
            <w:lang w:val="tr-TR"/>
          </w:rPr>
          <w:delText>n</w:delText>
        </w:r>
      </w:del>
      <w:r>
        <w:rPr>
          <w:sz w:val="20"/>
          <w:szCs w:val="20"/>
          <w:lang w:val="tr-TR"/>
        </w:rPr>
        <w:t xml:space="preserve">en </w:t>
      </w:r>
      <w:del w:id="11" w:author="Gülşah Tuba Ünlü (Open)&#10;" w:date="2011-02-12T11:39:00Z">
        <w:r>
          <w:rPr>
            <w:sz w:val="20"/>
            <w:szCs w:val="20"/>
            <w:lang w:val="tr-TR"/>
          </w:rPr>
          <w:delText>GÜÇDEMİR</w:delText>
        </w:r>
      </w:del>
      <w:ins w:id="12" w:author="Gülşah Tuba Ünlü (Open)&#10;" w:date="2011-02-12T11:39:00Z">
        <w:r>
          <w:rPr>
            <w:sz w:val="20"/>
            <w:szCs w:val="20"/>
            <w:lang w:val="tr-TR"/>
          </w:rPr>
          <w:t>Güçdemir</w:t>
        </w:r>
      </w:ins>
    </w:p>
    <w:p w:rsidR="00371160" w:rsidRDefault="009658B8">
      <w:pPr>
        <w:tabs>
          <w:tab w:val="left" w:pos="6930"/>
          <w:tab w:val="right" w:pos="8880"/>
        </w:tabs>
        <w:ind w:left="540" w:right="540"/>
        <w:rPr>
          <w:sz w:val="20"/>
          <w:szCs w:val="20"/>
          <w:lang w:val="tr-TR"/>
        </w:rPr>
      </w:pPr>
      <w:r>
        <w:rPr>
          <w:sz w:val="20"/>
          <w:szCs w:val="20"/>
          <w:lang w:val="tr-TR"/>
        </w:rPr>
        <w:t>Sorumlu Ortak Başdenetçi, SMMM</w:t>
      </w:r>
    </w:p>
    <w:p w:rsidR="00371160" w:rsidRDefault="00371160">
      <w:pPr>
        <w:tabs>
          <w:tab w:val="left" w:pos="6930"/>
          <w:tab w:val="right" w:pos="8880"/>
        </w:tabs>
        <w:ind w:left="540" w:right="540"/>
        <w:rPr>
          <w:sz w:val="20"/>
          <w:szCs w:val="20"/>
          <w:lang w:val="tr-TR"/>
        </w:rPr>
      </w:pPr>
    </w:p>
    <w:p w:rsidR="00371160" w:rsidRDefault="009658B8">
      <w:pPr>
        <w:tabs>
          <w:tab w:val="left" w:pos="6930"/>
          <w:tab w:val="right" w:pos="8880"/>
        </w:tabs>
        <w:ind w:left="540" w:right="540"/>
        <w:rPr>
          <w:sz w:val="20"/>
          <w:szCs w:val="20"/>
          <w:lang w:val="tr-TR"/>
        </w:rPr>
      </w:pPr>
      <w:r>
        <w:rPr>
          <w:sz w:val="20"/>
          <w:szCs w:val="20"/>
          <w:lang w:val="tr-TR"/>
        </w:rPr>
        <w:t>İstanbul, 14 Şubat 2011</w:t>
      </w:r>
    </w:p>
    <w:p w:rsidR="00371160" w:rsidRDefault="00371160">
      <w:pPr>
        <w:tabs>
          <w:tab w:val="left" w:pos="6930"/>
          <w:tab w:val="right" w:pos="8880"/>
        </w:tabs>
        <w:ind w:left="540" w:right="540"/>
        <w:rPr>
          <w:sz w:val="20"/>
          <w:szCs w:val="20"/>
          <w:lang w:val="tr-TR"/>
        </w:rPr>
      </w:pPr>
    </w:p>
    <w:p w:rsidR="00371160" w:rsidRDefault="00371160">
      <w:pPr>
        <w:tabs>
          <w:tab w:val="left" w:pos="6930"/>
          <w:tab w:val="right" w:pos="8880"/>
        </w:tabs>
        <w:ind w:left="540" w:right="540"/>
        <w:rPr>
          <w:sz w:val="20"/>
          <w:szCs w:val="20"/>
          <w:lang w:val="tr-TR"/>
        </w:rPr>
      </w:pPr>
    </w:p>
    <w:p w:rsidR="00371160" w:rsidRDefault="00371160">
      <w:pPr>
        <w:tabs>
          <w:tab w:val="left" w:pos="6930"/>
          <w:tab w:val="right" w:pos="8880"/>
        </w:tabs>
        <w:ind w:right="-618"/>
        <w:jc w:val="center"/>
        <w:rPr>
          <w:b/>
          <w:sz w:val="22"/>
          <w:szCs w:val="22"/>
          <w:lang w:val="tr-TR"/>
        </w:rPr>
      </w:pPr>
    </w:p>
    <w:p w:rsidR="00371160" w:rsidRDefault="00371160">
      <w:pPr>
        <w:tabs>
          <w:tab w:val="left" w:pos="6930"/>
          <w:tab w:val="right" w:pos="8880"/>
        </w:tabs>
        <w:ind w:right="-618"/>
        <w:jc w:val="center"/>
        <w:rPr>
          <w:b/>
          <w:sz w:val="22"/>
          <w:szCs w:val="22"/>
          <w:lang w:val="tr-TR"/>
        </w:rPr>
      </w:pPr>
    </w:p>
    <w:p w:rsidR="00371160" w:rsidRDefault="00371160">
      <w:pPr>
        <w:tabs>
          <w:tab w:val="left" w:pos="6930"/>
          <w:tab w:val="right" w:pos="8880"/>
        </w:tabs>
        <w:ind w:right="-618"/>
        <w:jc w:val="center"/>
        <w:rPr>
          <w:b/>
          <w:sz w:val="22"/>
          <w:szCs w:val="22"/>
          <w:lang w:val="tr-TR"/>
        </w:rPr>
      </w:pPr>
    </w:p>
    <w:p w:rsidR="00371160" w:rsidRDefault="00371160">
      <w:pPr>
        <w:tabs>
          <w:tab w:val="left" w:pos="6930"/>
          <w:tab w:val="right" w:pos="8880"/>
        </w:tabs>
        <w:ind w:right="-618"/>
        <w:rPr>
          <w:b/>
          <w:sz w:val="22"/>
          <w:szCs w:val="22"/>
          <w:lang w:val="tr-TR"/>
        </w:rPr>
      </w:pPr>
    </w:p>
    <w:p w:rsidR="00371160" w:rsidRDefault="009658B8">
      <w:pPr>
        <w:tabs>
          <w:tab w:val="left" w:pos="6930"/>
          <w:tab w:val="right" w:pos="8880"/>
        </w:tabs>
        <w:ind w:right="-618"/>
        <w:rPr>
          <w:noProof/>
          <w:lang w:val="tr-TR"/>
        </w:rPr>
      </w:pPr>
      <w:r>
        <w:rPr>
          <w:b/>
          <w:sz w:val="22"/>
          <w:szCs w:val="22"/>
          <w:lang w:val="tr-TR"/>
        </w:rPr>
        <w:t xml:space="preserve">                                                        ASYA KATILIM BANKASI A.Ş.’NİN</w:t>
      </w:r>
    </w:p>
    <w:p w:rsidR="00371160" w:rsidRDefault="009658B8">
      <w:pPr>
        <w:jc w:val="center"/>
        <w:rPr>
          <w:b/>
          <w:bCs/>
          <w:sz w:val="22"/>
          <w:lang w:val="tr-TR"/>
        </w:rPr>
      </w:pPr>
      <w:r>
        <w:rPr>
          <w:b/>
          <w:bCs/>
          <w:sz w:val="22"/>
          <w:lang w:val="tr-TR"/>
        </w:rPr>
        <w:t>31 ARALIK 2010 TARİHİ İTİBARIYLA HAZIRLANAN</w:t>
      </w:r>
    </w:p>
    <w:p w:rsidR="00371160" w:rsidRDefault="009658B8">
      <w:pPr>
        <w:jc w:val="center"/>
        <w:rPr>
          <w:sz w:val="22"/>
          <w:lang w:val="tr-TR"/>
        </w:rPr>
      </w:pPr>
      <w:r>
        <w:rPr>
          <w:b/>
          <w:bCs/>
          <w:sz w:val="22"/>
          <w:lang w:val="tr-TR"/>
        </w:rPr>
        <w:t>YIL SONU KONSOLİDE OLMAYAN FİNANSAL RAPORU</w:t>
      </w:r>
    </w:p>
    <w:p w:rsidR="00371160" w:rsidRDefault="00371160">
      <w:pPr>
        <w:jc w:val="both"/>
        <w:rPr>
          <w:sz w:val="18"/>
          <w:szCs w:val="18"/>
          <w:lang w:val="tr-TR"/>
        </w:rPr>
      </w:pPr>
    </w:p>
    <w:p w:rsidR="00371160" w:rsidRDefault="00371160">
      <w:pPr>
        <w:jc w:val="both"/>
        <w:rPr>
          <w:sz w:val="18"/>
          <w:szCs w:val="18"/>
          <w:lang w:val="tr-TR"/>
        </w:rPr>
      </w:pPr>
    </w:p>
    <w:p w:rsidR="00371160" w:rsidRDefault="009658B8">
      <w:pPr>
        <w:ind w:left="5220" w:right="-56" w:hanging="5220"/>
        <w:rPr>
          <w:sz w:val="22"/>
          <w:szCs w:val="22"/>
          <w:lang w:val="tr-TR"/>
        </w:rPr>
      </w:pPr>
      <w:r>
        <w:rPr>
          <w:bCs/>
          <w:color w:val="000000"/>
          <w:sz w:val="22"/>
          <w:lang w:val="tr-TR"/>
        </w:rPr>
        <w:t xml:space="preserve">Katılım Bankası’nın Yönetim Merkezinin Adresi             </w:t>
      </w:r>
      <w:r>
        <w:rPr>
          <w:bCs/>
          <w:color w:val="000000"/>
          <w:sz w:val="22"/>
          <w:szCs w:val="22"/>
          <w:lang w:val="tr-TR"/>
        </w:rPr>
        <w:t>:</w:t>
      </w:r>
      <w:r>
        <w:rPr>
          <w:color w:val="000000"/>
          <w:sz w:val="22"/>
          <w:szCs w:val="22"/>
          <w:lang w:val="tr-TR"/>
        </w:rPr>
        <w:t xml:space="preserve"> Küçüksu</w:t>
      </w:r>
      <w:r>
        <w:rPr>
          <w:sz w:val="22"/>
          <w:szCs w:val="22"/>
          <w:lang w:val="tr-TR"/>
        </w:rPr>
        <w:t xml:space="preserve"> Caddesi Akçakoca Sokak No:6 34768  </w:t>
      </w:r>
    </w:p>
    <w:p w:rsidR="00371160" w:rsidRDefault="009658B8">
      <w:pPr>
        <w:ind w:left="5220" w:right="-56" w:hanging="5220"/>
        <w:rPr>
          <w:bCs/>
          <w:color w:val="000000"/>
          <w:sz w:val="22"/>
          <w:lang w:val="tr-TR"/>
        </w:rPr>
      </w:pPr>
      <w:r>
        <w:rPr>
          <w:sz w:val="22"/>
          <w:szCs w:val="22"/>
          <w:lang w:val="tr-TR"/>
        </w:rPr>
        <w:t xml:space="preserve">                                                                                              Ümraniye/İSTANBUL</w:t>
      </w:r>
    </w:p>
    <w:p w:rsidR="00371160" w:rsidRDefault="009658B8">
      <w:pPr>
        <w:ind w:right="-56"/>
        <w:rPr>
          <w:sz w:val="22"/>
          <w:szCs w:val="22"/>
          <w:lang w:val="tr-TR"/>
        </w:rPr>
      </w:pPr>
      <w:r>
        <w:rPr>
          <w:bCs/>
          <w:color w:val="000000"/>
          <w:sz w:val="22"/>
          <w:lang w:val="tr-TR"/>
        </w:rPr>
        <w:t>Katılım Bankası’nın</w:t>
      </w:r>
      <w:r>
        <w:rPr>
          <w:bCs/>
          <w:color w:val="000000"/>
          <w:sz w:val="22"/>
          <w:szCs w:val="22"/>
          <w:lang w:val="tr-TR"/>
        </w:rPr>
        <w:t xml:space="preserve"> Telefon ve Fax Numaraları</w:t>
      </w:r>
      <w:r>
        <w:rPr>
          <w:bCs/>
          <w:color w:val="000000"/>
          <w:sz w:val="22"/>
          <w:szCs w:val="22"/>
          <w:lang w:val="tr-TR"/>
        </w:rPr>
        <w:tab/>
        <w:t xml:space="preserve"> </w:t>
      </w:r>
      <w:r>
        <w:rPr>
          <w:bCs/>
          <w:color w:val="000000"/>
          <w:sz w:val="22"/>
          <w:szCs w:val="22"/>
          <w:lang w:val="tr-TR"/>
        </w:rPr>
        <w:tab/>
        <w:t xml:space="preserve">: 0 </w:t>
      </w:r>
      <w:r>
        <w:rPr>
          <w:sz w:val="22"/>
          <w:szCs w:val="22"/>
          <w:lang w:val="tr-TR"/>
        </w:rPr>
        <w:t>216 633 50 00 / 0 216 633 69 89</w:t>
      </w:r>
    </w:p>
    <w:p w:rsidR="00371160" w:rsidRDefault="009658B8">
      <w:pPr>
        <w:ind w:right="-56"/>
        <w:rPr>
          <w:sz w:val="22"/>
          <w:szCs w:val="22"/>
          <w:lang w:val="tr-TR"/>
        </w:rPr>
      </w:pPr>
      <w:r>
        <w:rPr>
          <w:bCs/>
          <w:color w:val="000000"/>
          <w:sz w:val="22"/>
          <w:lang w:val="tr-TR"/>
        </w:rPr>
        <w:t>Katılım Bankası’nın</w:t>
      </w:r>
      <w:r>
        <w:rPr>
          <w:bCs/>
          <w:sz w:val="22"/>
          <w:szCs w:val="22"/>
          <w:lang w:val="tr-TR"/>
        </w:rPr>
        <w:t xml:space="preserve"> İnternet Sayfası Adresi</w:t>
      </w:r>
      <w:r>
        <w:rPr>
          <w:bCs/>
          <w:sz w:val="22"/>
          <w:szCs w:val="22"/>
          <w:lang w:val="tr-TR"/>
        </w:rPr>
        <w:tab/>
      </w:r>
      <w:r>
        <w:rPr>
          <w:bCs/>
          <w:sz w:val="22"/>
          <w:szCs w:val="22"/>
          <w:lang w:val="tr-TR"/>
        </w:rPr>
        <w:tab/>
      </w:r>
      <w:r>
        <w:rPr>
          <w:bCs/>
          <w:sz w:val="22"/>
          <w:szCs w:val="22"/>
          <w:lang w:val="tr-TR"/>
        </w:rPr>
        <w:tab/>
        <w:t xml:space="preserve">: </w:t>
      </w:r>
      <w:r>
        <w:rPr>
          <w:sz w:val="22"/>
          <w:szCs w:val="22"/>
          <w:lang w:val="tr-TR"/>
        </w:rPr>
        <w:t>www.bankasya.com.tr</w:t>
      </w:r>
    </w:p>
    <w:p w:rsidR="00371160" w:rsidRDefault="009658B8">
      <w:pPr>
        <w:ind w:right="-56"/>
        <w:rPr>
          <w:sz w:val="22"/>
          <w:lang w:val="tr-TR"/>
        </w:rPr>
      </w:pPr>
      <w:r>
        <w:rPr>
          <w:sz w:val="22"/>
          <w:lang w:val="tr-TR"/>
        </w:rPr>
        <w:t>İrtibat İçin Elektronik Posta Adresi</w:t>
      </w:r>
      <w:r>
        <w:rPr>
          <w:sz w:val="22"/>
          <w:lang w:val="tr-TR"/>
        </w:rPr>
        <w:tab/>
      </w:r>
      <w:r>
        <w:rPr>
          <w:sz w:val="22"/>
          <w:lang w:val="tr-TR"/>
        </w:rPr>
        <w:tab/>
      </w:r>
      <w:r>
        <w:rPr>
          <w:sz w:val="22"/>
          <w:lang w:val="tr-TR"/>
        </w:rPr>
        <w:tab/>
      </w:r>
      <w:r>
        <w:rPr>
          <w:sz w:val="22"/>
          <w:lang w:val="tr-TR"/>
        </w:rPr>
        <w:tab/>
        <w:t>: raporlama@bankasya.com.tr</w:t>
      </w:r>
    </w:p>
    <w:p w:rsidR="00371160" w:rsidRDefault="00371160">
      <w:pPr>
        <w:ind w:right="-56"/>
        <w:rPr>
          <w:sz w:val="18"/>
          <w:szCs w:val="18"/>
          <w:lang w:val="tr-TR"/>
        </w:rPr>
      </w:pPr>
    </w:p>
    <w:p w:rsidR="00371160" w:rsidRDefault="00371160">
      <w:pPr>
        <w:ind w:right="-56"/>
        <w:rPr>
          <w:sz w:val="18"/>
          <w:szCs w:val="18"/>
          <w:lang w:val="tr-TR"/>
        </w:rPr>
      </w:pPr>
    </w:p>
    <w:p w:rsidR="00371160" w:rsidRDefault="009658B8">
      <w:pPr>
        <w:tabs>
          <w:tab w:val="left" w:pos="6120"/>
        </w:tabs>
        <w:suppressAutoHyphens/>
        <w:ind w:right="85"/>
        <w:jc w:val="both"/>
        <w:rPr>
          <w:sz w:val="22"/>
          <w:lang w:val="tr-TR"/>
        </w:rPr>
      </w:pPr>
      <w:r>
        <w:rPr>
          <w:sz w:val="22"/>
          <w:lang w:val="tr-TR"/>
        </w:rPr>
        <w:t>Bankacılık Düzenleme ve Denetleme Kurumu tarafından düzenlenen “Bankalarca Kamuya Açıklanacak Finansal Tablolar ile Bunlara İlişkin Açıklama ve Dipnotlar Hakkında Tebliğ”e göre hazırlanan yıl sonu konsolide olmayan finansal rapor aşağıda yer alan bölümlerden oluşmaktadır:</w:t>
      </w:r>
    </w:p>
    <w:p w:rsidR="00371160" w:rsidRDefault="00371160">
      <w:pPr>
        <w:tabs>
          <w:tab w:val="left" w:pos="6120"/>
        </w:tabs>
        <w:suppressAutoHyphens/>
        <w:ind w:right="85"/>
        <w:jc w:val="both"/>
        <w:rPr>
          <w:sz w:val="18"/>
          <w:szCs w:val="18"/>
          <w:lang w:val="tr-TR"/>
        </w:rPr>
      </w:pPr>
    </w:p>
    <w:p w:rsidR="00371160" w:rsidRDefault="009658B8">
      <w:pPr>
        <w:numPr>
          <w:ilvl w:val="0"/>
          <w:numId w:val="5"/>
        </w:numPr>
        <w:tabs>
          <w:tab w:val="left" w:pos="50"/>
          <w:tab w:val="left" w:pos="2520"/>
          <w:tab w:val="left" w:pos="2700"/>
          <w:tab w:val="left" w:pos="2880"/>
          <w:tab w:val="left" w:pos="3420"/>
          <w:tab w:val="left" w:pos="3600"/>
          <w:tab w:val="left" w:pos="6153"/>
          <w:tab w:val="left" w:pos="5597"/>
          <w:tab w:val="left" w:pos="5943"/>
          <w:tab w:val="left" w:pos="6289"/>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517"/>
        <w:jc w:val="both"/>
        <w:rPr>
          <w:rFonts w:eastAsia="Arial Unicode MS"/>
          <w:sz w:val="22"/>
          <w:lang w:val="tr-TR"/>
        </w:rPr>
      </w:pPr>
      <w:r>
        <w:rPr>
          <w:sz w:val="22"/>
          <w:lang w:val="tr-TR"/>
        </w:rPr>
        <w:t>KATILIM BANKASI HAKKINDA GENEL BİLGİLER</w:t>
      </w:r>
      <w:r>
        <w:rPr>
          <w:rFonts w:ascii="Symbol" w:eastAsia="Arial Unicode MS" w:hAnsi="Symbol"/>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p>
    <w:p w:rsidR="00371160" w:rsidRDefault="009658B8">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517"/>
        <w:jc w:val="both"/>
        <w:rPr>
          <w:rFonts w:eastAsia="Arial Unicode MS"/>
          <w:sz w:val="22"/>
          <w:lang w:val="tr-TR"/>
        </w:rPr>
      </w:pPr>
      <w:r>
        <w:rPr>
          <w:sz w:val="22"/>
          <w:lang w:val="tr-TR"/>
        </w:rPr>
        <w:t>KATILIM BANKASI’NIN KONSOLİDE OLMAYAN FİNANSAL TABLOLARI</w:t>
      </w:r>
      <w:r>
        <w:rPr>
          <w:rFonts w:ascii="Symbol" w:eastAsia="Arial Unicode MS" w:hAnsi="Symbol"/>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p>
    <w:p w:rsidR="00000000" w:rsidRDefault="009658B8">
      <w:pPr>
        <w:numPr>
          <w:ilvl w:val="0"/>
          <w:numId w:val="5"/>
        </w:numPr>
        <w:tabs>
          <w:tab w:val="clear" w:pos="765"/>
          <w:tab w:val="left" w:pos="50"/>
          <w:tab w:val="left" w:pos="720"/>
          <w:tab w:val="left" w:pos="2700"/>
          <w:tab w:val="left" w:pos="3240"/>
          <w:tab w:val="left" w:pos="6289"/>
          <w:tab w:val="left" w:pos="8837"/>
          <w:tab w:val="left" w:pos="9114"/>
          <w:tab w:val="left" w:pos="9923"/>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Change w:id="13" w:author="Asiye Mara (Open)&#10;" w:date="2011-02-14T12:30:00Z">
          <w:pPr>
            <w:numPr>
              <w:numId w:val="5"/>
            </w:numPr>
            <w:tabs>
              <w:tab w:val="left" w:pos="50"/>
              <w:tab w:val="left" w:pos="720"/>
              <w:tab w:val="num" w:pos="765"/>
              <w:tab w:val="left" w:pos="2700"/>
              <w:tab w:val="left" w:pos="3240"/>
              <w:tab w:val="left" w:pos="6289"/>
              <w:tab w:val="left" w:pos="8837"/>
              <w:tab w:val="left" w:pos="9114"/>
              <w:tab w:val="left" w:pos="9923"/>
              <w:tab w:val="left" w:pos="10053"/>
              <w:tab w:val="left" w:pos="10521"/>
              <w:tab w:val="left" w:pos="10992"/>
              <w:tab w:val="left" w:pos="11215"/>
              <w:tab w:val="left" w:pos="11440"/>
              <w:tab w:val="left" w:pos="11490"/>
              <w:tab w:val="left" w:pos="12027"/>
              <w:tab w:val="left" w:pos="12564"/>
              <w:tab w:val="left" w:pos="13101"/>
              <w:tab w:val="left" w:pos="13638"/>
              <w:tab w:val="left" w:pos="14175"/>
            </w:tabs>
            <w:ind w:left="765" w:right="85" w:hanging="360"/>
            <w:jc w:val="both"/>
          </w:pPr>
        </w:pPrChange>
      </w:pPr>
      <w:r>
        <w:rPr>
          <w:b/>
          <w:sz w:val="22"/>
          <w:lang w:val="tr-TR"/>
        </w:rPr>
        <w:tab/>
      </w:r>
      <w:r>
        <w:rPr>
          <w:sz w:val="22"/>
          <w:lang w:val="tr-TR"/>
        </w:rPr>
        <w:t>İLGİLİ DÖNEMDE UYGULANAN MUHASEBE POLİTİKALARINA İLİŞKİN AÇIKLAMALAR</w:t>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p>
    <w:p w:rsidR="00371160" w:rsidRDefault="009658B8">
      <w:pPr>
        <w:numPr>
          <w:ilvl w:val="0"/>
          <w:numId w:val="5"/>
        </w:numPr>
        <w:tabs>
          <w:tab w:val="left" w:pos="50"/>
          <w:tab w:val="left" w:pos="2520"/>
          <w:tab w:val="left" w:pos="2700"/>
          <w:tab w:val="left" w:pos="6994"/>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517"/>
        <w:jc w:val="both"/>
        <w:rPr>
          <w:rFonts w:eastAsia="Arial Unicode MS"/>
          <w:sz w:val="22"/>
          <w:lang w:val="tr-TR"/>
        </w:rPr>
      </w:pPr>
      <w:r>
        <w:rPr>
          <w:sz w:val="22"/>
          <w:lang w:val="tr-TR"/>
        </w:rPr>
        <w:t>KATILIM BANKASI’NIN MALİ BÜNYESİNE İLİŞKİN BİLGİLER</w:t>
      </w:r>
      <w:r>
        <w:rPr>
          <w:rFonts w:ascii="Symbol" w:eastAsia="Arial Unicode MS" w:hAnsi="Symbol"/>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p>
    <w:p w:rsidR="00371160" w:rsidRDefault="009658B8">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517"/>
        <w:jc w:val="both"/>
        <w:rPr>
          <w:rFonts w:eastAsia="Arial Unicode MS"/>
          <w:sz w:val="22"/>
          <w:lang w:val="tr-TR"/>
        </w:rPr>
      </w:pPr>
      <w:r>
        <w:rPr>
          <w:sz w:val="22"/>
          <w:lang w:val="tr-TR"/>
        </w:rPr>
        <w:t xml:space="preserve">KONSOLİDE OLMAYAN FİNANSAL TABLOLARA İLİŞKİN AÇIKLAMA VE </w:t>
      </w:r>
      <w:r>
        <w:rPr>
          <w:rFonts w:eastAsia="Arial Unicode MS"/>
          <w:sz w:val="22"/>
          <w:lang w:val="tr-TR"/>
        </w:rPr>
        <w:t>DİPNOTLAR</w:t>
      </w:r>
    </w:p>
    <w:p w:rsidR="00371160" w:rsidRDefault="009658B8">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517"/>
        <w:jc w:val="both"/>
        <w:rPr>
          <w:rFonts w:eastAsia="Arial Unicode MS"/>
          <w:sz w:val="22"/>
          <w:lang w:val="tr-TR"/>
        </w:rPr>
      </w:pPr>
      <w:r>
        <w:rPr>
          <w:sz w:val="22"/>
          <w:lang w:val="tr-TR"/>
        </w:rPr>
        <w:t>DİĞER AÇIKLAMA</w:t>
      </w:r>
      <w:r>
        <w:rPr>
          <w:rFonts w:ascii="Arial" w:eastAsia="Arial Unicode MS" w:hAnsi="Arial"/>
          <w:sz w:val="22"/>
          <w:lang w:val="tr-TR"/>
        </w:rPr>
        <w:tab/>
      </w:r>
      <w:r>
        <w:rPr>
          <w:sz w:val="22"/>
          <w:lang w:val="tr-TR"/>
        </w:rPr>
        <w:t>LAR</w:t>
      </w:r>
      <w:r>
        <w:rPr>
          <w:rFonts w:ascii="Arial" w:eastAsia="Arial Unicode MS" w:hAnsi="Arial"/>
          <w:sz w:val="22"/>
          <w:lang w:val="tr-TR"/>
        </w:rPr>
        <w:tab/>
      </w:r>
      <w:r>
        <w:rPr>
          <w:rFonts w:ascii="Arial" w:eastAsia="Arial Unicode MS" w:hAnsi="Arial"/>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ascii="Symbol" w:eastAsia="Arial Unicode MS" w:hAnsi="Symbol"/>
          <w:sz w:val="22"/>
          <w:lang w:val="tr-TR"/>
        </w:rPr>
        <w:tab/>
      </w:r>
      <w:r>
        <w:rPr>
          <w:rFonts w:ascii="Arial" w:eastAsia="Arial Unicode MS" w:hAnsi="Arial"/>
          <w:sz w:val="22"/>
          <w:lang w:val="tr-TR"/>
        </w:rPr>
        <w:tab/>
      </w:r>
      <w:r>
        <w:rPr>
          <w:rFonts w:ascii="Arial" w:eastAsia="Arial Unicode MS" w:hAnsi="Arial"/>
          <w:sz w:val="22"/>
          <w:lang w:val="tr-TR"/>
        </w:rPr>
        <w:tab/>
      </w:r>
      <w:r>
        <w:rPr>
          <w:rFonts w:ascii="Arial" w:eastAsia="Arial Unicode MS" w:hAnsi="Arial"/>
          <w:sz w:val="22"/>
          <w:lang w:val="tr-TR"/>
        </w:rPr>
        <w:tab/>
      </w:r>
      <w:r>
        <w:rPr>
          <w:rFonts w:ascii="Arial" w:eastAsia="Arial Unicode MS" w:hAnsi="Arial"/>
          <w:sz w:val="22"/>
          <w:lang w:val="tr-TR"/>
        </w:rPr>
        <w:tab/>
      </w:r>
      <w:r>
        <w:rPr>
          <w:rFonts w:ascii="Arial" w:eastAsia="Arial Unicode MS" w:hAnsi="Arial"/>
          <w:sz w:val="22"/>
          <w:lang w:val="tr-TR"/>
        </w:rPr>
        <w:tab/>
      </w:r>
      <w:r>
        <w:rPr>
          <w:rFonts w:ascii="Arial" w:eastAsia="Arial Unicode MS" w:hAnsi="Arial"/>
          <w:sz w:val="22"/>
          <w:lang w:val="tr-TR"/>
        </w:rPr>
        <w:tab/>
      </w:r>
      <w:r>
        <w:rPr>
          <w:rFonts w:ascii="Arial" w:eastAsia="Arial Unicode MS" w:hAnsi="Arial"/>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r>
        <w:rPr>
          <w:rFonts w:eastAsia="Arial Unicode MS"/>
          <w:sz w:val="22"/>
          <w:lang w:val="tr-TR"/>
        </w:rPr>
        <w:tab/>
      </w:r>
    </w:p>
    <w:p w:rsidR="00371160" w:rsidRDefault="009658B8">
      <w:pPr>
        <w:numPr>
          <w:ilvl w:val="0"/>
          <w:numId w:val="5"/>
        </w:numPr>
        <w:tabs>
          <w:tab w:val="left" w:pos="6120"/>
        </w:tabs>
        <w:suppressAutoHyphens/>
        <w:ind w:right="517"/>
        <w:jc w:val="both"/>
        <w:rPr>
          <w:sz w:val="22"/>
          <w:lang w:val="tr-TR"/>
        </w:rPr>
      </w:pPr>
      <w:r>
        <w:rPr>
          <w:sz w:val="22"/>
          <w:lang w:val="tr-TR"/>
        </w:rPr>
        <w:t>BAĞIMSIZ DENETİM RAPORU</w:t>
      </w:r>
    </w:p>
    <w:p w:rsidR="00371160" w:rsidRDefault="00371160">
      <w:pPr>
        <w:tabs>
          <w:tab w:val="left" w:pos="6120"/>
        </w:tabs>
        <w:suppressAutoHyphens/>
        <w:ind w:right="85"/>
        <w:jc w:val="both"/>
        <w:rPr>
          <w:sz w:val="18"/>
          <w:szCs w:val="18"/>
          <w:lang w:val="tr-TR"/>
        </w:rPr>
      </w:pPr>
    </w:p>
    <w:p w:rsidR="00371160" w:rsidRDefault="009658B8">
      <w:pPr>
        <w:tabs>
          <w:tab w:val="left" w:pos="6120"/>
        </w:tabs>
        <w:suppressAutoHyphens/>
        <w:ind w:right="85"/>
        <w:jc w:val="both"/>
        <w:rPr>
          <w:sz w:val="22"/>
          <w:lang w:val="tr-TR"/>
        </w:rPr>
      </w:pPr>
      <w:r>
        <w:rPr>
          <w:sz w:val="22"/>
          <w:lang w:val="tr-TR"/>
        </w:rPr>
        <w:t>Bu raporda yer alan konsolide olmayan yıl sonu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rsidR="00371160" w:rsidRDefault="00371160">
      <w:pPr>
        <w:rPr>
          <w:sz w:val="18"/>
          <w:szCs w:val="18"/>
          <w:lang w:val="tr-TR"/>
        </w:rPr>
      </w:pPr>
    </w:p>
    <w:p w:rsidR="00371160" w:rsidRDefault="009658B8">
      <w:pPr>
        <w:rPr>
          <w:sz w:val="22"/>
          <w:lang w:val="tr-TR"/>
        </w:rPr>
      </w:pPr>
      <w:r>
        <w:rPr>
          <w:sz w:val="22"/>
          <w:szCs w:val="22"/>
          <w:lang w:val="tr-TR"/>
        </w:rPr>
        <w:t>14 Şubat</w:t>
      </w:r>
      <w:r>
        <w:rPr>
          <w:sz w:val="22"/>
          <w:lang w:val="tr-TR"/>
        </w:rPr>
        <w:t xml:space="preserve"> 2011</w:t>
      </w:r>
    </w:p>
    <w:p w:rsidR="00371160" w:rsidRDefault="00371160">
      <w:pPr>
        <w:rPr>
          <w:sz w:val="18"/>
          <w:szCs w:val="18"/>
          <w:lang w:val="tr-TR"/>
        </w:rPr>
      </w:pPr>
    </w:p>
    <w:tbl>
      <w:tblPr>
        <w:tblW w:w="10065" w:type="dxa"/>
        <w:tblInd w:w="108" w:type="dxa"/>
        <w:tblLook w:val="0000"/>
      </w:tblPr>
      <w:tblGrid>
        <w:gridCol w:w="2614"/>
        <w:gridCol w:w="2606"/>
        <w:gridCol w:w="2606"/>
        <w:gridCol w:w="2239"/>
      </w:tblGrid>
      <w:tr w:rsidR="00854064" w:rsidRPr="00872466" w:rsidTr="00DA301B">
        <w:trPr>
          <w:trHeight w:val="690"/>
        </w:trPr>
        <w:tc>
          <w:tcPr>
            <w:tcW w:w="2614" w:type="dxa"/>
            <w:tcBorders>
              <w:top w:val="nil"/>
            </w:tcBorders>
            <w:vAlign w:val="bottom"/>
          </w:tcPr>
          <w:p w:rsidR="00371160" w:rsidRDefault="009658B8">
            <w:pPr>
              <w:tabs>
                <w:tab w:val="left" w:pos="-320"/>
              </w:tabs>
              <w:ind w:left="-320" w:right="-648" w:firstLine="320"/>
              <w:rPr>
                <w:sz w:val="20"/>
                <w:szCs w:val="20"/>
                <w:lang w:val="tr-TR"/>
              </w:rPr>
            </w:pPr>
            <w:r>
              <w:rPr>
                <w:sz w:val="20"/>
                <w:szCs w:val="20"/>
                <w:lang w:val="tr-TR"/>
              </w:rPr>
              <w:t xml:space="preserve">           Behçet AKYAR</w:t>
            </w:r>
          </w:p>
        </w:tc>
        <w:tc>
          <w:tcPr>
            <w:tcW w:w="2606" w:type="dxa"/>
            <w:vAlign w:val="bottom"/>
          </w:tcPr>
          <w:p w:rsidR="00371160" w:rsidRDefault="00371160">
            <w:pPr>
              <w:ind w:right="72"/>
              <w:jc w:val="center"/>
              <w:rPr>
                <w:sz w:val="20"/>
                <w:szCs w:val="20"/>
                <w:lang w:val="tr-TR"/>
              </w:rPr>
            </w:pPr>
          </w:p>
          <w:p w:rsidR="00371160" w:rsidRDefault="009658B8">
            <w:pPr>
              <w:tabs>
                <w:tab w:val="left" w:pos="252"/>
                <w:tab w:val="left" w:pos="1006"/>
                <w:tab w:val="left" w:pos="1503"/>
              </w:tabs>
              <w:ind w:right="72"/>
              <w:rPr>
                <w:sz w:val="20"/>
                <w:szCs w:val="20"/>
                <w:lang w:val="tr-TR"/>
              </w:rPr>
            </w:pPr>
            <w:r>
              <w:rPr>
                <w:sz w:val="20"/>
                <w:szCs w:val="20"/>
                <w:lang w:val="tr-TR"/>
              </w:rPr>
              <w:t xml:space="preserve">         Cemil ÖZDEMİR</w:t>
            </w:r>
          </w:p>
        </w:tc>
        <w:tc>
          <w:tcPr>
            <w:tcW w:w="2606" w:type="dxa"/>
            <w:vAlign w:val="bottom"/>
          </w:tcPr>
          <w:p w:rsidR="00371160" w:rsidRDefault="009658B8">
            <w:pPr>
              <w:tabs>
                <w:tab w:val="left" w:pos="694"/>
              </w:tabs>
              <w:jc w:val="center"/>
              <w:rPr>
                <w:sz w:val="20"/>
                <w:szCs w:val="20"/>
                <w:lang w:val="tr-TR"/>
              </w:rPr>
            </w:pPr>
            <w:r>
              <w:rPr>
                <w:sz w:val="20"/>
                <w:szCs w:val="20"/>
                <w:lang w:val="tr-TR"/>
              </w:rPr>
              <w:t>Fahrettin SOYLU</w:t>
            </w:r>
          </w:p>
        </w:tc>
        <w:tc>
          <w:tcPr>
            <w:tcW w:w="2239" w:type="dxa"/>
            <w:vAlign w:val="bottom"/>
          </w:tcPr>
          <w:p w:rsidR="00371160" w:rsidRDefault="009658B8">
            <w:pPr>
              <w:ind w:left="288"/>
              <w:rPr>
                <w:sz w:val="20"/>
                <w:szCs w:val="20"/>
                <w:lang w:val="tr-TR"/>
              </w:rPr>
            </w:pPr>
            <w:r>
              <w:rPr>
                <w:sz w:val="20"/>
                <w:szCs w:val="20"/>
                <w:lang w:val="tr-TR"/>
              </w:rPr>
              <w:t xml:space="preserve">  Kamil YILMAZ</w:t>
            </w:r>
          </w:p>
        </w:tc>
      </w:tr>
      <w:tr w:rsidR="00854064" w:rsidRPr="00872466" w:rsidTr="00DA301B">
        <w:trPr>
          <w:trHeight w:val="690"/>
        </w:trPr>
        <w:tc>
          <w:tcPr>
            <w:tcW w:w="2614" w:type="dxa"/>
          </w:tcPr>
          <w:p w:rsidR="00371160" w:rsidRDefault="009658B8">
            <w:pPr>
              <w:jc w:val="center"/>
              <w:rPr>
                <w:sz w:val="20"/>
                <w:szCs w:val="20"/>
                <w:lang w:val="tr-TR"/>
              </w:rPr>
            </w:pPr>
            <w:r>
              <w:rPr>
                <w:sz w:val="20"/>
                <w:szCs w:val="20"/>
                <w:lang w:val="tr-TR"/>
              </w:rPr>
              <w:t xml:space="preserve">Yönetim Kurulu Başkanı  </w:t>
            </w:r>
          </w:p>
        </w:tc>
        <w:tc>
          <w:tcPr>
            <w:tcW w:w="2606" w:type="dxa"/>
          </w:tcPr>
          <w:p w:rsidR="00371160" w:rsidRDefault="009658B8">
            <w:pPr>
              <w:ind w:right="72"/>
              <w:jc w:val="center"/>
              <w:rPr>
                <w:sz w:val="20"/>
                <w:szCs w:val="20"/>
                <w:lang w:val="tr-TR"/>
              </w:rPr>
            </w:pPr>
            <w:r>
              <w:rPr>
                <w:sz w:val="20"/>
                <w:szCs w:val="20"/>
                <w:lang w:val="tr-TR"/>
              </w:rPr>
              <w:t>Yönetim Kurulu Üyesi ve Genel Müdür</w:t>
            </w:r>
          </w:p>
        </w:tc>
        <w:tc>
          <w:tcPr>
            <w:tcW w:w="2606" w:type="dxa"/>
            <w:vAlign w:val="center"/>
          </w:tcPr>
          <w:p w:rsidR="00371160" w:rsidRDefault="009658B8">
            <w:pPr>
              <w:jc w:val="center"/>
              <w:rPr>
                <w:sz w:val="20"/>
                <w:szCs w:val="20"/>
                <w:lang w:val="tr-TR"/>
              </w:rPr>
            </w:pPr>
            <w:r>
              <w:rPr>
                <w:sz w:val="20"/>
                <w:szCs w:val="20"/>
                <w:lang w:val="tr-TR"/>
              </w:rPr>
              <w:t>Finansal Raporlamadan Sorumlu Genel Müdür                   Yardımcısı</w:t>
            </w:r>
          </w:p>
        </w:tc>
        <w:tc>
          <w:tcPr>
            <w:tcW w:w="2239" w:type="dxa"/>
          </w:tcPr>
          <w:p w:rsidR="00371160" w:rsidRDefault="009658B8">
            <w:pPr>
              <w:jc w:val="center"/>
              <w:rPr>
                <w:sz w:val="20"/>
                <w:szCs w:val="20"/>
                <w:lang w:val="tr-TR"/>
              </w:rPr>
            </w:pPr>
            <w:r>
              <w:rPr>
                <w:sz w:val="20"/>
                <w:szCs w:val="20"/>
                <w:lang w:val="tr-TR"/>
              </w:rPr>
              <w:t>Finansal Raporlamadan Sorumlu Müdür</w:t>
            </w:r>
          </w:p>
        </w:tc>
      </w:tr>
    </w:tbl>
    <w:p w:rsidR="00371160" w:rsidRDefault="00371160">
      <w:pPr>
        <w:rPr>
          <w:sz w:val="22"/>
          <w:lang w:val="tr-TR"/>
        </w:rPr>
      </w:pPr>
    </w:p>
    <w:p w:rsidR="00371160" w:rsidRDefault="00371160">
      <w:pPr>
        <w:rPr>
          <w:sz w:val="22"/>
          <w:lang w:val="tr-TR"/>
        </w:rPr>
      </w:pPr>
    </w:p>
    <w:p w:rsidR="00371160" w:rsidRDefault="00371160">
      <w:pPr>
        <w:rPr>
          <w:sz w:val="22"/>
          <w:lang w:val="tr-TR"/>
        </w:rPr>
      </w:pPr>
    </w:p>
    <w:tbl>
      <w:tblPr>
        <w:tblW w:w="7077" w:type="dxa"/>
        <w:tblInd w:w="828" w:type="dxa"/>
        <w:tblLook w:val="0000"/>
      </w:tblPr>
      <w:tblGrid>
        <w:gridCol w:w="1832"/>
        <w:gridCol w:w="2693"/>
        <w:gridCol w:w="2552"/>
      </w:tblGrid>
      <w:tr w:rsidR="00A7655C" w:rsidRPr="00872466" w:rsidTr="00492A75">
        <w:trPr>
          <w:trHeight w:val="113"/>
        </w:trPr>
        <w:tc>
          <w:tcPr>
            <w:tcW w:w="1832" w:type="dxa"/>
            <w:tcBorders>
              <w:top w:val="nil"/>
            </w:tcBorders>
            <w:vAlign w:val="bottom"/>
          </w:tcPr>
          <w:p w:rsidR="00371160" w:rsidRDefault="00371160">
            <w:pPr>
              <w:tabs>
                <w:tab w:val="left" w:pos="40"/>
              </w:tabs>
              <w:ind w:right="-648"/>
              <w:rPr>
                <w:sz w:val="20"/>
                <w:szCs w:val="20"/>
                <w:lang w:val="tr-TR"/>
              </w:rPr>
            </w:pPr>
          </w:p>
        </w:tc>
        <w:tc>
          <w:tcPr>
            <w:tcW w:w="2693" w:type="dxa"/>
            <w:tcBorders>
              <w:top w:val="nil"/>
            </w:tcBorders>
            <w:vAlign w:val="bottom"/>
          </w:tcPr>
          <w:p w:rsidR="00371160" w:rsidRDefault="009658B8">
            <w:pPr>
              <w:tabs>
                <w:tab w:val="left" w:pos="694"/>
              </w:tabs>
              <w:jc w:val="center"/>
              <w:rPr>
                <w:sz w:val="20"/>
                <w:szCs w:val="20"/>
                <w:lang w:val="tr-TR"/>
              </w:rPr>
            </w:pPr>
            <w:r>
              <w:rPr>
                <w:sz w:val="20"/>
                <w:szCs w:val="20"/>
                <w:lang w:val="tr-TR"/>
              </w:rPr>
              <w:t>Hülagü ÖZCAN</w:t>
            </w:r>
          </w:p>
        </w:tc>
        <w:tc>
          <w:tcPr>
            <w:tcW w:w="2552" w:type="dxa"/>
            <w:tcBorders>
              <w:top w:val="nil"/>
            </w:tcBorders>
            <w:vAlign w:val="bottom"/>
          </w:tcPr>
          <w:p w:rsidR="00371160" w:rsidRDefault="009658B8">
            <w:pPr>
              <w:ind w:left="34"/>
              <w:jc w:val="center"/>
              <w:rPr>
                <w:sz w:val="20"/>
                <w:szCs w:val="20"/>
                <w:lang w:val="tr-TR"/>
              </w:rPr>
            </w:pPr>
            <w:r>
              <w:rPr>
                <w:sz w:val="20"/>
                <w:szCs w:val="20"/>
                <w:lang w:val="tr-TR"/>
              </w:rPr>
              <w:t>İsmail Erol İŞBİLEN</w:t>
            </w:r>
          </w:p>
        </w:tc>
      </w:tr>
      <w:tr w:rsidR="00A7655C" w:rsidRPr="00872466" w:rsidTr="00492A75">
        <w:trPr>
          <w:trHeight w:val="113"/>
        </w:trPr>
        <w:tc>
          <w:tcPr>
            <w:tcW w:w="1832" w:type="dxa"/>
          </w:tcPr>
          <w:p w:rsidR="00000000" w:rsidRDefault="006663F3">
            <w:pPr>
              <w:rPr>
                <w:sz w:val="20"/>
                <w:szCs w:val="20"/>
                <w:lang w:val="tr-TR"/>
                <w:rPrChange w:id="14" w:author="Asiye Mara (Open)&#10;" w:date="2011-02-14T12:31:00Z">
                  <w:rPr>
                    <w:rFonts w:ascii="Univers (WN)" w:hAnsi="Univers (WN)"/>
                    <w:b/>
                    <w:sz w:val="20"/>
                    <w:szCs w:val="20"/>
                    <w:u w:val="single"/>
                    <w:lang w:val="tr-TR"/>
                  </w:rPr>
                </w:rPrChange>
              </w:rPr>
              <w:pPrChange w:id="15" w:author="Asiye Mara (Open)&#10;" w:date="2011-02-14T12:30:00Z">
                <w:pPr>
                  <w:numPr>
                    <w:numId w:val="1"/>
                  </w:numPr>
                  <w:tabs>
                    <w:tab w:val="num" w:pos="1086"/>
                  </w:tabs>
                  <w:spacing w:before="240"/>
                  <w:ind w:left="1086" w:hanging="720"/>
                  <w:outlineLvl w:val="0"/>
                </w:pPr>
              </w:pPrChange>
            </w:pPr>
          </w:p>
        </w:tc>
        <w:tc>
          <w:tcPr>
            <w:tcW w:w="2693" w:type="dxa"/>
            <w:vAlign w:val="center"/>
          </w:tcPr>
          <w:p w:rsidR="00371160" w:rsidRDefault="009658B8">
            <w:pPr>
              <w:jc w:val="center"/>
              <w:rPr>
                <w:sz w:val="20"/>
                <w:szCs w:val="20"/>
                <w:lang w:val="tr-TR"/>
              </w:rPr>
            </w:pPr>
            <w:r>
              <w:rPr>
                <w:sz w:val="20"/>
                <w:szCs w:val="20"/>
                <w:lang w:val="tr-TR"/>
              </w:rPr>
              <w:t xml:space="preserve">Yönetim Kurulu Üyesi ve Denetim Komitesi Üyesi </w:t>
            </w:r>
          </w:p>
        </w:tc>
        <w:tc>
          <w:tcPr>
            <w:tcW w:w="2552" w:type="dxa"/>
          </w:tcPr>
          <w:p w:rsidR="00371160" w:rsidRDefault="009658B8">
            <w:pPr>
              <w:ind w:left="34"/>
              <w:jc w:val="center"/>
              <w:rPr>
                <w:sz w:val="20"/>
                <w:szCs w:val="20"/>
                <w:lang w:val="tr-TR"/>
              </w:rPr>
            </w:pPr>
            <w:r>
              <w:rPr>
                <w:sz w:val="20"/>
                <w:szCs w:val="20"/>
                <w:lang w:val="tr-TR"/>
              </w:rPr>
              <w:t>Yönetim Kurulu Üyesi ve Denetim Komitesi Üyesi</w:t>
            </w:r>
          </w:p>
        </w:tc>
      </w:tr>
    </w:tbl>
    <w:p w:rsidR="00371160" w:rsidRDefault="00371160">
      <w:pPr>
        <w:suppressAutoHyphens/>
        <w:jc w:val="both"/>
        <w:outlineLvl w:val="0"/>
        <w:rPr>
          <w:noProof/>
          <w:lang w:val="tr-TR"/>
        </w:rPr>
      </w:pPr>
    </w:p>
    <w:p w:rsidR="00371160" w:rsidRDefault="00371160">
      <w:pPr>
        <w:suppressAutoHyphens/>
        <w:jc w:val="both"/>
        <w:outlineLvl w:val="0"/>
        <w:rPr>
          <w:noProof/>
          <w:lang w:val="tr-TR"/>
        </w:rPr>
      </w:pPr>
    </w:p>
    <w:p w:rsidR="00371160" w:rsidRDefault="00371160">
      <w:pPr>
        <w:suppressAutoHyphens/>
        <w:jc w:val="both"/>
        <w:outlineLvl w:val="0"/>
        <w:rPr>
          <w:noProof/>
          <w:lang w:val="tr-TR"/>
        </w:rPr>
      </w:pPr>
    </w:p>
    <w:p w:rsidR="00371160" w:rsidRDefault="009658B8">
      <w:pPr>
        <w:tabs>
          <w:tab w:val="left" w:pos="9781"/>
        </w:tabs>
        <w:suppressAutoHyphens/>
        <w:jc w:val="both"/>
        <w:outlineLvl w:val="0"/>
        <w:rPr>
          <w:sz w:val="22"/>
          <w:szCs w:val="22"/>
          <w:lang w:val="tr-TR"/>
        </w:rPr>
      </w:pPr>
      <w:r>
        <w:rPr>
          <w:sz w:val="22"/>
          <w:szCs w:val="22"/>
          <w:lang w:val="tr-TR"/>
        </w:rPr>
        <w:t>Bu finansal rapor ile ilgili olarak soruların iletilebileceği yetkili personele ilişkin bilgiler:</w:t>
      </w:r>
    </w:p>
    <w:p w:rsidR="00371160" w:rsidRDefault="009658B8">
      <w:pPr>
        <w:suppressAutoHyphens/>
        <w:jc w:val="both"/>
        <w:outlineLvl w:val="0"/>
        <w:rPr>
          <w:sz w:val="22"/>
          <w:szCs w:val="22"/>
          <w:lang w:val="tr-TR"/>
        </w:rPr>
      </w:pPr>
      <w:r>
        <w:rPr>
          <w:sz w:val="22"/>
          <w:szCs w:val="22"/>
          <w:lang w:val="tr-TR"/>
        </w:rPr>
        <w:t xml:space="preserve">Ad-Soyadı/Ünvan : Merve Yasemin GÜNEŞ / Bütçe ve Raporlama Müdürlüğü / Yönetmen </w:t>
      </w:r>
    </w:p>
    <w:p w:rsidR="00371160" w:rsidRDefault="009658B8">
      <w:pPr>
        <w:pStyle w:val="1tipi"/>
        <w:tabs>
          <w:tab w:val="clear" w:pos="1134"/>
        </w:tabs>
        <w:suppressAutoHyphens/>
        <w:outlineLvl w:val="0"/>
        <w:rPr>
          <w:rFonts w:ascii="Times New Roman" w:hAnsi="Times New Roman"/>
          <w:snapToGrid/>
          <w:sz w:val="22"/>
          <w:szCs w:val="22"/>
          <w:lang w:val="tr-TR" w:eastAsia="en-US"/>
        </w:rPr>
      </w:pPr>
      <w:r>
        <w:rPr>
          <w:rFonts w:ascii="Times New Roman" w:hAnsi="Times New Roman"/>
          <w:snapToGrid/>
          <w:sz w:val="22"/>
          <w:szCs w:val="22"/>
          <w:lang w:val="tr-TR" w:eastAsia="en-US"/>
        </w:rPr>
        <w:t>Tel  No :  0 216  633 54 82</w:t>
      </w:r>
    </w:p>
    <w:p w:rsidR="00371160" w:rsidRDefault="009658B8">
      <w:pPr>
        <w:pStyle w:val="1tipi"/>
        <w:tabs>
          <w:tab w:val="clear" w:pos="1134"/>
        </w:tabs>
        <w:suppressAutoHyphens/>
        <w:outlineLvl w:val="0"/>
        <w:rPr>
          <w:rFonts w:ascii="Times New Roman" w:hAnsi="Times New Roman"/>
          <w:snapToGrid/>
          <w:sz w:val="22"/>
          <w:szCs w:val="22"/>
          <w:lang w:val="tr-TR" w:eastAsia="en-US"/>
        </w:rPr>
      </w:pPr>
      <w:r>
        <w:rPr>
          <w:rFonts w:ascii="Times New Roman" w:hAnsi="Times New Roman"/>
          <w:snapToGrid/>
          <w:sz w:val="22"/>
          <w:szCs w:val="22"/>
          <w:lang w:val="tr-TR" w:eastAsia="en-US"/>
        </w:rPr>
        <w:t>Fax No :  0 216  633 69 89</w:t>
      </w:r>
    </w:p>
    <w:p w:rsidR="00371160" w:rsidRDefault="00371160" w:rsidP="00872466">
      <w:pPr>
        <w:pStyle w:val="1tipi"/>
        <w:tabs>
          <w:tab w:val="clear" w:pos="1134"/>
        </w:tabs>
        <w:suppressAutoHyphens/>
        <w:outlineLvl w:val="0"/>
        <w:rPr>
          <w:rFonts w:ascii="Times New Roman" w:hAnsi="Times New Roman"/>
          <w:noProof/>
          <w:snapToGrid/>
          <w:szCs w:val="24"/>
          <w:lang w:val="tr-TR" w:eastAsia="en-US"/>
        </w:rPr>
        <w:sectPr w:rsidR="00371160" w:rsidSect="00605FBF">
          <w:pgSz w:w="11907" w:h="16840"/>
          <w:pgMar w:top="1134" w:right="680" w:bottom="1236" w:left="1077" w:header="851" w:footer="851" w:gutter="0"/>
          <w:pgNumType w:start="2"/>
          <w:cols w:space="720"/>
        </w:sectPr>
      </w:pPr>
    </w:p>
    <w:p w:rsidR="00371160" w:rsidRDefault="00371160">
      <w:pPr>
        <w:pStyle w:val="Heading4"/>
        <w:suppressAutoHyphens/>
        <w:rPr>
          <w:bCs w:val="0"/>
          <w:sz w:val="19"/>
          <w:szCs w:val="19"/>
        </w:rPr>
      </w:pPr>
    </w:p>
    <w:p w:rsidR="00371160" w:rsidRDefault="00371160">
      <w:pPr>
        <w:pStyle w:val="Heading4"/>
        <w:suppressAutoHyphens/>
        <w:rPr>
          <w:bCs w:val="0"/>
          <w:sz w:val="19"/>
          <w:szCs w:val="19"/>
        </w:rPr>
      </w:pPr>
    </w:p>
    <w:tbl>
      <w:tblPr>
        <w:tblW w:w="20328" w:type="dxa"/>
        <w:tblInd w:w="-72" w:type="dxa"/>
        <w:tblLayout w:type="fixed"/>
        <w:tblCellMar>
          <w:left w:w="70" w:type="dxa"/>
          <w:right w:w="70" w:type="dxa"/>
        </w:tblCellMar>
        <w:tblLook w:val="04A0"/>
      </w:tblPr>
      <w:tblGrid>
        <w:gridCol w:w="128"/>
        <w:gridCol w:w="10590"/>
        <w:gridCol w:w="625"/>
        <w:gridCol w:w="6785"/>
        <w:gridCol w:w="2200"/>
      </w:tblGrid>
      <w:tr w:rsidR="00E14797" w:rsidRPr="00872466" w:rsidTr="00D22A40">
        <w:trPr>
          <w:gridAfter w:val="3"/>
          <w:wAfter w:w="9610" w:type="dxa"/>
          <w:trHeight w:val="78"/>
        </w:trPr>
        <w:tc>
          <w:tcPr>
            <w:tcW w:w="10718" w:type="dxa"/>
            <w:gridSpan w:val="2"/>
            <w:tcBorders>
              <w:top w:val="nil"/>
              <w:left w:val="nil"/>
              <w:bottom w:val="nil"/>
              <w:right w:val="nil"/>
            </w:tcBorders>
            <w:shd w:val="clear" w:color="000000" w:fill="FFFFFF"/>
            <w:noWrap/>
            <w:vAlign w:val="bottom"/>
          </w:tcPr>
          <w:p w:rsidR="00371160" w:rsidRDefault="00371160">
            <w:pPr>
              <w:ind w:right="-143"/>
              <w:rPr>
                <w:sz w:val="16"/>
                <w:szCs w:val="16"/>
              </w:rPr>
            </w:pPr>
          </w:p>
          <w:p w:rsidR="00371160" w:rsidRDefault="00371160">
            <w:pPr>
              <w:ind w:right="-143"/>
              <w:rPr>
                <w:sz w:val="16"/>
                <w:szCs w:val="16"/>
              </w:rPr>
            </w:pPr>
          </w:p>
          <w:p w:rsidR="00371160" w:rsidRDefault="00371160">
            <w:pPr>
              <w:ind w:right="-143"/>
              <w:rPr>
                <w:sz w:val="16"/>
                <w:szCs w:val="16"/>
              </w:rPr>
            </w:pPr>
          </w:p>
          <w:tbl>
            <w:tblPr>
              <w:tblW w:w="0" w:type="auto"/>
              <w:tblLayout w:type="fixed"/>
              <w:tblCellMar>
                <w:left w:w="70" w:type="dxa"/>
                <w:right w:w="70" w:type="dxa"/>
              </w:tblCellMar>
              <w:tblLook w:val="04A0"/>
            </w:tblPr>
            <w:tblGrid>
              <w:gridCol w:w="625"/>
              <w:gridCol w:w="9100"/>
              <w:gridCol w:w="481"/>
            </w:tblGrid>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jc w:val="center"/>
                    <w:rPr>
                      <w:b/>
                      <w:bCs/>
                      <w:color w:val="000000"/>
                      <w:sz w:val="18"/>
                      <w:szCs w:val="18"/>
                      <w:lang w:val="tr-TR" w:eastAsia="tr-TR"/>
                    </w:rPr>
                  </w:pPr>
                  <w:r>
                    <w:rPr>
                      <w:b/>
                      <w:bCs/>
                      <w:color w:val="000000"/>
                      <w:sz w:val="18"/>
                      <w:szCs w:val="18"/>
                      <w:lang w:val="tr-TR" w:eastAsia="tr-TR"/>
                    </w:rPr>
                    <w:t> </w:t>
                  </w:r>
                </w:p>
              </w:tc>
              <w:tc>
                <w:tcPr>
                  <w:tcW w:w="9100" w:type="dxa"/>
                  <w:tcBorders>
                    <w:top w:val="nil"/>
                    <w:left w:val="nil"/>
                    <w:bottom w:val="nil"/>
                    <w:right w:val="nil"/>
                  </w:tcBorders>
                  <w:shd w:val="clear" w:color="000000" w:fill="FFFFFF"/>
                  <w:noWrap/>
                  <w:vAlign w:val="bottom"/>
                </w:tcPr>
                <w:p w:rsidR="00371160" w:rsidRDefault="009658B8">
                  <w:pPr>
                    <w:jc w:val="center"/>
                    <w:rPr>
                      <w:b/>
                      <w:bCs/>
                      <w:color w:val="000000"/>
                      <w:sz w:val="18"/>
                      <w:szCs w:val="18"/>
                      <w:lang w:val="tr-TR" w:eastAsia="tr-TR"/>
                    </w:rPr>
                  </w:pPr>
                  <w:r>
                    <w:rPr>
                      <w:b/>
                      <w:bCs/>
                      <w:color w:val="000000"/>
                      <w:sz w:val="18"/>
                      <w:szCs w:val="18"/>
                      <w:lang w:eastAsia="tr-TR"/>
                    </w:rPr>
                    <w:t xml:space="preserve">BİRİNCİ BÖLÜM </w:t>
                  </w:r>
                </w:p>
              </w:tc>
              <w:tc>
                <w:tcPr>
                  <w:tcW w:w="481" w:type="dxa"/>
                  <w:tcBorders>
                    <w:top w:val="nil"/>
                    <w:left w:val="nil"/>
                    <w:bottom w:val="nil"/>
                    <w:right w:val="nil"/>
                  </w:tcBorders>
                  <w:shd w:val="clear" w:color="000000" w:fill="FFFFFF"/>
                  <w:noWrap/>
                  <w:vAlign w:val="bottom"/>
                </w:tcPr>
                <w:p w:rsidR="00371160" w:rsidRDefault="009658B8">
                  <w:pPr>
                    <w:rPr>
                      <w:b/>
                      <w:bCs/>
                      <w:color w:val="000000"/>
                      <w:sz w:val="18"/>
                      <w:szCs w:val="18"/>
                      <w:lang w:val="tr-TR" w:eastAsia="tr-TR"/>
                    </w:rPr>
                  </w:pPr>
                  <w:r>
                    <w:rPr>
                      <w:b/>
                      <w:bCs/>
                      <w:color w:val="000000"/>
                      <w:sz w:val="18"/>
                      <w:szCs w:val="18"/>
                      <w:lang w:eastAsia="tr-TR"/>
                    </w:rPr>
                    <w:t> </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eastAsia="tr-TR"/>
                    </w:rPr>
                  </w:pPr>
                  <w:r>
                    <w:rPr>
                      <w:b/>
                      <w:bCs/>
                      <w:color w:val="000000"/>
                      <w:sz w:val="18"/>
                      <w:szCs w:val="18"/>
                      <w:u w:val="single"/>
                      <w:lang w:eastAsia="tr-TR"/>
                    </w:rPr>
                    <w:t>GENEL BİLGİLER</w:t>
                  </w:r>
                </w:p>
                <w:p w:rsidR="00000000" w:rsidRDefault="006663F3">
                  <w:pPr>
                    <w:jc w:val="center"/>
                    <w:rPr>
                      <w:b/>
                      <w:bCs/>
                      <w:color w:val="000000"/>
                      <w:sz w:val="18"/>
                      <w:szCs w:val="18"/>
                      <w:u w:val="single"/>
                      <w:lang w:val="tr-TR" w:eastAsia="tr-TR"/>
                      <w:rPrChange w:id="16" w:author="Asiye Mara (Open)&#10;" w:date="2011-02-14T12:31:00Z">
                        <w:rPr>
                          <w:rFonts w:ascii="Univers (WN)" w:hAnsi="Univers (WN)"/>
                          <w:b/>
                          <w:bCs/>
                          <w:color w:val="000000"/>
                          <w:sz w:val="18"/>
                          <w:szCs w:val="18"/>
                          <w:u w:val="single"/>
                          <w:lang w:val="tr-TR" w:eastAsia="tr-TR"/>
                        </w:rPr>
                      </w:rPrChange>
                    </w:rPr>
                    <w:pPrChange w:id="17" w:author="Asiye Mara (Open)&#10;" w:date="2011-02-14T12:30:00Z">
                      <w:pPr>
                        <w:numPr>
                          <w:numId w:val="1"/>
                        </w:numPr>
                        <w:tabs>
                          <w:tab w:val="num" w:pos="1086"/>
                        </w:tabs>
                        <w:spacing w:before="240"/>
                        <w:ind w:left="1086" w:hanging="720"/>
                        <w:jc w:val="center"/>
                        <w:outlineLvl w:val="0"/>
                      </w:pPr>
                    </w:pPrChange>
                  </w:pPr>
                </w:p>
              </w:tc>
              <w:tc>
                <w:tcPr>
                  <w:tcW w:w="481"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 </w:t>
                  </w:r>
                </w:p>
              </w:tc>
            </w:tr>
            <w:tr w:rsidR="00987E16" w:rsidRPr="00872466" w:rsidTr="0034523C">
              <w:trPr>
                <w:trHeight w:val="240"/>
              </w:trPr>
              <w:tc>
                <w:tcPr>
                  <w:tcW w:w="625" w:type="dxa"/>
                  <w:tcBorders>
                    <w:top w:val="nil"/>
                    <w:left w:val="nil"/>
                    <w:bottom w:val="nil"/>
                    <w:right w:val="nil"/>
                  </w:tcBorders>
                  <w:shd w:val="clear" w:color="000000" w:fill="FFFFFF"/>
                  <w:vAlign w:val="bottom"/>
                </w:tcPr>
                <w:p w:rsidR="00371160" w:rsidRDefault="009658B8">
                  <w:pPr>
                    <w:rPr>
                      <w:color w:val="000000"/>
                      <w:sz w:val="18"/>
                      <w:szCs w:val="18"/>
                      <w:lang w:val="tr-TR" w:eastAsia="tr-TR"/>
                    </w:rPr>
                  </w:pPr>
                  <w:r>
                    <w:rPr>
                      <w:color w:val="000000"/>
                      <w:sz w:val="18"/>
                      <w:szCs w:val="18"/>
                      <w:lang w:eastAsia="tr-TR"/>
                    </w:rPr>
                    <w:t>I.</w:t>
                  </w:r>
                </w:p>
              </w:tc>
              <w:tc>
                <w:tcPr>
                  <w:tcW w:w="9100" w:type="dxa"/>
                  <w:tcBorders>
                    <w:top w:val="nil"/>
                    <w:left w:val="nil"/>
                    <w:bottom w:val="nil"/>
                    <w:right w:val="nil"/>
                  </w:tcBorders>
                  <w:shd w:val="clear" w:color="000000" w:fill="FFFFFF"/>
                  <w:vAlign w:val="bottom"/>
                </w:tcPr>
                <w:p w:rsidR="00371160" w:rsidRDefault="009658B8">
                  <w:pPr>
                    <w:ind w:left="-42"/>
                    <w:rPr>
                      <w:color w:val="000000"/>
                      <w:sz w:val="18"/>
                      <w:szCs w:val="18"/>
                      <w:lang w:val="tr-TR" w:eastAsia="tr-TR"/>
                    </w:rPr>
                  </w:pPr>
                  <w:r>
                    <w:rPr>
                      <w:color w:val="000000"/>
                      <w:sz w:val="18"/>
                      <w:szCs w:val="18"/>
                      <w:lang w:val="tr-TR" w:eastAsia="tr-TR"/>
                    </w:rPr>
                    <w:t xml:space="preserve"> Katılım Bankası’nın kuruluş tarihi, başlangıç statüsü, anılan statüde meydana gelen değişiklikleri ihtiva eden tarihçesi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p>
              </w:tc>
            </w:tr>
            <w:tr w:rsidR="00987E16" w:rsidRPr="00872466" w:rsidTr="0034523C">
              <w:trPr>
                <w:trHeight w:val="480"/>
              </w:trPr>
              <w:tc>
                <w:tcPr>
                  <w:tcW w:w="625" w:type="dxa"/>
                  <w:tcBorders>
                    <w:top w:val="nil"/>
                    <w:left w:val="nil"/>
                    <w:bottom w:val="nil"/>
                    <w:right w:val="nil"/>
                  </w:tcBorders>
                  <w:shd w:val="clear" w:color="000000" w:fill="FFFFFF"/>
                  <w:vAlign w:val="center"/>
                </w:tcPr>
                <w:p w:rsidR="00371160" w:rsidRDefault="009658B8">
                  <w:pPr>
                    <w:ind w:left="-609" w:firstLine="609"/>
                    <w:rPr>
                      <w:color w:val="000000"/>
                      <w:sz w:val="18"/>
                      <w:szCs w:val="18"/>
                      <w:lang w:val="tr-TR" w:eastAsia="tr-TR"/>
                    </w:rPr>
                  </w:pPr>
                  <w:r>
                    <w:rPr>
                      <w:color w:val="000000"/>
                      <w:sz w:val="18"/>
                      <w:szCs w:val="18"/>
                      <w:lang w:eastAsia="tr-TR"/>
                    </w:rPr>
                    <w:t>II.</w:t>
                  </w:r>
                </w:p>
              </w:tc>
              <w:tc>
                <w:tcPr>
                  <w:tcW w:w="9100" w:type="dxa"/>
                  <w:tcBorders>
                    <w:top w:val="nil"/>
                    <w:left w:val="nil"/>
                    <w:bottom w:val="nil"/>
                    <w:right w:val="nil"/>
                  </w:tcBorders>
                  <w:shd w:val="clear" w:color="000000" w:fill="FFFFFF"/>
                  <w:vAlign w:val="bottom"/>
                </w:tcPr>
                <w:p w:rsidR="00371160" w:rsidRDefault="009658B8">
                  <w:pPr>
                    <w:jc w:val="both"/>
                    <w:rPr>
                      <w:color w:val="000000"/>
                      <w:sz w:val="18"/>
                      <w:szCs w:val="18"/>
                      <w:lang w:val="tr-TR" w:eastAsia="tr-TR"/>
                    </w:rPr>
                  </w:pPr>
                  <w:r>
                    <w:rPr>
                      <w:color w:val="000000"/>
                      <w:sz w:val="18"/>
                      <w:szCs w:val="18"/>
                      <w:lang w:val="tr-TR" w:eastAsia="tr-TR"/>
                    </w:rPr>
                    <w:t xml:space="preserve">Katılım Bankası’nın sermaye yapısı, yönetim ve denetimini doğrudan veya dolaylı olarak tek başına veya birlikte elinde bulunduran ortakları, varsa bu hususlarda yıl içindeki değişiklikler ile dahil olduğu gruba ilişkin açıklama </w:t>
                  </w:r>
                </w:p>
              </w:tc>
              <w:tc>
                <w:tcPr>
                  <w:tcW w:w="481" w:type="dxa"/>
                  <w:tcBorders>
                    <w:top w:val="nil"/>
                    <w:left w:val="nil"/>
                    <w:bottom w:val="nil"/>
                    <w:right w:val="nil"/>
                  </w:tcBorders>
                  <w:shd w:val="clear" w:color="000000" w:fill="FFFFFF"/>
                  <w:noWrap/>
                  <w:vAlign w:val="bottom"/>
                </w:tcPr>
                <w:p w:rsidR="00371160" w:rsidRDefault="009658B8">
                  <w:pPr>
                    <w:ind w:left="-609" w:firstLine="609"/>
                    <w:jc w:val="center"/>
                    <w:rPr>
                      <w:color w:val="000000"/>
                      <w:sz w:val="18"/>
                      <w:szCs w:val="18"/>
                      <w:lang w:val="tr-TR" w:eastAsia="tr-TR"/>
                    </w:rPr>
                  </w:pPr>
                  <w:r>
                    <w:rPr>
                      <w:color w:val="000000"/>
                      <w:sz w:val="18"/>
                      <w:szCs w:val="18"/>
                      <w:lang w:eastAsia="tr-TR"/>
                    </w:rPr>
                    <w:t>1</w:t>
                  </w:r>
                </w:p>
              </w:tc>
            </w:tr>
            <w:tr w:rsidR="00987E16" w:rsidRPr="00872466" w:rsidTr="0034523C">
              <w:trPr>
                <w:trHeight w:val="480"/>
              </w:trPr>
              <w:tc>
                <w:tcPr>
                  <w:tcW w:w="625" w:type="dxa"/>
                  <w:tcBorders>
                    <w:top w:val="nil"/>
                    <w:left w:val="nil"/>
                    <w:bottom w:val="nil"/>
                    <w:right w:val="nil"/>
                  </w:tcBorders>
                  <w:shd w:val="clear" w:color="000000" w:fill="FFFFFF"/>
                  <w:vAlign w:val="center"/>
                </w:tcPr>
                <w:p w:rsidR="00371160" w:rsidRDefault="009658B8">
                  <w:pPr>
                    <w:ind w:left="-609" w:firstLine="609"/>
                    <w:rPr>
                      <w:color w:val="000000"/>
                      <w:sz w:val="18"/>
                      <w:szCs w:val="18"/>
                      <w:lang w:val="tr-TR" w:eastAsia="tr-TR"/>
                    </w:rPr>
                  </w:pPr>
                  <w:r>
                    <w:rPr>
                      <w:color w:val="000000"/>
                      <w:sz w:val="18"/>
                      <w:szCs w:val="18"/>
                      <w:lang w:eastAsia="tr-TR"/>
                    </w:rPr>
                    <w:t>III.</w:t>
                  </w:r>
                </w:p>
              </w:tc>
              <w:tc>
                <w:tcPr>
                  <w:tcW w:w="9100" w:type="dxa"/>
                  <w:tcBorders>
                    <w:top w:val="nil"/>
                    <w:left w:val="nil"/>
                    <w:bottom w:val="nil"/>
                    <w:right w:val="nil"/>
                  </w:tcBorders>
                  <w:shd w:val="clear" w:color="000000" w:fill="FFFFFF"/>
                  <w:vAlign w:val="bottom"/>
                </w:tcPr>
                <w:p w:rsidR="00371160" w:rsidRDefault="009658B8">
                  <w:pPr>
                    <w:jc w:val="both"/>
                    <w:rPr>
                      <w:color w:val="000000"/>
                      <w:sz w:val="18"/>
                      <w:szCs w:val="18"/>
                      <w:lang w:val="tr-TR" w:eastAsia="tr-TR"/>
                    </w:rPr>
                  </w:pPr>
                  <w:r>
                    <w:rPr>
                      <w:color w:val="000000"/>
                      <w:sz w:val="18"/>
                      <w:szCs w:val="18"/>
                      <w:lang w:val="tr-TR" w:eastAsia="tr-TR"/>
                    </w:rPr>
                    <w:t xml:space="preserve">Katılım Bankası’nın, yönetim kurulu başkan ve üyeleri, denetim komitesi üyeleri ile genel müdür ve yardımcılarının varsa bankada sahip oldukları paylara ve sorumluluk alanlarına ilişkin açıklamalar </w:t>
                  </w:r>
                </w:p>
              </w:tc>
              <w:tc>
                <w:tcPr>
                  <w:tcW w:w="481" w:type="dxa"/>
                  <w:tcBorders>
                    <w:top w:val="nil"/>
                    <w:left w:val="nil"/>
                    <w:bottom w:val="nil"/>
                    <w:right w:val="nil"/>
                  </w:tcBorders>
                  <w:shd w:val="clear" w:color="000000" w:fill="FFFFFF"/>
                  <w:noWrap/>
                  <w:vAlign w:val="bottom"/>
                </w:tcPr>
                <w:p w:rsidR="00371160" w:rsidRDefault="009658B8">
                  <w:pPr>
                    <w:ind w:left="-609" w:firstLine="609"/>
                    <w:jc w:val="center"/>
                    <w:rPr>
                      <w:color w:val="000000"/>
                      <w:sz w:val="18"/>
                      <w:szCs w:val="18"/>
                      <w:lang w:val="tr-TR" w:eastAsia="tr-TR"/>
                    </w:rPr>
                  </w:pPr>
                  <w:r>
                    <w:rPr>
                      <w:color w:val="000000"/>
                      <w:sz w:val="18"/>
                      <w:szCs w:val="18"/>
                      <w:lang w:eastAsia="tr-TR"/>
                    </w:rPr>
                    <w:t>1</w:t>
                  </w:r>
                </w:p>
              </w:tc>
            </w:tr>
            <w:tr w:rsidR="00987E16" w:rsidRPr="00872466" w:rsidTr="0034523C">
              <w:trPr>
                <w:trHeight w:val="300"/>
              </w:trPr>
              <w:tc>
                <w:tcPr>
                  <w:tcW w:w="625" w:type="dxa"/>
                  <w:tcBorders>
                    <w:top w:val="nil"/>
                    <w:left w:val="nil"/>
                    <w:bottom w:val="nil"/>
                    <w:right w:val="nil"/>
                  </w:tcBorders>
                  <w:shd w:val="clear" w:color="000000" w:fill="FFFFFF"/>
                  <w:vAlign w:val="bottom"/>
                </w:tcPr>
                <w:p w:rsidR="00371160" w:rsidRDefault="009658B8">
                  <w:pPr>
                    <w:ind w:left="-609" w:firstLine="609"/>
                    <w:rPr>
                      <w:color w:val="000000"/>
                      <w:sz w:val="18"/>
                      <w:szCs w:val="18"/>
                      <w:lang w:val="tr-TR" w:eastAsia="tr-TR"/>
                    </w:rPr>
                  </w:pPr>
                  <w:r>
                    <w:rPr>
                      <w:color w:val="000000"/>
                      <w:sz w:val="18"/>
                      <w:szCs w:val="18"/>
                      <w:lang w:eastAsia="tr-TR"/>
                    </w:rPr>
                    <w:t>IV.</w:t>
                  </w:r>
                </w:p>
              </w:tc>
              <w:tc>
                <w:tcPr>
                  <w:tcW w:w="9100" w:type="dxa"/>
                  <w:tcBorders>
                    <w:top w:val="nil"/>
                    <w:left w:val="nil"/>
                    <w:bottom w:val="nil"/>
                    <w:right w:val="nil"/>
                  </w:tcBorders>
                  <w:shd w:val="clear" w:color="000000" w:fill="FFFFFF"/>
                  <w:vAlign w:val="bottom"/>
                </w:tcPr>
                <w:p w:rsidR="00371160" w:rsidRDefault="009658B8">
                  <w:pPr>
                    <w:ind w:left="-609" w:firstLine="609"/>
                    <w:rPr>
                      <w:color w:val="000000"/>
                      <w:sz w:val="18"/>
                      <w:szCs w:val="18"/>
                      <w:lang w:val="tr-TR" w:eastAsia="tr-TR"/>
                    </w:rPr>
                  </w:pPr>
                  <w:r>
                    <w:rPr>
                      <w:color w:val="000000"/>
                      <w:sz w:val="18"/>
                      <w:szCs w:val="18"/>
                      <w:lang w:val="tr-TR" w:eastAsia="tr-TR"/>
                    </w:rPr>
                    <w:t xml:space="preserve">Katılım Bankası’nda nitelikli pay sahibi olan kişi ve kuruluşlara ilişkin açıklamalar </w:t>
                  </w:r>
                </w:p>
              </w:tc>
              <w:tc>
                <w:tcPr>
                  <w:tcW w:w="481" w:type="dxa"/>
                  <w:tcBorders>
                    <w:top w:val="nil"/>
                    <w:left w:val="nil"/>
                    <w:bottom w:val="nil"/>
                    <w:right w:val="nil"/>
                  </w:tcBorders>
                  <w:shd w:val="clear" w:color="000000" w:fill="FFFFFF"/>
                  <w:noWrap/>
                  <w:vAlign w:val="bottom"/>
                </w:tcPr>
                <w:p w:rsidR="00371160" w:rsidRDefault="009658B8">
                  <w:pPr>
                    <w:ind w:left="-609" w:firstLine="609"/>
                    <w:jc w:val="center"/>
                    <w:rPr>
                      <w:color w:val="000000"/>
                      <w:sz w:val="18"/>
                      <w:szCs w:val="18"/>
                      <w:lang w:val="tr-TR" w:eastAsia="tr-TR"/>
                    </w:rPr>
                  </w:pPr>
                  <w:r>
                    <w:rPr>
                      <w:color w:val="000000"/>
                      <w:sz w:val="18"/>
                      <w:szCs w:val="18"/>
                      <w:lang w:eastAsia="tr-TR"/>
                    </w:rPr>
                    <w:t>2</w:t>
                  </w:r>
                </w:p>
              </w:tc>
            </w:tr>
            <w:tr w:rsidR="00987E16" w:rsidRPr="00872466" w:rsidTr="0034523C">
              <w:trPr>
                <w:trHeight w:val="240"/>
              </w:trPr>
              <w:tc>
                <w:tcPr>
                  <w:tcW w:w="625" w:type="dxa"/>
                  <w:tcBorders>
                    <w:top w:val="nil"/>
                    <w:left w:val="nil"/>
                    <w:bottom w:val="nil"/>
                    <w:right w:val="nil"/>
                  </w:tcBorders>
                  <w:shd w:val="clear" w:color="000000" w:fill="FFFFFF"/>
                  <w:vAlign w:val="bottom"/>
                </w:tcPr>
                <w:p w:rsidR="00371160" w:rsidRDefault="009658B8">
                  <w:pPr>
                    <w:ind w:left="-609" w:firstLine="609"/>
                    <w:rPr>
                      <w:color w:val="000000"/>
                      <w:sz w:val="18"/>
                      <w:szCs w:val="18"/>
                      <w:lang w:val="tr-TR" w:eastAsia="tr-TR"/>
                    </w:rPr>
                  </w:pPr>
                  <w:r>
                    <w:rPr>
                      <w:color w:val="000000"/>
                      <w:sz w:val="18"/>
                      <w:szCs w:val="18"/>
                      <w:lang w:eastAsia="tr-TR"/>
                    </w:rPr>
                    <w:t>V.</w:t>
                  </w:r>
                </w:p>
              </w:tc>
              <w:tc>
                <w:tcPr>
                  <w:tcW w:w="9100" w:type="dxa"/>
                  <w:tcBorders>
                    <w:top w:val="nil"/>
                    <w:left w:val="nil"/>
                    <w:bottom w:val="nil"/>
                    <w:right w:val="nil"/>
                  </w:tcBorders>
                  <w:shd w:val="clear" w:color="000000" w:fill="FFFFFF"/>
                  <w:vAlign w:val="bottom"/>
                </w:tcPr>
                <w:p w:rsidR="00371160" w:rsidRDefault="009658B8">
                  <w:pPr>
                    <w:ind w:left="-609" w:firstLine="609"/>
                    <w:rPr>
                      <w:color w:val="000000"/>
                      <w:sz w:val="18"/>
                      <w:szCs w:val="18"/>
                      <w:lang w:val="tr-TR" w:eastAsia="tr-TR"/>
                    </w:rPr>
                  </w:pPr>
                  <w:r>
                    <w:rPr>
                      <w:color w:val="000000"/>
                      <w:sz w:val="18"/>
                      <w:szCs w:val="18"/>
                      <w:lang w:val="tr-TR" w:eastAsia="tr-TR"/>
                    </w:rPr>
                    <w:t xml:space="preserve">Katılım Bankası’nın hizmet türü ve faaliyet alanlarını içeren özet bilgi </w:t>
                  </w:r>
                </w:p>
              </w:tc>
              <w:tc>
                <w:tcPr>
                  <w:tcW w:w="481" w:type="dxa"/>
                  <w:tcBorders>
                    <w:top w:val="nil"/>
                    <w:left w:val="nil"/>
                    <w:bottom w:val="nil"/>
                    <w:right w:val="nil"/>
                  </w:tcBorders>
                  <w:shd w:val="clear" w:color="000000" w:fill="FFFFFF"/>
                  <w:noWrap/>
                  <w:vAlign w:val="bottom"/>
                </w:tcPr>
                <w:p w:rsidR="00371160" w:rsidRDefault="009658B8">
                  <w:pPr>
                    <w:ind w:left="-609" w:firstLine="609"/>
                    <w:jc w:val="center"/>
                    <w:rPr>
                      <w:color w:val="000000"/>
                      <w:sz w:val="18"/>
                      <w:szCs w:val="18"/>
                      <w:lang w:val="tr-TR" w:eastAsia="tr-TR"/>
                    </w:rPr>
                  </w:pPr>
                  <w:r>
                    <w:rPr>
                      <w:color w:val="000000"/>
                      <w:sz w:val="18"/>
                      <w:szCs w:val="18"/>
                      <w:lang w:eastAsia="tr-TR"/>
                    </w:rPr>
                    <w:t>2</w:t>
                  </w:r>
                </w:p>
              </w:tc>
            </w:tr>
            <w:tr w:rsidR="00987E16" w:rsidRPr="00872466" w:rsidTr="0034523C">
              <w:trPr>
                <w:gridBefore w:val="1"/>
                <w:wBefore w:w="625" w:type="dxa"/>
                <w:trHeight w:val="300"/>
              </w:trPr>
              <w:tc>
                <w:tcPr>
                  <w:tcW w:w="9100" w:type="dxa"/>
                  <w:tcBorders>
                    <w:top w:val="nil"/>
                    <w:left w:val="nil"/>
                    <w:bottom w:val="nil"/>
                    <w:right w:val="nil"/>
                  </w:tcBorders>
                  <w:shd w:val="clear" w:color="000000" w:fill="FFFFFF"/>
                  <w:noWrap/>
                  <w:vAlign w:val="bottom"/>
                </w:tcPr>
                <w:p w:rsidR="00000000" w:rsidRDefault="006663F3">
                  <w:pPr>
                    <w:ind w:left="-609" w:firstLine="609"/>
                    <w:jc w:val="center"/>
                    <w:rPr>
                      <w:b/>
                      <w:bCs/>
                      <w:color w:val="000000"/>
                      <w:sz w:val="18"/>
                      <w:szCs w:val="18"/>
                      <w:lang w:val="tr-TR" w:eastAsia="tr-TR"/>
                      <w:rPrChange w:id="18" w:author="Asiye Mara (Open)&#10;" w:date="2011-02-14T12:31:00Z">
                        <w:rPr>
                          <w:rFonts w:ascii="Univers (WN)" w:hAnsi="Univers (WN)"/>
                          <w:b/>
                          <w:bCs/>
                          <w:color w:val="000000"/>
                          <w:sz w:val="18"/>
                          <w:szCs w:val="18"/>
                          <w:u w:val="single"/>
                          <w:lang w:val="tr-TR" w:eastAsia="tr-TR"/>
                        </w:rPr>
                      </w:rPrChange>
                    </w:rPr>
                    <w:pPrChange w:id="19" w:author="Asiye Mara (Open)&#10;" w:date="2011-02-14T12:30:00Z">
                      <w:pPr>
                        <w:numPr>
                          <w:numId w:val="1"/>
                        </w:numPr>
                        <w:tabs>
                          <w:tab w:val="num" w:pos="1086"/>
                        </w:tabs>
                        <w:spacing w:before="240"/>
                        <w:ind w:left="-609" w:firstLine="609"/>
                        <w:jc w:val="center"/>
                        <w:outlineLvl w:val="0"/>
                      </w:pPr>
                    </w:pPrChange>
                  </w:pPr>
                </w:p>
                <w:p w:rsidR="00000000" w:rsidRDefault="006663F3">
                  <w:pPr>
                    <w:ind w:left="-609" w:firstLine="609"/>
                    <w:jc w:val="center"/>
                    <w:rPr>
                      <w:b/>
                      <w:bCs/>
                      <w:color w:val="000000"/>
                      <w:sz w:val="18"/>
                      <w:szCs w:val="18"/>
                      <w:lang w:val="tr-TR" w:eastAsia="tr-TR"/>
                      <w:rPrChange w:id="20" w:author="Asiye Mara (Open)&#10;" w:date="2011-02-14T12:31:00Z">
                        <w:rPr>
                          <w:rFonts w:ascii="Univers (WN)" w:hAnsi="Univers (WN)"/>
                          <w:b/>
                          <w:bCs/>
                          <w:color w:val="000000"/>
                          <w:sz w:val="18"/>
                          <w:szCs w:val="18"/>
                          <w:u w:val="single"/>
                          <w:lang w:val="tr-TR" w:eastAsia="tr-TR"/>
                        </w:rPr>
                      </w:rPrChange>
                    </w:rPr>
                    <w:pPrChange w:id="21" w:author="Asiye Mara (Open)&#10;" w:date="2011-02-14T12:30:00Z">
                      <w:pPr>
                        <w:numPr>
                          <w:numId w:val="1"/>
                        </w:numPr>
                        <w:tabs>
                          <w:tab w:val="num" w:pos="1086"/>
                        </w:tabs>
                        <w:spacing w:before="240"/>
                        <w:ind w:left="-609" w:firstLine="609"/>
                        <w:jc w:val="center"/>
                        <w:outlineLvl w:val="0"/>
                      </w:pPr>
                    </w:pPrChange>
                  </w:pPr>
                </w:p>
                <w:p w:rsidR="00371160" w:rsidRDefault="009658B8">
                  <w:pPr>
                    <w:ind w:left="-609" w:firstLine="609"/>
                    <w:jc w:val="center"/>
                    <w:rPr>
                      <w:b/>
                      <w:bCs/>
                      <w:color w:val="000000"/>
                      <w:sz w:val="18"/>
                      <w:szCs w:val="18"/>
                      <w:lang w:val="tr-TR" w:eastAsia="tr-TR"/>
                    </w:rPr>
                  </w:pPr>
                  <w:r>
                    <w:rPr>
                      <w:b/>
                      <w:bCs/>
                      <w:color w:val="000000"/>
                      <w:sz w:val="18"/>
                      <w:szCs w:val="18"/>
                      <w:lang w:val="tr-TR" w:eastAsia="tr-TR"/>
                    </w:rPr>
                    <w:t xml:space="preserve">İKİNCİ BÖLÜM </w:t>
                  </w:r>
                </w:p>
              </w:tc>
              <w:tc>
                <w:tcPr>
                  <w:tcW w:w="481" w:type="dxa"/>
                  <w:tcBorders>
                    <w:top w:val="nil"/>
                    <w:left w:val="nil"/>
                    <w:bottom w:val="nil"/>
                    <w:right w:val="nil"/>
                  </w:tcBorders>
                  <w:shd w:val="clear" w:color="000000" w:fill="FFFFFF"/>
                  <w:noWrap/>
                  <w:vAlign w:val="bottom"/>
                </w:tcPr>
                <w:p w:rsidR="00371160" w:rsidRDefault="009658B8">
                  <w:pPr>
                    <w:ind w:left="-609" w:firstLine="609"/>
                    <w:jc w:val="center"/>
                    <w:rPr>
                      <w:color w:val="000000"/>
                      <w:sz w:val="18"/>
                      <w:szCs w:val="18"/>
                      <w:lang w:val="tr-TR" w:eastAsia="tr-TR"/>
                    </w:rPr>
                  </w:pPr>
                  <w:r>
                    <w:rPr>
                      <w:color w:val="000000"/>
                      <w:sz w:val="18"/>
                      <w:szCs w:val="18"/>
                      <w:lang w:val="tr-TR" w:eastAsia="tr-TR"/>
                    </w:rPr>
                    <w:t> </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val="tr-TR" w:eastAsia="tr-TR"/>
                    </w:rPr>
                  </w:pPr>
                  <w:r>
                    <w:rPr>
                      <w:b/>
                      <w:bCs/>
                      <w:color w:val="000000"/>
                      <w:sz w:val="18"/>
                      <w:szCs w:val="18"/>
                      <w:u w:val="single"/>
                      <w:lang w:val="tr-TR" w:eastAsia="tr-TR"/>
                    </w:rPr>
                    <w:t>KONSOLİDE OLMAYAN FİNANSAL TABLOLAR</w:t>
                  </w:r>
                </w:p>
                <w:p w:rsidR="00000000" w:rsidRDefault="006663F3">
                  <w:pPr>
                    <w:jc w:val="center"/>
                    <w:rPr>
                      <w:b/>
                      <w:bCs/>
                      <w:color w:val="000000"/>
                      <w:sz w:val="18"/>
                      <w:szCs w:val="18"/>
                      <w:u w:val="single"/>
                      <w:lang w:val="tr-TR" w:eastAsia="tr-TR"/>
                      <w:rPrChange w:id="22" w:author="Asiye Mara (Open)&#10;" w:date="2011-02-14T12:31:00Z">
                        <w:rPr>
                          <w:rFonts w:ascii="Univers (WN)" w:hAnsi="Univers (WN)"/>
                          <w:b/>
                          <w:bCs/>
                          <w:color w:val="000000"/>
                          <w:sz w:val="18"/>
                          <w:szCs w:val="18"/>
                          <w:u w:val="single"/>
                          <w:lang w:val="tr-TR" w:eastAsia="tr-TR"/>
                        </w:rPr>
                      </w:rPrChange>
                    </w:rPr>
                    <w:pPrChange w:id="23" w:author="Asiye Mara (Open)&#10;" w:date="2011-02-14T12:30:00Z">
                      <w:pPr>
                        <w:numPr>
                          <w:numId w:val="1"/>
                        </w:numPr>
                        <w:tabs>
                          <w:tab w:val="num" w:pos="1086"/>
                        </w:tabs>
                        <w:spacing w:before="240"/>
                        <w:ind w:left="1086" w:hanging="720"/>
                        <w:jc w:val="center"/>
                        <w:outlineLvl w:val="0"/>
                      </w:pPr>
                    </w:pPrChange>
                  </w:pP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Bilanço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xml:space="preserve">  3-4</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Nazım hesaplar tablosu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5</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Gelir tablosu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6</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IV.</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Özkaynaklarda muhasebeleştirilen gelir gider kalemlerine ilişkin tablo</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7</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Özkaynak değişim tablosu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8</w:t>
                  </w:r>
                </w:p>
              </w:tc>
            </w:tr>
            <w:tr w:rsidR="00987E16"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Nakit akış tablosu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9</w:t>
                  </w:r>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Kar dağıtım tablosu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ins w:id="24" w:author="Gülşah Tuba Ünlü (Open)&#10;" w:date="2011-02-12T13:08:00Z">
                    <w:r>
                      <w:rPr>
                        <w:color w:val="000000"/>
                        <w:sz w:val="18"/>
                        <w:szCs w:val="18"/>
                        <w:lang w:eastAsia="tr-TR"/>
                      </w:rPr>
                      <w:t>10</w:t>
                    </w:r>
                  </w:ins>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jc w:val="center"/>
                    <w:rPr>
                      <w:b/>
                      <w:bCs/>
                      <w:color w:val="000000"/>
                      <w:sz w:val="18"/>
                      <w:szCs w:val="18"/>
                      <w:lang w:val="tr-TR" w:eastAsia="tr-TR"/>
                    </w:rPr>
                  </w:pPr>
                  <w:r>
                    <w:rPr>
                      <w:b/>
                      <w:bCs/>
                      <w:color w:val="000000"/>
                      <w:sz w:val="18"/>
                      <w:szCs w:val="18"/>
                      <w:lang w:eastAsia="tr-TR"/>
                    </w:rPr>
                    <w:t> </w:t>
                  </w:r>
                </w:p>
              </w:tc>
              <w:tc>
                <w:tcPr>
                  <w:tcW w:w="9100" w:type="dxa"/>
                  <w:tcBorders>
                    <w:top w:val="nil"/>
                    <w:left w:val="nil"/>
                    <w:bottom w:val="nil"/>
                    <w:right w:val="nil"/>
                  </w:tcBorders>
                  <w:shd w:val="clear" w:color="000000" w:fill="FFFFFF"/>
                  <w:noWrap/>
                  <w:vAlign w:val="bottom"/>
                </w:tcPr>
                <w:p w:rsidR="00000000" w:rsidRDefault="006663F3">
                  <w:pPr>
                    <w:jc w:val="center"/>
                    <w:rPr>
                      <w:b/>
                      <w:bCs/>
                      <w:color w:val="000000"/>
                      <w:sz w:val="18"/>
                      <w:szCs w:val="18"/>
                      <w:lang w:val="tr-TR" w:eastAsia="tr-TR"/>
                      <w:rPrChange w:id="25" w:author="Asiye Mara (Open)&#10;" w:date="2011-02-14T12:31:00Z">
                        <w:rPr>
                          <w:rFonts w:ascii="Univers (WN)" w:hAnsi="Univers (WN)"/>
                          <w:b/>
                          <w:bCs/>
                          <w:color w:val="000000"/>
                          <w:sz w:val="18"/>
                          <w:szCs w:val="18"/>
                          <w:u w:val="single"/>
                          <w:lang w:val="tr-TR" w:eastAsia="tr-TR"/>
                        </w:rPr>
                      </w:rPrChange>
                    </w:rPr>
                    <w:pPrChange w:id="26" w:author="Asiye Mara (Open)&#10;" w:date="2011-02-14T12:30:00Z">
                      <w:pPr>
                        <w:numPr>
                          <w:numId w:val="1"/>
                        </w:numPr>
                        <w:tabs>
                          <w:tab w:val="num" w:pos="1086"/>
                        </w:tabs>
                        <w:spacing w:before="240"/>
                        <w:ind w:left="1086" w:hanging="720"/>
                        <w:jc w:val="center"/>
                        <w:outlineLvl w:val="0"/>
                      </w:pPr>
                    </w:pPrChange>
                  </w:pPr>
                </w:p>
                <w:p w:rsidR="00000000" w:rsidRDefault="006663F3">
                  <w:pPr>
                    <w:jc w:val="center"/>
                    <w:rPr>
                      <w:b/>
                      <w:bCs/>
                      <w:color w:val="000000"/>
                      <w:sz w:val="18"/>
                      <w:szCs w:val="18"/>
                      <w:lang w:val="tr-TR" w:eastAsia="tr-TR"/>
                      <w:rPrChange w:id="27" w:author="Asiye Mara (Open)&#10;" w:date="2011-02-14T12:31:00Z">
                        <w:rPr>
                          <w:rFonts w:ascii="Univers (WN)" w:hAnsi="Univers (WN)"/>
                          <w:b/>
                          <w:bCs/>
                          <w:color w:val="000000"/>
                          <w:sz w:val="18"/>
                          <w:szCs w:val="18"/>
                          <w:u w:val="single"/>
                          <w:lang w:val="tr-TR" w:eastAsia="tr-TR"/>
                        </w:rPr>
                      </w:rPrChange>
                    </w:rPr>
                    <w:pPrChange w:id="28"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b/>
                      <w:bCs/>
                      <w:color w:val="000000"/>
                      <w:sz w:val="18"/>
                      <w:szCs w:val="18"/>
                      <w:lang w:val="tr-TR" w:eastAsia="tr-TR"/>
                    </w:rPr>
                  </w:pPr>
                  <w:r>
                    <w:rPr>
                      <w:b/>
                      <w:bCs/>
                      <w:color w:val="000000"/>
                      <w:sz w:val="18"/>
                      <w:szCs w:val="18"/>
                      <w:lang w:val="tr-TR" w:eastAsia="tr-TR"/>
                    </w:rPr>
                    <w:t>ÜÇÜNCÜ BÖLÜM</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c>
                <w:tcPr>
                  <w:tcW w:w="9100"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val="tr-TR" w:eastAsia="tr-TR"/>
                    </w:rPr>
                  </w:pPr>
                  <w:r>
                    <w:rPr>
                      <w:b/>
                      <w:bCs/>
                      <w:color w:val="000000"/>
                      <w:sz w:val="18"/>
                      <w:szCs w:val="18"/>
                      <w:u w:val="single"/>
                      <w:lang w:val="tr-TR" w:eastAsia="tr-TR"/>
                    </w:rPr>
                    <w:t>MUHASEBE POLİTİKALARI</w:t>
                  </w:r>
                </w:p>
                <w:p w:rsidR="00000000" w:rsidRDefault="006663F3">
                  <w:pPr>
                    <w:jc w:val="center"/>
                    <w:rPr>
                      <w:b/>
                      <w:bCs/>
                      <w:color w:val="000000"/>
                      <w:sz w:val="18"/>
                      <w:szCs w:val="18"/>
                      <w:u w:val="single"/>
                      <w:lang w:val="tr-TR" w:eastAsia="tr-TR"/>
                      <w:rPrChange w:id="29" w:author="Asiye Mara (Open)&#10;" w:date="2011-02-14T12:31:00Z">
                        <w:rPr>
                          <w:rFonts w:ascii="Univers (WN)" w:hAnsi="Univers (WN)"/>
                          <w:b/>
                          <w:bCs/>
                          <w:color w:val="000000"/>
                          <w:sz w:val="18"/>
                          <w:szCs w:val="18"/>
                          <w:u w:val="single"/>
                          <w:lang w:val="tr-TR" w:eastAsia="tr-TR"/>
                        </w:rPr>
                      </w:rPrChange>
                    </w:rPr>
                    <w:pPrChange w:id="30" w:author="Asiye Mara (Open)&#10;" w:date="2011-02-14T12:30:00Z">
                      <w:pPr>
                        <w:numPr>
                          <w:numId w:val="1"/>
                        </w:numPr>
                        <w:tabs>
                          <w:tab w:val="num" w:pos="1086"/>
                        </w:tabs>
                        <w:spacing w:before="240"/>
                        <w:ind w:left="1086" w:hanging="720"/>
                        <w:jc w:val="center"/>
                        <w:outlineLvl w:val="0"/>
                      </w:pPr>
                    </w:pPrChange>
                  </w:pP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Sunum esaslarına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31" w:author="Gülşah Tuba Ünlü (Open)&#10;" w:date="2011-02-12T13:08:00Z">
                    <w:r>
                      <w:rPr>
                        <w:color w:val="000000"/>
                        <w:sz w:val="18"/>
                        <w:szCs w:val="18"/>
                        <w:lang w:eastAsia="tr-TR"/>
                      </w:rPr>
                      <w:t>1</w:t>
                    </w:r>
                  </w:ins>
                  <w:del w:id="32" w:author="Gülşah Tuba Ünlü (Open)&#10;" w:date="2011-02-12T13:08:00Z">
                    <w:r>
                      <w:rPr>
                        <w:color w:val="000000"/>
                        <w:sz w:val="18"/>
                        <w:szCs w:val="18"/>
                        <w:lang w:eastAsia="tr-TR"/>
                      </w:rPr>
                      <w:delText>0</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Finansal araçların kullanım stratejisi ve yabancı para cinsinden işlemlere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33" w:author="Gülşah Tuba Ünlü (Open)&#10;" w:date="2011-02-12T13:08:00Z">
                    <w:r>
                      <w:rPr>
                        <w:color w:val="000000"/>
                        <w:sz w:val="18"/>
                        <w:szCs w:val="18"/>
                        <w:lang w:eastAsia="tr-TR"/>
                      </w:rPr>
                      <w:t>1</w:t>
                    </w:r>
                  </w:ins>
                  <w:del w:id="34" w:author="Gülşah Tuba Ünlü (Open)&#10;" w:date="2011-02-12T13:08:00Z">
                    <w:r>
                      <w:rPr>
                        <w:color w:val="000000"/>
                        <w:sz w:val="18"/>
                        <w:szCs w:val="18"/>
                        <w:lang w:eastAsia="tr-TR"/>
                      </w:rPr>
                      <w:delText>0</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Vadeli işlem ve opsiyon sözleşmeleri ile türev ürünlere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35" w:author="Gülşah Tuba Ünlü (Open)&#10;" w:date="2011-02-12T13:08:00Z">
                    <w:r>
                      <w:rPr>
                        <w:color w:val="000000"/>
                        <w:sz w:val="18"/>
                        <w:szCs w:val="18"/>
                        <w:lang w:eastAsia="tr-TR"/>
                      </w:rPr>
                      <w:t>2</w:t>
                    </w:r>
                  </w:ins>
                  <w:del w:id="36" w:author="Gülşah Tuba Ünlü (Open)&#10;" w:date="2011-02-12T13:08:00Z">
                    <w:r>
                      <w:rPr>
                        <w:color w:val="000000"/>
                        <w:sz w:val="18"/>
                        <w:szCs w:val="18"/>
                        <w:lang w:eastAsia="tr-TR"/>
                      </w:rPr>
                      <w:delText>1</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IV.</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Kar payı gelir ve giderine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37" w:author="Gülşah Tuba Ünlü (Open)&#10;" w:date="2011-02-12T13:08:00Z">
                    <w:r>
                      <w:rPr>
                        <w:color w:val="000000"/>
                        <w:sz w:val="18"/>
                        <w:szCs w:val="18"/>
                        <w:lang w:eastAsia="tr-TR"/>
                      </w:rPr>
                      <w:t>2</w:t>
                    </w:r>
                  </w:ins>
                  <w:del w:id="38" w:author="Gülşah Tuba Ünlü (Open)&#10;" w:date="2011-02-12T13:08:00Z">
                    <w:r>
                      <w:rPr>
                        <w:color w:val="000000"/>
                        <w:sz w:val="18"/>
                        <w:szCs w:val="18"/>
                        <w:lang w:eastAsia="tr-TR"/>
                      </w:rPr>
                      <w:delText>1</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Ücret ve komisyon gelir ve giderlerine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39" w:author="Gülşah Tuba Ünlü (Open)&#10;" w:date="2011-02-12T13:08:00Z">
                    <w:r>
                      <w:rPr>
                        <w:color w:val="000000"/>
                        <w:sz w:val="18"/>
                        <w:szCs w:val="18"/>
                        <w:lang w:eastAsia="tr-TR"/>
                      </w:rPr>
                      <w:t>2</w:t>
                    </w:r>
                  </w:ins>
                  <w:del w:id="40" w:author="Gülşah Tuba Ünlü (Open)&#10;" w:date="2011-02-12T13:08:00Z">
                    <w:r>
                      <w:rPr>
                        <w:color w:val="000000"/>
                        <w:sz w:val="18"/>
                        <w:szCs w:val="18"/>
                        <w:lang w:eastAsia="tr-TR"/>
                      </w:rPr>
                      <w:delText>1</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Finansal varlıklara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41" w:author="Gülşah Tuba Ünlü (Open)&#10;" w:date="2011-02-12T13:08:00Z">
                    <w:r>
                      <w:rPr>
                        <w:color w:val="000000"/>
                        <w:sz w:val="18"/>
                        <w:szCs w:val="18"/>
                        <w:lang w:eastAsia="tr-TR"/>
                      </w:rPr>
                      <w:t>2</w:t>
                    </w:r>
                  </w:ins>
                  <w:del w:id="42" w:author="Gülşah Tuba Ünlü (Open)&#10;" w:date="2011-02-12T13:08:00Z">
                    <w:r>
                      <w:rPr>
                        <w:color w:val="000000"/>
                        <w:sz w:val="18"/>
                        <w:szCs w:val="18"/>
                        <w:lang w:eastAsia="tr-TR"/>
                      </w:rPr>
                      <w:delText>1</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Finansal varlıklarda değer düşüklüğüne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43" w:author="Gülşah Tuba Ünlü (Open)&#10;" w:date="2011-02-12T13:08:00Z">
                    <w:r>
                      <w:rPr>
                        <w:color w:val="000000"/>
                        <w:sz w:val="18"/>
                        <w:szCs w:val="18"/>
                        <w:lang w:eastAsia="tr-TR"/>
                      </w:rPr>
                      <w:t>5</w:t>
                    </w:r>
                  </w:ins>
                  <w:del w:id="44" w:author="Gülşah Tuba Ünlü (Open)&#10;" w:date="2011-02-12T13:08:00Z">
                    <w:r>
                      <w:rPr>
                        <w:color w:val="000000"/>
                        <w:sz w:val="18"/>
                        <w:szCs w:val="18"/>
                        <w:lang w:eastAsia="tr-TR"/>
                      </w:rPr>
                      <w:delText>4</w:delText>
                    </w:r>
                  </w:del>
                </w:p>
              </w:tc>
            </w:tr>
            <w:tr w:rsidR="00AE7992" w:rsidRPr="00872466" w:rsidTr="0034523C">
              <w:trPr>
                <w:trHeight w:val="108"/>
              </w:trPr>
              <w:tc>
                <w:tcPr>
                  <w:tcW w:w="625" w:type="dxa"/>
                  <w:tcBorders>
                    <w:top w:val="nil"/>
                    <w:left w:val="nil"/>
                    <w:bottom w:val="nil"/>
                    <w:right w:val="nil"/>
                  </w:tcBorders>
                  <w:shd w:val="clear" w:color="000000" w:fill="FFFFFF"/>
                  <w:vAlign w:val="bottom"/>
                </w:tcPr>
                <w:p w:rsidR="00371160" w:rsidRDefault="009658B8">
                  <w:pPr>
                    <w:rPr>
                      <w:color w:val="000000"/>
                      <w:sz w:val="18"/>
                      <w:szCs w:val="18"/>
                      <w:lang w:val="tr-TR" w:eastAsia="tr-TR"/>
                    </w:rPr>
                  </w:pPr>
                  <w:r>
                    <w:rPr>
                      <w:color w:val="000000"/>
                      <w:sz w:val="18"/>
                      <w:szCs w:val="18"/>
                      <w:lang w:eastAsia="tr-TR"/>
                    </w:rPr>
                    <w:t>VIII.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Finansal araçların netleştirilmesine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45" w:author="Gülşah Tuba Ünlü (Open)&#10;" w:date="2011-02-12T13:08:00Z">
                    <w:r>
                      <w:rPr>
                        <w:color w:val="000000"/>
                        <w:sz w:val="18"/>
                        <w:szCs w:val="18"/>
                        <w:lang w:eastAsia="tr-TR"/>
                      </w:rPr>
                      <w:t>5</w:t>
                    </w:r>
                  </w:ins>
                  <w:del w:id="46" w:author="Gülşah Tuba Ünlü (Open)&#10;" w:date="2011-02-12T13:08:00Z">
                    <w:r>
                      <w:rPr>
                        <w:color w:val="000000"/>
                        <w:sz w:val="18"/>
                        <w:szCs w:val="18"/>
                        <w:lang w:eastAsia="tr-TR"/>
                      </w:rPr>
                      <w:delText>4</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IX.</w:t>
                  </w:r>
                </w:p>
              </w:tc>
              <w:tc>
                <w:tcPr>
                  <w:tcW w:w="9100" w:type="dxa"/>
                  <w:tcBorders>
                    <w:top w:val="nil"/>
                    <w:left w:val="nil"/>
                    <w:bottom w:val="nil"/>
                    <w:right w:val="nil"/>
                  </w:tcBorders>
                  <w:shd w:val="clear" w:color="000000" w:fill="FFFFFF"/>
                  <w:vAlign w:val="bottom"/>
                </w:tcPr>
                <w:p w:rsidR="00371160" w:rsidRDefault="009658B8">
                  <w:pPr>
                    <w:rPr>
                      <w:color w:val="000000"/>
                      <w:sz w:val="18"/>
                      <w:szCs w:val="18"/>
                      <w:lang w:val="tr-TR" w:eastAsia="tr-TR"/>
                    </w:rPr>
                  </w:pPr>
                  <w:r>
                    <w:rPr>
                      <w:color w:val="000000"/>
                      <w:sz w:val="18"/>
                      <w:szCs w:val="18"/>
                      <w:lang w:val="tr-TR" w:eastAsia="tr-TR"/>
                    </w:rPr>
                    <w:t xml:space="preserve">Satış ve geri alış anlaşmaları ve menkul değerlerin ödünç verilmesi işlemlerine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1</w:t>
                  </w:r>
                  <w:ins w:id="47" w:author="Gülşah Tuba Ünlü (Open)&#10;" w:date="2011-02-12T13:08:00Z">
                    <w:r>
                      <w:rPr>
                        <w:color w:val="000000"/>
                        <w:sz w:val="18"/>
                        <w:szCs w:val="18"/>
                        <w:lang w:eastAsia="tr-TR"/>
                      </w:rPr>
                      <w:t>5</w:t>
                    </w:r>
                  </w:ins>
                  <w:del w:id="48" w:author="Gülşah Tuba Ünlü (Open)&#10;" w:date="2011-02-12T13:08:00Z">
                    <w:r>
                      <w:rPr>
                        <w:color w:val="000000"/>
                        <w:sz w:val="18"/>
                        <w:szCs w:val="18"/>
                        <w:lang w:eastAsia="tr-TR"/>
                      </w:rPr>
                      <w:delText>4</w:delText>
                    </w:r>
                  </w:del>
                </w:p>
              </w:tc>
            </w:tr>
            <w:tr w:rsidR="00AE7992" w:rsidRPr="00872466" w:rsidTr="0034523C">
              <w:trPr>
                <w:trHeight w:val="284"/>
              </w:trPr>
              <w:tc>
                <w:tcPr>
                  <w:tcW w:w="625" w:type="dxa"/>
                  <w:tcBorders>
                    <w:top w:val="nil"/>
                    <w:left w:val="nil"/>
                    <w:bottom w:val="nil"/>
                    <w:right w:val="nil"/>
                  </w:tcBorders>
                  <w:shd w:val="clear" w:color="000000" w:fill="FFFFFF"/>
                  <w:noWrap/>
                </w:tcPr>
                <w:p w:rsidR="00371160" w:rsidRDefault="009658B8">
                  <w:pPr>
                    <w:rPr>
                      <w:color w:val="000000"/>
                      <w:sz w:val="18"/>
                      <w:szCs w:val="18"/>
                      <w:lang w:val="tr-TR" w:eastAsia="tr-TR"/>
                    </w:rPr>
                  </w:pPr>
                  <w:r>
                    <w:rPr>
                      <w:color w:val="000000"/>
                      <w:sz w:val="18"/>
                      <w:szCs w:val="18"/>
                      <w:lang w:eastAsia="tr-TR"/>
                    </w:rPr>
                    <w:t>X.</w:t>
                  </w:r>
                </w:p>
              </w:tc>
              <w:tc>
                <w:tcPr>
                  <w:tcW w:w="9100" w:type="dxa"/>
                  <w:tcBorders>
                    <w:top w:val="nil"/>
                    <w:left w:val="nil"/>
                    <w:bottom w:val="nil"/>
                    <w:right w:val="nil"/>
                  </w:tcBorders>
                  <w:shd w:val="clear" w:color="000000" w:fill="FFFFFF"/>
                  <w:vAlign w:val="bottom"/>
                </w:tcPr>
                <w:p w:rsidR="00371160" w:rsidRDefault="009658B8">
                  <w:pPr>
                    <w:jc w:val="both"/>
                    <w:rPr>
                      <w:color w:val="000000"/>
                      <w:sz w:val="18"/>
                      <w:szCs w:val="18"/>
                      <w:lang w:val="tr-TR" w:eastAsia="tr-TR"/>
                    </w:rPr>
                  </w:pPr>
                  <w:r>
                    <w:rPr>
                      <w:color w:val="000000"/>
                      <w:sz w:val="18"/>
                      <w:szCs w:val="18"/>
                      <w:lang w:val="tr-TR" w:eastAsia="tr-TR"/>
                    </w:rPr>
                    <w:t xml:space="preserve">Satış amaçlı elde tutulan ve durdurulan faaliyetlere ilişkin duran varlıklar ile bu varlıklara ilişkin borçlar hakkında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49" w:author="Gülşah Tuba Ünlü (Open)&#10;" w:date="2011-02-12T13:08:00Z">
                    <w:r>
                      <w:rPr>
                        <w:color w:val="000000"/>
                        <w:sz w:val="18"/>
                        <w:szCs w:val="18"/>
                        <w:lang w:eastAsia="tr-TR"/>
                      </w:rPr>
                      <w:t>5</w:t>
                    </w:r>
                  </w:ins>
                  <w:del w:id="50" w:author="Gülşah Tuba Ünlü (Open)&#10;" w:date="2011-02-12T13:08:00Z">
                    <w:r>
                      <w:rPr>
                        <w:color w:val="000000"/>
                        <w:sz w:val="18"/>
                        <w:szCs w:val="18"/>
                        <w:lang w:eastAsia="tr-TR"/>
                      </w:rPr>
                      <w:delText>4</w:delText>
                    </w:r>
                  </w:del>
                </w:p>
              </w:tc>
            </w:tr>
            <w:tr w:rsidR="00AE7992" w:rsidRPr="00872466" w:rsidTr="0034523C">
              <w:trPr>
                <w:trHeight w:val="191"/>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Şerefiye ve diğer maddi olmayan duran varlıklara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51" w:author="Gülşah Tuba Ünlü (Open)&#10;" w:date="2011-02-12T13:08:00Z">
                    <w:r>
                      <w:rPr>
                        <w:color w:val="000000"/>
                        <w:sz w:val="18"/>
                        <w:szCs w:val="18"/>
                        <w:lang w:eastAsia="tr-TR"/>
                      </w:rPr>
                      <w:t>6</w:t>
                    </w:r>
                  </w:ins>
                  <w:del w:id="52" w:author="Gülşah Tuba Ünlü (Open)&#10;" w:date="2011-02-12T13:08:00Z">
                    <w:r>
                      <w:rPr>
                        <w:color w:val="000000"/>
                        <w:sz w:val="18"/>
                        <w:szCs w:val="18"/>
                        <w:lang w:eastAsia="tr-TR"/>
                      </w:rPr>
                      <w:delText>5</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Maddi duran varlıklara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53" w:author="Gülşah Tuba Ünlü (Open)&#10;" w:date="2011-02-12T13:08:00Z">
                    <w:r>
                      <w:rPr>
                        <w:color w:val="000000"/>
                        <w:sz w:val="18"/>
                        <w:szCs w:val="18"/>
                        <w:lang w:eastAsia="tr-TR"/>
                      </w:rPr>
                      <w:t>7</w:t>
                    </w:r>
                  </w:ins>
                  <w:del w:id="54" w:author="Gülşah Tuba Ünlü (Open)&#10;" w:date="2011-02-12T13:08:00Z">
                    <w:r>
                      <w:rPr>
                        <w:color w:val="000000"/>
                        <w:sz w:val="18"/>
                        <w:szCs w:val="18"/>
                        <w:lang w:eastAsia="tr-TR"/>
                      </w:rPr>
                      <w:delText>6</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XIII.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Kiralama işlemlerine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55" w:author="Gülşah Tuba Ünlü (Open)&#10;" w:date="2011-02-12T13:08:00Z">
                    <w:r>
                      <w:rPr>
                        <w:color w:val="000000"/>
                        <w:sz w:val="18"/>
                        <w:szCs w:val="18"/>
                        <w:lang w:eastAsia="tr-TR"/>
                      </w:rPr>
                      <w:t>8</w:t>
                    </w:r>
                  </w:ins>
                  <w:del w:id="56" w:author="Gülşah Tuba Ünlü (Open)&#10;" w:date="2011-02-12T13:08:00Z">
                    <w:r>
                      <w:rPr>
                        <w:color w:val="000000"/>
                        <w:sz w:val="18"/>
                        <w:szCs w:val="18"/>
                        <w:lang w:eastAsia="tr-TR"/>
                      </w:rPr>
                      <w:delText>7</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XIV.</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Karşılıklar ve koşullu yükümlülüklere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57" w:author="Gülşah Tuba Ünlü (Open)&#10;" w:date="2011-02-12T13:08:00Z">
                    <w:r>
                      <w:rPr>
                        <w:color w:val="000000"/>
                        <w:sz w:val="18"/>
                        <w:szCs w:val="18"/>
                        <w:lang w:eastAsia="tr-TR"/>
                      </w:rPr>
                      <w:t>8</w:t>
                    </w:r>
                  </w:ins>
                  <w:del w:id="58" w:author="Gülşah Tuba Ünlü (Open)&#10;" w:date="2011-02-12T13:08:00Z">
                    <w:r>
                      <w:rPr>
                        <w:color w:val="000000"/>
                        <w:sz w:val="18"/>
                        <w:szCs w:val="18"/>
                        <w:lang w:eastAsia="tr-TR"/>
                      </w:rPr>
                      <w:delText>7</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XV.</w:t>
                  </w:r>
                </w:p>
              </w:tc>
              <w:tc>
                <w:tcPr>
                  <w:tcW w:w="9100" w:type="dxa"/>
                  <w:tcBorders>
                    <w:top w:val="nil"/>
                    <w:left w:val="nil"/>
                    <w:bottom w:val="nil"/>
                    <w:right w:val="nil"/>
                  </w:tcBorders>
                  <w:shd w:val="clear" w:color="000000" w:fill="FFFFFF"/>
                  <w:noWrap/>
                  <w:vAlign w:val="bottom"/>
                </w:tcPr>
                <w:p w:rsidR="00371160" w:rsidRDefault="009658B8">
                  <w:pPr>
                    <w:jc w:val="both"/>
                    <w:rPr>
                      <w:color w:val="000000"/>
                      <w:sz w:val="18"/>
                      <w:szCs w:val="18"/>
                      <w:lang w:val="tr-TR" w:eastAsia="tr-TR"/>
                    </w:rPr>
                  </w:pPr>
                  <w:r>
                    <w:rPr>
                      <w:color w:val="000000"/>
                      <w:sz w:val="18"/>
                      <w:szCs w:val="18"/>
                      <w:lang w:val="tr-TR" w:eastAsia="tr-TR"/>
                    </w:rPr>
                    <w:t xml:space="preserve">Çalışanların haklarına ilişkin yükümlülüklere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59" w:author="Gülşah Tuba Ünlü (Open)&#10;" w:date="2011-02-12T13:08:00Z">
                    <w:r>
                      <w:rPr>
                        <w:color w:val="000000"/>
                        <w:sz w:val="18"/>
                        <w:szCs w:val="18"/>
                        <w:lang w:eastAsia="tr-TR"/>
                      </w:rPr>
                      <w:t>8</w:t>
                    </w:r>
                  </w:ins>
                  <w:del w:id="60" w:author="Gülşah Tuba Ünlü (Open)&#10;" w:date="2011-02-12T13:08:00Z">
                    <w:r>
                      <w:rPr>
                        <w:color w:val="000000"/>
                        <w:sz w:val="18"/>
                        <w:szCs w:val="18"/>
                        <w:lang w:eastAsia="tr-TR"/>
                      </w:rPr>
                      <w:delText>7</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XVI.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Vergi uygulamalarına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61" w:author="Gülşah Tuba Ünlü (Open)&#10;" w:date="2011-02-12T13:09:00Z">
                    <w:r>
                      <w:rPr>
                        <w:color w:val="000000"/>
                        <w:sz w:val="18"/>
                        <w:szCs w:val="18"/>
                        <w:lang w:eastAsia="tr-TR"/>
                      </w:rPr>
                      <w:t>9</w:t>
                    </w:r>
                  </w:ins>
                  <w:del w:id="62" w:author="Gülşah Tuba Ünlü (Open)&#10;" w:date="2011-02-12T13:09:00Z">
                    <w:r>
                      <w:rPr>
                        <w:color w:val="000000"/>
                        <w:sz w:val="18"/>
                        <w:szCs w:val="18"/>
                        <w:lang w:eastAsia="tr-TR"/>
                      </w:rPr>
                      <w:delText>8</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XVII.</w:t>
                  </w:r>
                </w:p>
              </w:tc>
              <w:tc>
                <w:tcPr>
                  <w:tcW w:w="9100" w:type="dxa"/>
                  <w:tcBorders>
                    <w:top w:val="nil"/>
                    <w:left w:val="nil"/>
                    <w:bottom w:val="nil"/>
                    <w:right w:val="nil"/>
                  </w:tcBorders>
                  <w:shd w:val="clear" w:color="000000" w:fill="FFFFFF"/>
                  <w:noWrap/>
                  <w:vAlign w:val="bottom"/>
                </w:tcPr>
                <w:p w:rsidR="00371160" w:rsidRDefault="009658B8">
                  <w:pPr>
                    <w:jc w:val="both"/>
                    <w:rPr>
                      <w:color w:val="000000"/>
                      <w:sz w:val="18"/>
                      <w:szCs w:val="18"/>
                      <w:lang w:val="tr-TR" w:eastAsia="tr-TR"/>
                    </w:rPr>
                  </w:pPr>
                  <w:r>
                    <w:rPr>
                      <w:color w:val="000000"/>
                      <w:sz w:val="18"/>
                      <w:szCs w:val="18"/>
                      <w:lang w:val="tr-TR" w:eastAsia="tr-TR"/>
                    </w:rPr>
                    <w:t xml:space="preserve">Borçlanmalara ilişkin ilave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63" w:author="Gülşah Tuba Ünlü (Open)&#10;" w:date="2011-02-12T13:09:00Z">
                    <w:r>
                      <w:rPr>
                        <w:color w:val="000000"/>
                        <w:sz w:val="18"/>
                        <w:szCs w:val="18"/>
                        <w:lang w:eastAsia="tr-TR"/>
                      </w:rPr>
                      <w:t>9</w:t>
                    </w:r>
                  </w:ins>
                  <w:del w:id="64" w:author="Gülşah Tuba Ünlü (Open)&#10;" w:date="2011-02-12T13:09:00Z">
                    <w:r>
                      <w:rPr>
                        <w:color w:val="000000"/>
                        <w:sz w:val="18"/>
                        <w:szCs w:val="18"/>
                        <w:lang w:eastAsia="tr-TR"/>
                      </w:rPr>
                      <w:delText>8</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XVIII.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İhraç edilen hisse senetlerine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1</w:t>
                  </w:r>
                  <w:ins w:id="65" w:author="Gülşah Tuba Ünlü (Open)&#10;" w:date="2011-02-12T13:09:00Z">
                    <w:r>
                      <w:rPr>
                        <w:color w:val="000000"/>
                        <w:sz w:val="18"/>
                        <w:szCs w:val="18"/>
                        <w:lang w:eastAsia="tr-TR"/>
                      </w:rPr>
                      <w:t>9</w:t>
                    </w:r>
                  </w:ins>
                  <w:del w:id="66" w:author="Gülşah Tuba Ünlü (Open)&#10;" w:date="2011-02-12T13:09:00Z">
                    <w:r>
                      <w:rPr>
                        <w:color w:val="000000"/>
                        <w:sz w:val="18"/>
                        <w:szCs w:val="18"/>
                        <w:lang w:eastAsia="tr-TR"/>
                      </w:rPr>
                      <w:delText>8</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XIX.</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Aval ve kabullere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ins w:id="67" w:author="Gülşah Tuba Ünlü (Open)&#10;" w:date="2011-02-12T13:09:00Z">
                    <w:r>
                      <w:rPr>
                        <w:color w:val="000000"/>
                        <w:sz w:val="18"/>
                        <w:szCs w:val="18"/>
                        <w:lang w:eastAsia="tr-TR"/>
                      </w:rPr>
                      <w:t>20</w:t>
                    </w:r>
                  </w:ins>
                  <w:del w:id="68" w:author="Gülşah Tuba Ünlü (Open)&#10;" w:date="2011-02-12T13:09:00Z">
                    <w:r>
                      <w:rPr>
                        <w:color w:val="000000"/>
                        <w:sz w:val="18"/>
                        <w:szCs w:val="18"/>
                        <w:lang w:eastAsia="tr-TR"/>
                      </w:rPr>
                      <w:delText>19</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XX.</w:t>
                  </w:r>
                </w:p>
              </w:tc>
              <w:tc>
                <w:tcPr>
                  <w:tcW w:w="9100" w:type="dxa"/>
                  <w:tcBorders>
                    <w:top w:val="nil"/>
                    <w:left w:val="nil"/>
                    <w:bottom w:val="nil"/>
                    <w:right w:val="nil"/>
                  </w:tcBorders>
                  <w:shd w:val="clear" w:color="000000" w:fill="FFFFFF"/>
                  <w:noWrap/>
                  <w:vAlign w:val="bottom"/>
                </w:tcPr>
                <w:p w:rsidR="00371160" w:rsidRDefault="009658B8">
                  <w:pPr>
                    <w:jc w:val="both"/>
                    <w:rPr>
                      <w:color w:val="000000"/>
                      <w:sz w:val="18"/>
                      <w:szCs w:val="18"/>
                      <w:lang w:val="tr-TR" w:eastAsia="tr-TR"/>
                    </w:rPr>
                  </w:pPr>
                  <w:r>
                    <w:rPr>
                      <w:color w:val="000000"/>
                      <w:sz w:val="18"/>
                      <w:szCs w:val="18"/>
                      <w:lang w:val="tr-TR" w:eastAsia="tr-TR"/>
                    </w:rPr>
                    <w:t xml:space="preserve">Devlet teşviklerine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ins w:id="69" w:author="Gülşah Tuba Ünlü (Open)&#10;" w:date="2011-02-12T13:09:00Z">
                    <w:r>
                      <w:rPr>
                        <w:color w:val="000000"/>
                        <w:sz w:val="18"/>
                        <w:szCs w:val="18"/>
                        <w:lang w:eastAsia="tr-TR"/>
                      </w:rPr>
                      <w:t>20</w:t>
                    </w:r>
                  </w:ins>
                  <w:del w:id="70" w:author="Gülşah Tuba Ünlü (Open)&#10;" w:date="2011-02-12T13:09:00Z">
                    <w:r>
                      <w:rPr>
                        <w:color w:val="000000"/>
                        <w:sz w:val="18"/>
                        <w:szCs w:val="18"/>
                        <w:lang w:eastAsia="tr-TR"/>
                      </w:rPr>
                      <w:delText>19</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XXI.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Raporlamanın bölümlemeye göre yapılmasına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ins w:id="71" w:author="Gülşah Tuba Ünlü (Open)&#10;" w:date="2011-02-12T13:09:00Z">
                    <w:r>
                      <w:rPr>
                        <w:color w:val="000000"/>
                        <w:sz w:val="18"/>
                        <w:szCs w:val="18"/>
                        <w:lang w:eastAsia="tr-TR"/>
                      </w:rPr>
                      <w:t>20</w:t>
                    </w:r>
                  </w:ins>
                  <w:del w:id="72" w:author="Gülşah Tuba Ünlü (Open)&#10;" w:date="2011-02-12T13:09:00Z">
                    <w:r>
                      <w:rPr>
                        <w:color w:val="000000"/>
                        <w:sz w:val="18"/>
                        <w:szCs w:val="18"/>
                        <w:lang w:eastAsia="tr-TR"/>
                      </w:rPr>
                      <w:delText>19</w:delText>
                    </w:r>
                  </w:del>
                </w:p>
              </w:tc>
            </w:tr>
            <w:tr w:rsidR="00AE7992" w:rsidRPr="00872466" w:rsidTr="0034523C">
              <w:trPr>
                <w:trHeight w:val="240"/>
              </w:trPr>
              <w:tc>
                <w:tcPr>
                  <w:tcW w:w="6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XXII.</w:t>
                  </w:r>
                </w:p>
              </w:tc>
              <w:tc>
                <w:tcPr>
                  <w:tcW w:w="910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Diğer hususlara ilişkin açıklamalar </w:t>
                  </w:r>
                </w:p>
              </w:tc>
              <w:tc>
                <w:tcPr>
                  <w:tcW w:w="481"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ins w:id="73" w:author="Gülşah Tuba Ünlü (Open)&#10;" w:date="2011-02-12T13:09:00Z">
                    <w:r>
                      <w:rPr>
                        <w:color w:val="000000"/>
                        <w:sz w:val="18"/>
                        <w:szCs w:val="18"/>
                        <w:lang w:eastAsia="tr-TR"/>
                      </w:rPr>
                      <w:t>20</w:t>
                    </w:r>
                  </w:ins>
                  <w:del w:id="74" w:author="Gülşah Tuba Ünlü (Open)&#10;" w:date="2011-02-12T13:09:00Z">
                    <w:r>
                      <w:rPr>
                        <w:color w:val="000000"/>
                        <w:sz w:val="18"/>
                        <w:szCs w:val="18"/>
                        <w:lang w:eastAsia="tr-TR"/>
                      </w:rPr>
                      <w:delText>19</w:delText>
                    </w:r>
                  </w:del>
                </w:p>
              </w:tc>
            </w:tr>
          </w:tbl>
          <w:p w:rsidR="00371160" w:rsidRDefault="00371160">
            <w:pPr>
              <w:ind w:right="645"/>
              <w:rPr>
                <w:sz w:val="16"/>
                <w:szCs w:val="16"/>
              </w:rPr>
            </w:pPr>
          </w:p>
        </w:tc>
      </w:tr>
      <w:tr w:rsidR="005B2C25" w:rsidRPr="00872466" w:rsidTr="00D22A40">
        <w:trPr>
          <w:gridBefore w:val="1"/>
          <w:wBefore w:w="128" w:type="dxa"/>
          <w:trHeight w:val="78"/>
        </w:trPr>
        <w:tc>
          <w:tcPr>
            <w:tcW w:w="11215" w:type="dxa"/>
            <w:gridSpan w:val="2"/>
            <w:tcBorders>
              <w:top w:val="nil"/>
              <w:left w:val="nil"/>
              <w:bottom w:val="nil"/>
              <w:right w:val="nil"/>
            </w:tcBorders>
            <w:shd w:val="clear" w:color="000000" w:fill="FFFFFF"/>
            <w:noWrap/>
            <w:vAlign w:val="bottom"/>
          </w:tcPr>
          <w:p w:rsidR="00371160" w:rsidRDefault="00371160">
            <w:pPr>
              <w:rPr>
                <w:sz w:val="16"/>
                <w:szCs w:val="16"/>
              </w:rPr>
            </w:pPr>
          </w:p>
        </w:tc>
        <w:tc>
          <w:tcPr>
            <w:tcW w:w="6785" w:type="dxa"/>
            <w:tcBorders>
              <w:top w:val="nil"/>
              <w:left w:val="nil"/>
              <w:bottom w:val="nil"/>
              <w:right w:val="nil"/>
            </w:tcBorders>
            <w:shd w:val="clear" w:color="000000" w:fill="FFFFFF"/>
            <w:noWrap/>
            <w:vAlign w:val="bottom"/>
          </w:tcPr>
          <w:p w:rsidR="00371160" w:rsidRDefault="00371160">
            <w:pPr>
              <w:jc w:val="center"/>
              <w:rPr>
                <w:b/>
                <w:sz w:val="16"/>
                <w:szCs w:val="16"/>
                <w:u w:val="single"/>
              </w:rPr>
            </w:pPr>
          </w:p>
        </w:tc>
        <w:tc>
          <w:tcPr>
            <w:tcW w:w="2200" w:type="dxa"/>
            <w:tcBorders>
              <w:top w:val="nil"/>
              <w:left w:val="nil"/>
              <w:bottom w:val="nil"/>
              <w:right w:val="nil"/>
            </w:tcBorders>
            <w:shd w:val="clear" w:color="000000" w:fill="FFFFFF"/>
            <w:noWrap/>
            <w:vAlign w:val="bottom"/>
          </w:tcPr>
          <w:p w:rsidR="00371160" w:rsidRDefault="00371160">
            <w:pPr>
              <w:jc w:val="center"/>
              <w:rPr>
                <w:sz w:val="16"/>
                <w:szCs w:val="16"/>
              </w:rPr>
            </w:pPr>
          </w:p>
        </w:tc>
      </w:tr>
    </w:tbl>
    <w:p w:rsidR="00371160" w:rsidRDefault="00371160">
      <w:pPr>
        <w:pStyle w:val="Heading4"/>
        <w:suppressAutoHyphens/>
        <w:rPr>
          <w:bCs w:val="0"/>
          <w:sz w:val="19"/>
          <w:szCs w:val="19"/>
        </w:rPr>
      </w:pPr>
    </w:p>
    <w:p w:rsidR="00371160" w:rsidRDefault="00371160">
      <w:pPr>
        <w:rPr>
          <w:lang w:val="tr-TR"/>
        </w:rPr>
      </w:pPr>
    </w:p>
    <w:p w:rsidR="00371160" w:rsidRDefault="00371160">
      <w:pPr>
        <w:rPr>
          <w:lang w:val="tr-TR"/>
        </w:rPr>
      </w:pPr>
    </w:p>
    <w:p w:rsidR="00371160" w:rsidRDefault="00371160">
      <w:pPr>
        <w:rPr>
          <w:lang w:val="tr-TR"/>
        </w:rPr>
      </w:pPr>
    </w:p>
    <w:p w:rsidR="00371160" w:rsidRDefault="00371160">
      <w:pPr>
        <w:rPr>
          <w:lang w:val="tr-TR"/>
        </w:rPr>
      </w:pPr>
    </w:p>
    <w:p w:rsidR="00371160" w:rsidRDefault="00371160">
      <w:pPr>
        <w:rPr>
          <w:lang w:val="tr-TR"/>
        </w:rPr>
      </w:pPr>
    </w:p>
    <w:p w:rsidR="00371160" w:rsidRDefault="00371160">
      <w:pPr>
        <w:tabs>
          <w:tab w:val="left" w:pos="10080"/>
          <w:tab w:val="left" w:pos="15680"/>
          <w:tab w:val="left" w:pos="16640"/>
          <w:tab w:val="left" w:pos="17740"/>
        </w:tabs>
        <w:jc w:val="both"/>
        <w:rPr>
          <w:b/>
          <w:sz w:val="16"/>
          <w:u w:val="single"/>
          <w:lang w:val="tr-TR"/>
        </w:rPr>
      </w:pPr>
    </w:p>
    <w:p w:rsidR="00371160" w:rsidRDefault="00371160">
      <w:pPr>
        <w:tabs>
          <w:tab w:val="left" w:pos="10080"/>
          <w:tab w:val="left" w:pos="15680"/>
          <w:tab w:val="left" w:pos="16640"/>
          <w:tab w:val="left" w:pos="17740"/>
        </w:tabs>
        <w:jc w:val="both"/>
        <w:rPr>
          <w:b/>
          <w:sz w:val="16"/>
          <w:u w:val="single"/>
          <w:lang w:val="tr-TR"/>
        </w:rPr>
      </w:pPr>
    </w:p>
    <w:tbl>
      <w:tblPr>
        <w:tblW w:w="21298" w:type="dxa"/>
        <w:tblInd w:w="56" w:type="dxa"/>
        <w:tblCellMar>
          <w:left w:w="70" w:type="dxa"/>
          <w:right w:w="70" w:type="dxa"/>
        </w:tblCellMar>
        <w:tblLook w:val="04A0"/>
      </w:tblPr>
      <w:tblGrid>
        <w:gridCol w:w="11057"/>
        <w:gridCol w:w="8041"/>
        <w:gridCol w:w="2200"/>
      </w:tblGrid>
      <w:tr w:rsidR="00D10CA4" w:rsidRPr="00872466" w:rsidTr="00492A75">
        <w:trPr>
          <w:trHeight w:val="8127"/>
        </w:trPr>
        <w:tc>
          <w:tcPr>
            <w:tcW w:w="11057" w:type="dxa"/>
            <w:tcBorders>
              <w:top w:val="nil"/>
              <w:left w:val="nil"/>
              <w:bottom w:val="nil"/>
              <w:right w:val="nil"/>
            </w:tcBorders>
            <w:shd w:val="clear" w:color="000000" w:fill="FFFFFF"/>
            <w:noWrap/>
            <w:vAlign w:val="bottom"/>
          </w:tcPr>
          <w:tbl>
            <w:tblPr>
              <w:tblW w:w="10150" w:type="dxa"/>
              <w:tblCellMar>
                <w:left w:w="70" w:type="dxa"/>
                <w:right w:w="70" w:type="dxa"/>
              </w:tblCellMar>
              <w:tblLook w:val="04A0"/>
            </w:tblPr>
            <w:tblGrid>
              <w:gridCol w:w="753"/>
              <w:gridCol w:w="9205"/>
              <w:gridCol w:w="500"/>
            </w:tblGrid>
            <w:tr w:rsidR="006504C9" w:rsidRPr="00872466" w:rsidTr="0034523C">
              <w:trPr>
                <w:trHeight w:val="240"/>
              </w:trPr>
              <w:tc>
                <w:tcPr>
                  <w:tcW w:w="520" w:type="dxa"/>
                  <w:tcBorders>
                    <w:top w:val="nil"/>
                    <w:left w:val="nil"/>
                    <w:bottom w:val="nil"/>
                    <w:right w:val="nil"/>
                  </w:tcBorders>
                  <w:shd w:val="clear" w:color="000000" w:fill="FFFFFF"/>
                  <w:noWrap/>
                  <w:vAlign w:val="bottom"/>
                </w:tcPr>
                <w:p w:rsidR="00000000" w:rsidRDefault="009658B8">
                  <w:pPr>
                    <w:jc w:val="center"/>
                    <w:rPr>
                      <w:b/>
                      <w:bCs/>
                      <w:color w:val="000000"/>
                      <w:sz w:val="18"/>
                      <w:szCs w:val="18"/>
                      <w:lang w:val="tr-TR" w:eastAsia="tr-TR"/>
                      <w:rPrChange w:id="75" w:author="Asiye Mara (Open)&#10;" w:date="2011-02-14T12:31:00Z">
                        <w:rPr>
                          <w:rFonts w:ascii="Univers (WN)" w:hAnsi="Univers (WN)"/>
                          <w:b/>
                          <w:bCs/>
                          <w:color w:val="000000"/>
                          <w:sz w:val="18"/>
                          <w:szCs w:val="18"/>
                          <w:u w:val="single"/>
                          <w:lang w:val="tr-TR" w:eastAsia="tr-TR"/>
                        </w:rPr>
                      </w:rPrChange>
                    </w:rPr>
                    <w:pPrChange w:id="76" w:author="Asiye Mara (Open)&#10;" w:date="2011-02-14T12:30:00Z">
                      <w:pPr>
                        <w:numPr>
                          <w:numId w:val="1"/>
                        </w:numPr>
                        <w:tabs>
                          <w:tab w:val="num" w:pos="1086"/>
                        </w:tabs>
                        <w:spacing w:before="240"/>
                        <w:ind w:left="1086" w:hanging="720"/>
                        <w:jc w:val="center"/>
                        <w:outlineLvl w:val="0"/>
                      </w:pPr>
                    </w:pPrChange>
                  </w:pPr>
                  <w:r>
                    <w:rPr>
                      <w:b/>
                      <w:bCs/>
                      <w:color w:val="000000"/>
                      <w:sz w:val="18"/>
                      <w:szCs w:val="18"/>
                      <w:lang w:val="tr-TR" w:eastAsia="tr-TR"/>
                    </w:rPr>
                    <w:t> </w:t>
                  </w:r>
                </w:p>
              </w:tc>
              <w:tc>
                <w:tcPr>
                  <w:tcW w:w="9205" w:type="dxa"/>
                  <w:tcBorders>
                    <w:top w:val="nil"/>
                    <w:left w:val="nil"/>
                    <w:bottom w:val="nil"/>
                    <w:right w:val="nil"/>
                  </w:tcBorders>
                  <w:shd w:val="clear" w:color="000000" w:fill="FFFFFF"/>
                  <w:noWrap/>
                  <w:vAlign w:val="bottom"/>
                </w:tcPr>
                <w:p w:rsidR="00000000" w:rsidRDefault="006663F3">
                  <w:pPr>
                    <w:jc w:val="center"/>
                    <w:rPr>
                      <w:b/>
                      <w:bCs/>
                      <w:color w:val="000000"/>
                      <w:sz w:val="18"/>
                      <w:szCs w:val="18"/>
                      <w:lang w:eastAsia="tr-TR"/>
                      <w:rPrChange w:id="77" w:author="Asiye Mara (Open)&#10;" w:date="2011-02-14T12:31:00Z">
                        <w:rPr>
                          <w:rFonts w:ascii="Univers (WN)" w:hAnsi="Univers (WN)"/>
                          <w:b/>
                          <w:bCs/>
                          <w:color w:val="000000"/>
                          <w:sz w:val="18"/>
                          <w:szCs w:val="18"/>
                          <w:u w:val="single"/>
                          <w:lang w:eastAsia="tr-TR"/>
                        </w:rPr>
                      </w:rPrChange>
                    </w:rPr>
                    <w:pPrChange w:id="78" w:author="Asiye Mara (Open)&#10;" w:date="2011-02-14T12:30:00Z">
                      <w:pPr>
                        <w:numPr>
                          <w:numId w:val="1"/>
                        </w:numPr>
                        <w:tabs>
                          <w:tab w:val="num" w:pos="1086"/>
                        </w:tabs>
                        <w:spacing w:before="240"/>
                        <w:ind w:left="1086" w:hanging="720"/>
                        <w:jc w:val="center"/>
                        <w:outlineLvl w:val="0"/>
                      </w:pPr>
                    </w:pPrChange>
                  </w:pPr>
                </w:p>
                <w:p w:rsidR="00000000" w:rsidRDefault="006663F3">
                  <w:pPr>
                    <w:jc w:val="center"/>
                    <w:rPr>
                      <w:b/>
                      <w:bCs/>
                      <w:color w:val="000000"/>
                      <w:sz w:val="18"/>
                      <w:szCs w:val="18"/>
                      <w:lang w:eastAsia="tr-TR"/>
                      <w:rPrChange w:id="79" w:author="Asiye Mara (Open)&#10;" w:date="2011-02-14T12:31:00Z">
                        <w:rPr>
                          <w:rFonts w:ascii="Univers (WN)" w:hAnsi="Univers (WN)"/>
                          <w:b/>
                          <w:bCs/>
                          <w:color w:val="000000"/>
                          <w:sz w:val="18"/>
                          <w:szCs w:val="18"/>
                          <w:u w:val="single"/>
                          <w:lang w:eastAsia="tr-TR"/>
                        </w:rPr>
                      </w:rPrChange>
                    </w:rPr>
                    <w:pPrChange w:id="80"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b/>
                      <w:bCs/>
                      <w:color w:val="000000"/>
                      <w:sz w:val="18"/>
                      <w:szCs w:val="18"/>
                      <w:lang w:val="tr-TR" w:eastAsia="tr-TR"/>
                    </w:rPr>
                  </w:pPr>
                  <w:r>
                    <w:rPr>
                      <w:b/>
                      <w:bCs/>
                      <w:color w:val="000000"/>
                      <w:sz w:val="18"/>
                      <w:szCs w:val="18"/>
                      <w:lang w:eastAsia="tr-TR"/>
                    </w:rPr>
                    <w:t>DÖRDÜNCÜ BÖLÜM</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eastAsia="tr-TR"/>
                    </w:rPr>
                  </w:pPr>
                  <w:r>
                    <w:rPr>
                      <w:b/>
                      <w:bCs/>
                      <w:color w:val="000000"/>
                      <w:sz w:val="18"/>
                      <w:szCs w:val="18"/>
                      <w:u w:val="single"/>
                      <w:lang w:eastAsia="tr-TR"/>
                    </w:rPr>
                    <w:t>MALİ BÜNYEYE İLİŞKİN BİLGİLER</w:t>
                  </w:r>
                </w:p>
                <w:p w:rsidR="00000000" w:rsidRDefault="006663F3">
                  <w:pPr>
                    <w:jc w:val="center"/>
                    <w:rPr>
                      <w:b/>
                      <w:bCs/>
                      <w:color w:val="000000"/>
                      <w:sz w:val="18"/>
                      <w:szCs w:val="18"/>
                      <w:u w:val="single"/>
                      <w:lang w:val="tr-TR" w:eastAsia="tr-TR"/>
                      <w:rPrChange w:id="81" w:author="Asiye Mara (Open)&#10;" w:date="2011-02-14T12:31:00Z">
                        <w:rPr>
                          <w:rFonts w:ascii="Univers (WN)" w:hAnsi="Univers (WN)"/>
                          <w:b/>
                          <w:bCs/>
                          <w:color w:val="000000"/>
                          <w:sz w:val="18"/>
                          <w:szCs w:val="18"/>
                          <w:u w:val="single"/>
                          <w:lang w:val="tr-TR" w:eastAsia="tr-TR"/>
                        </w:rPr>
                      </w:rPrChange>
                    </w:rPr>
                    <w:pPrChange w:id="82" w:author="Asiye Mara (Open)&#10;" w:date="2011-02-14T12:30:00Z">
                      <w:pPr>
                        <w:numPr>
                          <w:numId w:val="1"/>
                        </w:numPr>
                        <w:tabs>
                          <w:tab w:val="num" w:pos="1086"/>
                        </w:tabs>
                        <w:spacing w:before="240"/>
                        <w:ind w:left="1086" w:hanging="720"/>
                        <w:jc w:val="center"/>
                        <w:outlineLvl w:val="0"/>
                      </w:pPr>
                    </w:pPrChange>
                  </w:pP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Sermaye yeterliliği standart oranına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2</w:t>
                  </w:r>
                  <w:ins w:id="83" w:author="Gülşah Tuba Ünlü (Open)&#10;" w:date="2011-02-12T13:26:00Z">
                    <w:r>
                      <w:rPr>
                        <w:color w:val="000000"/>
                        <w:sz w:val="18"/>
                        <w:szCs w:val="18"/>
                        <w:lang w:eastAsia="tr-TR"/>
                      </w:rPr>
                      <w:t>1</w:t>
                    </w:r>
                  </w:ins>
                  <w:del w:id="84" w:author="Gülşah Tuba Ünlü (Open)&#10;" w:date="2011-02-12T13:26:00Z">
                    <w:r>
                      <w:rPr>
                        <w:color w:val="000000"/>
                        <w:sz w:val="18"/>
                        <w:szCs w:val="18"/>
                        <w:lang w:eastAsia="tr-TR"/>
                      </w:rPr>
                      <w:delText>0</w:delText>
                    </w:r>
                  </w:del>
                </w:p>
              </w:tc>
            </w:tr>
            <w:tr w:rsidR="00CA2348"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Kredi riskine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2</w:t>
                  </w:r>
                  <w:ins w:id="85" w:author="Gülşah Tuba Ünlü (Open)&#10;" w:date="2011-02-12T13:26:00Z">
                    <w:r>
                      <w:rPr>
                        <w:color w:val="000000"/>
                        <w:sz w:val="18"/>
                        <w:szCs w:val="18"/>
                        <w:lang w:eastAsia="tr-TR"/>
                      </w:rPr>
                      <w:t>4</w:t>
                    </w:r>
                  </w:ins>
                  <w:del w:id="86" w:author="Gülşah Tuba Ünlü (Open)&#10;" w:date="2011-02-12T13:26:00Z">
                    <w:r>
                      <w:rPr>
                        <w:color w:val="000000"/>
                        <w:sz w:val="18"/>
                        <w:szCs w:val="18"/>
                        <w:lang w:eastAsia="tr-TR"/>
                      </w:rPr>
                      <w:delText>3</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Piyasa riskine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2</w:t>
                  </w:r>
                  <w:ins w:id="87" w:author="Gülşah Tuba Ünlü (Open)&#10;" w:date="2011-02-12T13:26:00Z">
                    <w:r>
                      <w:rPr>
                        <w:color w:val="000000"/>
                        <w:sz w:val="18"/>
                        <w:szCs w:val="18"/>
                        <w:lang w:eastAsia="tr-TR"/>
                      </w:rPr>
                      <w:t>8</w:t>
                    </w:r>
                  </w:ins>
                  <w:del w:id="88" w:author="Gülşah Tuba Ünlü (Open)&#10;" w:date="2011-02-12T13:26:00Z">
                    <w:r>
                      <w:rPr>
                        <w:color w:val="000000"/>
                        <w:sz w:val="18"/>
                        <w:szCs w:val="18"/>
                        <w:lang w:eastAsia="tr-TR"/>
                      </w:rPr>
                      <w:delText>7</w:delText>
                    </w:r>
                  </w:del>
                </w:p>
              </w:tc>
            </w:tr>
            <w:tr w:rsidR="00CA2348"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IV.</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Operasyonel riske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2</w:t>
                  </w:r>
                  <w:ins w:id="89" w:author="Gülşah Tuba Ünlü (Open)&#10;" w:date="2011-02-12T13:26:00Z">
                    <w:r>
                      <w:rPr>
                        <w:color w:val="000000"/>
                        <w:sz w:val="18"/>
                        <w:szCs w:val="18"/>
                        <w:lang w:eastAsia="tr-TR"/>
                      </w:rPr>
                      <w:t>8</w:t>
                    </w:r>
                  </w:ins>
                  <w:del w:id="90" w:author="Gülşah Tuba Ünlü (Open)&#10;" w:date="2011-02-12T13:26:00Z">
                    <w:r>
                      <w:rPr>
                        <w:color w:val="000000"/>
                        <w:sz w:val="18"/>
                        <w:szCs w:val="18"/>
                        <w:lang w:eastAsia="tr-TR"/>
                      </w:rPr>
                      <w:delText>7</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Kur riskine ilişkin açıklamalar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2</w:t>
                  </w:r>
                  <w:ins w:id="91" w:author="Gülşah Tuba Ünlü (Open)&#10;" w:date="2011-02-12T13:26:00Z">
                    <w:r>
                      <w:rPr>
                        <w:color w:val="000000"/>
                        <w:sz w:val="18"/>
                        <w:szCs w:val="18"/>
                        <w:lang w:eastAsia="tr-TR"/>
                      </w:rPr>
                      <w:t>9</w:t>
                    </w:r>
                  </w:ins>
                  <w:del w:id="92" w:author="Gülşah Tuba Ünlü (Open)&#10;" w:date="2011-02-12T13:26:00Z">
                    <w:r>
                      <w:rPr>
                        <w:color w:val="000000"/>
                        <w:sz w:val="18"/>
                        <w:szCs w:val="18"/>
                        <w:lang w:eastAsia="tr-TR"/>
                      </w:rPr>
                      <w:delText>8</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Faiz oranı riskine ilişkin açıklamalar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3</w:t>
                  </w:r>
                  <w:ins w:id="93" w:author="Gülşah Tuba Ünlü (Open)&#10;" w:date="2011-02-12T13:27:00Z">
                    <w:r>
                      <w:rPr>
                        <w:color w:val="000000"/>
                        <w:sz w:val="18"/>
                        <w:szCs w:val="18"/>
                        <w:lang w:eastAsia="tr-TR"/>
                      </w:rPr>
                      <w:t>2</w:t>
                    </w:r>
                  </w:ins>
                  <w:del w:id="94" w:author="Gülşah Tuba Ünlü (Open)&#10;" w:date="2011-02-12T13:26:00Z">
                    <w:r>
                      <w:rPr>
                        <w:color w:val="000000"/>
                        <w:sz w:val="18"/>
                        <w:szCs w:val="18"/>
                        <w:lang w:eastAsia="tr-TR"/>
                      </w:rPr>
                      <w:delText>2</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Likidite riskine ilişkin açıklamalar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3</w:t>
                  </w:r>
                  <w:ins w:id="95" w:author="Gülşah Tuba Ünlü (Open)&#10;" w:date="2011-02-12T13:27:00Z">
                    <w:r>
                      <w:rPr>
                        <w:color w:val="000000"/>
                        <w:sz w:val="18"/>
                        <w:szCs w:val="18"/>
                        <w:lang w:eastAsia="tr-TR"/>
                      </w:rPr>
                      <w:t>2</w:t>
                    </w:r>
                  </w:ins>
                  <w:del w:id="96" w:author="Gülşah Tuba Ünlü (Open)&#10;" w:date="2011-02-12T13:26:00Z">
                    <w:r>
                      <w:rPr>
                        <w:color w:val="000000"/>
                        <w:sz w:val="18"/>
                        <w:szCs w:val="18"/>
                        <w:lang w:eastAsia="tr-TR"/>
                      </w:rPr>
                      <w:delText>2</w:delText>
                    </w:r>
                  </w:del>
                </w:p>
              </w:tc>
            </w:tr>
            <w:tr w:rsidR="00CA2348"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VIII.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Finansal varlık ve yükümlülüklerin gerçeğe uygun değeri ile gösterilmesine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3</w:t>
                  </w:r>
                  <w:ins w:id="97" w:author="Gülşah Tuba Ünlü (Open)&#10;" w:date="2011-02-12T13:26:00Z">
                    <w:r>
                      <w:rPr>
                        <w:color w:val="000000"/>
                        <w:sz w:val="18"/>
                        <w:szCs w:val="18"/>
                        <w:lang w:eastAsia="tr-TR"/>
                      </w:rPr>
                      <w:t>6</w:t>
                    </w:r>
                  </w:ins>
                  <w:del w:id="98" w:author="Gülşah Tuba Ünlü (Open)&#10;" w:date="2011-02-12T13:26:00Z">
                    <w:r>
                      <w:rPr>
                        <w:color w:val="000000"/>
                        <w:sz w:val="18"/>
                        <w:szCs w:val="18"/>
                        <w:lang w:eastAsia="tr-TR"/>
                      </w:rPr>
                      <w:delText>5</w:delText>
                    </w:r>
                  </w:del>
                </w:p>
              </w:tc>
            </w:tr>
            <w:tr w:rsidR="00CA2348"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IX.</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Başkalarının nam ve hesabına yapılan işlemler, inanca dayalı işlemlere ilişkin açıklama ve dipnotlar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3</w:t>
                  </w:r>
                  <w:ins w:id="99" w:author="Gülşah Tuba Ünlü (Open)&#10;" w:date="2011-02-12T13:29:00Z">
                    <w:r>
                      <w:rPr>
                        <w:color w:val="000000"/>
                        <w:sz w:val="18"/>
                        <w:szCs w:val="18"/>
                        <w:lang w:eastAsia="tr-TR"/>
                      </w:rPr>
                      <w:t>6</w:t>
                    </w:r>
                  </w:ins>
                  <w:del w:id="100" w:author="Gülşah Tuba Ünlü (Open)&#10;" w:date="2011-02-12T13:26:00Z">
                    <w:r>
                      <w:rPr>
                        <w:color w:val="000000"/>
                        <w:sz w:val="18"/>
                        <w:szCs w:val="18"/>
                        <w:lang w:eastAsia="tr-TR"/>
                      </w:rPr>
                      <w:delText>6</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b/>
                      <w:bCs/>
                      <w:color w:val="000000"/>
                      <w:sz w:val="18"/>
                      <w:szCs w:val="18"/>
                      <w:lang w:val="tr-TR" w:eastAsia="tr-TR"/>
                    </w:rPr>
                  </w:pPr>
                  <w:r>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371160">
                  <w:pPr>
                    <w:jc w:val="center"/>
                    <w:rPr>
                      <w:b/>
                      <w:bCs/>
                      <w:color w:val="000000"/>
                      <w:sz w:val="18"/>
                      <w:szCs w:val="18"/>
                      <w:lang w:eastAsia="tr-TR"/>
                    </w:rPr>
                  </w:pPr>
                </w:p>
                <w:p w:rsidR="00371160" w:rsidRDefault="00371160">
                  <w:pPr>
                    <w:jc w:val="center"/>
                    <w:rPr>
                      <w:b/>
                      <w:bCs/>
                      <w:color w:val="000000"/>
                      <w:sz w:val="18"/>
                      <w:szCs w:val="18"/>
                      <w:lang w:eastAsia="tr-TR"/>
                    </w:rPr>
                  </w:pPr>
                </w:p>
                <w:p w:rsidR="00371160" w:rsidRDefault="009658B8">
                  <w:pPr>
                    <w:jc w:val="center"/>
                    <w:rPr>
                      <w:b/>
                      <w:bCs/>
                      <w:color w:val="000000"/>
                      <w:sz w:val="18"/>
                      <w:szCs w:val="18"/>
                      <w:lang w:val="tr-TR" w:eastAsia="tr-TR"/>
                    </w:rPr>
                  </w:pPr>
                  <w:r>
                    <w:rPr>
                      <w:b/>
                      <w:bCs/>
                      <w:color w:val="000000"/>
                      <w:sz w:val="18"/>
                      <w:szCs w:val="18"/>
                      <w:lang w:eastAsia="tr-TR"/>
                    </w:rPr>
                    <w:t>BEŞİNCİ BÖLÜM</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val="tr-TR" w:eastAsia="tr-TR"/>
                    </w:rPr>
                  </w:pPr>
                  <w:r>
                    <w:rPr>
                      <w:b/>
                      <w:bCs/>
                      <w:color w:val="000000"/>
                      <w:sz w:val="18"/>
                      <w:szCs w:val="18"/>
                      <w:u w:val="single"/>
                      <w:lang w:val="tr-TR" w:eastAsia="tr-TR"/>
                    </w:rPr>
                    <w:t>KONSOLİDE OLMAYAN FİNANSAL TABLOLARA İLİŞKİN AÇIKLAMA VE DİPNOTLAR</w:t>
                  </w:r>
                </w:p>
                <w:p w:rsidR="00000000" w:rsidRDefault="006663F3">
                  <w:pPr>
                    <w:jc w:val="center"/>
                    <w:rPr>
                      <w:b/>
                      <w:bCs/>
                      <w:color w:val="000000"/>
                      <w:sz w:val="18"/>
                      <w:szCs w:val="18"/>
                      <w:u w:val="single"/>
                      <w:lang w:val="tr-TR" w:eastAsia="tr-TR"/>
                      <w:rPrChange w:id="101" w:author="Asiye Mara (Open)&#10;" w:date="2011-02-14T12:31:00Z">
                        <w:rPr>
                          <w:rFonts w:ascii="Univers (WN)" w:hAnsi="Univers (WN)"/>
                          <w:b/>
                          <w:bCs/>
                          <w:color w:val="000000"/>
                          <w:sz w:val="18"/>
                          <w:szCs w:val="18"/>
                          <w:u w:val="single"/>
                          <w:lang w:val="tr-TR" w:eastAsia="tr-TR"/>
                        </w:rPr>
                      </w:rPrChange>
                    </w:rPr>
                    <w:pPrChange w:id="102" w:author="Asiye Mara (Open)&#10;" w:date="2011-02-14T12:30:00Z">
                      <w:pPr>
                        <w:numPr>
                          <w:numId w:val="1"/>
                        </w:numPr>
                        <w:tabs>
                          <w:tab w:val="num" w:pos="1086"/>
                        </w:tabs>
                        <w:spacing w:before="240"/>
                        <w:ind w:left="1086" w:hanging="720"/>
                        <w:jc w:val="center"/>
                        <w:outlineLvl w:val="0"/>
                      </w:pPr>
                    </w:pPrChange>
                  </w:pP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val="tr-TR"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Bilançonun aktif hesaplarına ilişkin açıklama ve dipnotlar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37</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Bilançonun pasif hesaplarına ilişkin açıklama ve dipnotlar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60</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Nazım hesaplara ilişkin açıklama ve dipnotlar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6</w:t>
                  </w:r>
                  <w:ins w:id="103" w:author="Gülşah Tuba Ünlü (Open)&#10;" w:date="2011-02-12T13:30:00Z">
                    <w:r>
                      <w:rPr>
                        <w:color w:val="000000"/>
                        <w:sz w:val="18"/>
                        <w:szCs w:val="18"/>
                        <w:lang w:eastAsia="tr-TR"/>
                      </w:rPr>
                      <w:t>8</w:t>
                    </w:r>
                  </w:ins>
                  <w:del w:id="104" w:author="Gülşah Tuba Ünlü (Open)&#10;" w:date="2011-02-12T13:30:00Z">
                    <w:r>
                      <w:rPr>
                        <w:color w:val="000000"/>
                        <w:sz w:val="18"/>
                        <w:szCs w:val="18"/>
                        <w:lang w:eastAsia="tr-TR"/>
                      </w:rPr>
                      <w:delText>9</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IV.</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 xml:space="preserve">Gelir tablosuna ilişkin açıklama ve dipnotlar </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7</w:t>
                  </w:r>
                  <w:ins w:id="105" w:author="Gülşah Tuba Ünlü (Open)&#10;" w:date="2011-02-12T13:30:00Z">
                    <w:r>
                      <w:rPr>
                        <w:color w:val="000000"/>
                        <w:sz w:val="18"/>
                        <w:szCs w:val="18"/>
                        <w:lang w:eastAsia="tr-TR"/>
                      </w:rPr>
                      <w:t>4</w:t>
                    </w:r>
                  </w:ins>
                  <w:del w:id="106" w:author="Gülşah Tuba Ünlü (Open)&#10;" w:date="2011-02-12T13:30:00Z">
                    <w:r>
                      <w:rPr>
                        <w:color w:val="000000"/>
                        <w:sz w:val="18"/>
                        <w:szCs w:val="18"/>
                        <w:lang w:eastAsia="tr-TR"/>
                      </w:rPr>
                      <w:delText>5</w:delText>
                    </w:r>
                  </w:del>
                </w:p>
              </w:tc>
            </w:tr>
            <w:tr w:rsidR="006057C1"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V.</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Özkaynak değişim tablosuna ilişkin açıklama ve dipnotlar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8</w:t>
                  </w:r>
                  <w:ins w:id="107" w:author="Gülşah Tuba Ünlü (Open)&#10;" w:date="2011-02-12T13:31:00Z">
                    <w:r>
                      <w:rPr>
                        <w:color w:val="000000"/>
                        <w:sz w:val="18"/>
                        <w:szCs w:val="18"/>
                        <w:lang w:eastAsia="tr-TR"/>
                      </w:rPr>
                      <w:t>0</w:t>
                    </w:r>
                  </w:ins>
                  <w:del w:id="108" w:author="Gülşah Tuba Ünlü (Open)&#10;" w:date="2011-02-12T13:31:00Z">
                    <w:r>
                      <w:rPr>
                        <w:color w:val="000000"/>
                        <w:sz w:val="18"/>
                        <w:szCs w:val="18"/>
                        <w:lang w:eastAsia="tr-TR"/>
                      </w:rPr>
                      <w:delText>1</w:delText>
                    </w:r>
                  </w:del>
                </w:p>
              </w:tc>
            </w:tr>
            <w:tr w:rsidR="006057C1"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eastAsia="tr-TR"/>
                    </w:rPr>
                  </w:pPr>
                  <w:r>
                    <w:rPr>
                      <w:color w:val="000000"/>
                      <w:sz w:val="18"/>
                      <w:szCs w:val="18"/>
                      <w:lang w:eastAsia="tr-TR"/>
                    </w:rPr>
                    <w:t>VI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Nakit akış tablosuna ilişkin açıklama ve dipnotlar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eastAsia="tr-TR"/>
                    </w:rPr>
                  </w:pPr>
                  <w:r>
                    <w:rPr>
                      <w:color w:val="000000"/>
                      <w:sz w:val="18"/>
                      <w:szCs w:val="18"/>
                      <w:lang w:eastAsia="tr-TR"/>
                    </w:rPr>
                    <w:t>8</w:t>
                  </w:r>
                  <w:ins w:id="109" w:author="Gülşah Tuba Ünlü (Open)&#10;" w:date="2011-02-12T13:31:00Z">
                    <w:r>
                      <w:rPr>
                        <w:color w:val="000000"/>
                        <w:sz w:val="18"/>
                        <w:szCs w:val="18"/>
                        <w:lang w:eastAsia="tr-TR"/>
                      </w:rPr>
                      <w:t>1</w:t>
                    </w:r>
                  </w:ins>
                  <w:del w:id="110" w:author="Gülşah Tuba Ünlü (Open)&#10;" w:date="2011-02-12T13:31:00Z">
                    <w:r>
                      <w:rPr>
                        <w:color w:val="000000"/>
                        <w:sz w:val="18"/>
                        <w:szCs w:val="18"/>
                        <w:lang w:eastAsia="tr-TR"/>
                      </w:rPr>
                      <w:delText>2</w:delText>
                    </w:r>
                  </w:del>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VII.</w:t>
                  </w:r>
                </w:p>
              </w:tc>
              <w:tc>
                <w:tcPr>
                  <w:tcW w:w="9205" w:type="dxa"/>
                  <w:tcBorders>
                    <w:top w:val="nil"/>
                    <w:left w:val="nil"/>
                    <w:bottom w:val="nil"/>
                    <w:right w:val="nil"/>
                  </w:tcBorders>
                  <w:shd w:val="clear" w:color="000000" w:fill="FFFFFF"/>
                  <w:vAlign w:val="bottom"/>
                </w:tcPr>
                <w:p w:rsidR="00371160" w:rsidRDefault="009658B8">
                  <w:pPr>
                    <w:rPr>
                      <w:color w:val="000000"/>
                      <w:sz w:val="18"/>
                      <w:szCs w:val="18"/>
                      <w:lang w:val="tr-TR" w:eastAsia="tr-TR"/>
                    </w:rPr>
                  </w:pPr>
                  <w:r>
                    <w:rPr>
                      <w:color w:val="000000"/>
                      <w:sz w:val="18"/>
                      <w:szCs w:val="18"/>
                      <w:lang w:val="tr-TR" w:eastAsia="tr-TR"/>
                    </w:rPr>
                    <w:t>Banka’nın dahil olduğu risk grubuna ilişkin açıklamalar</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8</w:t>
                  </w:r>
                  <w:ins w:id="111" w:author="Gülşah Tuba Ünlü (Open)&#10;" w:date="2011-02-12T13:32:00Z">
                    <w:r>
                      <w:rPr>
                        <w:color w:val="000000"/>
                        <w:sz w:val="18"/>
                        <w:szCs w:val="18"/>
                        <w:lang w:eastAsia="tr-TR"/>
                      </w:rPr>
                      <w:t>2</w:t>
                    </w:r>
                  </w:ins>
                  <w:del w:id="112" w:author="Gülşah Tuba Ünlü (Open)&#10;" w:date="2011-02-12T13:32:00Z">
                    <w:r>
                      <w:rPr>
                        <w:color w:val="000000"/>
                        <w:sz w:val="18"/>
                        <w:szCs w:val="18"/>
                        <w:lang w:eastAsia="tr-TR"/>
                      </w:rPr>
                      <w:delText>3</w:delText>
                    </w:r>
                  </w:del>
                </w:p>
              </w:tc>
            </w:tr>
            <w:tr w:rsidR="0076600C" w:rsidRPr="00872466" w:rsidTr="0034523C">
              <w:trPr>
                <w:trHeight w:val="240"/>
              </w:trPr>
              <w:tc>
                <w:tcPr>
                  <w:tcW w:w="520" w:type="dxa"/>
                  <w:tcBorders>
                    <w:top w:val="nil"/>
                    <w:left w:val="nil"/>
                    <w:bottom w:val="nil"/>
                    <w:right w:val="nil"/>
                  </w:tcBorders>
                  <w:shd w:val="clear" w:color="000000" w:fill="FFFFFF"/>
                  <w:noWrap/>
                </w:tcPr>
                <w:p w:rsidR="00371160" w:rsidRDefault="009658B8">
                  <w:pPr>
                    <w:rPr>
                      <w:color w:val="000000"/>
                      <w:sz w:val="18"/>
                      <w:szCs w:val="18"/>
                      <w:lang w:val="tr-TR" w:eastAsia="tr-TR"/>
                    </w:rPr>
                  </w:pPr>
                  <w:r>
                    <w:rPr>
                      <w:color w:val="000000"/>
                      <w:sz w:val="18"/>
                      <w:szCs w:val="18"/>
                      <w:lang w:eastAsia="tr-TR"/>
                    </w:rPr>
                    <w:t>VIII.</w:t>
                  </w:r>
                </w:p>
              </w:tc>
              <w:tc>
                <w:tcPr>
                  <w:tcW w:w="9205" w:type="dxa"/>
                  <w:tcBorders>
                    <w:top w:val="nil"/>
                    <w:left w:val="nil"/>
                    <w:bottom w:val="nil"/>
                    <w:right w:val="nil"/>
                  </w:tcBorders>
                  <w:shd w:val="clear" w:color="000000" w:fill="FFFFFF"/>
                </w:tcPr>
                <w:p w:rsidR="00371160" w:rsidRDefault="009658B8">
                  <w:pPr>
                    <w:jc w:val="both"/>
                    <w:rPr>
                      <w:color w:val="000000"/>
                      <w:sz w:val="18"/>
                      <w:szCs w:val="18"/>
                      <w:lang w:val="tr-TR" w:eastAsia="tr-TR"/>
                    </w:rPr>
                  </w:pPr>
                  <w:r>
                    <w:rPr>
                      <w:color w:val="000000"/>
                      <w:sz w:val="18"/>
                      <w:szCs w:val="18"/>
                      <w:lang w:val="tr-TR" w:eastAsia="tr-TR"/>
                    </w:rPr>
                    <w:t>Banka’nın yurtiçi, yurtdışı, kıyı bankacılığı bölgelerindeki şube veya iştirakler ile yurtdışı temsilciliklerine ilişkin açıklamalar</w:t>
                  </w:r>
                </w:p>
              </w:tc>
              <w:tc>
                <w:tcPr>
                  <w:tcW w:w="425" w:type="dxa"/>
                  <w:tcBorders>
                    <w:top w:val="nil"/>
                    <w:left w:val="nil"/>
                    <w:bottom w:val="nil"/>
                    <w:right w:val="nil"/>
                  </w:tcBorders>
                  <w:shd w:val="clear" w:color="000000" w:fill="FFFFFF"/>
                  <w:noWrap/>
                </w:tcPr>
                <w:p w:rsidR="00371160" w:rsidRDefault="009658B8">
                  <w:pPr>
                    <w:rPr>
                      <w:color w:val="000000"/>
                      <w:sz w:val="18"/>
                      <w:szCs w:val="18"/>
                      <w:lang w:val="tr-TR" w:eastAsia="tr-TR"/>
                    </w:rPr>
                  </w:pPr>
                  <w:r>
                    <w:rPr>
                      <w:color w:val="000000"/>
                      <w:sz w:val="18"/>
                      <w:szCs w:val="18"/>
                      <w:lang w:val="tr-TR" w:eastAsia="tr-TR"/>
                    </w:rPr>
                    <w:t xml:space="preserve"> 8</w:t>
                  </w:r>
                  <w:ins w:id="113" w:author="Gülşah Tuba Ünlü (Open)&#10;" w:date="2011-02-12T13:32:00Z">
                    <w:r>
                      <w:rPr>
                        <w:color w:val="000000"/>
                        <w:sz w:val="18"/>
                        <w:szCs w:val="18"/>
                        <w:lang w:val="tr-TR" w:eastAsia="tr-TR"/>
                      </w:rPr>
                      <w:t>3</w:t>
                    </w:r>
                  </w:ins>
                  <w:del w:id="114" w:author="Gülşah Tuba Ünlü (Open)&#10;" w:date="2011-02-12T13:32:00Z">
                    <w:r>
                      <w:rPr>
                        <w:color w:val="000000"/>
                        <w:sz w:val="18"/>
                        <w:szCs w:val="18"/>
                        <w:lang w:val="tr-TR" w:eastAsia="tr-TR"/>
                      </w:rPr>
                      <w:delText>4</w:delText>
                    </w:r>
                  </w:del>
                </w:p>
              </w:tc>
            </w:tr>
            <w:tr w:rsidR="0076600C"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371160">
                  <w:pPr>
                    <w:rPr>
                      <w:color w:val="000000"/>
                      <w:sz w:val="18"/>
                      <w:szCs w:val="18"/>
                      <w:lang w:eastAsia="tr-TR"/>
                    </w:rPr>
                  </w:pPr>
                </w:p>
              </w:tc>
              <w:tc>
                <w:tcPr>
                  <w:tcW w:w="9205" w:type="dxa"/>
                  <w:tcBorders>
                    <w:top w:val="nil"/>
                    <w:left w:val="nil"/>
                    <w:bottom w:val="nil"/>
                    <w:right w:val="nil"/>
                  </w:tcBorders>
                  <w:shd w:val="clear" w:color="000000" w:fill="FFFFFF"/>
                  <w:vAlign w:val="bottom"/>
                </w:tcPr>
                <w:p w:rsidR="00371160" w:rsidRDefault="00371160">
                  <w:pPr>
                    <w:rPr>
                      <w:color w:val="000000"/>
                      <w:sz w:val="18"/>
                      <w:szCs w:val="18"/>
                      <w:lang w:val="tr-TR" w:eastAsia="tr-TR"/>
                    </w:rPr>
                  </w:pPr>
                </w:p>
              </w:tc>
              <w:tc>
                <w:tcPr>
                  <w:tcW w:w="425" w:type="dxa"/>
                  <w:tcBorders>
                    <w:top w:val="nil"/>
                    <w:left w:val="nil"/>
                    <w:bottom w:val="nil"/>
                    <w:right w:val="nil"/>
                  </w:tcBorders>
                  <w:shd w:val="clear" w:color="000000" w:fill="FFFFFF"/>
                  <w:noWrap/>
                  <w:vAlign w:val="bottom"/>
                </w:tcPr>
                <w:p w:rsidR="00371160" w:rsidRDefault="00371160">
                  <w:pPr>
                    <w:jc w:val="center"/>
                    <w:rPr>
                      <w:color w:val="000000"/>
                      <w:sz w:val="18"/>
                      <w:szCs w:val="18"/>
                      <w:lang w:eastAsia="tr-TR"/>
                    </w:rPr>
                  </w:pP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b/>
                      <w:bCs/>
                      <w:color w:val="000000"/>
                      <w:sz w:val="18"/>
                      <w:szCs w:val="18"/>
                      <w:lang w:val="tr-TR" w:eastAsia="tr-TR"/>
                    </w:rPr>
                  </w:pPr>
                  <w:r>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371160">
                  <w:pPr>
                    <w:jc w:val="center"/>
                    <w:rPr>
                      <w:b/>
                      <w:bCs/>
                      <w:color w:val="000000"/>
                      <w:sz w:val="18"/>
                      <w:szCs w:val="18"/>
                      <w:lang w:eastAsia="tr-TR"/>
                    </w:rPr>
                  </w:pPr>
                </w:p>
                <w:p w:rsidR="00371160" w:rsidRDefault="00371160">
                  <w:pPr>
                    <w:jc w:val="center"/>
                    <w:rPr>
                      <w:b/>
                      <w:bCs/>
                      <w:color w:val="000000"/>
                      <w:sz w:val="18"/>
                      <w:szCs w:val="18"/>
                      <w:lang w:eastAsia="tr-TR"/>
                    </w:rPr>
                  </w:pPr>
                </w:p>
                <w:p w:rsidR="00371160" w:rsidRDefault="009658B8">
                  <w:pPr>
                    <w:jc w:val="center"/>
                    <w:rPr>
                      <w:b/>
                      <w:bCs/>
                      <w:color w:val="000000"/>
                      <w:sz w:val="18"/>
                      <w:szCs w:val="18"/>
                      <w:lang w:val="tr-TR" w:eastAsia="tr-TR"/>
                    </w:rPr>
                  </w:pPr>
                  <w:r>
                    <w:rPr>
                      <w:b/>
                      <w:bCs/>
                      <w:color w:val="000000"/>
                      <w:sz w:val="18"/>
                      <w:szCs w:val="18"/>
                      <w:lang w:eastAsia="tr-TR"/>
                    </w:rPr>
                    <w:t>ALTINCI BÖLÜM</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val="tr-TR"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9658B8">
                  <w:pPr>
                    <w:jc w:val="center"/>
                    <w:rPr>
                      <w:b/>
                      <w:bCs/>
                      <w:color w:val="000000"/>
                      <w:sz w:val="18"/>
                      <w:szCs w:val="18"/>
                      <w:u w:val="single"/>
                      <w:lang w:val="tr-TR" w:eastAsia="tr-TR"/>
                    </w:rPr>
                  </w:pPr>
                  <w:r>
                    <w:rPr>
                      <w:b/>
                      <w:bCs/>
                      <w:color w:val="000000"/>
                      <w:sz w:val="18"/>
                      <w:szCs w:val="18"/>
                      <w:u w:val="single"/>
                      <w:lang w:val="tr-TR" w:eastAsia="tr-TR"/>
                    </w:rPr>
                    <w:t xml:space="preserve">DİĞER AÇIKLAMALAR </w:t>
                  </w:r>
                </w:p>
                <w:p w:rsidR="00000000" w:rsidRDefault="006663F3">
                  <w:pPr>
                    <w:jc w:val="center"/>
                    <w:rPr>
                      <w:b/>
                      <w:bCs/>
                      <w:color w:val="000000"/>
                      <w:sz w:val="18"/>
                      <w:szCs w:val="18"/>
                      <w:u w:val="single"/>
                      <w:lang w:val="tr-TR" w:eastAsia="tr-TR"/>
                      <w:rPrChange w:id="115" w:author="Asiye Mara (Open)&#10;" w:date="2011-02-14T12:31:00Z">
                        <w:rPr>
                          <w:rFonts w:ascii="Univers (WN)" w:hAnsi="Univers (WN)"/>
                          <w:b/>
                          <w:bCs/>
                          <w:color w:val="000000"/>
                          <w:sz w:val="18"/>
                          <w:szCs w:val="18"/>
                          <w:u w:val="single"/>
                          <w:lang w:val="tr-TR" w:eastAsia="tr-TR"/>
                        </w:rPr>
                      </w:rPrChange>
                    </w:rPr>
                    <w:pPrChange w:id="116" w:author="Asiye Mara (Open)&#10;" w:date="2011-02-14T12:30:00Z">
                      <w:pPr>
                        <w:numPr>
                          <w:numId w:val="1"/>
                        </w:numPr>
                        <w:tabs>
                          <w:tab w:val="num" w:pos="1086"/>
                        </w:tabs>
                        <w:spacing w:before="240"/>
                        <w:ind w:left="1086" w:hanging="720"/>
                        <w:jc w:val="center"/>
                        <w:outlineLvl w:val="0"/>
                      </w:pPr>
                    </w:pPrChange>
                  </w:pP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eastAsia="tr-TR"/>
                    </w:rPr>
                    <w:t> </w:t>
                  </w:r>
                </w:p>
              </w:tc>
            </w:tr>
            <w:tr w:rsidR="006504C9"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Banka’nın faaliyetine ilişkin diğer açıklamalar</w:t>
                  </w:r>
                </w:p>
              </w:tc>
              <w:tc>
                <w:tcPr>
                  <w:tcW w:w="4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del w:id="117" w:author="Gülşah Tuba Ünlü (Open)&#10;" w:date="2011-02-13T15:42:00Z">
                    <w:r>
                      <w:rPr>
                        <w:color w:val="000000"/>
                        <w:sz w:val="18"/>
                        <w:szCs w:val="18"/>
                        <w:lang w:val="tr-TR" w:eastAsia="tr-TR"/>
                      </w:rPr>
                      <w:delText>84</w:delText>
                    </w:r>
                  </w:del>
                  <w:ins w:id="118" w:author="Gülşah Tuba Ünlü (Open)&#10;" w:date="2011-02-13T15:42:00Z">
                    <w:r>
                      <w:rPr>
                        <w:color w:val="000000"/>
                        <w:sz w:val="18"/>
                        <w:szCs w:val="18"/>
                        <w:lang w:val="tr-TR" w:eastAsia="tr-TR"/>
                      </w:rPr>
                      <w:t>83</w:t>
                    </w:r>
                  </w:ins>
                </w:p>
              </w:tc>
            </w:tr>
            <w:tr w:rsidR="00492A75" w:rsidRPr="00872466" w:rsidTr="0034523C">
              <w:trPr>
                <w:trHeight w:val="240"/>
              </w:trPr>
              <w:tc>
                <w:tcPr>
                  <w:tcW w:w="520" w:type="dxa"/>
                  <w:tcBorders>
                    <w:top w:val="nil"/>
                    <w:left w:val="nil"/>
                    <w:bottom w:val="nil"/>
                    <w:right w:val="nil"/>
                  </w:tcBorders>
                  <w:shd w:val="clear" w:color="000000" w:fill="FFFFFF"/>
                  <w:noWrap/>
                  <w:vAlign w:val="bottom"/>
                </w:tcPr>
                <w:p w:rsidR="00371160" w:rsidRDefault="009658B8">
                  <w:pPr>
                    <w:rPr>
                      <w:b/>
                      <w:bCs/>
                      <w:color w:val="000000"/>
                      <w:sz w:val="18"/>
                      <w:szCs w:val="18"/>
                      <w:lang w:val="tr-TR" w:eastAsia="tr-TR"/>
                    </w:rPr>
                  </w:pPr>
                  <w:r>
                    <w:rPr>
                      <w:b/>
                      <w:bCs/>
                      <w:color w:val="000000"/>
                      <w:sz w:val="18"/>
                      <w:szCs w:val="18"/>
                      <w:lang w:eastAsia="tr-TR"/>
                    </w:rPr>
                    <w:t> </w:t>
                  </w:r>
                </w:p>
              </w:tc>
              <w:tc>
                <w:tcPr>
                  <w:tcW w:w="9205" w:type="dxa"/>
                  <w:tcBorders>
                    <w:top w:val="nil"/>
                    <w:left w:val="nil"/>
                    <w:bottom w:val="nil"/>
                    <w:right w:val="nil"/>
                  </w:tcBorders>
                  <w:shd w:val="clear" w:color="000000" w:fill="FFFFFF"/>
                  <w:noWrap/>
                  <w:vAlign w:val="bottom"/>
                </w:tcPr>
                <w:p w:rsidR="00371160" w:rsidRDefault="00371160">
                  <w:pPr>
                    <w:jc w:val="center"/>
                    <w:rPr>
                      <w:b/>
                      <w:bCs/>
                      <w:color w:val="000000"/>
                      <w:sz w:val="18"/>
                      <w:szCs w:val="18"/>
                      <w:lang w:eastAsia="tr-TR"/>
                    </w:rPr>
                  </w:pPr>
                </w:p>
                <w:p w:rsidR="00371160" w:rsidRDefault="00371160">
                  <w:pPr>
                    <w:jc w:val="center"/>
                    <w:rPr>
                      <w:b/>
                      <w:bCs/>
                      <w:color w:val="000000"/>
                      <w:sz w:val="18"/>
                      <w:szCs w:val="18"/>
                      <w:lang w:eastAsia="tr-TR"/>
                    </w:rPr>
                  </w:pPr>
                </w:p>
                <w:p w:rsidR="00371160" w:rsidRDefault="009658B8">
                  <w:pPr>
                    <w:jc w:val="center"/>
                    <w:rPr>
                      <w:b/>
                      <w:bCs/>
                      <w:color w:val="000000"/>
                      <w:sz w:val="18"/>
                      <w:szCs w:val="18"/>
                      <w:lang w:val="tr-TR" w:eastAsia="tr-TR"/>
                    </w:rPr>
                  </w:pPr>
                  <w:r>
                    <w:rPr>
                      <w:b/>
                      <w:bCs/>
                      <w:color w:val="000000"/>
                      <w:sz w:val="18"/>
                      <w:szCs w:val="18"/>
                      <w:lang w:eastAsia="tr-TR"/>
                    </w:rPr>
                    <w:t>YEDİNCİ BÖLÜM</w:t>
                  </w:r>
                </w:p>
              </w:tc>
              <w:tc>
                <w:tcPr>
                  <w:tcW w:w="425" w:type="dxa"/>
                  <w:tcBorders>
                    <w:top w:val="nil"/>
                    <w:left w:val="nil"/>
                    <w:bottom w:val="nil"/>
                    <w:right w:val="nil"/>
                  </w:tcBorders>
                  <w:shd w:val="clear" w:color="000000" w:fill="FFFFFF"/>
                  <w:noWrap/>
                  <w:vAlign w:val="bottom"/>
                </w:tcPr>
                <w:p w:rsidR="00371160" w:rsidRDefault="009658B8">
                  <w:pPr>
                    <w:jc w:val="center"/>
                    <w:rPr>
                      <w:color w:val="000000"/>
                      <w:sz w:val="18"/>
                      <w:szCs w:val="18"/>
                      <w:lang w:val="tr-TR" w:eastAsia="tr-TR"/>
                    </w:rPr>
                  </w:pPr>
                  <w:r>
                    <w:rPr>
                      <w:color w:val="000000"/>
                      <w:sz w:val="18"/>
                      <w:szCs w:val="18"/>
                      <w:lang w:val="tr-TR" w:eastAsia="tr-TR"/>
                    </w:rPr>
                    <w:t> </w:t>
                  </w:r>
                </w:p>
              </w:tc>
            </w:tr>
            <w:tr w:rsidR="00492A75" w:rsidRPr="00872466" w:rsidTr="0034523C">
              <w:trPr>
                <w:trHeight w:val="240"/>
              </w:trPr>
              <w:tc>
                <w:tcPr>
                  <w:tcW w:w="520" w:type="dxa"/>
                  <w:tcBorders>
                    <w:top w:val="nil"/>
                    <w:left w:val="nil"/>
                    <w:bottom w:val="nil"/>
                    <w:right w:val="nil"/>
                  </w:tcBorders>
                  <w:shd w:val="clear" w:color="000000" w:fill="FFFFFF"/>
                  <w:noWrap/>
                  <w:vAlign w:val="bottom"/>
                </w:tcPr>
                <w:p w:rsidR="00000000" w:rsidRDefault="006663F3">
                  <w:pPr>
                    <w:rPr>
                      <w:color w:val="000000"/>
                      <w:sz w:val="18"/>
                      <w:szCs w:val="18"/>
                      <w:lang w:val="tr-TR" w:eastAsia="tr-TR"/>
                      <w:rPrChange w:id="119" w:author="Asiye Mara (Open)&#10;" w:date="2011-02-14T12:31:00Z">
                        <w:rPr>
                          <w:rFonts w:ascii="Univers (WN)" w:hAnsi="Univers (WN)"/>
                          <w:b/>
                          <w:color w:val="000000"/>
                          <w:sz w:val="18"/>
                          <w:szCs w:val="18"/>
                          <w:u w:val="single"/>
                          <w:lang w:val="tr-TR" w:eastAsia="tr-TR"/>
                        </w:rPr>
                      </w:rPrChange>
                    </w:rPr>
                    <w:pPrChange w:id="120" w:author="Asiye Mara (Open)&#10;" w:date="2011-02-14T12:30:00Z">
                      <w:pPr>
                        <w:numPr>
                          <w:numId w:val="1"/>
                        </w:numPr>
                        <w:tabs>
                          <w:tab w:val="num" w:pos="1086"/>
                        </w:tabs>
                        <w:spacing w:before="240"/>
                        <w:ind w:left="1086" w:hanging="720"/>
                        <w:outlineLvl w:val="0"/>
                      </w:pPr>
                    </w:pPrChange>
                  </w:pPr>
                </w:p>
              </w:tc>
              <w:tc>
                <w:tcPr>
                  <w:tcW w:w="9205" w:type="dxa"/>
                  <w:tcBorders>
                    <w:top w:val="nil"/>
                    <w:left w:val="nil"/>
                    <w:bottom w:val="nil"/>
                    <w:right w:val="nil"/>
                  </w:tcBorders>
                  <w:shd w:val="clear" w:color="000000" w:fill="FFFFFF"/>
                  <w:noWrap/>
                </w:tcPr>
                <w:p w:rsidR="00371160" w:rsidRDefault="009658B8">
                  <w:pPr>
                    <w:jc w:val="center"/>
                    <w:rPr>
                      <w:b/>
                      <w:color w:val="000000"/>
                      <w:sz w:val="18"/>
                      <w:szCs w:val="18"/>
                      <w:u w:val="single"/>
                      <w:lang w:val="tr-TR" w:eastAsia="tr-TR"/>
                    </w:rPr>
                  </w:pPr>
                  <w:r>
                    <w:rPr>
                      <w:b/>
                      <w:color w:val="000000"/>
                      <w:sz w:val="18"/>
                      <w:szCs w:val="18"/>
                      <w:u w:val="single"/>
                      <w:lang w:val="tr-TR" w:eastAsia="tr-TR"/>
                    </w:rPr>
                    <w:t>BAĞIMSIZ DENETİM RAPORU</w:t>
                  </w:r>
                </w:p>
                <w:p w:rsidR="00000000" w:rsidRDefault="006663F3">
                  <w:pPr>
                    <w:jc w:val="center"/>
                    <w:rPr>
                      <w:b/>
                      <w:color w:val="000000"/>
                      <w:sz w:val="18"/>
                      <w:szCs w:val="18"/>
                      <w:u w:val="single"/>
                      <w:lang w:val="tr-TR" w:eastAsia="tr-TR"/>
                      <w:rPrChange w:id="121" w:author="Asiye Mara (Open)&#10;" w:date="2011-02-14T12:31:00Z">
                        <w:rPr>
                          <w:rFonts w:ascii="Univers (WN)" w:hAnsi="Univers (WN)"/>
                          <w:b/>
                          <w:color w:val="000000"/>
                          <w:sz w:val="18"/>
                          <w:szCs w:val="18"/>
                          <w:u w:val="single"/>
                          <w:lang w:val="tr-TR" w:eastAsia="tr-TR"/>
                        </w:rPr>
                      </w:rPrChange>
                    </w:rPr>
                    <w:pPrChange w:id="122" w:author="Asiye Mara (Open)&#10;" w:date="2011-02-14T12:30:00Z">
                      <w:pPr>
                        <w:numPr>
                          <w:numId w:val="1"/>
                        </w:numPr>
                        <w:tabs>
                          <w:tab w:val="num" w:pos="1086"/>
                        </w:tabs>
                        <w:spacing w:before="240"/>
                        <w:ind w:left="1086" w:hanging="720"/>
                        <w:jc w:val="center"/>
                        <w:outlineLvl w:val="0"/>
                      </w:pPr>
                    </w:pPrChange>
                  </w:pPr>
                </w:p>
              </w:tc>
              <w:tc>
                <w:tcPr>
                  <w:tcW w:w="425" w:type="dxa"/>
                  <w:tcBorders>
                    <w:top w:val="nil"/>
                    <w:left w:val="nil"/>
                    <w:bottom w:val="nil"/>
                    <w:right w:val="nil"/>
                  </w:tcBorders>
                  <w:shd w:val="clear" w:color="000000" w:fill="FFFFFF"/>
                  <w:noWrap/>
                  <w:vAlign w:val="bottom"/>
                </w:tcPr>
                <w:p w:rsidR="00000000" w:rsidRDefault="006663F3">
                  <w:pPr>
                    <w:jc w:val="center"/>
                    <w:rPr>
                      <w:color w:val="000000"/>
                      <w:sz w:val="18"/>
                      <w:szCs w:val="18"/>
                      <w:lang w:val="tr-TR" w:eastAsia="tr-TR"/>
                      <w:rPrChange w:id="123" w:author="Asiye Mara (Open)&#10;" w:date="2011-02-14T12:31:00Z">
                        <w:rPr>
                          <w:rFonts w:ascii="Univers (WN)" w:hAnsi="Univers (WN)"/>
                          <w:b/>
                          <w:color w:val="000000"/>
                          <w:sz w:val="18"/>
                          <w:szCs w:val="18"/>
                          <w:u w:val="single"/>
                          <w:lang w:val="tr-TR" w:eastAsia="tr-TR"/>
                        </w:rPr>
                      </w:rPrChange>
                    </w:rPr>
                    <w:pPrChange w:id="124" w:author="Asiye Mara (Open)&#10;" w:date="2011-02-14T12:30:00Z">
                      <w:pPr>
                        <w:numPr>
                          <w:numId w:val="1"/>
                        </w:numPr>
                        <w:tabs>
                          <w:tab w:val="num" w:pos="1086"/>
                        </w:tabs>
                        <w:spacing w:before="240"/>
                        <w:ind w:left="1086" w:hanging="720"/>
                        <w:jc w:val="center"/>
                        <w:outlineLvl w:val="0"/>
                      </w:pPr>
                    </w:pPrChange>
                  </w:pPr>
                </w:p>
              </w:tc>
            </w:tr>
            <w:tr w:rsidR="00492A75" w:rsidRPr="00872466" w:rsidTr="0034523C">
              <w:trPr>
                <w:trHeight w:val="284"/>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Bağımsız denetim raporuna ilişkin olarak açıklanması gereken hususlar</w:t>
                  </w:r>
                </w:p>
              </w:tc>
              <w:tc>
                <w:tcPr>
                  <w:tcW w:w="4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del w:id="125" w:author="Gülşah Tuba Ünlü (Open)&#10;" w:date="2011-02-13T15:42:00Z">
                    <w:r>
                      <w:rPr>
                        <w:color w:val="000000"/>
                        <w:sz w:val="18"/>
                        <w:szCs w:val="18"/>
                        <w:lang w:val="tr-TR" w:eastAsia="tr-TR"/>
                      </w:rPr>
                      <w:delText>84</w:delText>
                    </w:r>
                  </w:del>
                  <w:ins w:id="126" w:author="Gülşah Tuba Ünlü (Open)&#10;" w:date="2011-02-13T15:42:00Z">
                    <w:r>
                      <w:rPr>
                        <w:color w:val="000000"/>
                        <w:sz w:val="18"/>
                        <w:szCs w:val="18"/>
                        <w:lang w:val="tr-TR" w:eastAsia="tr-TR"/>
                      </w:rPr>
                      <w:t>83</w:t>
                    </w:r>
                  </w:ins>
                </w:p>
              </w:tc>
            </w:tr>
            <w:tr w:rsidR="00492A75" w:rsidRPr="00872466" w:rsidTr="0034523C">
              <w:trPr>
                <w:trHeight w:val="284"/>
              </w:trPr>
              <w:tc>
                <w:tcPr>
                  <w:tcW w:w="520"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eastAsia="tr-TR"/>
                    </w:rPr>
                    <w:t>II.</w:t>
                  </w:r>
                </w:p>
              </w:tc>
              <w:tc>
                <w:tcPr>
                  <w:tcW w:w="920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r>
                    <w:rPr>
                      <w:color w:val="000000"/>
                      <w:sz w:val="18"/>
                      <w:szCs w:val="18"/>
                      <w:lang w:val="tr-TR" w:eastAsia="tr-TR"/>
                    </w:rPr>
                    <w:t>Bağımsız denetçi tarafından hazırlanan açıklama ve dipnotlar</w:t>
                  </w:r>
                </w:p>
              </w:tc>
              <w:tc>
                <w:tcPr>
                  <w:tcW w:w="425" w:type="dxa"/>
                  <w:tcBorders>
                    <w:top w:val="nil"/>
                    <w:left w:val="nil"/>
                    <w:bottom w:val="nil"/>
                    <w:right w:val="nil"/>
                  </w:tcBorders>
                  <w:shd w:val="clear" w:color="000000" w:fill="FFFFFF"/>
                  <w:noWrap/>
                  <w:vAlign w:val="bottom"/>
                </w:tcPr>
                <w:p w:rsidR="00371160" w:rsidRDefault="009658B8">
                  <w:pPr>
                    <w:rPr>
                      <w:color w:val="000000"/>
                      <w:sz w:val="18"/>
                      <w:szCs w:val="18"/>
                      <w:lang w:val="tr-TR" w:eastAsia="tr-TR"/>
                    </w:rPr>
                  </w:pPr>
                  <w:del w:id="127" w:author="Gülşah Tuba Ünlü (Open)&#10;" w:date="2011-02-13T15:42:00Z">
                    <w:r>
                      <w:rPr>
                        <w:color w:val="000000"/>
                        <w:sz w:val="18"/>
                        <w:szCs w:val="18"/>
                        <w:lang w:val="tr-TR" w:eastAsia="tr-TR"/>
                      </w:rPr>
                      <w:delText>84</w:delText>
                    </w:r>
                  </w:del>
                  <w:ins w:id="128" w:author="Gülşah Tuba Ünlü (Open)&#10;" w:date="2011-02-13T15:42:00Z">
                    <w:r>
                      <w:rPr>
                        <w:color w:val="000000"/>
                        <w:sz w:val="18"/>
                        <w:szCs w:val="18"/>
                        <w:lang w:val="tr-TR" w:eastAsia="tr-TR"/>
                      </w:rPr>
                      <w:t>83</w:t>
                    </w:r>
                  </w:ins>
                </w:p>
              </w:tc>
            </w:tr>
            <w:tr w:rsidR="00492A75" w:rsidRPr="00872466" w:rsidTr="0034523C">
              <w:trPr>
                <w:trHeight w:val="284"/>
              </w:trPr>
              <w:tc>
                <w:tcPr>
                  <w:tcW w:w="520" w:type="dxa"/>
                  <w:tcBorders>
                    <w:top w:val="nil"/>
                    <w:left w:val="nil"/>
                    <w:bottom w:val="nil"/>
                    <w:right w:val="nil"/>
                  </w:tcBorders>
                  <w:shd w:val="clear" w:color="000000" w:fill="FFFFFF"/>
                  <w:noWrap/>
                  <w:vAlign w:val="bottom"/>
                </w:tcPr>
                <w:p w:rsidR="00371160" w:rsidRDefault="00371160">
                  <w:pPr>
                    <w:rPr>
                      <w:color w:val="000000"/>
                      <w:sz w:val="18"/>
                      <w:szCs w:val="18"/>
                      <w:lang w:val="tr-TR" w:eastAsia="tr-TR"/>
                    </w:rPr>
                  </w:pPr>
                </w:p>
              </w:tc>
              <w:tc>
                <w:tcPr>
                  <w:tcW w:w="9205" w:type="dxa"/>
                  <w:tcBorders>
                    <w:top w:val="nil"/>
                    <w:left w:val="nil"/>
                    <w:bottom w:val="nil"/>
                    <w:right w:val="nil"/>
                  </w:tcBorders>
                  <w:shd w:val="clear" w:color="000000" w:fill="FFFFFF"/>
                  <w:noWrap/>
                  <w:vAlign w:val="bottom"/>
                </w:tcPr>
                <w:p w:rsidR="00371160" w:rsidRDefault="00371160">
                  <w:pPr>
                    <w:rPr>
                      <w:color w:val="000000"/>
                      <w:sz w:val="18"/>
                      <w:szCs w:val="18"/>
                      <w:lang w:val="tr-TR" w:eastAsia="tr-TR"/>
                    </w:rPr>
                  </w:pPr>
                </w:p>
              </w:tc>
              <w:tc>
                <w:tcPr>
                  <w:tcW w:w="425" w:type="dxa"/>
                  <w:tcBorders>
                    <w:top w:val="nil"/>
                    <w:left w:val="nil"/>
                    <w:bottom w:val="nil"/>
                    <w:right w:val="nil"/>
                  </w:tcBorders>
                  <w:shd w:val="clear" w:color="000000" w:fill="FFFFFF"/>
                  <w:noWrap/>
                  <w:vAlign w:val="bottom"/>
                </w:tcPr>
                <w:p w:rsidR="00371160" w:rsidRDefault="00371160">
                  <w:pPr>
                    <w:rPr>
                      <w:color w:val="000000"/>
                      <w:sz w:val="18"/>
                      <w:szCs w:val="18"/>
                      <w:lang w:val="tr-TR" w:eastAsia="tr-TR"/>
                    </w:rPr>
                  </w:pPr>
                </w:p>
              </w:tc>
            </w:tr>
          </w:tbl>
          <w:p w:rsidR="00371160" w:rsidRDefault="00371160">
            <w:pPr>
              <w:tabs>
                <w:tab w:val="left" w:pos="10150"/>
              </w:tabs>
              <w:rPr>
                <w:sz w:val="18"/>
                <w:szCs w:val="18"/>
              </w:rPr>
            </w:pPr>
          </w:p>
        </w:tc>
        <w:tc>
          <w:tcPr>
            <w:tcW w:w="8041" w:type="dxa"/>
            <w:tcBorders>
              <w:top w:val="nil"/>
              <w:left w:val="nil"/>
              <w:bottom w:val="nil"/>
              <w:right w:val="nil"/>
            </w:tcBorders>
            <w:shd w:val="clear" w:color="000000" w:fill="FFFFFF"/>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000000" w:fill="FFFFFF"/>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000000" w:fill="FFFFFF"/>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000000" w:fill="FFFFFF"/>
            <w:noWrap/>
            <w:vAlign w:val="bottom"/>
          </w:tcPr>
          <w:p w:rsidR="00371160" w:rsidRDefault="00371160">
            <w:pPr>
              <w:rPr>
                <w:sz w:val="18"/>
                <w:szCs w:val="18"/>
                <w:lang w:val="fi-FI"/>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000000" w:fill="FFFFFF"/>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b/>
                <w:bCs/>
                <w:sz w:val="18"/>
                <w:szCs w:val="18"/>
              </w:rPr>
            </w:pPr>
          </w:p>
        </w:tc>
        <w:tc>
          <w:tcPr>
            <w:tcW w:w="8041" w:type="dxa"/>
            <w:tcBorders>
              <w:top w:val="nil"/>
              <w:left w:val="nil"/>
              <w:bottom w:val="nil"/>
              <w:right w:val="nil"/>
            </w:tcBorders>
            <w:shd w:val="clear" w:color="000000" w:fill="FFFFFF"/>
            <w:noWrap/>
            <w:vAlign w:val="bottom"/>
          </w:tcPr>
          <w:p w:rsidR="00371160" w:rsidRDefault="00371160">
            <w:pPr>
              <w:jc w:val="center"/>
              <w:rPr>
                <w:b/>
                <w:bCs/>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000000" w:fill="FFFFFF"/>
            <w:noWrap/>
            <w:vAlign w:val="bottom"/>
          </w:tcPr>
          <w:p w:rsidR="00371160" w:rsidRDefault="00371160">
            <w:pPr>
              <w:jc w:val="center"/>
              <w:rPr>
                <w:b/>
                <w:bCs/>
                <w:sz w:val="18"/>
                <w:szCs w:val="18"/>
                <w:u w:val="single"/>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3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3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3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3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45"/>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b/>
                <w:bCs/>
                <w:sz w:val="18"/>
                <w:szCs w:val="18"/>
              </w:rPr>
            </w:pPr>
          </w:p>
        </w:tc>
        <w:tc>
          <w:tcPr>
            <w:tcW w:w="8041" w:type="dxa"/>
            <w:tcBorders>
              <w:top w:val="nil"/>
              <w:left w:val="nil"/>
              <w:bottom w:val="nil"/>
              <w:right w:val="nil"/>
            </w:tcBorders>
            <w:shd w:val="clear" w:color="auto" w:fill="auto"/>
            <w:noWrap/>
            <w:vAlign w:val="bottom"/>
          </w:tcPr>
          <w:p w:rsidR="00371160" w:rsidRDefault="00371160">
            <w:pPr>
              <w:jc w:val="center"/>
              <w:rPr>
                <w:b/>
                <w:bCs/>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0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jc w:val="center"/>
              <w:rPr>
                <w:b/>
                <w:bCs/>
                <w:sz w:val="18"/>
                <w:szCs w:val="18"/>
                <w:u w:val="single"/>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trPr>
          <w:trHeight w:val="33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r w:rsidR="00D10CA4" w:rsidRPr="00872466" w:rsidTr="00AE7992">
        <w:trPr>
          <w:trHeight w:val="80"/>
        </w:trPr>
        <w:tc>
          <w:tcPr>
            <w:tcW w:w="11057" w:type="dxa"/>
            <w:tcBorders>
              <w:top w:val="nil"/>
              <w:left w:val="nil"/>
              <w:bottom w:val="nil"/>
              <w:right w:val="nil"/>
            </w:tcBorders>
            <w:shd w:val="clear" w:color="000000" w:fill="FFFFFF"/>
            <w:noWrap/>
            <w:vAlign w:val="bottom"/>
          </w:tcPr>
          <w:p w:rsidR="00371160" w:rsidRDefault="00371160">
            <w:pPr>
              <w:rPr>
                <w:sz w:val="18"/>
                <w:szCs w:val="18"/>
              </w:rPr>
            </w:pPr>
          </w:p>
        </w:tc>
        <w:tc>
          <w:tcPr>
            <w:tcW w:w="8041" w:type="dxa"/>
            <w:tcBorders>
              <w:top w:val="nil"/>
              <w:left w:val="nil"/>
              <w:bottom w:val="nil"/>
              <w:right w:val="nil"/>
            </w:tcBorders>
            <w:shd w:val="clear" w:color="auto" w:fill="auto"/>
            <w:noWrap/>
            <w:vAlign w:val="bottom"/>
          </w:tcPr>
          <w:p w:rsidR="00371160" w:rsidRDefault="00371160">
            <w:pPr>
              <w:rPr>
                <w:sz w:val="18"/>
                <w:szCs w:val="18"/>
              </w:rPr>
            </w:pPr>
          </w:p>
        </w:tc>
        <w:tc>
          <w:tcPr>
            <w:tcW w:w="2200" w:type="dxa"/>
            <w:tcBorders>
              <w:top w:val="nil"/>
              <w:left w:val="nil"/>
              <w:bottom w:val="nil"/>
              <w:right w:val="nil"/>
            </w:tcBorders>
            <w:shd w:val="clear" w:color="000000" w:fill="FFFFFF"/>
            <w:noWrap/>
            <w:vAlign w:val="bottom"/>
          </w:tcPr>
          <w:p w:rsidR="00371160" w:rsidRDefault="00371160">
            <w:pPr>
              <w:jc w:val="center"/>
              <w:rPr>
                <w:rFonts w:ascii="Calibri" w:hAnsi="Calibri"/>
                <w:color w:val="000000"/>
                <w:sz w:val="18"/>
                <w:szCs w:val="18"/>
              </w:rPr>
            </w:pPr>
          </w:p>
        </w:tc>
      </w:tr>
    </w:tbl>
    <w:p w:rsidR="00371160" w:rsidRDefault="00371160" w:rsidP="00872466">
      <w:pPr>
        <w:tabs>
          <w:tab w:val="left" w:pos="540"/>
          <w:tab w:val="left" w:pos="9360"/>
        </w:tabs>
        <w:rPr>
          <w:sz w:val="16"/>
          <w:szCs w:val="16"/>
          <w:lang w:val="tr-TR"/>
        </w:rPr>
        <w:sectPr w:rsidR="00371160" w:rsidSect="009F5D30">
          <w:headerReference w:type="even" r:id="rId9"/>
          <w:headerReference w:type="default" r:id="rId10"/>
          <w:footerReference w:type="default" r:id="rId11"/>
          <w:headerReference w:type="first" r:id="rId12"/>
          <w:pgSz w:w="11906" w:h="16838" w:code="9"/>
          <w:pgMar w:top="1134" w:right="709" w:bottom="363" w:left="1134" w:header="851" w:footer="851" w:gutter="0"/>
          <w:pgNumType w:start="6"/>
          <w:cols w:space="720"/>
          <w:docGrid w:linePitch="360"/>
        </w:sectPr>
      </w:pPr>
    </w:p>
    <w:p w:rsidR="00371160" w:rsidRDefault="00371160">
      <w:pPr>
        <w:tabs>
          <w:tab w:val="left" w:pos="720"/>
        </w:tabs>
        <w:spacing w:line="216" w:lineRule="auto"/>
        <w:rPr>
          <w:b/>
          <w:bCs/>
          <w:sz w:val="18"/>
          <w:szCs w:val="18"/>
          <w:lang w:val="tr-TR"/>
        </w:rPr>
      </w:pPr>
    </w:p>
    <w:p w:rsidR="00371160" w:rsidRDefault="009658B8">
      <w:pPr>
        <w:tabs>
          <w:tab w:val="left" w:pos="720"/>
        </w:tabs>
        <w:spacing w:line="216" w:lineRule="auto"/>
        <w:rPr>
          <w:b/>
          <w:bCs/>
          <w:sz w:val="22"/>
          <w:szCs w:val="18"/>
          <w:lang w:val="tr-TR"/>
        </w:rPr>
      </w:pPr>
      <w:r>
        <w:rPr>
          <w:b/>
          <w:bCs/>
          <w:sz w:val="22"/>
          <w:szCs w:val="18"/>
          <w:lang w:val="tr-TR"/>
        </w:rPr>
        <w:t>BİRİNCİ BÖLÜM</w:t>
      </w:r>
    </w:p>
    <w:p w:rsidR="00371160" w:rsidRDefault="00371160">
      <w:pPr>
        <w:tabs>
          <w:tab w:val="left" w:pos="720"/>
        </w:tabs>
        <w:spacing w:line="216" w:lineRule="auto"/>
        <w:ind w:left="720" w:hanging="720"/>
        <w:rPr>
          <w:b/>
          <w:bCs/>
          <w:sz w:val="16"/>
          <w:szCs w:val="16"/>
          <w:lang w:val="tr-TR"/>
        </w:rPr>
      </w:pPr>
    </w:p>
    <w:p w:rsidR="00371160" w:rsidRDefault="009658B8">
      <w:pPr>
        <w:tabs>
          <w:tab w:val="left" w:pos="720"/>
        </w:tabs>
        <w:spacing w:line="216" w:lineRule="auto"/>
        <w:ind w:left="720" w:hanging="720"/>
        <w:rPr>
          <w:b/>
          <w:bCs/>
          <w:sz w:val="22"/>
          <w:szCs w:val="18"/>
          <w:lang w:val="tr-TR"/>
        </w:rPr>
      </w:pPr>
      <w:r>
        <w:rPr>
          <w:b/>
          <w:bCs/>
          <w:sz w:val="22"/>
          <w:szCs w:val="18"/>
          <w:lang w:val="tr-TR"/>
        </w:rPr>
        <w:t>GENEL BİLGİLER</w:t>
      </w:r>
    </w:p>
    <w:p w:rsidR="00371160" w:rsidRDefault="00371160">
      <w:pPr>
        <w:pStyle w:val="Heading4"/>
        <w:ind w:left="540" w:hanging="540"/>
        <w:rPr>
          <w:bCs w:val="0"/>
          <w:sz w:val="16"/>
          <w:szCs w:val="16"/>
        </w:rPr>
      </w:pPr>
    </w:p>
    <w:p w:rsidR="00371160" w:rsidRDefault="009658B8">
      <w:pPr>
        <w:pStyle w:val="Heading4"/>
        <w:ind w:left="540" w:hanging="540"/>
        <w:rPr>
          <w:bCs w:val="0"/>
          <w:sz w:val="22"/>
          <w:szCs w:val="22"/>
        </w:rPr>
      </w:pPr>
      <w:r>
        <w:rPr>
          <w:bCs w:val="0"/>
          <w:sz w:val="22"/>
        </w:rPr>
        <w:t>I.</w:t>
      </w:r>
      <w:r>
        <w:rPr>
          <w:bCs w:val="0"/>
          <w:sz w:val="22"/>
        </w:rPr>
        <w:tab/>
        <w:t>Katılım Bankası’nın</w:t>
      </w:r>
      <w:r>
        <w:rPr>
          <w:bCs w:val="0"/>
          <w:sz w:val="22"/>
          <w:szCs w:val="22"/>
        </w:rPr>
        <w:t xml:space="preserve"> Kuruluş Tarihi, Başlangıç Statüsü, Anılan Statüde Meydana Gelen Değişiklikleri İhtiva Eden Tarihçesi </w:t>
      </w:r>
    </w:p>
    <w:p w:rsidR="00371160" w:rsidRDefault="00371160">
      <w:pPr>
        <w:ind w:left="539"/>
        <w:jc w:val="both"/>
        <w:rPr>
          <w:sz w:val="16"/>
          <w:szCs w:val="16"/>
          <w:lang w:val="tr-TR"/>
        </w:rPr>
      </w:pPr>
    </w:p>
    <w:p w:rsidR="00371160" w:rsidRDefault="009658B8">
      <w:pPr>
        <w:ind w:left="539"/>
        <w:jc w:val="both"/>
        <w:rPr>
          <w:sz w:val="22"/>
          <w:szCs w:val="22"/>
          <w:lang w:val="tr-TR"/>
        </w:rPr>
      </w:pPr>
      <w:r>
        <w:rPr>
          <w:sz w:val="22"/>
          <w:szCs w:val="22"/>
          <w:lang w:val="tr-TR"/>
        </w:rPr>
        <w:t>Asya Katılım Bankası A.Ş.’nin (“Banka”) kurulmasına 11 Nisan 1996 tarih ve 96/8041 sayılı Bakanlar Kurulu kararıyla izin verilmiş, söz konusu karar 25 Nisan 1996 tarihli Resmi Gazete’de yayınlanmış, 20 Eylül 1996 tarihinde tescil edilmiş ve “Ana Sözleşme” 25 Eylül 1996 tarihinde Türkiye Ticaret Sicili Gazetesi’nde yayınlanmıştır. Ünvan değişikliği 22 Aralık 2005 tarihinde yapılan olağanüstü genel kurul toplantısında karara bağlanmış ve Asya Finans Kurumu A.Ş. ünvanı Asya Katılım Bankası A.Ş. olarak değiştirilerek 26 Aralık 2005 tarihinde Ticaret Sicil Gazetesi’nde yayınlanmıştır.</w:t>
      </w:r>
      <w:r>
        <w:rPr>
          <w:sz w:val="22"/>
          <w:szCs w:val="22"/>
          <w:lang w:val="tr-TR"/>
        </w:rPr>
        <w:tab/>
        <w:t xml:space="preserve"> </w:t>
      </w:r>
    </w:p>
    <w:p w:rsidR="00371160" w:rsidRDefault="00371160">
      <w:pPr>
        <w:pStyle w:val="NormalIndent"/>
        <w:ind w:left="539" w:hanging="540"/>
        <w:jc w:val="both"/>
        <w:rPr>
          <w:b/>
          <w:bCs/>
          <w:sz w:val="16"/>
          <w:szCs w:val="16"/>
          <w:lang w:val="tr-TR"/>
        </w:rPr>
      </w:pPr>
    </w:p>
    <w:p w:rsidR="00371160" w:rsidRDefault="009658B8">
      <w:pPr>
        <w:pStyle w:val="NormalIndent"/>
        <w:ind w:left="539" w:hanging="540"/>
        <w:jc w:val="both"/>
        <w:rPr>
          <w:b/>
          <w:bCs/>
          <w:sz w:val="22"/>
          <w:lang w:val="tr-TR"/>
        </w:rPr>
      </w:pPr>
      <w:r>
        <w:rPr>
          <w:b/>
          <w:bCs/>
          <w:sz w:val="22"/>
          <w:lang w:val="tr-TR"/>
        </w:rPr>
        <w:t>II.</w:t>
      </w:r>
      <w:r>
        <w:rPr>
          <w:b/>
          <w:bCs/>
          <w:sz w:val="22"/>
          <w:lang w:val="tr-TR"/>
        </w:rPr>
        <w:tab/>
        <w:t>Katılım Bankası’nın Sermaye Yapısı, Yönetim ve Denetimini Doğrudan veya Dolaylı Olarak Tek Başına veya Birlikte Elinde Bulunduran Ortakları, Varsa Bu Hususlarda Yıl İçindeki Değişiklikler ile Dahil Olduğu Gruba İlişkin Açıklama</w:t>
      </w:r>
    </w:p>
    <w:p w:rsidR="00371160" w:rsidRDefault="00371160">
      <w:pPr>
        <w:pStyle w:val="NormalIndent"/>
        <w:ind w:left="539" w:hanging="540"/>
        <w:jc w:val="both"/>
        <w:rPr>
          <w:sz w:val="16"/>
          <w:szCs w:val="16"/>
          <w:lang w:val="tr-TR"/>
        </w:rPr>
      </w:pPr>
    </w:p>
    <w:p w:rsidR="00371160" w:rsidRDefault="009658B8">
      <w:pPr>
        <w:pStyle w:val="Body"/>
        <w:spacing w:after="0"/>
        <w:ind w:left="567" w:right="27"/>
        <w:rPr>
          <w:rFonts w:ascii="Times New Roman" w:hAnsi="Times New Roman"/>
          <w:szCs w:val="22"/>
          <w:lang w:val="tr-TR"/>
        </w:rPr>
      </w:pPr>
      <w:r>
        <w:rPr>
          <w:szCs w:val="22"/>
          <w:lang w:val="tr-TR"/>
        </w:rPr>
        <w:t>Banka’nın sermayesinin %10 ve daha fazlasına sahip olan, yönetim ve denetimini doğrudan veya dolaylı olarak tek başına elinde bulunduran ortağı bulunmamaktadır. Banka herhangi bir gruba dahil bulunmamaktadır.</w:t>
      </w:r>
    </w:p>
    <w:p w:rsidR="00371160" w:rsidRDefault="00371160">
      <w:pPr>
        <w:pStyle w:val="Heading4"/>
        <w:tabs>
          <w:tab w:val="left" w:pos="720"/>
          <w:tab w:val="left" w:pos="1080"/>
        </w:tabs>
        <w:ind w:left="720" w:hanging="720"/>
        <w:rPr>
          <w:sz w:val="16"/>
          <w:szCs w:val="16"/>
        </w:rPr>
      </w:pPr>
    </w:p>
    <w:p w:rsidR="00000000" w:rsidRDefault="009658B8">
      <w:pPr>
        <w:numPr>
          <w:ilvl w:val="0"/>
          <w:numId w:val="14"/>
        </w:numPr>
        <w:tabs>
          <w:tab w:val="clear" w:pos="720"/>
          <w:tab w:val="num" w:pos="0"/>
        </w:tabs>
        <w:ind w:left="567" w:hanging="567"/>
        <w:jc w:val="both"/>
        <w:rPr>
          <w:b/>
          <w:bCs/>
          <w:sz w:val="22"/>
          <w:szCs w:val="20"/>
          <w:lang w:val="tr-TR"/>
        </w:rPr>
        <w:pPrChange w:id="129" w:author="Asiye Mara (Open)&#10;" w:date="2011-02-14T12:30:00Z">
          <w:pPr>
            <w:numPr>
              <w:numId w:val="14"/>
            </w:numPr>
            <w:tabs>
              <w:tab w:val="num" w:pos="0"/>
              <w:tab w:val="num" w:pos="720"/>
            </w:tabs>
            <w:ind w:left="567" w:hanging="567"/>
            <w:jc w:val="both"/>
          </w:pPr>
        </w:pPrChange>
      </w:pPr>
      <w:r>
        <w:rPr>
          <w:b/>
          <w:bCs/>
          <w:sz w:val="22"/>
          <w:szCs w:val="20"/>
          <w:lang w:val="tr-TR"/>
        </w:rPr>
        <w:t>Katılım Bankası’nın, Yönetim Kurulu Başkan ve Üyeleri, Denetim Komitesi Üyeleri ile Genel Müdür ve Yardımcılarının Varsa Banka</w:t>
      </w:r>
      <w:ins w:id="130" w:author="Gülşah Tuba Ünlü (Open)&#10;" w:date="2011-02-14T13:17:00Z">
        <w:r w:rsidR="00A5750A">
          <w:rPr>
            <w:b/>
            <w:bCs/>
            <w:sz w:val="22"/>
            <w:szCs w:val="20"/>
            <w:lang w:val="tr-TR"/>
          </w:rPr>
          <w:t>’</w:t>
        </w:r>
      </w:ins>
      <w:r>
        <w:rPr>
          <w:b/>
          <w:bCs/>
          <w:sz w:val="22"/>
          <w:szCs w:val="20"/>
          <w:lang w:val="tr-TR"/>
        </w:rPr>
        <w:t xml:space="preserve">da Sahip Oldukları Paylara ve Sorumluluk Alanlarına İlişkin Açıklamalar  </w:t>
      </w:r>
    </w:p>
    <w:tbl>
      <w:tblPr>
        <w:tblW w:w="10080" w:type="dxa"/>
        <w:tblInd w:w="93" w:type="dxa"/>
        <w:tblLook w:val="04A0"/>
      </w:tblPr>
      <w:tblGrid>
        <w:gridCol w:w="2175"/>
        <w:gridCol w:w="2518"/>
        <w:gridCol w:w="4253"/>
        <w:gridCol w:w="1134"/>
      </w:tblGrid>
      <w:tr w:rsidR="001206DE" w:rsidRPr="00872466" w:rsidTr="008B6725">
        <w:trPr>
          <w:trHeight w:val="284"/>
        </w:trPr>
        <w:tc>
          <w:tcPr>
            <w:tcW w:w="2175" w:type="dxa"/>
            <w:shd w:val="clear" w:color="auto" w:fill="auto"/>
            <w:vAlign w:val="bottom"/>
          </w:tcPr>
          <w:p w:rsidR="00371160" w:rsidRDefault="009658B8">
            <w:pPr>
              <w:rPr>
                <w:b/>
                <w:bCs/>
                <w:sz w:val="18"/>
                <w:szCs w:val="18"/>
                <w:u w:val="single"/>
                <w:lang w:val="tr-TR"/>
              </w:rPr>
            </w:pPr>
            <w:r>
              <w:rPr>
                <w:b/>
                <w:bCs/>
                <w:sz w:val="18"/>
                <w:szCs w:val="18"/>
                <w:u w:val="single"/>
                <w:lang w:val="tr-TR"/>
              </w:rPr>
              <w:t>Ünvanı</w:t>
            </w:r>
          </w:p>
        </w:tc>
        <w:tc>
          <w:tcPr>
            <w:tcW w:w="2518" w:type="dxa"/>
            <w:shd w:val="clear" w:color="auto" w:fill="auto"/>
            <w:vAlign w:val="bottom"/>
          </w:tcPr>
          <w:p w:rsidR="00371160" w:rsidRDefault="009658B8">
            <w:pPr>
              <w:rPr>
                <w:b/>
                <w:bCs/>
                <w:sz w:val="18"/>
                <w:szCs w:val="18"/>
                <w:u w:val="single"/>
                <w:lang w:val="tr-TR"/>
              </w:rPr>
            </w:pPr>
            <w:r>
              <w:rPr>
                <w:b/>
                <w:bCs/>
                <w:sz w:val="18"/>
                <w:szCs w:val="18"/>
                <w:u w:val="single"/>
                <w:lang w:val="tr-TR"/>
              </w:rPr>
              <w:t>Adı ve Soyadı</w:t>
            </w:r>
          </w:p>
        </w:tc>
        <w:tc>
          <w:tcPr>
            <w:tcW w:w="4253" w:type="dxa"/>
            <w:shd w:val="clear" w:color="auto" w:fill="auto"/>
            <w:vAlign w:val="bottom"/>
          </w:tcPr>
          <w:p w:rsidR="00371160" w:rsidRDefault="009658B8">
            <w:pPr>
              <w:rPr>
                <w:b/>
                <w:bCs/>
                <w:sz w:val="18"/>
                <w:szCs w:val="18"/>
                <w:u w:val="single"/>
                <w:lang w:val="tr-TR"/>
              </w:rPr>
            </w:pPr>
            <w:r>
              <w:rPr>
                <w:b/>
                <w:bCs/>
                <w:sz w:val="18"/>
                <w:szCs w:val="18"/>
                <w:u w:val="single"/>
                <w:lang w:val="tr-TR"/>
              </w:rPr>
              <w:t>Sorumluluk Alanları</w:t>
            </w:r>
          </w:p>
        </w:tc>
        <w:tc>
          <w:tcPr>
            <w:tcW w:w="1134" w:type="dxa"/>
            <w:shd w:val="clear" w:color="auto" w:fill="auto"/>
            <w:vAlign w:val="bottom"/>
          </w:tcPr>
          <w:p w:rsidR="00371160" w:rsidRDefault="009658B8">
            <w:pPr>
              <w:ind w:right="-108"/>
              <w:jc w:val="right"/>
              <w:rPr>
                <w:b/>
                <w:bCs/>
                <w:sz w:val="18"/>
                <w:szCs w:val="18"/>
                <w:lang w:val="tr-TR"/>
              </w:rPr>
            </w:pPr>
            <w:r>
              <w:rPr>
                <w:b/>
                <w:bCs/>
                <w:sz w:val="18"/>
                <w:szCs w:val="18"/>
                <w:lang w:val="tr-TR"/>
              </w:rPr>
              <w:t xml:space="preserve">Bankada Sahip Oldukları </w:t>
            </w:r>
            <w:r>
              <w:rPr>
                <w:b/>
                <w:bCs/>
                <w:sz w:val="18"/>
                <w:szCs w:val="18"/>
                <w:u w:val="single"/>
                <w:lang w:val="tr-TR"/>
              </w:rPr>
              <w:t>Pay Oranları</w:t>
            </w:r>
          </w:p>
        </w:tc>
      </w:tr>
      <w:tr w:rsidR="00086F9C" w:rsidRPr="00872466" w:rsidTr="00EE22FA">
        <w:trPr>
          <w:trHeight w:val="113"/>
        </w:trPr>
        <w:tc>
          <w:tcPr>
            <w:tcW w:w="2175" w:type="dxa"/>
            <w:shd w:val="clear" w:color="auto" w:fill="auto"/>
          </w:tcPr>
          <w:p w:rsidR="00000000" w:rsidRDefault="006663F3">
            <w:pPr>
              <w:rPr>
                <w:sz w:val="16"/>
                <w:szCs w:val="16"/>
                <w:lang w:val="tr-TR"/>
                <w:rPrChange w:id="131" w:author="Asiye Mara (Open)&#10;" w:date="2011-02-14T12:31:00Z">
                  <w:rPr>
                    <w:rFonts w:ascii="Univers (WN)" w:hAnsi="Univers (WN)"/>
                    <w:b/>
                    <w:sz w:val="16"/>
                    <w:szCs w:val="16"/>
                    <w:lang w:val="tr-TR"/>
                  </w:rPr>
                </w:rPrChange>
              </w:rPr>
              <w:pPrChange w:id="132" w:author="Asiye Mara (Open)&#10;" w:date="2011-02-14T12:30:00Z">
                <w:pPr>
                  <w:spacing w:before="120"/>
                  <w:outlineLvl w:val="1"/>
                </w:pPr>
              </w:pPrChange>
            </w:pPr>
          </w:p>
        </w:tc>
        <w:tc>
          <w:tcPr>
            <w:tcW w:w="2518" w:type="dxa"/>
            <w:shd w:val="clear" w:color="auto" w:fill="auto"/>
          </w:tcPr>
          <w:p w:rsidR="00000000" w:rsidRDefault="006663F3">
            <w:pPr>
              <w:rPr>
                <w:sz w:val="16"/>
                <w:szCs w:val="16"/>
                <w:lang w:val="tr-TR"/>
                <w:rPrChange w:id="133" w:author="Asiye Mara (Open)&#10;" w:date="2011-02-14T12:31:00Z">
                  <w:rPr>
                    <w:rFonts w:ascii="Univers (WN)" w:hAnsi="Univers (WN)"/>
                    <w:b/>
                    <w:sz w:val="16"/>
                    <w:szCs w:val="16"/>
                    <w:lang w:val="tr-TR"/>
                  </w:rPr>
                </w:rPrChange>
              </w:rPr>
              <w:pPrChange w:id="134" w:author="Asiye Mara (Open)&#10;" w:date="2011-02-14T12:30:00Z">
                <w:pPr>
                  <w:spacing w:before="120"/>
                  <w:outlineLvl w:val="1"/>
                </w:pPr>
              </w:pPrChange>
            </w:pPr>
          </w:p>
        </w:tc>
        <w:tc>
          <w:tcPr>
            <w:tcW w:w="4253" w:type="dxa"/>
            <w:shd w:val="clear" w:color="auto" w:fill="auto"/>
          </w:tcPr>
          <w:p w:rsidR="00000000" w:rsidRDefault="006663F3">
            <w:pPr>
              <w:rPr>
                <w:sz w:val="16"/>
                <w:szCs w:val="16"/>
                <w:lang w:val="tr-TR"/>
                <w:rPrChange w:id="135" w:author="Asiye Mara (Open)&#10;" w:date="2011-02-14T12:31:00Z">
                  <w:rPr>
                    <w:rFonts w:ascii="Univers (WN)" w:hAnsi="Univers (WN)"/>
                    <w:b/>
                    <w:sz w:val="16"/>
                    <w:szCs w:val="16"/>
                    <w:lang w:val="tr-TR"/>
                  </w:rPr>
                </w:rPrChange>
              </w:rPr>
              <w:pPrChange w:id="136" w:author="Asiye Mara (Open)&#10;" w:date="2011-02-14T12:30:00Z">
                <w:pPr>
                  <w:spacing w:before="120"/>
                  <w:outlineLvl w:val="1"/>
                </w:pPr>
              </w:pPrChange>
            </w:pPr>
          </w:p>
        </w:tc>
        <w:tc>
          <w:tcPr>
            <w:tcW w:w="1134" w:type="dxa"/>
            <w:shd w:val="clear" w:color="auto" w:fill="auto"/>
          </w:tcPr>
          <w:p w:rsidR="00000000" w:rsidRDefault="006663F3">
            <w:pPr>
              <w:jc w:val="right"/>
              <w:rPr>
                <w:sz w:val="16"/>
                <w:szCs w:val="16"/>
                <w:lang w:val="tr-TR"/>
                <w:rPrChange w:id="137" w:author="Asiye Mara (Open)&#10;" w:date="2011-02-14T12:31:00Z">
                  <w:rPr>
                    <w:rFonts w:ascii="Univers (WN)" w:hAnsi="Univers (WN)"/>
                    <w:b/>
                    <w:sz w:val="16"/>
                    <w:szCs w:val="16"/>
                    <w:lang w:val="tr-TR"/>
                  </w:rPr>
                </w:rPrChange>
              </w:rPr>
              <w:pPrChange w:id="138" w:author="Asiye Mara (Open)&#10;" w:date="2011-02-14T12:30:00Z">
                <w:pPr>
                  <w:spacing w:before="120"/>
                  <w:jc w:val="right"/>
                  <w:outlineLvl w:val="1"/>
                </w:pPr>
              </w:pPrChange>
            </w:pPr>
          </w:p>
        </w:tc>
      </w:tr>
      <w:tr w:rsidR="000E06B0" w:rsidRPr="00872466" w:rsidTr="000E06B0">
        <w:trPr>
          <w:trHeight w:val="227"/>
        </w:trPr>
        <w:tc>
          <w:tcPr>
            <w:tcW w:w="2175" w:type="dxa"/>
            <w:shd w:val="clear" w:color="auto" w:fill="auto"/>
          </w:tcPr>
          <w:p w:rsidR="00371160" w:rsidRDefault="009658B8">
            <w:pPr>
              <w:rPr>
                <w:sz w:val="18"/>
                <w:szCs w:val="18"/>
                <w:lang w:val="tr-TR"/>
              </w:rPr>
            </w:pPr>
            <w:r>
              <w:rPr>
                <w:sz w:val="18"/>
                <w:szCs w:val="18"/>
                <w:lang w:val="tr-TR"/>
              </w:rPr>
              <w:t>Yönetim Kurulu Başkanı</w:t>
            </w:r>
          </w:p>
        </w:tc>
        <w:tc>
          <w:tcPr>
            <w:tcW w:w="2518" w:type="dxa"/>
            <w:shd w:val="clear" w:color="auto" w:fill="auto"/>
          </w:tcPr>
          <w:p w:rsidR="00371160" w:rsidRDefault="009658B8">
            <w:pPr>
              <w:rPr>
                <w:sz w:val="18"/>
                <w:szCs w:val="18"/>
                <w:lang w:val="tr-TR"/>
              </w:rPr>
            </w:pPr>
            <w:r>
              <w:rPr>
                <w:sz w:val="18"/>
                <w:szCs w:val="18"/>
                <w:lang w:val="tr-TR"/>
              </w:rPr>
              <w:t xml:space="preserve">Behçet AKYAR </w:t>
            </w:r>
          </w:p>
        </w:tc>
        <w:tc>
          <w:tcPr>
            <w:tcW w:w="4253" w:type="dxa"/>
            <w:shd w:val="clear" w:color="auto" w:fill="auto"/>
          </w:tcPr>
          <w:p w:rsidR="00371160" w:rsidRDefault="009658B8">
            <w:pPr>
              <w:rPr>
                <w:sz w:val="18"/>
                <w:szCs w:val="18"/>
                <w:lang w:val="tr-TR"/>
              </w:rPr>
            </w:pPr>
            <w:r>
              <w:rPr>
                <w:sz w:val="18"/>
                <w:szCs w:val="18"/>
                <w:lang w:val="tr-TR"/>
              </w:rPr>
              <w:t xml:space="preserve">Yönetim Kurulu Başkanı </w:t>
            </w:r>
          </w:p>
        </w:tc>
        <w:tc>
          <w:tcPr>
            <w:tcW w:w="1134" w:type="dxa"/>
            <w:shd w:val="clear" w:color="auto" w:fill="auto"/>
            <w:vAlign w:val="bottom"/>
          </w:tcPr>
          <w:p w:rsidR="00371160" w:rsidRDefault="009658B8">
            <w:pPr>
              <w:jc w:val="right"/>
              <w:rPr>
                <w:sz w:val="18"/>
                <w:szCs w:val="18"/>
                <w:lang w:val="tr-TR"/>
              </w:rPr>
            </w:pPr>
            <w:r>
              <w:rPr>
                <w:sz w:val="18"/>
                <w:szCs w:val="18"/>
                <w:lang w:val="tr-TR"/>
              </w:rPr>
              <w:t>0,0003</w:t>
            </w:r>
          </w:p>
        </w:tc>
      </w:tr>
      <w:tr w:rsidR="000E06B0" w:rsidRPr="00872466" w:rsidTr="000E06B0">
        <w:trPr>
          <w:trHeight w:val="227"/>
        </w:trPr>
        <w:tc>
          <w:tcPr>
            <w:tcW w:w="2175" w:type="dxa"/>
            <w:shd w:val="clear" w:color="auto" w:fill="auto"/>
          </w:tcPr>
          <w:p w:rsidR="00371160" w:rsidRDefault="009658B8">
            <w:pPr>
              <w:rPr>
                <w:sz w:val="18"/>
                <w:szCs w:val="18"/>
                <w:lang w:val="tr-TR"/>
              </w:rPr>
            </w:pPr>
            <w:r>
              <w:rPr>
                <w:sz w:val="18"/>
                <w:szCs w:val="18"/>
                <w:lang w:val="tr-TR"/>
              </w:rPr>
              <w:t>Yönetim Kurulu Üyeleri</w:t>
            </w:r>
          </w:p>
        </w:tc>
        <w:tc>
          <w:tcPr>
            <w:tcW w:w="2518" w:type="dxa"/>
            <w:shd w:val="clear" w:color="auto" w:fill="auto"/>
          </w:tcPr>
          <w:p w:rsidR="00371160" w:rsidRDefault="009658B8">
            <w:pPr>
              <w:rPr>
                <w:sz w:val="18"/>
                <w:szCs w:val="18"/>
                <w:lang w:val="tr-TR"/>
              </w:rPr>
            </w:pPr>
            <w:r>
              <w:rPr>
                <w:sz w:val="18"/>
                <w:szCs w:val="18"/>
                <w:lang w:val="tr-TR"/>
              </w:rPr>
              <w:t>Salih SARIGÜL</w:t>
            </w:r>
          </w:p>
        </w:tc>
        <w:tc>
          <w:tcPr>
            <w:tcW w:w="4253" w:type="dxa"/>
            <w:shd w:val="clear" w:color="auto" w:fill="auto"/>
          </w:tcPr>
          <w:p w:rsidR="00371160" w:rsidRDefault="009658B8">
            <w:pPr>
              <w:rPr>
                <w:sz w:val="18"/>
                <w:szCs w:val="18"/>
                <w:lang w:val="tr-TR"/>
              </w:rPr>
            </w:pPr>
            <w:r>
              <w:rPr>
                <w:sz w:val="18"/>
                <w:szCs w:val="18"/>
                <w:lang w:val="tr-TR"/>
              </w:rPr>
              <w:t xml:space="preserve">Yönetim Kurulu Başkan Vekili </w:t>
            </w:r>
          </w:p>
        </w:tc>
        <w:tc>
          <w:tcPr>
            <w:tcW w:w="1134" w:type="dxa"/>
            <w:shd w:val="clear" w:color="auto" w:fill="auto"/>
            <w:vAlign w:val="bottom"/>
          </w:tcPr>
          <w:p w:rsidR="00371160" w:rsidRDefault="009658B8">
            <w:pPr>
              <w:jc w:val="right"/>
              <w:rPr>
                <w:sz w:val="18"/>
                <w:szCs w:val="18"/>
                <w:lang w:val="tr-TR"/>
              </w:rPr>
            </w:pPr>
            <w:r>
              <w:rPr>
                <w:sz w:val="18"/>
                <w:szCs w:val="18"/>
                <w:lang w:val="tr-TR"/>
              </w:rPr>
              <w:t>0,3102</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Tacettin NEGİŞ</w:t>
            </w:r>
          </w:p>
        </w:tc>
        <w:tc>
          <w:tcPr>
            <w:tcW w:w="4253" w:type="dxa"/>
            <w:shd w:val="clear" w:color="000000" w:fill="FFFFFF"/>
          </w:tcPr>
          <w:p w:rsidR="00371160" w:rsidRDefault="009658B8">
            <w:pPr>
              <w:rPr>
                <w:sz w:val="18"/>
                <w:szCs w:val="18"/>
                <w:lang w:val="tr-TR"/>
              </w:rPr>
            </w:pPr>
            <w:r>
              <w:rPr>
                <w:sz w:val="18"/>
                <w:szCs w:val="18"/>
                <w:lang w:val="tr-TR"/>
              </w:rPr>
              <w:t xml:space="preserve">Yönetim Kurulu Üyesi </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Ahmet ÇELİK</w:t>
            </w:r>
          </w:p>
        </w:tc>
        <w:tc>
          <w:tcPr>
            <w:tcW w:w="4253" w:type="dxa"/>
            <w:shd w:val="clear" w:color="000000" w:fill="FFFFFF"/>
          </w:tcPr>
          <w:p w:rsidR="00371160" w:rsidRDefault="009658B8">
            <w:pPr>
              <w:rPr>
                <w:sz w:val="18"/>
                <w:szCs w:val="18"/>
                <w:lang w:val="tr-TR"/>
              </w:rPr>
            </w:pPr>
            <w:r>
              <w:rPr>
                <w:sz w:val="18"/>
                <w:szCs w:val="18"/>
                <w:lang w:val="tr-TR"/>
              </w:rPr>
              <w:t xml:space="preserve">Yönetim Kurulu Üyesi  </w:t>
            </w:r>
          </w:p>
        </w:tc>
        <w:tc>
          <w:tcPr>
            <w:tcW w:w="1134" w:type="dxa"/>
            <w:shd w:val="clear" w:color="000000" w:fill="FFFFFF"/>
            <w:vAlign w:val="bottom"/>
          </w:tcPr>
          <w:p w:rsidR="00371160" w:rsidRDefault="009658B8">
            <w:pPr>
              <w:jc w:val="right"/>
              <w:rPr>
                <w:sz w:val="18"/>
                <w:szCs w:val="18"/>
                <w:lang w:val="tr-TR"/>
              </w:rPr>
            </w:pPr>
            <w:r>
              <w:rPr>
                <w:sz w:val="18"/>
                <w:szCs w:val="18"/>
                <w:lang w:val="tr-TR"/>
              </w:rPr>
              <w:t>0,4467</w:t>
            </w:r>
          </w:p>
        </w:tc>
      </w:tr>
      <w:tr w:rsidR="00FE2164" w:rsidRPr="00872466" w:rsidTr="004B2034">
        <w:trPr>
          <w:trHeight w:val="227"/>
        </w:trPr>
        <w:tc>
          <w:tcPr>
            <w:tcW w:w="2175" w:type="dxa"/>
            <w:shd w:val="clear" w:color="auto" w:fill="auto"/>
          </w:tcPr>
          <w:p w:rsidR="00371160" w:rsidRDefault="009658B8">
            <w:pPr>
              <w:rPr>
                <w:sz w:val="18"/>
                <w:szCs w:val="18"/>
                <w:lang w:val="tr-TR"/>
              </w:rPr>
            </w:pPr>
            <w:r>
              <w:rPr>
                <w:sz w:val="18"/>
                <w:szCs w:val="18"/>
                <w:lang w:val="tr-TR"/>
              </w:rPr>
              <w:t> </w:t>
            </w:r>
          </w:p>
        </w:tc>
        <w:tc>
          <w:tcPr>
            <w:tcW w:w="2518" w:type="dxa"/>
            <w:shd w:val="clear" w:color="auto" w:fill="auto"/>
          </w:tcPr>
          <w:p w:rsidR="00371160" w:rsidRDefault="009658B8">
            <w:pPr>
              <w:rPr>
                <w:sz w:val="18"/>
                <w:szCs w:val="18"/>
                <w:lang w:val="tr-TR"/>
              </w:rPr>
            </w:pPr>
            <w:r>
              <w:rPr>
                <w:sz w:val="18"/>
                <w:szCs w:val="18"/>
                <w:lang w:val="tr-TR"/>
              </w:rPr>
              <w:t xml:space="preserve">İsmail Erol İŞBİLEN </w:t>
            </w:r>
            <w:r>
              <w:rPr>
                <w:sz w:val="16"/>
                <w:szCs w:val="16"/>
                <w:lang w:val="tr-TR"/>
              </w:rPr>
              <w:t>(*)</w:t>
            </w:r>
          </w:p>
        </w:tc>
        <w:tc>
          <w:tcPr>
            <w:tcW w:w="4253" w:type="dxa"/>
            <w:shd w:val="clear" w:color="auto" w:fill="auto"/>
          </w:tcPr>
          <w:p w:rsidR="00371160" w:rsidRDefault="009658B8">
            <w:pPr>
              <w:rPr>
                <w:sz w:val="18"/>
                <w:szCs w:val="18"/>
                <w:lang w:val="tr-TR"/>
              </w:rPr>
            </w:pPr>
            <w:r>
              <w:rPr>
                <w:sz w:val="18"/>
                <w:szCs w:val="18"/>
                <w:lang w:val="tr-TR"/>
              </w:rPr>
              <w:t>Yönetim Kurulu Üyesi ve Denetim Komitesi Üyesi</w:t>
            </w:r>
          </w:p>
        </w:tc>
        <w:tc>
          <w:tcPr>
            <w:tcW w:w="1134" w:type="dxa"/>
            <w:shd w:val="clear" w:color="auto" w:fill="auto"/>
            <w:vAlign w:val="bottom"/>
          </w:tcPr>
          <w:p w:rsidR="00371160" w:rsidRDefault="009658B8">
            <w:pPr>
              <w:jc w:val="right"/>
              <w:rPr>
                <w:sz w:val="18"/>
                <w:szCs w:val="18"/>
                <w:lang w:val="tr-TR"/>
              </w:rPr>
            </w:pPr>
            <w:r>
              <w:rPr>
                <w:sz w:val="18"/>
                <w:szCs w:val="18"/>
                <w:lang w:val="tr-TR"/>
              </w:rPr>
              <w:t>-</w:t>
            </w:r>
          </w:p>
        </w:tc>
      </w:tr>
      <w:tr w:rsidR="0041397F" w:rsidRPr="00872466" w:rsidTr="000E06B0">
        <w:trPr>
          <w:trHeight w:val="227"/>
        </w:trPr>
        <w:tc>
          <w:tcPr>
            <w:tcW w:w="2175" w:type="dxa"/>
            <w:shd w:val="clear" w:color="000000" w:fill="FFFFFF"/>
          </w:tcPr>
          <w:p w:rsidR="00000000" w:rsidRDefault="006663F3">
            <w:pPr>
              <w:rPr>
                <w:sz w:val="18"/>
                <w:szCs w:val="18"/>
                <w:lang w:val="tr-TR"/>
                <w:rPrChange w:id="139" w:author="Asiye Mara (Open)&#10;" w:date="2011-02-14T12:31:00Z">
                  <w:rPr>
                    <w:rFonts w:ascii="Univers (WN)" w:hAnsi="Univers (WN)"/>
                    <w:b/>
                    <w:sz w:val="18"/>
                    <w:szCs w:val="18"/>
                    <w:lang w:val="tr-TR"/>
                  </w:rPr>
                </w:rPrChange>
              </w:rPr>
              <w:pPrChange w:id="140" w:author="Asiye Mara (Open)&#10;" w:date="2011-02-14T12:30:00Z">
                <w:pPr>
                  <w:spacing w:before="120"/>
                  <w:outlineLvl w:val="1"/>
                </w:pPr>
              </w:pPrChange>
            </w:pPr>
          </w:p>
        </w:tc>
        <w:tc>
          <w:tcPr>
            <w:tcW w:w="2518" w:type="dxa"/>
            <w:shd w:val="clear" w:color="000000" w:fill="FFFFFF"/>
          </w:tcPr>
          <w:p w:rsidR="00371160" w:rsidRDefault="009658B8">
            <w:pPr>
              <w:rPr>
                <w:sz w:val="18"/>
                <w:szCs w:val="18"/>
                <w:lang w:val="tr-TR"/>
              </w:rPr>
            </w:pPr>
            <w:r>
              <w:rPr>
                <w:sz w:val="18"/>
                <w:szCs w:val="18"/>
                <w:lang w:val="tr-TR"/>
              </w:rPr>
              <w:t xml:space="preserve">Hülagü ÖZCAN </w:t>
            </w:r>
            <w:r>
              <w:rPr>
                <w:sz w:val="16"/>
                <w:szCs w:val="16"/>
                <w:lang w:val="tr-TR"/>
              </w:rPr>
              <w:t>(*)</w:t>
            </w:r>
          </w:p>
        </w:tc>
        <w:tc>
          <w:tcPr>
            <w:tcW w:w="4253" w:type="dxa"/>
            <w:shd w:val="clear" w:color="000000" w:fill="FFFFFF"/>
          </w:tcPr>
          <w:p w:rsidR="00371160" w:rsidRDefault="009658B8">
            <w:pPr>
              <w:jc w:val="both"/>
              <w:rPr>
                <w:sz w:val="18"/>
                <w:szCs w:val="18"/>
                <w:lang w:val="tr-TR"/>
              </w:rPr>
            </w:pPr>
            <w:r>
              <w:rPr>
                <w:sz w:val="18"/>
                <w:szCs w:val="18"/>
                <w:lang w:val="tr-TR"/>
              </w:rPr>
              <w:t>Yönetim Kurulu Üyesi ve Denetim Komitesi Üyesi</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xml:space="preserve">Genel Müdür </w:t>
            </w:r>
          </w:p>
        </w:tc>
        <w:tc>
          <w:tcPr>
            <w:tcW w:w="2518" w:type="dxa"/>
            <w:shd w:val="clear" w:color="000000" w:fill="FFFFFF"/>
          </w:tcPr>
          <w:p w:rsidR="00371160" w:rsidRDefault="009658B8">
            <w:pPr>
              <w:rPr>
                <w:sz w:val="18"/>
                <w:szCs w:val="18"/>
                <w:lang w:val="tr-TR"/>
              </w:rPr>
            </w:pPr>
            <w:r>
              <w:rPr>
                <w:sz w:val="18"/>
                <w:szCs w:val="18"/>
                <w:lang w:val="tr-TR"/>
              </w:rPr>
              <w:t>Cemil ÖZDEMİR</w:t>
            </w:r>
          </w:p>
        </w:tc>
        <w:tc>
          <w:tcPr>
            <w:tcW w:w="4253" w:type="dxa"/>
            <w:shd w:val="clear" w:color="000000" w:fill="FFFFFF"/>
          </w:tcPr>
          <w:p w:rsidR="00371160" w:rsidRDefault="009658B8">
            <w:pPr>
              <w:rPr>
                <w:sz w:val="18"/>
                <w:szCs w:val="18"/>
                <w:lang w:val="tr-TR"/>
              </w:rPr>
            </w:pPr>
            <w:r>
              <w:rPr>
                <w:sz w:val="18"/>
                <w:szCs w:val="18"/>
                <w:lang w:val="tr-TR"/>
              </w:rPr>
              <w:t>Yönetim Kurulu Üyesi ve Genel Müdür</w:t>
            </w:r>
          </w:p>
        </w:tc>
        <w:tc>
          <w:tcPr>
            <w:tcW w:w="1134" w:type="dxa"/>
            <w:shd w:val="clear" w:color="000000" w:fill="FFFFFF"/>
            <w:vAlign w:val="bottom"/>
          </w:tcPr>
          <w:p w:rsidR="00371160" w:rsidRDefault="009658B8">
            <w:pPr>
              <w:jc w:val="right"/>
              <w:rPr>
                <w:sz w:val="18"/>
                <w:szCs w:val="18"/>
                <w:lang w:val="tr-TR"/>
              </w:rPr>
            </w:pPr>
            <w:r>
              <w:rPr>
                <w:sz w:val="18"/>
                <w:szCs w:val="18"/>
                <w:lang w:val="tr-TR"/>
              </w:rPr>
              <w:t>0,0026</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Genel Müdür Yardımcıları</w:t>
            </w:r>
          </w:p>
        </w:tc>
        <w:tc>
          <w:tcPr>
            <w:tcW w:w="2518" w:type="dxa"/>
            <w:shd w:val="clear" w:color="000000" w:fill="FFFFFF"/>
          </w:tcPr>
          <w:p w:rsidR="00371160" w:rsidRDefault="009658B8">
            <w:pPr>
              <w:rPr>
                <w:sz w:val="18"/>
                <w:szCs w:val="18"/>
                <w:lang w:val="tr-TR"/>
              </w:rPr>
            </w:pPr>
            <w:r>
              <w:rPr>
                <w:sz w:val="18"/>
                <w:szCs w:val="18"/>
                <w:lang w:val="tr-TR"/>
              </w:rPr>
              <w:t xml:space="preserve">Ayhan KESER </w:t>
            </w:r>
            <w:r>
              <w:rPr>
                <w:sz w:val="16"/>
                <w:szCs w:val="16"/>
                <w:lang w:val="tr-TR"/>
              </w:rPr>
              <w:t>(**)</w:t>
            </w:r>
          </w:p>
        </w:tc>
        <w:tc>
          <w:tcPr>
            <w:tcW w:w="4253" w:type="dxa"/>
            <w:shd w:val="clear" w:color="000000" w:fill="FFFFFF"/>
          </w:tcPr>
          <w:p w:rsidR="00371160" w:rsidRDefault="009658B8">
            <w:pPr>
              <w:rPr>
                <w:sz w:val="18"/>
                <w:szCs w:val="18"/>
                <w:lang w:val="tr-TR"/>
              </w:rPr>
            </w:pPr>
            <w:r>
              <w:rPr>
                <w:sz w:val="18"/>
                <w:szCs w:val="18"/>
                <w:lang w:val="tr-TR"/>
              </w:rPr>
              <w:t>Ticari / Kurumsal Pazarlama, İşletme Bankacılığı ve</w:t>
            </w:r>
          </w:p>
          <w:p w:rsidR="00371160" w:rsidRDefault="009658B8">
            <w:pPr>
              <w:rPr>
                <w:sz w:val="18"/>
                <w:szCs w:val="18"/>
                <w:lang w:val="tr-TR"/>
              </w:rPr>
            </w:pPr>
            <w:r>
              <w:rPr>
                <w:sz w:val="18"/>
                <w:szCs w:val="18"/>
                <w:lang w:val="tr-TR"/>
              </w:rPr>
              <w:t>Finansal Kurumlar</w:t>
            </w:r>
          </w:p>
        </w:tc>
        <w:tc>
          <w:tcPr>
            <w:tcW w:w="1134" w:type="dxa"/>
            <w:shd w:val="clear" w:color="000000" w:fill="FFFFFF"/>
            <w:vAlign w:val="bottom"/>
          </w:tcPr>
          <w:p w:rsidR="00371160" w:rsidRDefault="009658B8">
            <w:pPr>
              <w:jc w:val="right"/>
              <w:rPr>
                <w:sz w:val="18"/>
                <w:szCs w:val="18"/>
                <w:lang w:val="tr-TR"/>
              </w:rPr>
            </w:pPr>
            <w:r>
              <w:rPr>
                <w:sz w:val="18"/>
                <w:szCs w:val="18"/>
                <w:lang w:val="tr-TR"/>
              </w:rPr>
              <w:t>0,0017</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 xml:space="preserve">Yusuf İzzettin İMRE </w:t>
            </w:r>
            <w:r>
              <w:rPr>
                <w:sz w:val="16"/>
                <w:szCs w:val="16"/>
                <w:lang w:val="tr-TR"/>
              </w:rPr>
              <w:t>(**)</w:t>
            </w:r>
          </w:p>
        </w:tc>
        <w:tc>
          <w:tcPr>
            <w:tcW w:w="4253" w:type="dxa"/>
            <w:shd w:val="clear" w:color="000000" w:fill="FFFFFF"/>
          </w:tcPr>
          <w:p w:rsidR="00371160" w:rsidRDefault="009658B8">
            <w:pPr>
              <w:rPr>
                <w:sz w:val="18"/>
                <w:szCs w:val="18"/>
                <w:lang w:val="tr-TR"/>
              </w:rPr>
            </w:pPr>
            <w:r>
              <w:rPr>
                <w:sz w:val="18"/>
                <w:szCs w:val="18"/>
                <w:lang w:val="tr-TR"/>
              </w:rPr>
              <w:t>Muhasebe ve İştirakler, İnşaat Emlak, İdari İşler</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Buket GEREÇCİ</w:t>
            </w:r>
          </w:p>
        </w:tc>
        <w:tc>
          <w:tcPr>
            <w:tcW w:w="4253" w:type="dxa"/>
            <w:shd w:val="clear" w:color="000000" w:fill="FFFFFF"/>
          </w:tcPr>
          <w:p w:rsidR="00371160" w:rsidRDefault="009658B8">
            <w:pPr>
              <w:rPr>
                <w:sz w:val="18"/>
                <w:szCs w:val="18"/>
                <w:lang w:val="tr-TR"/>
              </w:rPr>
            </w:pPr>
            <w:r>
              <w:rPr>
                <w:sz w:val="18"/>
                <w:szCs w:val="18"/>
                <w:lang w:val="tr-TR"/>
              </w:rPr>
              <w:t>Bankacılık Operasyon</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Ali TUĞLU</w:t>
            </w:r>
          </w:p>
        </w:tc>
        <w:tc>
          <w:tcPr>
            <w:tcW w:w="4253" w:type="dxa"/>
            <w:shd w:val="clear" w:color="000000" w:fill="FFFFFF"/>
          </w:tcPr>
          <w:p w:rsidR="00371160" w:rsidRDefault="009658B8">
            <w:pPr>
              <w:rPr>
                <w:sz w:val="18"/>
                <w:szCs w:val="18"/>
                <w:lang w:val="tr-TR"/>
              </w:rPr>
            </w:pPr>
            <w:r>
              <w:rPr>
                <w:sz w:val="18"/>
                <w:szCs w:val="18"/>
                <w:lang w:val="tr-TR"/>
              </w:rPr>
              <w:t xml:space="preserve">Bilgi Teknolojileri </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Ali Fuat TAŞKESENLİOĞLU</w:t>
            </w:r>
          </w:p>
        </w:tc>
        <w:tc>
          <w:tcPr>
            <w:tcW w:w="4253" w:type="dxa"/>
            <w:shd w:val="clear" w:color="000000" w:fill="FFFFFF"/>
          </w:tcPr>
          <w:p w:rsidR="00371160" w:rsidRDefault="009658B8">
            <w:pPr>
              <w:rPr>
                <w:sz w:val="18"/>
                <w:szCs w:val="18"/>
                <w:lang w:val="tr-TR"/>
              </w:rPr>
            </w:pPr>
            <w:r>
              <w:rPr>
                <w:sz w:val="18"/>
                <w:szCs w:val="18"/>
                <w:lang w:val="tr-TR"/>
              </w:rPr>
              <w:t>Ticari / İşletme / Bireysel Krediler Tahsis</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p w:rsidR="00371160" w:rsidRDefault="00371160">
            <w:pPr>
              <w:rPr>
                <w:sz w:val="18"/>
                <w:szCs w:val="18"/>
                <w:lang w:val="tr-TR"/>
              </w:rPr>
            </w:pPr>
          </w:p>
        </w:tc>
        <w:tc>
          <w:tcPr>
            <w:tcW w:w="2518" w:type="dxa"/>
            <w:shd w:val="clear" w:color="000000" w:fill="FFFFFF"/>
          </w:tcPr>
          <w:p w:rsidR="00371160" w:rsidRDefault="009658B8">
            <w:pPr>
              <w:rPr>
                <w:sz w:val="18"/>
                <w:szCs w:val="18"/>
                <w:lang w:val="tr-TR"/>
              </w:rPr>
            </w:pPr>
            <w:r>
              <w:rPr>
                <w:sz w:val="18"/>
                <w:szCs w:val="18"/>
                <w:lang w:val="tr-TR"/>
              </w:rPr>
              <w:t>Ömer Faruk ŞENEL</w:t>
            </w:r>
          </w:p>
        </w:tc>
        <w:tc>
          <w:tcPr>
            <w:tcW w:w="4253" w:type="dxa"/>
            <w:shd w:val="clear" w:color="000000" w:fill="FFFFFF"/>
          </w:tcPr>
          <w:p w:rsidR="00371160" w:rsidRDefault="009658B8">
            <w:pPr>
              <w:rPr>
                <w:sz w:val="18"/>
                <w:szCs w:val="18"/>
                <w:lang w:val="tr-TR"/>
              </w:rPr>
            </w:pPr>
            <w:r>
              <w:rPr>
                <w:sz w:val="18"/>
                <w:szCs w:val="18"/>
                <w:lang w:val="tr-TR"/>
              </w:rPr>
              <w:t>İnsan Kaynakları, Eğitim, Satın Alma, Organizasyon ve Kalite, Kurumsal İletişim</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000000" w:rsidRDefault="006663F3">
            <w:pPr>
              <w:rPr>
                <w:sz w:val="18"/>
                <w:szCs w:val="18"/>
                <w:lang w:val="tr-TR"/>
                <w:rPrChange w:id="141" w:author="Asiye Mara (Open)&#10;" w:date="2011-02-14T12:31:00Z">
                  <w:rPr>
                    <w:rFonts w:ascii="Univers (WN)" w:hAnsi="Univers (WN)"/>
                    <w:b/>
                    <w:sz w:val="18"/>
                    <w:szCs w:val="18"/>
                    <w:lang w:val="tr-TR"/>
                  </w:rPr>
                </w:rPrChange>
              </w:rPr>
              <w:pPrChange w:id="142" w:author="Asiye Mara (Open)&#10;" w:date="2011-02-14T12:30:00Z">
                <w:pPr>
                  <w:spacing w:before="120"/>
                  <w:outlineLvl w:val="1"/>
                </w:pPr>
              </w:pPrChange>
            </w:pPr>
          </w:p>
        </w:tc>
        <w:tc>
          <w:tcPr>
            <w:tcW w:w="2518" w:type="dxa"/>
            <w:shd w:val="clear" w:color="000000" w:fill="FFFFFF"/>
          </w:tcPr>
          <w:p w:rsidR="00371160" w:rsidRDefault="009658B8">
            <w:pPr>
              <w:rPr>
                <w:sz w:val="18"/>
                <w:szCs w:val="18"/>
                <w:lang w:val="tr-TR"/>
              </w:rPr>
            </w:pPr>
            <w:r>
              <w:rPr>
                <w:sz w:val="18"/>
                <w:szCs w:val="18"/>
                <w:lang w:val="tr-TR"/>
              </w:rPr>
              <w:t>Erdal ERDEM</w:t>
            </w:r>
          </w:p>
        </w:tc>
        <w:tc>
          <w:tcPr>
            <w:tcW w:w="4253" w:type="dxa"/>
            <w:shd w:val="clear" w:color="000000" w:fill="FFFFFF"/>
          </w:tcPr>
          <w:p w:rsidR="00371160" w:rsidRDefault="009658B8">
            <w:pPr>
              <w:rPr>
                <w:sz w:val="18"/>
                <w:szCs w:val="18"/>
                <w:lang w:val="tr-TR"/>
              </w:rPr>
            </w:pPr>
            <w:r>
              <w:rPr>
                <w:sz w:val="18"/>
                <w:szCs w:val="18"/>
                <w:lang w:val="tr-TR"/>
              </w:rPr>
              <w:t>Mali Tahlil ve İstihbarat, Risk İzleme, Hukuk ve Sorunlu Krediler</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000000" w:rsidRDefault="006663F3">
            <w:pPr>
              <w:rPr>
                <w:sz w:val="18"/>
                <w:szCs w:val="18"/>
                <w:lang w:val="tr-TR"/>
                <w:rPrChange w:id="143" w:author="Asiye Mara (Open)&#10;" w:date="2011-02-14T12:31:00Z">
                  <w:rPr>
                    <w:rFonts w:ascii="Univers (WN)" w:hAnsi="Univers (WN)"/>
                    <w:b/>
                    <w:sz w:val="18"/>
                    <w:szCs w:val="18"/>
                    <w:lang w:val="tr-TR"/>
                  </w:rPr>
                </w:rPrChange>
              </w:rPr>
              <w:pPrChange w:id="144" w:author="Asiye Mara (Open)&#10;" w:date="2011-02-14T12:30:00Z">
                <w:pPr>
                  <w:spacing w:before="120"/>
                  <w:outlineLvl w:val="1"/>
                </w:pPr>
              </w:pPrChange>
            </w:pPr>
          </w:p>
        </w:tc>
        <w:tc>
          <w:tcPr>
            <w:tcW w:w="2518" w:type="dxa"/>
            <w:shd w:val="clear" w:color="000000" w:fill="FFFFFF"/>
          </w:tcPr>
          <w:p w:rsidR="00371160" w:rsidRDefault="009658B8">
            <w:pPr>
              <w:rPr>
                <w:sz w:val="18"/>
                <w:szCs w:val="18"/>
                <w:lang w:val="tr-TR"/>
              </w:rPr>
            </w:pPr>
            <w:r>
              <w:rPr>
                <w:sz w:val="18"/>
                <w:szCs w:val="18"/>
                <w:lang w:val="tr-TR"/>
              </w:rPr>
              <w:t>Hasan ÜNAL</w:t>
            </w:r>
          </w:p>
        </w:tc>
        <w:tc>
          <w:tcPr>
            <w:tcW w:w="4253" w:type="dxa"/>
            <w:shd w:val="clear" w:color="000000" w:fill="FFFFFF"/>
          </w:tcPr>
          <w:p w:rsidR="00371160" w:rsidRDefault="009658B8">
            <w:pPr>
              <w:rPr>
                <w:sz w:val="18"/>
                <w:szCs w:val="18"/>
                <w:lang w:val="tr-TR"/>
              </w:rPr>
            </w:pPr>
            <w:r>
              <w:rPr>
                <w:sz w:val="18"/>
                <w:szCs w:val="18"/>
                <w:lang w:val="tr-TR"/>
              </w:rPr>
              <w:t>Bireysel Satış Yönetimi, Bireysel Ürün Yönetimi, Şubesiz Bankacılık, Müşteri İletişim ve Tele Satış, Kartlı Ödeme Sistemleri Pazarlama Müdürlüğü</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41397F" w:rsidRPr="00872466" w:rsidTr="000E06B0">
        <w:trPr>
          <w:trHeight w:val="227"/>
        </w:trPr>
        <w:tc>
          <w:tcPr>
            <w:tcW w:w="2175" w:type="dxa"/>
            <w:shd w:val="clear" w:color="000000" w:fill="FFFFFF"/>
          </w:tcPr>
          <w:p w:rsidR="00000000" w:rsidRDefault="006663F3">
            <w:pPr>
              <w:rPr>
                <w:sz w:val="18"/>
                <w:szCs w:val="18"/>
                <w:lang w:val="tr-TR"/>
                <w:rPrChange w:id="145" w:author="Asiye Mara (Open)&#10;" w:date="2011-02-14T12:31:00Z">
                  <w:rPr>
                    <w:rFonts w:ascii="Univers (WN)" w:hAnsi="Univers (WN)"/>
                    <w:b/>
                    <w:sz w:val="18"/>
                    <w:szCs w:val="18"/>
                    <w:lang w:val="tr-TR"/>
                  </w:rPr>
                </w:rPrChange>
              </w:rPr>
              <w:pPrChange w:id="146" w:author="Asiye Mara (Open)&#10;" w:date="2011-02-14T12:30:00Z">
                <w:pPr>
                  <w:spacing w:before="120"/>
                  <w:outlineLvl w:val="1"/>
                </w:pPr>
              </w:pPrChange>
            </w:pPr>
          </w:p>
        </w:tc>
        <w:tc>
          <w:tcPr>
            <w:tcW w:w="2518" w:type="dxa"/>
            <w:shd w:val="clear" w:color="000000" w:fill="FFFFFF"/>
          </w:tcPr>
          <w:p w:rsidR="00371160" w:rsidRDefault="009658B8">
            <w:pPr>
              <w:rPr>
                <w:sz w:val="18"/>
                <w:szCs w:val="18"/>
                <w:lang w:val="tr-TR"/>
              </w:rPr>
            </w:pPr>
            <w:r>
              <w:rPr>
                <w:sz w:val="18"/>
                <w:szCs w:val="18"/>
                <w:lang w:val="tr-TR"/>
              </w:rPr>
              <w:t>Fahrettin SOYLU</w:t>
            </w:r>
          </w:p>
        </w:tc>
        <w:tc>
          <w:tcPr>
            <w:tcW w:w="4253" w:type="dxa"/>
            <w:shd w:val="clear" w:color="000000" w:fill="FFFFFF"/>
          </w:tcPr>
          <w:p w:rsidR="00371160" w:rsidRDefault="009658B8">
            <w:pPr>
              <w:rPr>
                <w:sz w:val="18"/>
                <w:szCs w:val="18"/>
                <w:lang w:val="tr-TR"/>
              </w:rPr>
            </w:pPr>
            <w:r>
              <w:rPr>
                <w:sz w:val="18"/>
                <w:szCs w:val="18"/>
                <w:lang w:val="tr-TR"/>
              </w:rPr>
              <w:t>Bütçe ve Raporlama, Hazine</w:t>
            </w:r>
          </w:p>
        </w:tc>
        <w:tc>
          <w:tcPr>
            <w:tcW w:w="1134" w:type="dxa"/>
            <w:shd w:val="clear" w:color="000000" w:fill="FFFFFF"/>
            <w:vAlign w:val="bottom"/>
          </w:tcPr>
          <w:p w:rsidR="00371160" w:rsidRDefault="009658B8">
            <w:pPr>
              <w:jc w:val="right"/>
              <w:rPr>
                <w:sz w:val="18"/>
                <w:szCs w:val="18"/>
                <w:lang w:val="tr-TR"/>
              </w:rPr>
            </w:pPr>
            <w:r>
              <w:rPr>
                <w:sz w:val="18"/>
                <w:szCs w:val="18"/>
                <w:lang w:val="tr-TR"/>
              </w:rPr>
              <w:t>-</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Yasal Denetçiler</w:t>
            </w:r>
          </w:p>
        </w:tc>
        <w:tc>
          <w:tcPr>
            <w:tcW w:w="2518" w:type="dxa"/>
            <w:shd w:val="clear" w:color="000000" w:fill="FFFFFF"/>
          </w:tcPr>
          <w:p w:rsidR="00371160" w:rsidRDefault="009658B8">
            <w:pPr>
              <w:rPr>
                <w:sz w:val="18"/>
                <w:szCs w:val="18"/>
                <w:lang w:val="tr-TR"/>
              </w:rPr>
            </w:pPr>
            <w:r>
              <w:rPr>
                <w:sz w:val="18"/>
                <w:szCs w:val="18"/>
                <w:lang w:val="tr-TR"/>
              </w:rPr>
              <w:t>Ali AKBULUT</w:t>
            </w:r>
          </w:p>
        </w:tc>
        <w:tc>
          <w:tcPr>
            <w:tcW w:w="4253" w:type="dxa"/>
            <w:shd w:val="clear" w:color="000000" w:fill="FFFFFF"/>
          </w:tcPr>
          <w:p w:rsidR="00371160" w:rsidRDefault="009658B8">
            <w:pPr>
              <w:rPr>
                <w:sz w:val="18"/>
                <w:szCs w:val="18"/>
                <w:lang w:val="tr-TR"/>
              </w:rPr>
            </w:pPr>
            <w:r>
              <w:rPr>
                <w:sz w:val="18"/>
                <w:szCs w:val="18"/>
                <w:lang w:val="tr-TR"/>
              </w:rPr>
              <w:t>Denetçi</w:t>
            </w:r>
          </w:p>
        </w:tc>
        <w:tc>
          <w:tcPr>
            <w:tcW w:w="1134" w:type="dxa"/>
            <w:shd w:val="clear" w:color="000000" w:fill="FFFFFF"/>
            <w:vAlign w:val="bottom"/>
          </w:tcPr>
          <w:p w:rsidR="00371160" w:rsidRDefault="009658B8">
            <w:pPr>
              <w:jc w:val="right"/>
              <w:rPr>
                <w:sz w:val="18"/>
                <w:szCs w:val="18"/>
                <w:lang w:val="tr-TR"/>
              </w:rPr>
            </w:pPr>
            <w:r>
              <w:rPr>
                <w:sz w:val="18"/>
                <w:szCs w:val="18"/>
                <w:lang w:val="tr-TR"/>
              </w:rPr>
              <w:t>0,0002</w:t>
            </w:r>
          </w:p>
        </w:tc>
      </w:tr>
      <w:tr w:rsidR="000E06B0" w:rsidRPr="00872466" w:rsidTr="000E06B0">
        <w:trPr>
          <w:trHeight w:val="227"/>
        </w:trPr>
        <w:tc>
          <w:tcPr>
            <w:tcW w:w="2175" w:type="dxa"/>
            <w:shd w:val="clear" w:color="000000" w:fill="FFFFFF"/>
          </w:tcPr>
          <w:p w:rsidR="00000000" w:rsidRDefault="006663F3">
            <w:pPr>
              <w:rPr>
                <w:sz w:val="18"/>
                <w:szCs w:val="18"/>
                <w:lang w:val="tr-TR"/>
                <w:rPrChange w:id="147" w:author="Asiye Mara (Open)&#10;" w:date="2011-02-14T12:31:00Z">
                  <w:rPr>
                    <w:rFonts w:ascii="Univers (WN)" w:hAnsi="Univers (WN)"/>
                    <w:b/>
                    <w:sz w:val="18"/>
                    <w:szCs w:val="18"/>
                    <w:lang w:val="tr-TR"/>
                  </w:rPr>
                </w:rPrChange>
              </w:rPr>
              <w:pPrChange w:id="148" w:author="Asiye Mara (Open)&#10;" w:date="2011-02-14T12:30:00Z">
                <w:pPr>
                  <w:spacing w:before="120"/>
                  <w:outlineLvl w:val="1"/>
                </w:pPr>
              </w:pPrChange>
            </w:pPr>
          </w:p>
        </w:tc>
        <w:tc>
          <w:tcPr>
            <w:tcW w:w="2518" w:type="dxa"/>
            <w:shd w:val="clear" w:color="000000" w:fill="FFFFFF"/>
          </w:tcPr>
          <w:p w:rsidR="00371160" w:rsidRDefault="009658B8">
            <w:pPr>
              <w:rPr>
                <w:sz w:val="18"/>
                <w:szCs w:val="18"/>
                <w:lang w:val="tr-TR"/>
              </w:rPr>
            </w:pPr>
            <w:r>
              <w:rPr>
                <w:sz w:val="18"/>
                <w:szCs w:val="18"/>
                <w:lang w:val="tr-TR"/>
              </w:rPr>
              <w:t xml:space="preserve">Atıf BİLGİN </w:t>
            </w:r>
          </w:p>
        </w:tc>
        <w:tc>
          <w:tcPr>
            <w:tcW w:w="4253" w:type="dxa"/>
            <w:shd w:val="clear" w:color="000000" w:fill="FFFFFF"/>
          </w:tcPr>
          <w:p w:rsidR="00371160" w:rsidRDefault="009658B8">
            <w:pPr>
              <w:rPr>
                <w:sz w:val="18"/>
                <w:szCs w:val="18"/>
                <w:lang w:val="tr-TR"/>
              </w:rPr>
            </w:pPr>
            <w:r>
              <w:rPr>
                <w:sz w:val="18"/>
                <w:szCs w:val="18"/>
                <w:lang w:val="tr-TR"/>
              </w:rPr>
              <w:t>Denetçi</w:t>
            </w:r>
          </w:p>
        </w:tc>
        <w:tc>
          <w:tcPr>
            <w:tcW w:w="1134" w:type="dxa"/>
            <w:shd w:val="clear" w:color="000000" w:fill="FFFFFF"/>
            <w:vAlign w:val="bottom"/>
          </w:tcPr>
          <w:p w:rsidR="00371160" w:rsidRDefault="009658B8">
            <w:pPr>
              <w:jc w:val="right"/>
              <w:rPr>
                <w:sz w:val="18"/>
                <w:szCs w:val="18"/>
                <w:lang w:val="tr-TR"/>
              </w:rPr>
            </w:pPr>
            <w:r>
              <w:rPr>
                <w:sz w:val="18"/>
                <w:szCs w:val="18"/>
                <w:lang w:val="tr-TR"/>
              </w:rPr>
              <w:t>0,2667</w:t>
            </w:r>
          </w:p>
        </w:tc>
      </w:tr>
      <w:tr w:rsidR="000E06B0" w:rsidRPr="00872466" w:rsidTr="000E06B0">
        <w:trPr>
          <w:trHeight w:val="227"/>
        </w:trPr>
        <w:tc>
          <w:tcPr>
            <w:tcW w:w="2175" w:type="dxa"/>
            <w:shd w:val="clear" w:color="000000" w:fill="FFFFFF"/>
          </w:tcPr>
          <w:p w:rsidR="00371160" w:rsidRDefault="009658B8">
            <w:pPr>
              <w:rPr>
                <w:sz w:val="18"/>
                <w:szCs w:val="18"/>
                <w:lang w:val="tr-TR"/>
              </w:rPr>
            </w:pPr>
            <w:r>
              <w:rPr>
                <w:sz w:val="18"/>
                <w:szCs w:val="18"/>
                <w:lang w:val="tr-TR"/>
              </w:rPr>
              <w:t> </w:t>
            </w:r>
          </w:p>
        </w:tc>
        <w:tc>
          <w:tcPr>
            <w:tcW w:w="2518" w:type="dxa"/>
            <w:shd w:val="clear" w:color="000000" w:fill="FFFFFF"/>
          </w:tcPr>
          <w:p w:rsidR="00371160" w:rsidRDefault="009658B8">
            <w:pPr>
              <w:rPr>
                <w:sz w:val="18"/>
                <w:szCs w:val="18"/>
                <w:lang w:val="tr-TR"/>
              </w:rPr>
            </w:pPr>
            <w:r>
              <w:rPr>
                <w:sz w:val="18"/>
                <w:szCs w:val="18"/>
                <w:lang w:val="tr-TR"/>
              </w:rPr>
              <w:t>İrfan HACIOSMANOĞLU</w:t>
            </w:r>
          </w:p>
        </w:tc>
        <w:tc>
          <w:tcPr>
            <w:tcW w:w="4253" w:type="dxa"/>
            <w:shd w:val="clear" w:color="000000" w:fill="FFFFFF"/>
          </w:tcPr>
          <w:p w:rsidR="00371160" w:rsidRDefault="009658B8">
            <w:pPr>
              <w:rPr>
                <w:sz w:val="18"/>
                <w:szCs w:val="18"/>
                <w:lang w:val="tr-TR"/>
              </w:rPr>
            </w:pPr>
            <w:r>
              <w:rPr>
                <w:sz w:val="18"/>
                <w:szCs w:val="18"/>
                <w:lang w:val="tr-TR"/>
              </w:rPr>
              <w:t>Denetçi</w:t>
            </w:r>
          </w:p>
        </w:tc>
        <w:tc>
          <w:tcPr>
            <w:tcW w:w="1134" w:type="dxa"/>
            <w:shd w:val="clear" w:color="000000" w:fill="FFFFFF"/>
            <w:vAlign w:val="bottom"/>
          </w:tcPr>
          <w:p w:rsidR="00371160" w:rsidRDefault="009658B8">
            <w:pPr>
              <w:jc w:val="right"/>
              <w:rPr>
                <w:sz w:val="18"/>
                <w:szCs w:val="18"/>
                <w:lang w:val="tr-TR"/>
              </w:rPr>
            </w:pPr>
            <w:r>
              <w:rPr>
                <w:sz w:val="18"/>
                <w:szCs w:val="18"/>
                <w:lang w:val="tr-TR"/>
              </w:rPr>
              <w:t>1,8179</w:t>
            </w:r>
          </w:p>
        </w:tc>
      </w:tr>
    </w:tbl>
    <w:p w:rsidR="00371160" w:rsidRDefault="009658B8">
      <w:pPr>
        <w:tabs>
          <w:tab w:val="left" w:pos="720"/>
        </w:tabs>
        <w:spacing w:line="216" w:lineRule="auto"/>
        <w:jc w:val="both"/>
        <w:rPr>
          <w:bCs/>
          <w:sz w:val="12"/>
          <w:szCs w:val="12"/>
          <w:lang w:val="tr-TR"/>
        </w:rPr>
      </w:pPr>
      <w:r>
        <w:rPr>
          <w:bCs/>
          <w:sz w:val="12"/>
          <w:szCs w:val="12"/>
          <w:lang w:val="tr-TR"/>
        </w:rPr>
        <w:t xml:space="preserve"> </w:t>
      </w:r>
    </w:p>
    <w:p w:rsidR="00371160" w:rsidRDefault="009658B8">
      <w:pPr>
        <w:tabs>
          <w:tab w:val="left" w:pos="720"/>
        </w:tabs>
        <w:spacing w:line="216" w:lineRule="auto"/>
        <w:jc w:val="both"/>
        <w:rPr>
          <w:bCs/>
          <w:sz w:val="18"/>
          <w:szCs w:val="18"/>
          <w:lang w:val="tr-TR"/>
        </w:rPr>
      </w:pPr>
      <w:r>
        <w:rPr>
          <w:bCs/>
          <w:sz w:val="16"/>
          <w:szCs w:val="16"/>
          <w:lang w:val="tr-TR"/>
        </w:rPr>
        <w:t>(*)</w:t>
      </w:r>
      <w:r>
        <w:rPr>
          <w:bCs/>
          <w:sz w:val="18"/>
          <w:szCs w:val="18"/>
          <w:lang w:val="tr-TR"/>
        </w:rPr>
        <w:t xml:space="preserve"> Pay oranı yüz binde 1’in altında olduğundan gösterilmemiştir.</w:t>
      </w:r>
    </w:p>
    <w:p w:rsidR="00371160" w:rsidRDefault="009658B8">
      <w:pPr>
        <w:autoSpaceDE w:val="0"/>
        <w:autoSpaceDN w:val="0"/>
        <w:adjustRightInd w:val="0"/>
        <w:jc w:val="both"/>
        <w:rPr>
          <w:rFonts w:ascii="TimesNewRomanPSMT" w:hAnsi="TimesNewRomanPSMT" w:cs="TimesNewRomanPSMT"/>
          <w:sz w:val="20"/>
          <w:szCs w:val="20"/>
          <w:lang w:val="tr-TR" w:eastAsia="tr-TR"/>
        </w:rPr>
      </w:pPr>
      <w:r>
        <w:rPr>
          <w:rFonts w:ascii="TimesNewRomanPSMT" w:hAnsi="TimesNewRomanPSMT" w:cs="TimesNewRomanPSMT"/>
          <w:sz w:val="18"/>
          <w:szCs w:val="18"/>
          <w:lang w:val="tr-TR" w:eastAsia="tr-TR"/>
        </w:rPr>
        <w:t xml:space="preserve">(**) </w:t>
      </w:r>
      <w:r>
        <w:rPr>
          <w:bCs/>
          <w:sz w:val="18"/>
          <w:szCs w:val="18"/>
          <w:lang w:val="tr-TR"/>
        </w:rPr>
        <w:t>Genel Müdür Yardımcılarından Ayhan KESER ile Yusuf İzzettin İMRE 3 Ocak 2011 tarihi itibarıyla istifaen görevlerinden ayrılmışlardır</w:t>
      </w:r>
      <w:r>
        <w:rPr>
          <w:rFonts w:ascii="TimesNewRomanPSMT" w:hAnsi="TimesNewRomanPSMT" w:cs="TimesNewRomanPSMT"/>
          <w:sz w:val="23"/>
          <w:szCs w:val="23"/>
          <w:lang w:val="tr-TR" w:eastAsia="tr-TR"/>
        </w:rPr>
        <w:t>.</w:t>
      </w:r>
    </w:p>
    <w:p w:rsidR="00371160" w:rsidRDefault="00371160">
      <w:pPr>
        <w:autoSpaceDE w:val="0"/>
        <w:autoSpaceDN w:val="0"/>
        <w:adjustRightInd w:val="0"/>
        <w:jc w:val="both"/>
        <w:rPr>
          <w:rFonts w:ascii="TimesNewRomanPSMT" w:hAnsi="TimesNewRomanPSMT" w:cs="TimesNewRomanPSMT"/>
          <w:sz w:val="18"/>
          <w:szCs w:val="18"/>
          <w:lang w:val="tr-TR" w:eastAsia="tr-TR"/>
        </w:rPr>
      </w:pPr>
    </w:p>
    <w:p w:rsidR="00371160" w:rsidRDefault="00371160">
      <w:pPr>
        <w:autoSpaceDE w:val="0"/>
        <w:autoSpaceDN w:val="0"/>
        <w:adjustRightInd w:val="0"/>
        <w:jc w:val="both"/>
        <w:rPr>
          <w:rFonts w:ascii="TimesNewRomanPSMT" w:hAnsi="TimesNewRomanPSMT" w:cs="TimesNewRomanPSMT"/>
          <w:sz w:val="18"/>
          <w:szCs w:val="18"/>
          <w:lang w:val="tr-TR" w:eastAsia="tr-TR"/>
        </w:rPr>
      </w:pPr>
    </w:p>
    <w:p w:rsidR="00371160" w:rsidRDefault="00371160">
      <w:pPr>
        <w:tabs>
          <w:tab w:val="left" w:pos="720"/>
        </w:tabs>
        <w:spacing w:line="216" w:lineRule="auto"/>
        <w:rPr>
          <w:b/>
          <w:bCs/>
          <w:sz w:val="22"/>
          <w:szCs w:val="18"/>
          <w:lang w:val="tr-TR"/>
        </w:rPr>
      </w:pPr>
    </w:p>
    <w:p w:rsidR="00371160" w:rsidRDefault="009658B8">
      <w:pPr>
        <w:tabs>
          <w:tab w:val="left" w:pos="567"/>
        </w:tabs>
        <w:spacing w:line="216" w:lineRule="auto"/>
        <w:rPr>
          <w:b/>
          <w:bCs/>
          <w:sz w:val="12"/>
          <w:szCs w:val="12"/>
          <w:lang w:val="tr-TR"/>
        </w:rPr>
      </w:pPr>
      <w:r>
        <w:rPr>
          <w:b/>
          <w:bCs/>
          <w:sz w:val="22"/>
          <w:szCs w:val="18"/>
          <w:lang w:val="tr-TR"/>
        </w:rPr>
        <w:t>BİRİNCİ BÖLÜM (devamı)</w:t>
      </w:r>
    </w:p>
    <w:p w:rsidR="00371160" w:rsidRDefault="00371160">
      <w:pPr>
        <w:tabs>
          <w:tab w:val="left" w:pos="720"/>
        </w:tabs>
        <w:spacing w:line="216" w:lineRule="auto"/>
        <w:ind w:left="720" w:hanging="720"/>
        <w:rPr>
          <w:b/>
          <w:bCs/>
          <w:sz w:val="16"/>
          <w:szCs w:val="16"/>
          <w:lang w:val="tr-TR"/>
        </w:rPr>
      </w:pPr>
    </w:p>
    <w:p w:rsidR="00371160" w:rsidRDefault="009658B8">
      <w:pPr>
        <w:tabs>
          <w:tab w:val="left" w:pos="720"/>
        </w:tabs>
        <w:spacing w:line="216" w:lineRule="auto"/>
        <w:ind w:left="720" w:hanging="720"/>
        <w:rPr>
          <w:b/>
          <w:bCs/>
          <w:sz w:val="22"/>
          <w:szCs w:val="18"/>
          <w:lang w:val="tr-TR"/>
        </w:rPr>
      </w:pPr>
      <w:r>
        <w:rPr>
          <w:b/>
          <w:bCs/>
          <w:sz w:val="22"/>
          <w:szCs w:val="18"/>
          <w:lang w:val="tr-TR"/>
        </w:rPr>
        <w:t>GENEL BİLGİLER (devamı)</w:t>
      </w:r>
    </w:p>
    <w:p w:rsidR="00371160" w:rsidRDefault="00371160">
      <w:pPr>
        <w:tabs>
          <w:tab w:val="left" w:pos="720"/>
        </w:tabs>
        <w:spacing w:line="216" w:lineRule="auto"/>
        <w:ind w:left="720" w:hanging="720"/>
        <w:rPr>
          <w:b/>
          <w:bCs/>
          <w:sz w:val="16"/>
          <w:szCs w:val="16"/>
          <w:lang w:val="tr-TR"/>
        </w:rPr>
      </w:pPr>
    </w:p>
    <w:p w:rsidR="00000000" w:rsidRDefault="009658B8">
      <w:pPr>
        <w:numPr>
          <w:ilvl w:val="0"/>
          <w:numId w:val="14"/>
        </w:numPr>
        <w:tabs>
          <w:tab w:val="clear" w:pos="720"/>
          <w:tab w:val="num" w:pos="567"/>
        </w:tabs>
        <w:ind w:left="567" w:hanging="567"/>
        <w:jc w:val="both"/>
        <w:rPr>
          <w:b/>
          <w:sz w:val="22"/>
          <w:szCs w:val="22"/>
          <w:lang w:val="tr-TR"/>
        </w:rPr>
        <w:pPrChange w:id="149" w:author="Asiye Mara (Open)&#10;" w:date="2011-02-14T12:30:00Z">
          <w:pPr>
            <w:numPr>
              <w:numId w:val="14"/>
            </w:numPr>
            <w:tabs>
              <w:tab w:val="num" w:pos="567"/>
              <w:tab w:val="num" w:pos="720"/>
            </w:tabs>
            <w:ind w:left="567" w:hanging="567"/>
            <w:jc w:val="both"/>
          </w:pPr>
        </w:pPrChange>
      </w:pPr>
      <w:r>
        <w:rPr>
          <w:b/>
          <w:sz w:val="22"/>
          <w:szCs w:val="22"/>
          <w:lang w:val="tr-TR"/>
        </w:rPr>
        <w:t>Katılım Bankası’nda Nitelikli  Pay Sahibi Olan Kişi ve Kuruluşlara İlişkin Açıklamalar</w:t>
      </w:r>
    </w:p>
    <w:p w:rsidR="00371160" w:rsidRDefault="00371160">
      <w:pPr>
        <w:ind w:left="567"/>
        <w:jc w:val="both"/>
        <w:rPr>
          <w:b/>
          <w:sz w:val="16"/>
          <w:szCs w:val="16"/>
          <w:lang w:val="tr-TR"/>
        </w:rPr>
      </w:pPr>
    </w:p>
    <w:p w:rsidR="00371160" w:rsidRDefault="009658B8">
      <w:pPr>
        <w:pStyle w:val="Body"/>
        <w:spacing w:after="0"/>
        <w:ind w:left="540" w:right="27" w:hanging="180"/>
        <w:rPr>
          <w:rFonts w:ascii="Times New Roman" w:hAnsi="Times New Roman"/>
          <w:szCs w:val="22"/>
          <w:lang w:val="tr-TR"/>
        </w:rPr>
      </w:pPr>
      <w:r>
        <w:rPr>
          <w:lang w:val="tr-TR"/>
        </w:rPr>
        <w:t xml:space="preserve">   Banka’nın 900.000.000 TL sermayesinin 360.000.000 TL’si nitelikli pay şeklinde olup, </w:t>
      </w:r>
      <w:ins w:id="150" w:author="Asiye Mara (Open)&#10;" w:date="2011-02-12T17:24:00Z">
        <w:r>
          <w:rPr>
            <w:lang w:val="tr-TR"/>
          </w:rPr>
          <w:t xml:space="preserve">A grubu hisse sahipleri nitelikli </w:t>
        </w:r>
      </w:ins>
      <w:ins w:id="151" w:author="Asiye Mara (Open)&#10;" w:date="2011-02-12T17:25:00Z">
        <w:r>
          <w:rPr>
            <w:lang w:val="tr-TR"/>
          </w:rPr>
          <w:t>pay sahibi olarak değerlendirilmiştir.S</w:t>
        </w:r>
      </w:ins>
      <w:del w:id="152" w:author="Asiye Mara (Open)&#10;" w:date="2011-02-12T17:25:00Z">
        <w:r>
          <w:rPr>
            <w:lang w:val="tr-TR"/>
          </w:rPr>
          <w:delText>s</w:delText>
        </w:r>
      </w:del>
      <w:r>
        <w:rPr>
          <w:lang w:val="tr-TR"/>
        </w:rPr>
        <w:t>öz konusu bu pay sahiplerine ilişkin liste aşağıda bulunmaktadır:</w:t>
      </w:r>
    </w:p>
    <w:tbl>
      <w:tblPr>
        <w:tblW w:w="9498" w:type="dxa"/>
        <w:tblInd w:w="637" w:type="dxa"/>
        <w:tblLayout w:type="fixed"/>
        <w:tblCellMar>
          <w:left w:w="70" w:type="dxa"/>
          <w:right w:w="70" w:type="dxa"/>
        </w:tblCellMar>
        <w:tblLook w:val="04A0"/>
      </w:tblPr>
      <w:tblGrid>
        <w:gridCol w:w="3826"/>
        <w:gridCol w:w="1418"/>
        <w:gridCol w:w="1418"/>
        <w:gridCol w:w="1418"/>
        <w:gridCol w:w="1418"/>
      </w:tblGrid>
      <w:tr w:rsidR="00834706" w:rsidRPr="00872466" w:rsidTr="009F0408">
        <w:trPr>
          <w:trHeight w:val="20"/>
        </w:trPr>
        <w:tc>
          <w:tcPr>
            <w:tcW w:w="3826" w:type="dxa"/>
            <w:tcBorders>
              <w:top w:val="nil"/>
              <w:left w:val="nil"/>
              <w:bottom w:val="nil"/>
              <w:right w:val="nil"/>
            </w:tcBorders>
            <w:shd w:val="clear" w:color="auto" w:fill="auto"/>
            <w:vAlign w:val="bottom"/>
          </w:tcPr>
          <w:p w:rsidR="00371160" w:rsidRDefault="00371160">
            <w:pPr>
              <w:ind w:left="-70"/>
              <w:rPr>
                <w:b/>
                <w:bCs/>
                <w:color w:val="000000"/>
                <w:sz w:val="18"/>
                <w:szCs w:val="18"/>
                <w:u w:val="single"/>
                <w:lang w:val="tr-TR" w:eastAsia="tr-TR"/>
              </w:rPr>
            </w:pPr>
          </w:p>
          <w:p w:rsidR="00371160" w:rsidRDefault="00371160">
            <w:pPr>
              <w:ind w:left="-70"/>
              <w:rPr>
                <w:b/>
                <w:bCs/>
                <w:color w:val="000000"/>
                <w:sz w:val="18"/>
                <w:szCs w:val="18"/>
                <w:u w:val="single"/>
                <w:lang w:val="tr-TR" w:eastAsia="tr-TR"/>
              </w:rPr>
            </w:pPr>
          </w:p>
          <w:p w:rsidR="00371160" w:rsidRDefault="009658B8">
            <w:pPr>
              <w:ind w:left="-70"/>
              <w:rPr>
                <w:b/>
                <w:bCs/>
                <w:color w:val="000000"/>
                <w:sz w:val="18"/>
                <w:szCs w:val="18"/>
                <w:u w:val="single"/>
                <w:lang w:val="tr-TR" w:eastAsia="tr-TR"/>
              </w:rPr>
            </w:pPr>
            <w:r>
              <w:rPr>
                <w:b/>
                <w:bCs/>
                <w:color w:val="000000"/>
                <w:sz w:val="18"/>
                <w:szCs w:val="18"/>
                <w:u w:val="single"/>
                <w:lang w:val="tr-TR" w:eastAsia="tr-TR"/>
              </w:rPr>
              <w:t>Ad Soyad /Ticari Ünvanı</w:t>
            </w:r>
          </w:p>
        </w:tc>
        <w:tc>
          <w:tcPr>
            <w:tcW w:w="1418" w:type="dxa"/>
            <w:tcBorders>
              <w:top w:val="nil"/>
              <w:left w:val="nil"/>
              <w:bottom w:val="nil"/>
              <w:right w:val="nil"/>
            </w:tcBorders>
            <w:shd w:val="clear" w:color="auto" w:fill="auto"/>
            <w:vAlign w:val="bottom"/>
          </w:tcPr>
          <w:p w:rsidR="00371160" w:rsidRDefault="009658B8">
            <w:pPr>
              <w:ind w:left="512"/>
              <w:jc w:val="right"/>
              <w:rPr>
                <w:b/>
                <w:bCs/>
                <w:color w:val="000000"/>
                <w:sz w:val="18"/>
                <w:szCs w:val="18"/>
                <w:lang w:val="tr-TR" w:eastAsia="tr-TR"/>
              </w:rPr>
            </w:pPr>
            <w:r>
              <w:rPr>
                <w:b/>
                <w:bCs/>
                <w:color w:val="000000"/>
                <w:sz w:val="18"/>
                <w:szCs w:val="18"/>
                <w:lang w:val="tr-TR" w:eastAsia="tr-TR"/>
              </w:rPr>
              <w:t xml:space="preserve">Pay </w:t>
            </w:r>
            <w:r>
              <w:rPr>
                <w:b/>
                <w:bCs/>
                <w:color w:val="000000"/>
                <w:sz w:val="18"/>
                <w:szCs w:val="18"/>
                <w:u w:val="single"/>
                <w:lang w:val="tr-TR" w:eastAsia="tr-TR"/>
              </w:rPr>
              <w:t>Tutarları</w:t>
            </w:r>
          </w:p>
        </w:tc>
        <w:tc>
          <w:tcPr>
            <w:tcW w:w="1418" w:type="dxa"/>
            <w:tcBorders>
              <w:top w:val="nil"/>
              <w:left w:val="nil"/>
              <w:bottom w:val="nil"/>
              <w:right w:val="nil"/>
            </w:tcBorders>
            <w:shd w:val="clear" w:color="auto" w:fill="auto"/>
            <w:vAlign w:val="bottom"/>
          </w:tcPr>
          <w:p w:rsidR="00371160" w:rsidRDefault="009658B8">
            <w:pPr>
              <w:ind w:left="512"/>
              <w:jc w:val="right"/>
              <w:rPr>
                <w:b/>
                <w:bCs/>
                <w:color w:val="000000"/>
                <w:sz w:val="18"/>
                <w:szCs w:val="18"/>
                <w:lang w:val="tr-TR" w:eastAsia="tr-TR"/>
              </w:rPr>
            </w:pPr>
            <w:r>
              <w:rPr>
                <w:b/>
                <w:bCs/>
                <w:color w:val="000000"/>
                <w:sz w:val="18"/>
                <w:szCs w:val="18"/>
                <w:lang w:val="tr-TR" w:eastAsia="tr-TR"/>
              </w:rPr>
              <w:t xml:space="preserve">Pay         </w:t>
            </w:r>
            <w:r>
              <w:rPr>
                <w:b/>
                <w:bCs/>
                <w:color w:val="000000"/>
                <w:sz w:val="18"/>
                <w:szCs w:val="18"/>
                <w:u w:val="single"/>
                <w:lang w:val="tr-TR" w:eastAsia="tr-TR"/>
              </w:rPr>
              <w:t>Oranları</w:t>
            </w:r>
          </w:p>
        </w:tc>
        <w:tc>
          <w:tcPr>
            <w:tcW w:w="1418" w:type="dxa"/>
            <w:tcBorders>
              <w:top w:val="nil"/>
              <w:left w:val="nil"/>
              <w:bottom w:val="nil"/>
              <w:right w:val="nil"/>
            </w:tcBorders>
            <w:shd w:val="clear" w:color="auto" w:fill="auto"/>
            <w:vAlign w:val="bottom"/>
          </w:tcPr>
          <w:p w:rsidR="00371160" w:rsidRDefault="009658B8">
            <w:pPr>
              <w:ind w:left="512"/>
              <w:jc w:val="right"/>
              <w:rPr>
                <w:b/>
                <w:bCs/>
                <w:color w:val="000000"/>
                <w:sz w:val="18"/>
                <w:szCs w:val="18"/>
                <w:lang w:val="tr-TR" w:eastAsia="tr-TR"/>
              </w:rPr>
            </w:pPr>
            <w:r>
              <w:rPr>
                <w:b/>
                <w:bCs/>
                <w:color w:val="000000"/>
                <w:sz w:val="18"/>
                <w:szCs w:val="18"/>
                <w:lang w:val="tr-TR" w:eastAsia="tr-TR"/>
              </w:rPr>
              <w:t xml:space="preserve">Ödenmiş </w:t>
            </w:r>
            <w:r>
              <w:rPr>
                <w:b/>
                <w:bCs/>
                <w:color w:val="000000"/>
                <w:sz w:val="18"/>
                <w:szCs w:val="18"/>
                <w:u w:val="single"/>
                <w:lang w:val="tr-TR" w:eastAsia="tr-TR"/>
              </w:rPr>
              <w:t>Paylar</w:t>
            </w:r>
          </w:p>
        </w:tc>
        <w:tc>
          <w:tcPr>
            <w:tcW w:w="1418" w:type="dxa"/>
            <w:tcBorders>
              <w:top w:val="nil"/>
              <w:left w:val="nil"/>
              <w:bottom w:val="nil"/>
              <w:right w:val="nil"/>
            </w:tcBorders>
            <w:shd w:val="clear" w:color="auto" w:fill="auto"/>
            <w:vAlign w:val="bottom"/>
          </w:tcPr>
          <w:p w:rsidR="00371160" w:rsidRDefault="009658B8">
            <w:pPr>
              <w:jc w:val="right"/>
              <w:rPr>
                <w:b/>
                <w:bCs/>
                <w:color w:val="000000"/>
                <w:sz w:val="18"/>
                <w:szCs w:val="18"/>
                <w:lang w:val="tr-TR" w:eastAsia="tr-TR"/>
              </w:rPr>
            </w:pPr>
            <w:r>
              <w:rPr>
                <w:b/>
                <w:bCs/>
                <w:color w:val="000000"/>
                <w:sz w:val="18"/>
                <w:szCs w:val="18"/>
                <w:lang w:val="tr-TR" w:eastAsia="tr-TR"/>
              </w:rPr>
              <w:t xml:space="preserve">Ödenmemiş     </w:t>
            </w:r>
            <w:r>
              <w:rPr>
                <w:b/>
                <w:bCs/>
                <w:color w:val="000000"/>
                <w:sz w:val="18"/>
                <w:szCs w:val="18"/>
                <w:u w:val="single"/>
                <w:lang w:val="tr-TR" w:eastAsia="tr-TR"/>
              </w:rPr>
              <w:t>Paylar</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ORTADOĞU TEKSTİL TİC. SAN. A.Ş.</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37.992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10,55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37.992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FORUM İNŞAAT DEKORASYON TURİZM SAN. VE TİC. A.Ş.</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22.565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6,27</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22.565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ABDULKADİR KONUKOĞLU</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20.088</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5,58</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20.088</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BJ TEKSTİL TİCARET VE SANAYİ A.Ş.</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18.000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18.000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BİRİM BİRLEŞİK İNŞAATÇILIK MÜMESSİLLİK SAN. VE TİC. A.Ş.</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17.783</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4,94</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17.783</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SERRA TURİZM LTD. ŞTİ.</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15.000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4,17</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15.000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OSMAN CAN PEHLİVAN</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14.400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4,00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14.400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HASAN SAYIN</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13.510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3,75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13.510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9F0408"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NEGİŞ GİYİM İMALAT VE İHRACAT A.Ş.</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13.142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3,65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13.142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İBRAHİM SAYIN</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12.679</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3,52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12.679</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MUAMMER İHSAN KALKAVAN</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7.456</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2,07</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7.456</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İRFAN HACIOSMANOĞLU</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6.861</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1,91</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6.861</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AYDAN AYDIN SAĞLIK</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5.952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1,65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5.952</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FEHİM ARICI</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5.580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1,55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5.580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YAVUZ EROĞLU</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5.220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1,45</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5.220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nil"/>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ABDURRAHMAN KOPUZ</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3.960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1,10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3.960</w:t>
            </w:r>
          </w:p>
        </w:tc>
        <w:tc>
          <w:tcPr>
            <w:tcW w:w="1418" w:type="dxa"/>
            <w:tcBorders>
              <w:top w:val="nil"/>
              <w:left w:val="nil"/>
              <w:bottom w:val="nil"/>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nil"/>
              <w:left w:val="nil"/>
              <w:bottom w:val="single" w:sz="4" w:space="0" w:color="auto"/>
              <w:right w:val="nil"/>
            </w:tcBorders>
            <w:shd w:val="clear" w:color="auto" w:fill="auto"/>
            <w:vAlign w:val="bottom"/>
          </w:tcPr>
          <w:p w:rsidR="00371160" w:rsidRDefault="009658B8">
            <w:pPr>
              <w:ind w:left="-70"/>
              <w:rPr>
                <w:color w:val="000000"/>
                <w:sz w:val="18"/>
                <w:szCs w:val="18"/>
                <w:lang w:val="tr-TR" w:eastAsia="tr-TR"/>
              </w:rPr>
            </w:pPr>
            <w:r>
              <w:rPr>
                <w:color w:val="000000"/>
                <w:sz w:val="18"/>
                <w:szCs w:val="18"/>
                <w:lang w:val="tr-TR" w:eastAsia="tr-TR"/>
              </w:rPr>
              <w:t>DİĞER</w:t>
            </w:r>
          </w:p>
        </w:tc>
        <w:tc>
          <w:tcPr>
            <w:tcW w:w="1418" w:type="dxa"/>
            <w:tcBorders>
              <w:top w:val="nil"/>
              <w:left w:val="nil"/>
              <w:bottom w:val="single" w:sz="4" w:space="0" w:color="auto"/>
              <w:right w:val="nil"/>
            </w:tcBorders>
            <w:shd w:val="clear" w:color="auto" w:fill="auto"/>
            <w:vAlign w:val="bottom"/>
          </w:tcPr>
          <w:p w:rsidR="00371160" w:rsidRDefault="009658B8">
            <w:pPr>
              <w:ind w:right="57"/>
              <w:jc w:val="right"/>
              <w:rPr>
                <w:sz w:val="18"/>
                <w:szCs w:val="18"/>
              </w:rPr>
            </w:pPr>
            <w:r>
              <w:rPr>
                <w:sz w:val="18"/>
                <w:szCs w:val="18"/>
              </w:rPr>
              <w:t>139.812</w:t>
            </w:r>
          </w:p>
        </w:tc>
        <w:tc>
          <w:tcPr>
            <w:tcW w:w="1418" w:type="dxa"/>
            <w:tcBorders>
              <w:top w:val="nil"/>
              <w:left w:val="nil"/>
              <w:bottom w:val="single" w:sz="4" w:space="0" w:color="auto"/>
              <w:right w:val="nil"/>
            </w:tcBorders>
            <w:shd w:val="clear" w:color="auto" w:fill="auto"/>
            <w:vAlign w:val="bottom"/>
          </w:tcPr>
          <w:p w:rsidR="00371160" w:rsidRDefault="009658B8">
            <w:pPr>
              <w:ind w:right="57"/>
              <w:jc w:val="right"/>
              <w:rPr>
                <w:sz w:val="18"/>
                <w:szCs w:val="18"/>
              </w:rPr>
            </w:pPr>
            <w:r>
              <w:rPr>
                <w:sz w:val="18"/>
                <w:szCs w:val="18"/>
              </w:rPr>
              <w:t>38,84</w:t>
            </w:r>
          </w:p>
        </w:tc>
        <w:tc>
          <w:tcPr>
            <w:tcW w:w="1418" w:type="dxa"/>
            <w:tcBorders>
              <w:top w:val="nil"/>
              <w:left w:val="nil"/>
              <w:bottom w:val="single" w:sz="4" w:space="0" w:color="auto"/>
              <w:right w:val="nil"/>
            </w:tcBorders>
            <w:shd w:val="clear" w:color="auto" w:fill="auto"/>
            <w:vAlign w:val="bottom"/>
          </w:tcPr>
          <w:p w:rsidR="00371160" w:rsidRDefault="009658B8">
            <w:pPr>
              <w:ind w:right="57"/>
              <w:jc w:val="right"/>
              <w:rPr>
                <w:sz w:val="18"/>
                <w:szCs w:val="18"/>
              </w:rPr>
            </w:pPr>
            <w:r>
              <w:rPr>
                <w:sz w:val="18"/>
                <w:szCs w:val="18"/>
              </w:rPr>
              <w:t>139.812</w:t>
            </w:r>
          </w:p>
        </w:tc>
        <w:tc>
          <w:tcPr>
            <w:tcW w:w="1418" w:type="dxa"/>
            <w:tcBorders>
              <w:top w:val="nil"/>
              <w:left w:val="nil"/>
              <w:bottom w:val="single" w:sz="4" w:space="0" w:color="auto"/>
              <w:right w:val="nil"/>
            </w:tcBorders>
            <w:shd w:val="clear" w:color="auto" w:fill="auto"/>
            <w:vAlign w:val="bottom"/>
          </w:tcPr>
          <w:p w:rsidR="00371160" w:rsidRDefault="009658B8">
            <w:pPr>
              <w:ind w:right="57"/>
              <w:jc w:val="right"/>
              <w:rPr>
                <w:sz w:val="18"/>
                <w:szCs w:val="18"/>
              </w:rPr>
            </w:pPr>
            <w:r>
              <w:rPr>
                <w:sz w:val="18"/>
                <w:szCs w:val="18"/>
              </w:rPr>
              <w:t>-</w:t>
            </w:r>
          </w:p>
        </w:tc>
      </w:tr>
      <w:tr w:rsidR="0029725C" w:rsidRPr="00872466" w:rsidTr="009F0408">
        <w:trPr>
          <w:trHeight w:val="20"/>
        </w:trPr>
        <w:tc>
          <w:tcPr>
            <w:tcW w:w="3826" w:type="dxa"/>
            <w:tcBorders>
              <w:top w:val="single" w:sz="4" w:space="0" w:color="auto"/>
              <w:left w:val="nil"/>
              <w:bottom w:val="double" w:sz="4" w:space="0" w:color="auto"/>
              <w:right w:val="nil"/>
            </w:tcBorders>
            <w:shd w:val="clear" w:color="auto" w:fill="auto"/>
            <w:vAlign w:val="bottom"/>
          </w:tcPr>
          <w:p w:rsidR="00371160" w:rsidRDefault="009658B8">
            <w:pPr>
              <w:ind w:left="-70"/>
              <w:rPr>
                <w:b/>
                <w:bCs/>
                <w:color w:val="000000"/>
                <w:sz w:val="18"/>
                <w:szCs w:val="18"/>
                <w:lang w:val="tr-TR" w:eastAsia="tr-TR"/>
              </w:rPr>
            </w:pPr>
            <w:r>
              <w:rPr>
                <w:b/>
                <w:bCs/>
                <w:color w:val="000000"/>
                <w:sz w:val="18"/>
                <w:szCs w:val="18"/>
                <w:lang w:val="tr-TR" w:eastAsia="tr-TR"/>
              </w:rPr>
              <w:t>Toplam</w:t>
            </w:r>
          </w:p>
        </w:tc>
        <w:tc>
          <w:tcPr>
            <w:tcW w:w="1418" w:type="dxa"/>
            <w:tcBorders>
              <w:top w:val="single" w:sz="4" w:space="0" w:color="auto"/>
              <w:left w:val="nil"/>
              <w:bottom w:val="double" w:sz="4" w:space="0" w:color="auto"/>
              <w:right w:val="nil"/>
            </w:tcBorders>
            <w:shd w:val="clear" w:color="auto" w:fill="auto"/>
            <w:vAlign w:val="bottom"/>
          </w:tcPr>
          <w:p w:rsidR="00371160" w:rsidRDefault="009658B8">
            <w:pPr>
              <w:ind w:left="512"/>
              <w:jc w:val="right"/>
              <w:rPr>
                <w:b/>
                <w:bCs/>
                <w:color w:val="000000"/>
                <w:sz w:val="18"/>
                <w:szCs w:val="18"/>
                <w:lang w:val="tr-TR" w:eastAsia="tr-TR"/>
              </w:rPr>
            </w:pPr>
            <w:r>
              <w:rPr>
                <w:b/>
                <w:bCs/>
                <w:color w:val="000000"/>
                <w:sz w:val="18"/>
                <w:szCs w:val="18"/>
                <w:lang w:val="tr-TR" w:eastAsia="tr-TR"/>
              </w:rPr>
              <w:t>360.000</w:t>
            </w:r>
          </w:p>
        </w:tc>
        <w:tc>
          <w:tcPr>
            <w:tcW w:w="1418" w:type="dxa"/>
            <w:tcBorders>
              <w:top w:val="single" w:sz="4" w:space="0" w:color="auto"/>
              <w:left w:val="nil"/>
              <w:bottom w:val="double" w:sz="4" w:space="0" w:color="auto"/>
              <w:right w:val="nil"/>
            </w:tcBorders>
            <w:shd w:val="clear" w:color="auto" w:fill="auto"/>
            <w:vAlign w:val="bottom"/>
          </w:tcPr>
          <w:p w:rsidR="00371160" w:rsidRDefault="009658B8">
            <w:pPr>
              <w:ind w:left="512"/>
              <w:jc w:val="right"/>
              <w:rPr>
                <w:b/>
                <w:bCs/>
                <w:color w:val="000000"/>
                <w:sz w:val="18"/>
                <w:szCs w:val="18"/>
                <w:lang w:val="tr-TR" w:eastAsia="tr-TR"/>
              </w:rPr>
            </w:pPr>
            <w:r>
              <w:rPr>
                <w:b/>
                <w:bCs/>
                <w:color w:val="000000"/>
                <w:sz w:val="18"/>
                <w:szCs w:val="18"/>
                <w:lang w:val="tr-TR" w:eastAsia="tr-TR"/>
              </w:rPr>
              <w:t>100,00</w:t>
            </w:r>
          </w:p>
        </w:tc>
        <w:tc>
          <w:tcPr>
            <w:tcW w:w="1418" w:type="dxa"/>
            <w:tcBorders>
              <w:top w:val="single" w:sz="4" w:space="0" w:color="auto"/>
              <w:left w:val="nil"/>
              <w:bottom w:val="double" w:sz="4" w:space="0" w:color="auto"/>
              <w:right w:val="nil"/>
            </w:tcBorders>
            <w:shd w:val="clear" w:color="auto" w:fill="auto"/>
            <w:vAlign w:val="bottom"/>
          </w:tcPr>
          <w:p w:rsidR="00371160" w:rsidRDefault="009658B8">
            <w:pPr>
              <w:jc w:val="right"/>
              <w:rPr>
                <w:b/>
                <w:bCs/>
                <w:color w:val="000000"/>
                <w:sz w:val="18"/>
                <w:szCs w:val="18"/>
                <w:lang w:val="tr-TR" w:eastAsia="tr-TR"/>
              </w:rPr>
            </w:pPr>
            <w:r>
              <w:rPr>
                <w:b/>
                <w:bCs/>
                <w:color w:val="000000"/>
                <w:sz w:val="18"/>
                <w:szCs w:val="18"/>
                <w:lang w:val="tr-TR" w:eastAsia="tr-TR"/>
              </w:rPr>
              <w:t xml:space="preserve">           360.000</w:t>
            </w:r>
          </w:p>
        </w:tc>
        <w:tc>
          <w:tcPr>
            <w:tcW w:w="1418" w:type="dxa"/>
            <w:tcBorders>
              <w:top w:val="single" w:sz="4" w:space="0" w:color="auto"/>
              <w:left w:val="nil"/>
              <w:bottom w:val="double" w:sz="4" w:space="0" w:color="auto"/>
              <w:right w:val="nil"/>
            </w:tcBorders>
            <w:shd w:val="clear" w:color="auto" w:fill="auto"/>
            <w:vAlign w:val="bottom"/>
          </w:tcPr>
          <w:p w:rsidR="00371160" w:rsidRDefault="009658B8">
            <w:pPr>
              <w:ind w:right="57"/>
              <w:jc w:val="right"/>
              <w:rPr>
                <w:b/>
                <w:sz w:val="18"/>
                <w:szCs w:val="18"/>
              </w:rPr>
            </w:pPr>
            <w:r>
              <w:rPr>
                <w:b/>
                <w:sz w:val="18"/>
                <w:szCs w:val="18"/>
              </w:rPr>
              <w:t>-</w:t>
            </w:r>
          </w:p>
        </w:tc>
      </w:tr>
    </w:tbl>
    <w:p w:rsidR="00371160" w:rsidRDefault="00371160">
      <w:pPr>
        <w:tabs>
          <w:tab w:val="left" w:pos="720"/>
        </w:tabs>
        <w:spacing w:line="216" w:lineRule="auto"/>
        <w:rPr>
          <w:b/>
          <w:bCs/>
          <w:sz w:val="22"/>
          <w:szCs w:val="18"/>
          <w:lang w:val="tr-TR"/>
        </w:rPr>
      </w:pPr>
    </w:p>
    <w:p w:rsidR="00371160" w:rsidRDefault="009658B8">
      <w:pPr>
        <w:ind w:left="540" w:hanging="540"/>
        <w:rPr>
          <w:b/>
          <w:sz w:val="22"/>
          <w:szCs w:val="22"/>
          <w:lang w:val="tr-TR"/>
        </w:rPr>
      </w:pPr>
      <w:r>
        <w:rPr>
          <w:b/>
          <w:sz w:val="22"/>
          <w:szCs w:val="22"/>
          <w:lang w:val="tr-TR"/>
        </w:rPr>
        <w:t>V.</w:t>
      </w:r>
      <w:r>
        <w:rPr>
          <w:b/>
          <w:sz w:val="22"/>
          <w:szCs w:val="22"/>
          <w:lang w:val="tr-TR"/>
        </w:rPr>
        <w:tab/>
        <w:t>Katılım Bankası’nın Hizmet Türü ve Faaliyet Alanlarını İçeren Özet Bilgi</w:t>
      </w:r>
    </w:p>
    <w:p w:rsidR="00371160" w:rsidRDefault="00371160">
      <w:pPr>
        <w:pStyle w:val="Heading4"/>
        <w:tabs>
          <w:tab w:val="left" w:pos="720"/>
          <w:tab w:val="left" w:pos="1080"/>
        </w:tabs>
        <w:ind w:left="720" w:hanging="720"/>
        <w:rPr>
          <w:sz w:val="16"/>
          <w:szCs w:val="16"/>
        </w:rPr>
      </w:pPr>
    </w:p>
    <w:p w:rsidR="00371160" w:rsidRDefault="009658B8">
      <w:pPr>
        <w:pStyle w:val="BodybyBD"/>
        <w:keepLines w:val="0"/>
        <w:tabs>
          <w:tab w:val="left" w:pos="6840"/>
        </w:tabs>
        <w:spacing w:before="0" w:after="0" w:line="240" w:lineRule="auto"/>
        <w:ind w:left="540"/>
        <w:rPr>
          <w:noProof/>
          <w:szCs w:val="22"/>
          <w:lang w:eastAsia="tr-TR"/>
        </w:rPr>
      </w:pPr>
      <w:r>
        <w:rPr>
          <w:noProof/>
          <w:szCs w:val="22"/>
          <w:lang w:eastAsia="tr-TR"/>
        </w:rPr>
        <w:t xml:space="preserve">Banka, katılım bankası olarak faizsiz bankacılık yapmakta, özel cari hesap ve katılma hesapları şeklinde fon toplayıp, kurumsal ve bireysel finansman, finansal kiralama ve kar/zarar ortaklığı, </w:t>
      </w:r>
      <w:r>
        <w:t>mal karşılığı vesaikin finansmanı ve ortak yatırımlar</w:t>
      </w:r>
      <w:r>
        <w:rPr>
          <w:noProof/>
          <w:szCs w:val="22"/>
          <w:lang w:eastAsia="tr-TR"/>
        </w:rPr>
        <w:t xml:space="preserve"> yoluyla fon kullandırmaktadır. </w:t>
      </w:r>
    </w:p>
    <w:p w:rsidR="00371160" w:rsidRDefault="00371160">
      <w:pPr>
        <w:ind w:left="720"/>
        <w:jc w:val="both"/>
        <w:rPr>
          <w:noProof/>
          <w:sz w:val="12"/>
          <w:szCs w:val="12"/>
          <w:lang w:val="tr-TR"/>
        </w:rPr>
      </w:pPr>
    </w:p>
    <w:p w:rsidR="00371160" w:rsidRDefault="009658B8">
      <w:pPr>
        <w:ind w:left="540"/>
        <w:jc w:val="both"/>
        <w:rPr>
          <w:noProof/>
          <w:sz w:val="22"/>
          <w:szCs w:val="22"/>
          <w:lang w:val="tr-TR"/>
        </w:rPr>
      </w:pPr>
      <w:r>
        <w:rPr>
          <w:noProof/>
          <w:sz w:val="22"/>
          <w:szCs w:val="22"/>
          <w:lang w:val="tr-TR"/>
        </w:rPr>
        <w:t>Banka; “özel cari hesaplar” ve “katılma hesapları” adı altında iki yöntemle fon toplamaktadır. Hesap kayıtlarında özel cari hesaplar ve katılma hesaplarını diğer hesaplardan ayrı şekilde, vadelerine göre tasnif etmektedir. Katılma hesapları, bir aya kadar vadeli, üç aya kadar vadeli (üç ay dahil), altı aya kadar vadeli (altı ay dahil), bir yıla kadar vadeli (bir yıl dahil) ve bir yıl ve daha uzun vadeli (bir ay, üç ay, altı ay ve yıllık kar payı ödemeli) olmak üzere  beş vade grubu altında açılmaktadır.</w:t>
      </w:r>
    </w:p>
    <w:p w:rsidR="00371160" w:rsidRDefault="00371160">
      <w:pPr>
        <w:ind w:left="720"/>
        <w:jc w:val="both"/>
        <w:rPr>
          <w:noProof/>
          <w:sz w:val="12"/>
          <w:szCs w:val="12"/>
          <w:lang w:val="tr-TR"/>
        </w:rPr>
      </w:pPr>
    </w:p>
    <w:p w:rsidR="00371160" w:rsidRDefault="009658B8">
      <w:pPr>
        <w:ind w:left="540"/>
        <w:jc w:val="both"/>
        <w:rPr>
          <w:noProof/>
          <w:sz w:val="22"/>
          <w:szCs w:val="22"/>
          <w:lang w:val="tr-TR"/>
        </w:rPr>
      </w:pPr>
      <w:r>
        <w:rPr>
          <w:noProof/>
          <w:sz w:val="22"/>
          <w:szCs w:val="22"/>
          <w:lang w:val="tr-TR"/>
        </w:rPr>
        <w:t xml:space="preserve">Banka, katılma hesaplarının işletilmesinden doğacak kar ve zarara katılma oranlarını; </w:t>
      </w:r>
      <w:r>
        <w:rPr>
          <w:noProof/>
          <w:sz w:val="22"/>
          <w:szCs w:val="22"/>
          <w:lang w:val="tr-TR"/>
        </w:rPr>
        <w:br/>
        <w:t>zarara katılma oranı, kara katılma oranının yüzde ellisinden az olmayacak şekilde, para cinsi, tutar ve vade grupları itibarıyla ayrı ayrı belirleyebilmektedir.</w:t>
      </w:r>
    </w:p>
    <w:p w:rsidR="00371160" w:rsidRDefault="00371160">
      <w:pPr>
        <w:ind w:left="720"/>
        <w:jc w:val="both"/>
        <w:rPr>
          <w:noProof/>
          <w:sz w:val="16"/>
          <w:szCs w:val="16"/>
          <w:lang w:val="tr-TR"/>
        </w:rPr>
      </w:pPr>
    </w:p>
    <w:p w:rsidR="00371160" w:rsidRDefault="009658B8">
      <w:pPr>
        <w:ind w:left="540"/>
        <w:jc w:val="both"/>
        <w:rPr>
          <w:noProof/>
          <w:sz w:val="22"/>
          <w:szCs w:val="22"/>
          <w:lang w:val="tr-TR"/>
        </w:rPr>
      </w:pPr>
      <w:r>
        <w:rPr>
          <w:noProof/>
          <w:sz w:val="22"/>
          <w:szCs w:val="22"/>
          <w:lang w:val="tr-TR"/>
        </w:rPr>
        <w:t>Önceden belirlenmiş projelerin finansmanı için ve münhasıran o işe tahsis edilmek üzere müstakil hesaplarda fon toplamak suretiyle vadesi üç aydan 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Banka’nın 31 Aralık 2010 tarihi itibarıyla özel fon havuzları bulunmamaktadır.</w:t>
      </w:r>
    </w:p>
    <w:p w:rsidR="00371160" w:rsidRDefault="00371160">
      <w:pPr>
        <w:ind w:left="540"/>
        <w:jc w:val="both"/>
        <w:rPr>
          <w:noProof/>
          <w:sz w:val="22"/>
          <w:szCs w:val="22"/>
          <w:lang w:val="tr-TR"/>
        </w:rPr>
      </w:pPr>
    </w:p>
    <w:p w:rsidR="00371160" w:rsidRDefault="009658B8">
      <w:pPr>
        <w:ind w:left="540"/>
        <w:jc w:val="both"/>
        <w:rPr>
          <w:noProof/>
          <w:sz w:val="22"/>
          <w:szCs w:val="22"/>
          <w:lang w:val="tr-TR"/>
        </w:rPr>
      </w:pPr>
      <w:r>
        <w:rPr>
          <w:noProof/>
          <w:sz w:val="22"/>
          <w:szCs w:val="22"/>
          <w:lang w:val="tr-TR"/>
        </w:rPr>
        <w:t>Banka, normal bankacılık faaliyetlerinin yanısıra şubeleri aracılığıyla Işık Sigorta A.Ş. adına sigorta acenteliği faaliyetlerini sürdürmekte ve Bizim Menkul Değerler A.Ş. adına hisse senedi alım satım işlemlerine aracılık yapmaktadır.</w:t>
      </w:r>
    </w:p>
    <w:p w:rsidR="00371160" w:rsidRDefault="00371160" w:rsidP="00872466">
      <w:pPr>
        <w:spacing w:line="240" w:lineRule="atLeast"/>
        <w:jc w:val="both"/>
        <w:rPr>
          <w:noProof/>
          <w:sz w:val="22"/>
          <w:szCs w:val="22"/>
          <w:lang w:val="tr-TR"/>
        </w:rPr>
        <w:sectPr w:rsidR="00371160" w:rsidSect="009F5D30">
          <w:headerReference w:type="even" r:id="rId13"/>
          <w:headerReference w:type="default" r:id="rId14"/>
          <w:footerReference w:type="default" r:id="rId15"/>
          <w:headerReference w:type="first" r:id="rId16"/>
          <w:pgSz w:w="11906" w:h="16838" w:code="9"/>
          <w:pgMar w:top="1134" w:right="709" w:bottom="363" w:left="1134" w:header="851" w:footer="851" w:gutter="0"/>
          <w:pgNumType w:start="1"/>
          <w:cols w:space="720"/>
          <w:docGrid w:linePitch="360"/>
        </w:sectPr>
      </w:pPr>
    </w:p>
    <w:p w:rsidR="00371160" w:rsidRDefault="00371160">
      <w:pPr>
        <w:pStyle w:val="FootnoteText"/>
        <w:jc w:val="both"/>
        <w:rPr>
          <w:rFonts w:ascii="Times New Roman" w:hAnsi="Times New Roman"/>
          <w:noProof/>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9658B8">
      <w:pPr>
        <w:tabs>
          <w:tab w:val="left" w:pos="2060"/>
        </w:tabs>
        <w:rPr>
          <w:b/>
          <w:sz w:val="22"/>
          <w:szCs w:val="22"/>
          <w:lang w:val="tr-TR"/>
        </w:rPr>
      </w:pPr>
      <w:r>
        <w:rPr>
          <w:b/>
          <w:sz w:val="22"/>
          <w:szCs w:val="22"/>
          <w:lang w:val="tr-TR"/>
        </w:rPr>
        <w:t xml:space="preserve"> </w:t>
      </w: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371160">
      <w:pPr>
        <w:tabs>
          <w:tab w:val="left" w:pos="2060"/>
        </w:tabs>
        <w:rPr>
          <w:b/>
          <w:sz w:val="22"/>
          <w:szCs w:val="22"/>
          <w:lang w:val="tr-TR"/>
        </w:rPr>
      </w:pPr>
    </w:p>
    <w:p w:rsidR="00371160" w:rsidRDefault="009658B8">
      <w:pPr>
        <w:tabs>
          <w:tab w:val="left" w:pos="2060"/>
        </w:tabs>
        <w:jc w:val="center"/>
        <w:rPr>
          <w:b/>
          <w:sz w:val="22"/>
          <w:szCs w:val="22"/>
          <w:lang w:val="tr-TR"/>
        </w:rPr>
      </w:pPr>
      <w:r>
        <w:rPr>
          <w:b/>
          <w:sz w:val="22"/>
          <w:szCs w:val="22"/>
          <w:lang w:val="tr-TR"/>
        </w:rPr>
        <w:t>İKİNCİ BÖLÜM</w:t>
      </w:r>
    </w:p>
    <w:p w:rsidR="00371160" w:rsidRDefault="00371160">
      <w:pPr>
        <w:tabs>
          <w:tab w:val="left" w:pos="567"/>
          <w:tab w:val="left" w:pos="1260"/>
          <w:tab w:val="right" w:leader="dot" w:pos="8280"/>
          <w:tab w:val="right" w:pos="9000"/>
        </w:tabs>
        <w:suppressAutoHyphens/>
        <w:spacing w:line="228" w:lineRule="auto"/>
        <w:ind w:right="-468"/>
        <w:jc w:val="center"/>
        <w:rPr>
          <w:b/>
          <w:sz w:val="22"/>
          <w:szCs w:val="22"/>
          <w:lang w:val="tr-TR"/>
        </w:rPr>
      </w:pPr>
    </w:p>
    <w:p w:rsidR="00371160" w:rsidRDefault="009658B8">
      <w:pPr>
        <w:tabs>
          <w:tab w:val="left" w:pos="567"/>
          <w:tab w:val="left" w:pos="1260"/>
          <w:tab w:val="right" w:leader="dot" w:pos="8280"/>
          <w:tab w:val="right" w:pos="9000"/>
        </w:tabs>
        <w:suppressAutoHyphens/>
        <w:spacing w:line="228" w:lineRule="auto"/>
        <w:ind w:right="-468"/>
        <w:jc w:val="center"/>
        <w:rPr>
          <w:b/>
          <w:sz w:val="22"/>
          <w:szCs w:val="22"/>
          <w:lang w:val="tr-TR"/>
        </w:rPr>
      </w:pPr>
      <w:r>
        <w:rPr>
          <w:b/>
          <w:sz w:val="22"/>
          <w:szCs w:val="22"/>
          <w:lang w:val="tr-TR"/>
        </w:rPr>
        <w:t>KONSOLİDE OLMAYAN FİNANSAL TABLOLAR</w:t>
      </w:r>
    </w:p>
    <w:p w:rsidR="00371160" w:rsidRDefault="00371160" w:rsidP="00872466">
      <w:pPr>
        <w:tabs>
          <w:tab w:val="left" w:pos="0"/>
        </w:tabs>
        <w:ind w:right="183"/>
        <w:jc w:val="center"/>
        <w:rPr>
          <w:b/>
          <w:sz w:val="26"/>
          <w:lang w:val="tr-TR"/>
        </w:rPr>
        <w:sectPr w:rsidR="00371160" w:rsidSect="009F5D30">
          <w:headerReference w:type="even" r:id="rId17"/>
          <w:headerReference w:type="default" r:id="rId18"/>
          <w:footerReference w:type="default" r:id="rId19"/>
          <w:headerReference w:type="first" r:id="rId20"/>
          <w:pgSz w:w="11906" w:h="16838" w:code="9"/>
          <w:pgMar w:top="1134" w:right="709" w:bottom="363" w:left="1134" w:header="851" w:footer="680" w:gutter="0"/>
          <w:pgNumType w:start="9"/>
          <w:cols w:space="720"/>
          <w:docGrid w:linePitch="360"/>
        </w:sect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ind w:left="540" w:right="126" w:hanging="540"/>
        <w:rPr>
          <w:b/>
          <w:bCs/>
          <w:sz w:val="22"/>
          <w:szCs w:val="22"/>
          <w:lang w:val="tr-TR"/>
        </w:rPr>
      </w:pPr>
      <w:r>
        <w:rPr>
          <w:b/>
          <w:bCs/>
          <w:sz w:val="22"/>
          <w:szCs w:val="22"/>
          <w:lang w:val="tr-TR"/>
        </w:rPr>
        <w:t xml:space="preserve">ÜÇÜNCÜ BÖLÜM </w:t>
      </w:r>
    </w:p>
    <w:p w:rsidR="00371160" w:rsidRDefault="00371160">
      <w:pPr>
        <w:tabs>
          <w:tab w:val="left" w:pos="720"/>
        </w:tabs>
        <w:spacing w:line="216" w:lineRule="auto"/>
        <w:ind w:left="540" w:right="126" w:hanging="540"/>
        <w:rPr>
          <w:b/>
          <w:bCs/>
          <w:sz w:val="22"/>
          <w:szCs w:val="22"/>
          <w:lang w:val="tr-TR"/>
        </w:rPr>
      </w:pPr>
    </w:p>
    <w:p w:rsidR="00371160" w:rsidRDefault="009658B8">
      <w:pPr>
        <w:tabs>
          <w:tab w:val="left" w:pos="720"/>
        </w:tabs>
        <w:spacing w:line="216" w:lineRule="auto"/>
        <w:ind w:left="540" w:right="126" w:hanging="540"/>
        <w:rPr>
          <w:b/>
          <w:bCs/>
          <w:sz w:val="22"/>
          <w:szCs w:val="22"/>
          <w:lang w:val="tr-TR"/>
        </w:rPr>
      </w:pPr>
      <w:r>
        <w:rPr>
          <w:b/>
          <w:bCs/>
          <w:sz w:val="22"/>
          <w:szCs w:val="22"/>
          <w:lang w:val="tr-TR"/>
        </w:rPr>
        <w:t>MUHASEBE POLİTİKALARI</w:t>
      </w:r>
    </w:p>
    <w:p w:rsidR="00371160" w:rsidRDefault="00371160">
      <w:pPr>
        <w:ind w:left="540" w:right="126" w:hanging="540"/>
        <w:rPr>
          <w:lang w:val="tr-TR"/>
        </w:rPr>
      </w:pPr>
    </w:p>
    <w:p w:rsidR="00371160" w:rsidRDefault="009658B8">
      <w:pPr>
        <w:pStyle w:val="Heading2"/>
        <w:spacing w:before="0"/>
        <w:ind w:left="540" w:right="126" w:hanging="540"/>
        <w:jc w:val="both"/>
        <w:rPr>
          <w:rFonts w:ascii="Times New Roman" w:hAnsi="Times New Roman"/>
          <w:sz w:val="22"/>
          <w:szCs w:val="22"/>
          <w:lang w:val="tr-TR"/>
        </w:rPr>
      </w:pPr>
      <w:r>
        <w:rPr>
          <w:rFonts w:ascii="Times New Roman" w:hAnsi="Times New Roman"/>
          <w:sz w:val="22"/>
          <w:szCs w:val="22"/>
          <w:lang w:val="tr-TR"/>
        </w:rPr>
        <w:t>I.</w:t>
      </w:r>
      <w:r>
        <w:rPr>
          <w:rFonts w:ascii="Times New Roman" w:hAnsi="Times New Roman"/>
          <w:sz w:val="22"/>
          <w:szCs w:val="22"/>
          <w:lang w:val="tr-TR"/>
        </w:rPr>
        <w:tab/>
        <w:t>Sunum Esaslarına İlişkin Açıklamalar</w:t>
      </w:r>
    </w:p>
    <w:p w:rsidR="00371160" w:rsidRDefault="00371160">
      <w:pPr>
        <w:pStyle w:val="Heading2"/>
        <w:spacing w:before="0"/>
        <w:ind w:left="540" w:right="126" w:hanging="540"/>
        <w:jc w:val="both"/>
        <w:rPr>
          <w:rFonts w:ascii="Times New Roman" w:hAnsi="Times New Roman"/>
          <w:sz w:val="22"/>
          <w:szCs w:val="22"/>
          <w:lang w:val="tr-TR"/>
        </w:rPr>
      </w:pPr>
    </w:p>
    <w:p w:rsidR="00371160" w:rsidRDefault="009658B8">
      <w:pPr>
        <w:pStyle w:val="Heading2"/>
        <w:spacing w:before="0"/>
        <w:ind w:left="540" w:right="126" w:hanging="540"/>
        <w:jc w:val="both"/>
        <w:rPr>
          <w:rFonts w:ascii="Times New Roman" w:hAnsi="Times New Roman"/>
          <w:sz w:val="22"/>
          <w:szCs w:val="22"/>
          <w:lang w:val="tr-TR"/>
        </w:rPr>
      </w:pPr>
      <w:r>
        <w:rPr>
          <w:rFonts w:ascii="Times New Roman" w:hAnsi="Times New Roman"/>
          <w:sz w:val="22"/>
          <w:szCs w:val="22"/>
          <w:lang w:val="tr-TR"/>
        </w:rPr>
        <w:t>1.</w:t>
      </w:r>
      <w:r>
        <w:rPr>
          <w:rFonts w:ascii="Times New Roman" w:hAnsi="Times New Roman"/>
          <w:sz w:val="22"/>
          <w:szCs w:val="22"/>
          <w:lang w:val="tr-TR"/>
        </w:rPr>
        <w:tab/>
        <w:t>Mali Tabloların Sunumu</w:t>
      </w:r>
    </w:p>
    <w:p w:rsidR="00371160" w:rsidRDefault="00371160">
      <w:pPr>
        <w:pStyle w:val="BodyText"/>
        <w:tabs>
          <w:tab w:val="clear" w:pos="0"/>
          <w:tab w:val="clear" w:pos="567"/>
          <w:tab w:val="left" w:pos="900"/>
          <w:tab w:val="left" w:pos="1620"/>
        </w:tabs>
        <w:spacing w:line="216" w:lineRule="auto"/>
        <w:ind w:left="540" w:right="126" w:hanging="540"/>
        <w:rPr>
          <w:sz w:val="22"/>
          <w:szCs w:val="22"/>
        </w:rPr>
      </w:pPr>
    </w:p>
    <w:p w:rsidR="00371160" w:rsidRDefault="009658B8">
      <w:pPr>
        <w:pStyle w:val="BodyText"/>
        <w:tabs>
          <w:tab w:val="clear" w:pos="0"/>
          <w:tab w:val="clear" w:pos="567"/>
          <w:tab w:val="clear" w:pos="720"/>
        </w:tabs>
        <w:ind w:left="540"/>
        <w:rPr>
          <w:color w:val="auto"/>
          <w:sz w:val="22"/>
          <w:szCs w:val="22"/>
        </w:rPr>
      </w:pPr>
      <w:r>
        <w:rPr>
          <w:color w:val="auto"/>
          <w:sz w:val="22"/>
          <w:szCs w:val="22"/>
        </w:rPr>
        <w:t>Banka, yasal kayıtlarını, finansal tablolarını ve finansal tablolarına baz teşkil eden dokümanlarını Bankaların Muhasebe Uygulamalarına ve Belgelerin Saklanmasına İlişkin Usul ve Esaslar Hakkında Yönetmeliğe, Türkiye Muhasebe Standartları (TMS) ile Türkiye Finansal Raporlama Standartları (TFRS), Bankacılık Düzenleme ve Denetleme Kurulu tarafından muhasebe ve finansal raporlama esaslarına ilişkin yayımlanan diğer yönetmelik, tebliğ ve genelgeler ile Bankacılık Düzenleme ve Denetleme Kurumu tarafından yapılan açıklamalar, Türk Ticaret Mevzuatı ve Vergi Mevzuatına uygun olarak hazırlamaktadır.</w:t>
      </w:r>
    </w:p>
    <w:p w:rsidR="00371160" w:rsidRDefault="00371160">
      <w:pPr>
        <w:pStyle w:val="BodyText"/>
        <w:tabs>
          <w:tab w:val="clear" w:pos="0"/>
          <w:tab w:val="clear" w:pos="567"/>
          <w:tab w:val="clear" w:pos="720"/>
        </w:tabs>
        <w:rPr>
          <w:color w:val="auto"/>
          <w:sz w:val="22"/>
          <w:szCs w:val="22"/>
        </w:rPr>
      </w:pPr>
    </w:p>
    <w:p w:rsidR="00371160" w:rsidRDefault="009658B8">
      <w:pPr>
        <w:pStyle w:val="BodyText"/>
        <w:tabs>
          <w:tab w:val="clear" w:pos="0"/>
          <w:tab w:val="clear" w:pos="567"/>
          <w:tab w:val="clear" w:pos="720"/>
        </w:tabs>
        <w:ind w:left="540"/>
        <w:rPr>
          <w:color w:val="auto"/>
          <w:sz w:val="22"/>
          <w:szCs w:val="22"/>
        </w:rPr>
      </w:pPr>
      <w:r>
        <w:rPr>
          <w:color w:val="auto"/>
          <w:sz w:val="22"/>
          <w:szCs w:val="22"/>
        </w:rPr>
        <w:t>Geçmiş dönem finansal tabloları, 16 Ocak 2005 tarihli ve 25702 sayılı Resmî Gazete’de yayımlanan Türkiye Muhasebe Standartları Kurulu’nun 1 sayılı Finansal Tabloların Hazırlanma ve Sunulma Esaslarına İlişkin Standardı çerçevesinde Türkiye Muhasebe Standartları ile Türkiye Finansal Raporlama Standartları’na ve BDDK tarafından muhasebe ve finansal raporlama esaslarına ilişkin yayımlanan diğer yönetmelik, açıklama ve genelgelere uygun olarak muhasebeleştirilmiş, buna ilave olarak geçmiş dönem finansal tablolarının, cari dönem ile karşılaştırmalı olarak verilebilmesi için gerekli sınıflandırmalar yapılmıştır.</w:t>
      </w:r>
    </w:p>
    <w:p w:rsidR="00371160" w:rsidRDefault="00371160">
      <w:pPr>
        <w:pStyle w:val="BodyText"/>
        <w:tabs>
          <w:tab w:val="clear" w:pos="0"/>
          <w:tab w:val="clear" w:pos="567"/>
          <w:tab w:val="clear" w:pos="720"/>
        </w:tabs>
        <w:ind w:left="540"/>
        <w:rPr>
          <w:color w:val="auto"/>
          <w:sz w:val="22"/>
          <w:szCs w:val="22"/>
        </w:rPr>
      </w:pPr>
    </w:p>
    <w:p w:rsidR="00371160" w:rsidRDefault="009658B8">
      <w:pPr>
        <w:pStyle w:val="BodyText"/>
        <w:tabs>
          <w:tab w:val="clear" w:pos="0"/>
          <w:tab w:val="clear" w:pos="567"/>
          <w:tab w:val="clear" w:pos="720"/>
        </w:tabs>
        <w:ind w:left="540"/>
        <w:rPr>
          <w:color w:val="auto"/>
          <w:sz w:val="22"/>
          <w:szCs w:val="22"/>
        </w:rPr>
      </w:pPr>
      <w:r>
        <w:rPr>
          <w:color w:val="auto"/>
          <w:sz w:val="22"/>
          <w:szCs w:val="22"/>
        </w:rPr>
        <w:t>Finansal tablolar, rayiç bedelleri ile değerlenen gerçeğe uygun değer farkları kar/zarara yansıtılan finansal varlıklar ve satılmaya hazır finansal varlıklar haricinde tarihi maliyet esasına göre hazırlanmaktadır.</w:t>
      </w:r>
    </w:p>
    <w:p w:rsidR="00371160" w:rsidRDefault="00371160">
      <w:pPr>
        <w:pStyle w:val="BodyText"/>
        <w:ind w:right="126"/>
        <w:rPr>
          <w:sz w:val="22"/>
          <w:szCs w:val="22"/>
        </w:rPr>
      </w:pPr>
    </w:p>
    <w:p w:rsidR="00371160" w:rsidRDefault="009658B8">
      <w:pPr>
        <w:pStyle w:val="BodyTextIndent"/>
        <w:tabs>
          <w:tab w:val="left" w:pos="540"/>
        </w:tabs>
        <w:ind w:right="126" w:hanging="540"/>
        <w:rPr>
          <w:b/>
          <w:sz w:val="22"/>
          <w:szCs w:val="22"/>
        </w:rPr>
      </w:pPr>
      <w:r>
        <w:rPr>
          <w:sz w:val="22"/>
          <w:szCs w:val="22"/>
        </w:rPr>
        <w:tab/>
      </w:r>
      <w:r>
        <w:rPr>
          <w:b/>
          <w:sz w:val="22"/>
          <w:szCs w:val="22"/>
        </w:rPr>
        <w:t>2.</w:t>
      </w:r>
      <w:r>
        <w:rPr>
          <w:b/>
          <w:sz w:val="22"/>
          <w:szCs w:val="22"/>
        </w:rPr>
        <w:tab/>
        <w:t>Muhasebe Esasları</w:t>
      </w:r>
    </w:p>
    <w:p w:rsidR="00371160" w:rsidRDefault="00371160">
      <w:pPr>
        <w:pStyle w:val="BodyTextIndent"/>
        <w:tabs>
          <w:tab w:val="left" w:pos="720"/>
        </w:tabs>
        <w:ind w:left="540" w:right="126" w:hanging="540"/>
        <w:rPr>
          <w:b/>
          <w:sz w:val="16"/>
          <w:szCs w:val="16"/>
        </w:rPr>
      </w:pPr>
    </w:p>
    <w:p w:rsidR="00371160" w:rsidRDefault="009658B8">
      <w:pPr>
        <w:ind w:left="540" w:hanging="360"/>
        <w:jc w:val="both"/>
        <w:rPr>
          <w:sz w:val="22"/>
          <w:szCs w:val="22"/>
          <w:lang w:val="tr-TR"/>
        </w:rPr>
      </w:pPr>
      <w:r>
        <w:rPr>
          <w:sz w:val="22"/>
          <w:szCs w:val="22"/>
          <w:lang w:val="tr-TR"/>
        </w:rPr>
        <w:tab/>
        <w:t xml:space="preserve">Ekte sunulan finansal tablolar Banka’nın yasal kayıtları esas alınarak düzenlenmektedir. Banka, Vergi Usul Kanunu’nda değişiklik yapan 5024 sayılı Kanun uyarınca, enflasyon muhasebesi düzeltmelerini 30 Haziran 2004 tarihinden itibaren 31 Aralık 2004 tarihine kadar yasal kayıtlarına yansıtmıştır. 31 Aralık 2003 tarihi itibarıyla ise finansal tablolar sabit kıymetlerin yeniden değerlemesi hariç tarihi maliyet ilkesi ve yasal kayıtlar esas alınarak düzenlenmiş olup, gerçek durumu göstermek amacıyla 31 Aralık 2004 tarihine kadar Yüksek Enflasyonlu Ekonomilerde Finansal Raporlamaya İlişkin Türkiye Muhasebe Standardı’nın (“TMS </w:t>
      </w:r>
      <w:smartTag w:uri="urn:schemas-microsoft-com:office:smarttags" w:element="metricconverter">
        <w:smartTagPr>
          <w:attr w:name="ProductID" w:val="29”"/>
        </w:smartTagPr>
        <w:r>
          <w:rPr>
            <w:sz w:val="22"/>
            <w:szCs w:val="22"/>
            <w:lang w:val="tr-TR"/>
          </w:rPr>
          <w:t>29”</w:t>
        </w:r>
      </w:smartTag>
      <w:r>
        <w:rPr>
          <w:sz w:val="22"/>
          <w:szCs w:val="22"/>
          <w:lang w:val="tr-TR"/>
        </w:rPr>
        <w:t>) belirtildiği gibi yapılan enflasyon muhasebesi düzeltme ve sınıflamalarını içermektedir.</w:t>
      </w:r>
    </w:p>
    <w:p w:rsidR="00000000" w:rsidRDefault="009658B8">
      <w:pPr>
        <w:numPr>
          <w:ilvl w:val="2"/>
          <w:numId w:val="3"/>
        </w:numPr>
        <w:tabs>
          <w:tab w:val="clear" w:pos="3060"/>
        </w:tabs>
        <w:spacing w:before="100" w:beforeAutospacing="1" w:after="100" w:afterAutospacing="1"/>
        <w:ind w:left="540" w:right="306" w:hanging="540"/>
        <w:jc w:val="both"/>
        <w:rPr>
          <w:b/>
          <w:bCs/>
          <w:sz w:val="22"/>
          <w:szCs w:val="22"/>
          <w:lang w:val="tr-TR"/>
        </w:rPr>
        <w:pPrChange w:id="153" w:author="Asiye Mara (Open)&#10;" w:date="2011-02-14T12:30:00Z">
          <w:pPr>
            <w:numPr>
              <w:ilvl w:val="2"/>
              <w:numId w:val="3"/>
            </w:numPr>
            <w:tabs>
              <w:tab w:val="num" w:pos="3060"/>
            </w:tabs>
            <w:spacing w:before="100" w:beforeAutospacing="1" w:after="100" w:afterAutospacing="1"/>
            <w:ind w:left="540" w:right="306" w:hanging="540"/>
            <w:jc w:val="both"/>
          </w:pPr>
        </w:pPrChange>
      </w:pPr>
      <w:r>
        <w:rPr>
          <w:b/>
          <w:bCs/>
          <w:sz w:val="22"/>
          <w:szCs w:val="22"/>
          <w:lang w:val="tr-TR"/>
        </w:rPr>
        <w:t>Finansal Araçların Kullanım Stratejisi ve Yabancı Para Cinsinden İşlemlere İlişkin Açıklamalar</w:t>
      </w:r>
    </w:p>
    <w:p w:rsidR="00371160" w:rsidRDefault="009658B8">
      <w:pPr>
        <w:autoSpaceDE w:val="0"/>
        <w:autoSpaceDN w:val="0"/>
        <w:adjustRightInd w:val="0"/>
        <w:spacing w:before="100" w:beforeAutospacing="1" w:after="100" w:afterAutospacing="1"/>
        <w:ind w:left="540"/>
        <w:jc w:val="both"/>
        <w:rPr>
          <w:sz w:val="22"/>
          <w:szCs w:val="22"/>
          <w:lang w:val="tr-TR"/>
        </w:rPr>
      </w:pPr>
      <w:r>
        <w:rPr>
          <w:sz w:val="22"/>
          <w:szCs w:val="22"/>
          <w:lang w:val="tr-TR"/>
        </w:rPr>
        <w:t>Banka, finansal araçlara ilişkin stratejilerini kaynak yapısına bağlı olarak yönetmektedir. Kaynak yapısı ağırlıklı olarak cari ve katılma hesaplarından oluşmaktadır. Bilanço tarihi itibarıyla Banka’nın aktif ve özkaynak yapısı yükümlülüklerini karşılayacak düzeydedir. Banka sağlamış olduğu fonlarının dönem sonu itibarıyla %23’ünü likit ürünlerde değerlendirmektedir (31 Aralık 2009: %28).</w:t>
      </w:r>
    </w:p>
    <w:p w:rsidR="00371160" w:rsidRDefault="009658B8">
      <w:pPr>
        <w:autoSpaceDE w:val="0"/>
        <w:autoSpaceDN w:val="0"/>
        <w:adjustRightInd w:val="0"/>
        <w:spacing w:before="100" w:beforeAutospacing="1" w:after="100" w:afterAutospacing="1"/>
        <w:ind w:left="540"/>
        <w:jc w:val="both"/>
        <w:rPr>
          <w:sz w:val="22"/>
          <w:szCs w:val="22"/>
          <w:lang w:val="tr-TR"/>
        </w:rPr>
      </w:pPr>
      <w:r>
        <w:rPr>
          <w:sz w:val="22"/>
          <w:szCs w:val="22"/>
          <w:lang w:val="tr-TR"/>
        </w:rPr>
        <w:t>Banka, dalgalı kur rejiminin yarattığı risklerden dolayı ciddi döviz pozisyonu almamaktadır. Bilanço kalemlerinin vade yapısı dikkate alınarak gerekli yatırım kararları verilmektedir. Aktif kalemlerin dağılımı belirlenerek, belirlenen dağılıma göre getiri analizleri yapılmaktadır.</w:t>
      </w:r>
    </w:p>
    <w:p w:rsidR="00371160" w:rsidRDefault="009658B8">
      <w:pPr>
        <w:autoSpaceDE w:val="0"/>
        <w:autoSpaceDN w:val="0"/>
        <w:adjustRightInd w:val="0"/>
        <w:spacing w:before="100" w:beforeAutospacing="1" w:after="100" w:afterAutospacing="1"/>
        <w:ind w:left="540"/>
        <w:jc w:val="both"/>
        <w:rPr>
          <w:sz w:val="22"/>
          <w:szCs w:val="22"/>
          <w:lang w:val="tr-TR"/>
        </w:rPr>
      </w:pPr>
      <w:r>
        <w:rPr>
          <w:sz w:val="22"/>
          <w:szCs w:val="22"/>
          <w:lang w:val="tr-TR"/>
        </w:rPr>
        <w:t xml:space="preserve">Banka’nın yasal kayıtlarında, yabancı para cinsinden (TL dışındaki para birimleri) muhasebeleştirilen işlemler, işlem tarihindeki kurlar kullanılarak Türk Lirası’na çevrilmektedir. Bilançoda yer alan dövize bağlı parasal varlık ve borçlar bilanço tarihinde geçerli olan kurlar kullanılarak Türk Lirası’na çevrilmişlerdir. Gerçeğe uygun değerden ölçülen yabancı para birimindeki parasal olmayan kalemler gerçeğe uygun değerin belirlendiği tarihteki döviz kurları kullanılarak çevrilir. Parasal kalemlerin çevirimden ve dövizli işlemlerin tahsil ve tediyelerinden kaynaklanan kambiyo karları ve zararları gelir tablosunda yer almaktadır.  </w:t>
      </w:r>
    </w:p>
    <w:p w:rsidR="00371160" w:rsidRDefault="00371160">
      <w:pPr>
        <w:pStyle w:val="BodyTextIndent"/>
        <w:tabs>
          <w:tab w:val="left" w:pos="720"/>
        </w:tabs>
        <w:ind w:firstLine="0"/>
        <w:rPr>
          <w:b/>
          <w:sz w:val="22"/>
          <w:szCs w:val="22"/>
        </w:rPr>
      </w:pPr>
    </w:p>
    <w:p w:rsidR="00371160" w:rsidRDefault="009658B8">
      <w:pPr>
        <w:pStyle w:val="BodyTextIndent"/>
        <w:tabs>
          <w:tab w:val="left" w:pos="720"/>
        </w:tabs>
        <w:ind w:firstLine="0"/>
        <w:rPr>
          <w:b/>
          <w:sz w:val="18"/>
          <w:szCs w:val="18"/>
        </w:rPr>
      </w:pPr>
      <w:r>
        <w:rPr>
          <w:b/>
          <w:sz w:val="22"/>
          <w:szCs w:val="22"/>
        </w:rPr>
        <w:t>ÜÇÜNCÜ BÖLÜM (devamı)</w:t>
      </w:r>
    </w:p>
    <w:p w:rsidR="00371160" w:rsidRDefault="00371160">
      <w:pPr>
        <w:pStyle w:val="BodyTextIndent"/>
        <w:tabs>
          <w:tab w:val="left" w:pos="720"/>
        </w:tabs>
        <w:ind w:right="306" w:firstLine="0"/>
        <w:rPr>
          <w:b/>
          <w:sz w:val="20"/>
          <w:szCs w:val="20"/>
        </w:rPr>
      </w:pPr>
    </w:p>
    <w:p w:rsidR="00371160" w:rsidRDefault="009658B8">
      <w:pPr>
        <w:pStyle w:val="BodyTextIndent"/>
        <w:tabs>
          <w:tab w:val="left" w:pos="720"/>
        </w:tabs>
        <w:ind w:right="306" w:firstLine="0"/>
        <w:rPr>
          <w:b/>
          <w:sz w:val="22"/>
          <w:szCs w:val="22"/>
        </w:rPr>
      </w:pPr>
      <w:r>
        <w:rPr>
          <w:b/>
          <w:sz w:val="22"/>
          <w:szCs w:val="22"/>
        </w:rPr>
        <w:t>MUHASEBE POLİTİKALARI (devamı)</w:t>
      </w:r>
    </w:p>
    <w:p w:rsidR="00371160" w:rsidRDefault="00371160">
      <w:pPr>
        <w:pStyle w:val="BodyText3"/>
        <w:tabs>
          <w:tab w:val="clear" w:pos="539"/>
          <w:tab w:val="clear" w:pos="5310"/>
          <w:tab w:val="clear" w:pos="7560"/>
        </w:tabs>
        <w:ind w:left="540" w:right="306" w:hanging="540"/>
        <w:jc w:val="both"/>
        <w:rPr>
          <w:b/>
          <w:i w:val="0"/>
        </w:rPr>
      </w:pPr>
    </w:p>
    <w:p w:rsidR="00371160" w:rsidRDefault="009658B8">
      <w:pPr>
        <w:pStyle w:val="BodyText3"/>
        <w:tabs>
          <w:tab w:val="clear" w:pos="539"/>
          <w:tab w:val="clear" w:pos="5310"/>
          <w:tab w:val="clear" w:pos="7560"/>
        </w:tabs>
        <w:ind w:left="540" w:right="306" w:hanging="540"/>
        <w:jc w:val="both"/>
        <w:rPr>
          <w:b/>
          <w:i w:val="0"/>
        </w:rPr>
      </w:pPr>
      <w:r>
        <w:rPr>
          <w:b/>
          <w:i w:val="0"/>
        </w:rPr>
        <w:t>III.</w:t>
      </w:r>
      <w:r>
        <w:rPr>
          <w:b/>
          <w:i w:val="0"/>
        </w:rPr>
        <w:tab/>
        <w:t>Vadeli İşlem ve Opsiyon Sözleşmeleri ile Türev Ürünlere İlişkin Açıklamalar</w:t>
      </w:r>
    </w:p>
    <w:p w:rsidR="00371160" w:rsidRDefault="009658B8">
      <w:pPr>
        <w:autoSpaceDE w:val="0"/>
        <w:autoSpaceDN w:val="0"/>
        <w:adjustRightInd w:val="0"/>
        <w:spacing w:before="100" w:beforeAutospacing="1" w:after="100" w:afterAutospacing="1"/>
        <w:ind w:left="540"/>
        <w:jc w:val="both"/>
        <w:rPr>
          <w:sz w:val="22"/>
          <w:szCs w:val="22"/>
          <w:lang w:val="tr-TR"/>
        </w:rPr>
      </w:pPr>
      <w:r>
        <w:rPr>
          <w:sz w:val="22"/>
          <w:szCs w:val="22"/>
          <w:lang w:val="tr-TR"/>
        </w:rPr>
        <w:t>Vadeli döviz alım satım sözleşmeleri ile swap para işlemlerinin gerçeğe uygun değerinin tespitinde, söz konusu işlemlerin iskonto edilmiş sözleşme kurları ile her bir işlem için bilanço tarihinde geçerli olan cari piyasa kar payı oranları kullanılmak sureti ile yeniden hesaplanan tahmini vade sonu kurları karşılaştırılarak, ortaya çıkan kur farkları cari dönem gelir tablosuna yansıtılmaktadır. Bu türev işlemler ekonomik olarak riskten korunma sağlamakla birlikte, finansal riskten korunma muhasebesine (hedge) uygun kalem olarak tanımlanması için gereken tüm koşullar yerine getirilmediği için Finansal Araçlar: Muhasebeleştirilme ve Ölçmeye İlişkin Türkiye Muhasebe Standardı (“TMS 39”) kapsamında alım satım amaçlı olarak muhasebeleştirilmekte ve söz konusu araçlar dolayısı ile gerçekleşen kazanç veya kayıp kar zarar tablosu ile ilişkilendirilmektedir.</w:t>
      </w:r>
    </w:p>
    <w:p w:rsidR="00371160" w:rsidRDefault="009658B8">
      <w:pPr>
        <w:ind w:left="540" w:right="306" w:hanging="540"/>
        <w:jc w:val="both"/>
        <w:rPr>
          <w:b/>
          <w:bCs/>
          <w:sz w:val="22"/>
          <w:lang w:val="tr-TR"/>
        </w:rPr>
      </w:pPr>
      <w:r>
        <w:rPr>
          <w:b/>
          <w:bCs/>
          <w:sz w:val="22"/>
          <w:lang w:val="tr-TR"/>
        </w:rPr>
        <w:t>IV.</w:t>
      </w:r>
      <w:r>
        <w:rPr>
          <w:b/>
          <w:bCs/>
          <w:sz w:val="22"/>
          <w:lang w:val="tr-TR"/>
        </w:rPr>
        <w:tab/>
        <w:t>Kar Payı Gelir ve Giderine İlişkin Açıklamalar</w:t>
      </w:r>
    </w:p>
    <w:p w:rsidR="00371160" w:rsidRDefault="009658B8">
      <w:pPr>
        <w:ind w:left="540" w:right="306" w:hanging="540"/>
        <w:jc w:val="both"/>
        <w:rPr>
          <w:sz w:val="22"/>
          <w:lang w:val="tr-TR"/>
        </w:rPr>
      </w:pPr>
      <w:r>
        <w:rPr>
          <w:sz w:val="22"/>
          <w:lang w:val="tr-TR"/>
        </w:rPr>
        <w:tab/>
      </w:r>
    </w:p>
    <w:p w:rsidR="00371160" w:rsidRDefault="009658B8">
      <w:pPr>
        <w:pStyle w:val="BlockText"/>
        <w:tabs>
          <w:tab w:val="left" w:pos="10065"/>
        </w:tabs>
        <w:ind w:left="540" w:right="306" w:hanging="540"/>
        <w:rPr>
          <w:sz w:val="22"/>
          <w:lang w:val="tr-TR"/>
        </w:rPr>
      </w:pPr>
      <w:r>
        <w:rPr>
          <w:sz w:val="22"/>
          <w:lang w:val="tr-TR"/>
        </w:rPr>
        <w:tab/>
        <w:t>Kar payı gelir ve giderleri tahakkuk esasına göre kayıtlara intikal ettirilmektedir.</w:t>
      </w:r>
      <w:r>
        <w:rPr>
          <w:sz w:val="22"/>
          <w:lang w:val="tr-TR"/>
        </w:rPr>
        <w:tab/>
      </w:r>
    </w:p>
    <w:p w:rsidR="00371160" w:rsidRDefault="00371160">
      <w:pPr>
        <w:tabs>
          <w:tab w:val="left" w:pos="10065"/>
        </w:tabs>
        <w:ind w:left="540" w:right="306" w:hanging="540"/>
        <w:jc w:val="both"/>
        <w:rPr>
          <w:sz w:val="20"/>
          <w:szCs w:val="20"/>
          <w:lang w:val="tr-TR"/>
        </w:rPr>
      </w:pPr>
    </w:p>
    <w:p w:rsidR="00371160" w:rsidRDefault="009658B8">
      <w:pPr>
        <w:tabs>
          <w:tab w:val="left" w:pos="10065"/>
        </w:tabs>
        <w:ind w:left="540"/>
        <w:jc w:val="both"/>
        <w:rPr>
          <w:sz w:val="22"/>
          <w:lang w:val="tr-TR"/>
        </w:rPr>
      </w:pPr>
      <w:r>
        <w:rPr>
          <w:sz w:val="22"/>
          <w:lang w:val="tr-TR"/>
        </w:rPr>
        <w:t>Donuk alacak haline gelen fonlara ilişkin kar payı tahakkuk ve reeskontları iptal edilerek, söz konusu tutarlar tahsil edildiğinde gelir kaydedilmektedir.</w:t>
      </w:r>
    </w:p>
    <w:p w:rsidR="00371160" w:rsidRDefault="00371160">
      <w:pPr>
        <w:ind w:left="540" w:right="306"/>
        <w:jc w:val="both"/>
        <w:rPr>
          <w:sz w:val="22"/>
          <w:lang w:val="tr-TR"/>
        </w:rPr>
      </w:pPr>
    </w:p>
    <w:p w:rsidR="00371160" w:rsidRDefault="009658B8">
      <w:pPr>
        <w:pStyle w:val="Heading2"/>
        <w:spacing w:before="0"/>
        <w:ind w:left="540" w:right="306" w:hanging="540"/>
        <w:jc w:val="both"/>
        <w:rPr>
          <w:rFonts w:ascii="Times New Roman" w:hAnsi="Times New Roman"/>
          <w:sz w:val="22"/>
          <w:lang w:val="tr-TR"/>
        </w:rPr>
      </w:pPr>
      <w:r>
        <w:rPr>
          <w:rFonts w:ascii="Times New Roman" w:hAnsi="Times New Roman"/>
          <w:sz w:val="22"/>
          <w:lang w:val="tr-TR"/>
        </w:rPr>
        <w:t>V.</w:t>
      </w:r>
      <w:r>
        <w:rPr>
          <w:rFonts w:ascii="Times New Roman" w:hAnsi="Times New Roman"/>
          <w:sz w:val="22"/>
          <w:lang w:val="tr-TR"/>
        </w:rPr>
        <w:tab/>
        <w:t>Ücret ve Komisyon Gelir ve Giderlerine İlişkin Açıklamalar</w:t>
      </w:r>
    </w:p>
    <w:p w:rsidR="00371160" w:rsidRDefault="00371160">
      <w:pPr>
        <w:ind w:right="306" w:hanging="720"/>
        <w:jc w:val="both"/>
        <w:rPr>
          <w:sz w:val="20"/>
          <w:szCs w:val="20"/>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Bankacılık hizmet gelirleri tahsil edildikleri dönemde gelir kaydedilmekte, kurumsal kredilerle ilgili peşin tahsil edilen komisyon gelirleri ise dönemsellik ilkesi gereği ilgili döneme isabet eden kısmı gelir kaydedilmektedir.</w:t>
      </w:r>
    </w:p>
    <w:p w:rsidR="00371160" w:rsidRDefault="00371160">
      <w:pPr>
        <w:ind w:right="-288"/>
        <w:jc w:val="both"/>
        <w:rPr>
          <w:sz w:val="20"/>
          <w:szCs w:val="20"/>
          <w:lang w:val="tr-TR"/>
        </w:rPr>
      </w:pPr>
    </w:p>
    <w:p w:rsidR="00371160" w:rsidRDefault="009658B8">
      <w:pPr>
        <w:autoSpaceDE w:val="0"/>
        <w:autoSpaceDN w:val="0"/>
        <w:adjustRightInd w:val="0"/>
        <w:ind w:left="540"/>
        <w:jc w:val="both"/>
        <w:rPr>
          <w:sz w:val="22"/>
          <w:szCs w:val="22"/>
          <w:lang w:val="tr-TR"/>
        </w:rPr>
      </w:pPr>
      <w:r>
        <w:rPr>
          <w:sz w:val="22"/>
          <w:szCs w:val="22"/>
          <w:lang w:val="tr-TR"/>
        </w:rPr>
        <w:t>Finansal yükümlülüklere ilişkin olarak diğer kurum ve kuruluşlara ödenen ve işlem maliyetini oluşturan kredi ücret ve komisyon giderleri peşin ödenmiş gider hesabında takip edilmekte olup, dönemsellik ilkesi gereği ilgili dönemlerde gider hesaplarına yansıtılmaktadır.</w:t>
      </w:r>
    </w:p>
    <w:p w:rsidR="00371160" w:rsidRDefault="00371160">
      <w:pPr>
        <w:ind w:right="-288"/>
        <w:jc w:val="both"/>
        <w:rPr>
          <w:sz w:val="20"/>
          <w:szCs w:val="20"/>
          <w:lang w:val="tr-TR"/>
        </w:rPr>
      </w:pPr>
    </w:p>
    <w:p w:rsidR="00371160" w:rsidRDefault="009658B8">
      <w:pPr>
        <w:ind w:left="540" w:right="-288" w:hanging="540"/>
        <w:jc w:val="both"/>
        <w:rPr>
          <w:b/>
          <w:bCs/>
          <w:sz w:val="22"/>
          <w:szCs w:val="22"/>
          <w:lang w:val="tr-TR"/>
        </w:rPr>
      </w:pPr>
      <w:r>
        <w:rPr>
          <w:b/>
          <w:bCs/>
          <w:sz w:val="22"/>
          <w:szCs w:val="22"/>
          <w:lang w:val="tr-TR"/>
        </w:rPr>
        <w:t>VI.</w:t>
      </w:r>
      <w:r>
        <w:rPr>
          <w:b/>
          <w:bCs/>
          <w:sz w:val="22"/>
          <w:szCs w:val="22"/>
          <w:lang w:val="tr-TR"/>
        </w:rPr>
        <w:tab/>
        <w:t>Finansal Varlıklara İlişkin Açıklamalar</w:t>
      </w:r>
    </w:p>
    <w:p w:rsidR="00371160" w:rsidRDefault="00371160">
      <w:pPr>
        <w:ind w:left="1701" w:right="-288" w:hanging="720"/>
        <w:jc w:val="both"/>
        <w:rPr>
          <w:sz w:val="20"/>
          <w:szCs w:val="20"/>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araçlar; finansal varlıklar, finansal yükümlülükler ve türev enstrümanlarını kapsamaktadır. Finansal araçlar, Banka’nın bu finansal araçlara hukuki olarak taraf olması durumunda Banka’nın bilançosunda yer almaktadır.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varlıklar, temelde Banka’nın ticari faaliyet ve operasyonlarını meydana getirmektedir. Bu araçlar finansal tablolardaki likiditeyi ve kredi riskini ortaya çıkarma, etkileme ve azaltabilme özelliğine sahiptir.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Makul değer, istekli alıcı ve satıcıların bir araya geldiği piyasalarda bir aktifin başka bir varlıkla değiştirilebileceği veya bir taahhüdün yerine getirilebileceği değerdir. Bir finansal varlığın piyasa değeri, aktif bir pazarın mevcudiyeti durumunda, satıştan elde edilebilecek tutara veya satın almadan doğabilecek borca eşittir.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varlıkların tahmini makul değeri Banka tarafından piyasalara ilişkin bilgiler ve gerekli değerleme yöntemleri kullanılarak belirlenmiştir. Ancak, makul değerin belirlenmesinde kullanılan piyasa verilerinin yorumlanmasına gerek duyulmaktadır. Bu nedenle, bu raporda sunulan tahminler Banka’nın varlıklarını elden çıkarması durumunda cari piyasa koşullarında elde edebileceği değerler olmayabilir. Bazı finansal araçların maliyet değerine eşit olan kayıtlı değerlerinin, kısa vadeli nitelikleri nedeniyle gerçeğe uygun değerlerine eşit olduğu varsayılmaktadır.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371160">
      <w:pPr>
        <w:pStyle w:val="BodyTextIndent"/>
        <w:tabs>
          <w:tab w:val="left" w:pos="720"/>
        </w:tabs>
        <w:ind w:right="306" w:firstLine="0"/>
        <w:rPr>
          <w:b/>
          <w:sz w:val="22"/>
          <w:szCs w:val="22"/>
        </w:rPr>
      </w:pPr>
    </w:p>
    <w:p w:rsidR="00371160" w:rsidRDefault="00371160">
      <w:pPr>
        <w:pStyle w:val="BodyTextIndent"/>
        <w:tabs>
          <w:tab w:val="left" w:pos="720"/>
        </w:tabs>
        <w:ind w:right="306" w:firstLine="0"/>
        <w:rPr>
          <w:b/>
          <w:sz w:val="22"/>
          <w:szCs w:val="22"/>
        </w:rPr>
      </w:pPr>
    </w:p>
    <w:p w:rsidR="00371160" w:rsidRDefault="009658B8">
      <w:pPr>
        <w:pStyle w:val="BodyTextIndent"/>
        <w:tabs>
          <w:tab w:val="left" w:pos="720"/>
        </w:tabs>
        <w:ind w:right="306" w:firstLine="0"/>
        <w:rPr>
          <w:b/>
          <w:sz w:val="22"/>
          <w:szCs w:val="22"/>
        </w:rPr>
      </w:pPr>
      <w:r>
        <w:rPr>
          <w:b/>
          <w:sz w:val="22"/>
          <w:szCs w:val="22"/>
        </w:rPr>
        <w:t>ÜÇÜNCÜ BÖLÜM (devamı)</w:t>
      </w:r>
    </w:p>
    <w:p w:rsidR="00371160" w:rsidRDefault="00371160">
      <w:pPr>
        <w:pStyle w:val="BodyTextIndent"/>
        <w:tabs>
          <w:tab w:val="left" w:pos="720"/>
        </w:tabs>
        <w:ind w:right="306" w:firstLine="0"/>
        <w:rPr>
          <w:b/>
          <w:sz w:val="20"/>
          <w:szCs w:val="20"/>
        </w:rPr>
      </w:pPr>
    </w:p>
    <w:p w:rsidR="00371160" w:rsidRDefault="009658B8">
      <w:pPr>
        <w:pStyle w:val="BodyTextIndent"/>
        <w:tabs>
          <w:tab w:val="left" w:pos="720"/>
        </w:tabs>
        <w:ind w:right="306" w:firstLine="0"/>
        <w:rPr>
          <w:b/>
          <w:sz w:val="22"/>
          <w:szCs w:val="22"/>
        </w:rPr>
      </w:pPr>
      <w:r>
        <w:rPr>
          <w:b/>
          <w:sz w:val="22"/>
          <w:szCs w:val="22"/>
        </w:rPr>
        <w:t>MUHASEBE POLİTİKALARI (devamı)</w:t>
      </w:r>
    </w:p>
    <w:p w:rsidR="00371160" w:rsidRDefault="00371160">
      <w:pPr>
        <w:tabs>
          <w:tab w:val="left" w:pos="-54"/>
        </w:tabs>
        <w:suppressAutoHyphens/>
        <w:ind w:left="540" w:right="126"/>
        <w:jc w:val="both"/>
        <w:rPr>
          <w:b/>
          <w:sz w:val="22"/>
          <w:szCs w:val="22"/>
          <w:lang w:val="tr-TR"/>
        </w:rPr>
      </w:pPr>
    </w:p>
    <w:p w:rsidR="00371160" w:rsidRDefault="009658B8">
      <w:pPr>
        <w:ind w:left="540" w:right="-288" w:hanging="540"/>
        <w:jc w:val="both"/>
        <w:rPr>
          <w:b/>
          <w:bCs/>
          <w:sz w:val="22"/>
          <w:szCs w:val="22"/>
          <w:lang w:val="tr-TR"/>
        </w:rPr>
      </w:pPr>
      <w:r>
        <w:rPr>
          <w:b/>
          <w:bCs/>
          <w:sz w:val="22"/>
          <w:szCs w:val="22"/>
          <w:lang w:val="tr-TR"/>
        </w:rPr>
        <w:t>VI.</w:t>
      </w:r>
      <w:r>
        <w:rPr>
          <w:b/>
          <w:bCs/>
          <w:sz w:val="22"/>
          <w:szCs w:val="22"/>
          <w:lang w:val="tr-TR"/>
        </w:rPr>
        <w:tab/>
        <w:t>Finansal Varlıklara İlişkin Açıklamalar (devamı)</w:t>
      </w:r>
    </w:p>
    <w:p w:rsidR="00371160" w:rsidRDefault="00371160">
      <w:pPr>
        <w:tabs>
          <w:tab w:val="left" w:pos="-54"/>
        </w:tabs>
        <w:suppressAutoHyphens/>
        <w:ind w:right="126"/>
        <w:jc w:val="both"/>
        <w:rPr>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Aşağıda her finansal aracın tahmini gerçeğe uygun değerlerini belirlemede kullanılan yöntemler ve varsayımlar belirtilmiştir:</w:t>
      </w:r>
    </w:p>
    <w:p w:rsidR="00371160" w:rsidRDefault="00371160">
      <w:pPr>
        <w:tabs>
          <w:tab w:val="left" w:pos="-54"/>
        </w:tabs>
        <w:suppressAutoHyphens/>
        <w:ind w:right="126"/>
        <w:jc w:val="both"/>
        <w:rPr>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Nakit Değerler, Bankalar ve Diğer Mali Kuruluşlar: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Nakit ve nakit benzeri kalemler, nakit para, vadesiz mevduat hemen nakde çevrilebilecek olan ve önemli tutarda değer değişikliği riskini taşımayan yüksek likiditeye sahip diğer kısa vadeli yatırımlardır. Bu varlıkların defter değeri  gerçeğe uygun değerleridir.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Gerçeğe Uygun Değer Farkı Kar/Zarara Yansıtılan Finansal Varlıklar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Gerçeğe uygun değer farkı kar zarara yansıtılan menkul değerler belli başlı iki ana başlık altında toplanmıştır. (i) Alım satım amaçlı olarak sınıflanan menkul değerler; esas itibarıyla yakın bir tarihte satılmak ya da geri alınmak amacıyla edinilmiş kısa vadede kar amacı güdülen menkul değerler, (ii) İlk muhasebeleştirme sırasında Banka tarafından gerçeğe uygun değer farkı kar zarara yansıtılan olarak sınıflanmış menkul kıymetlerdir. Banka bu tür bir sınıflamaya izin verilen veya daha doğru bir bilgi sunulması sonucunu doğuran durumlarda kullanabilir.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Bu grupta muhasebeleştirilen menkul değerler maliyet bedelleriyle finansal tablolara alınmakta ve gerçeğe uygun değerleri üzerinden finansal tablolarda gösterilmektedir. Borsalarda işlem gören menkul kıymetler için gerçeğe uygun değerler borsa rayiçleri kullanılarak bulunur.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Gerçeğe uygun değer farkı kar zarara yansıtılan menkul değerlerin elde etme maliyeti ile gerçeğe uygun  değerlerine göre değerlenmiş değerleri arasındaki fark, kar payı gelir ve reeskontları veya menkul değerler değer düşüş karşılığı hesabına yansıtılmaktadır. Gerçeğe uygun değer farkı kar zarara yansıtılan menkul değerlerin elde tutulması esnasında kazanılan kar payları, kar payı gelirleri hesaplarına intikal ettirilmektedir.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Banka’nın 31 Aralık 2010 tarihi itibarıyla 2.581 Bin TL tutarında gerçeğe uygun değer farkı kar zarara yansıtılan alım satım amaçlı </w:t>
      </w:r>
      <w:ins w:id="154" w:author="Gülşah Tuba Ünlü (Open)&#10;" w:date="2011-02-13T16:33:00Z">
        <w:r>
          <w:rPr>
            <w:rFonts w:ascii="TimesNewRomanPSMT" w:hAnsi="TimesNewRomanPSMT" w:cs="TimesNewRomanPSMT"/>
            <w:sz w:val="22"/>
            <w:szCs w:val="22"/>
            <w:lang w:val="tr-TR" w:eastAsia="tr-TR"/>
          </w:rPr>
          <w:t xml:space="preserve">türev </w:t>
        </w:r>
      </w:ins>
      <w:r>
        <w:rPr>
          <w:rFonts w:ascii="TimesNewRomanPSMT" w:hAnsi="TimesNewRomanPSMT" w:cs="TimesNewRomanPSMT"/>
          <w:sz w:val="22"/>
          <w:szCs w:val="22"/>
          <w:lang w:val="tr-TR" w:eastAsia="tr-TR"/>
        </w:rPr>
        <w:t>finansal varlığı bulunmaktadır (31 Aralık 2009: 3.889 Bin TL).</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Vadeye Kadar Elde Tutulacak Finansal Varlıklar: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Vadeye kadar elde tutulacak finansal varlıklar; vadesine kadar saklama niyetiyle elde tutulan ve fonlama kabiliyeti dahil olmak üzere vade sonuna kadar elde tutulabilmesi için gerekli koşulların sağlanmış olduğu, sabit veya belirlenebilir ödemeleri ile sabit vadesi bulunan ve banka kaynaklı krediler ve alacaklar dışında kalan finansal varlıklardan oluşmaktadır. Vadeye kadar elde tutulacak menkul değerler, iç verim yöntemi kullanılarak iskonto edilmiş maliyeti ile değerlemeye tabi tutulmakta ve varsa değer azalışı için karşılık ayrılmaktadır. Banka tarafından vadeye kadar elde tutulmak amacıyla edinilen ve bu şekilde sınıflandırılan ancak sınıflandırma esaslarına uyulmadığından iki yıl boyunca bu sınıflandırmaya tabi tutulmayacak finansal varlıklar bulunmamaktadır.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Vadeye kadar elde tutulacak menkul değerlerden kazanılan kar payı gelirleri, gelir tablosunda kar payı geliri olarak muhasebeleştirilmektedir.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Banka’nın 31 Aralık 2010 tarihi itibarıyla 77.032 Bin TL tutarında vadeye kadar elde tutulan yatırımları bulunmaktadır (31 Aralık 2009: 76.460 Bin TL).</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jc w:val="both"/>
        <w:rPr>
          <w:rFonts w:ascii="TimesNewRomanPSMT" w:hAnsi="TimesNewRomanPSMT" w:cs="TimesNewRomanPSMT"/>
          <w:b/>
          <w:sz w:val="22"/>
          <w:szCs w:val="22"/>
          <w:lang w:val="tr-TR" w:eastAsia="tr-TR"/>
        </w:rPr>
      </w:pPr>
      <w:r>
        <w:rPr>
          <w:rFonts w:ascii="TimesNewRomanPSMT" w:hAnsi="TimesNewRomanPSMT" w:cs="TimesNewRomanPSMT"/>
          <w:b/>
          <w:sz w:val="22"/>
          <w:szCs w:val="22"/>
          <w:lang w:val="tr-TR" w:eastAsia="tr-TR"/>
        </w:rPr>
        <w:t>ÜÇÜNCÜ BÖLÜM (devamı)</w:t>
      </w:r>
    </w:p>
    <w:p w:rsidR="00371160" w:rsidRDefault="00371160">
      <w:pPr>
        <w:autoSpaceDE w:val="0"/>
        <w:autoSpaceDN w:val="0"/>
        <w:adjustRightInd w:val="0"/>
        <w:ind w:left="540"/>
        <w:jc w:val="both"/>
        <w:rPr>
          <w:rFonts w:ascii="TimesNewRomanPSMT" w:hAnsi="TimesNewRomanPSMT" w:cs="TimesNewRomanPSMT"/>
          <w:b/>
          <w:sz w:val="22"/>
          <w:szCs w:val="22"/>
          <w:lang w:val="tr-TR" w:eastAsia="tr-TR"/>
        </w:rPr>
      </w:pPr>
    </w:p>
    <w:p w:rsidR="00371160" w:rsidRDefault="009658B8">
      <w:pPr>
        <w:autoSpaceDE w:val="0"/>
        <w:autoSpaceDN w:val="0"/>
        <w:adjustRightInd w:val="0"/>
        <w:jc w:val="both"/>
        <w:rPr>
          <w:rFonts w:ascii="TimesNewRomanPSMT" w:hAnsi="TimesNewRomanPSMT" w:cs="TimesNewRomanPSMT"/>
          <w:b/>
          <w:sz w:val="22"/>
          <w:szCs w:val="22"/>
          <w:lang w:val="tr-TR" w:eastAsia="tr-TR"/>
        </w:rPr>
      </w:pPr>
      <w:r>
        <w:rPr>
          <w:rFonts w:ascii="TimesNewRomanPSMT" w:hAnsi="TimesNewRomanPSMT" w:cs="TimesNewRomanPSMT"/>
          <w:b/>
          <w:sz w:val="22"/>
          <w:szCs w:val="22"/>
          <w:lang w:val="tr-TR" w:eastAsia="tr-TR"/>
        </w:rPr>
        <w:t>MUHASEBE POLİTİKALARI (devamı)</w:t>
      </w:r>
    </w:p>
    <w:p w:rsidR="00371160" w:rsidRDefault="00371160">
      <w:pPr>
        <w:autoSpaceDE w:val="0"/>
        <w:autoSpaceDN w:val="0"/>
        <w:adjustRightInd w:val="0"/>
        <w:ind w:left="540"/>
        <w:jc w:val="both"/>
        <w:rPr>
          <w:rFonts w:ascii="TimesNewRomanPSMT" w:hAnsi="TimesNewRomanPSMT" w:cs="TimesNewRomanPSMT"/>
          <w:b/>
          <w:sz w:val="22"/>
          <w:szCs w:val="22"/>
          <w:lang w:val="tr-TR" w:eastAsia="tr-TR"/>
        </w:rPr>
      </w:pPr>
    </w:p>
    <w:p w:rsidR="00371160" w:rsidRDefault="009658B8">
      <w:pPr>
        <w:ind w:left="540" w:right="-288" w:hanging="540"/>
        <w:jc w:val="both"/>
        <w:rPr>
          <w:b/>
          <w:bCs/>
          <w:sz w:val="22"/>
          <w:szCs w:val="22"/>
          <w:lang w:val="tr-TR"/>
        </w:rPr>
      </w:pPr>
      <w:r>
        <w:rPr>
          <w:b/>
          <w:bCs/>
          <w:sz w:val="22"/>
          <w:szCs w:val="22"/>
          <w:lang w:val="tr-TR"/>
        </w:rPr>
        <w:t>VI.</w:t>
      </w:r>
      <w:r>
        <w:rPr>
          <w:b/>
          <w:bCs/>
          <w:sz w:val="22"/>
          <w:szCs w:val="22"/>
          <w:lang w:val="tr-TR"/>
        </w:rPr>
        <w:tab/>
        <w:t>Finansal Varlıklara İlişkin Açıklamalar (devamı)</w:t>
      </w:r>
    </w:p>
    <w:p w:rsidR="00371160" w:rsidRDefault="00371160">
      <w:pPr>
        <w:autoSpaceDE w:val="0"/>
        <w:autoSpaceDN w:val="0"/>
        <w:adjustRightInd w:val="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Satılmaya Hazır Finansal Varlıklar:</w:t>
      </w: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 </w:t>
      </w: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Satılmaya hazır finansal varlıklar ilk kayda alınmalarında işlem maliyetlerini de içeren elde etme maliyeti ile muhasebeleştirilmektedir. İlk kayda alımdan sonra satılmaya hazır menkul kıymet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“Menkul Değerler Değer Artış Fonu” hesabı altında gösterilmektedir. Satılmaya hazır menkul değerlerin elden çıkarılması durumunda özkaynaklarda menkul değerler değer artış fonu hesabında izlenen bunlara ait değer artış/azalışları gelir tablosuna devredilir. Satılmaya hazır finansal varlık olarak sınıflandırılan özkaynağa dayalı araçlar ise maliyet değerlerinden varsa değer düşüklükleri indirildikten sonraki değerleri ile kayda alınmaktadır.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Banka’nın 31 Aralık 2010 tarihi itibarıyla 394.577 Bin TL tutarında satılmaya hazır menkul kıymeti bulunmaktadır (31 Aralık 2009: 80.204 Bin TL).</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Kredi ve Alacaklar: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Kredi ve alacaklar iskonto edilmiş maliyetleri üzerinden muhasebeleştirilmektedir. Söz konusu kredi ve alacakların teminatı olarak alınan varlıklarla ilgili olarak ödenen harç, işlem gideri ve bunun gibi diğer masraflar işlem maliyetinin bir parçası olarak kabul edilmemekte ve gider hesaplarına yansıtılmaktadır.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Krediler nakit tutarları üzerinden kredi hesaplarına intikal ettirilmekte olup, kredilerin kar payı reeskontları; kar payı oranı üzerinden iç verim yöntemi ile hesaplanmakta ve ortaya çıkan tutarlar kar payı gelirlerine intikal ettirilmektedir. Döviz üzerinden ve dövize endeksli olarak kullandırılanlar, evalüasyon işlemine tabi tutulmakta ve oluşan değerleme farkları, gelir tablosunda “Kambiyo Karları” ve/veya “Kambiyo Zararları” hesaplarına yansıtılmaktadır.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Kullandırılan kredilerin tahsil edilemeyeceğine ilişkin bulguların varlığı halinde, bunların ilgili düzenlemelerde öngörüldüğü şekilde sınıflandırılıp, ayrılması gerekli özel karşılıklar ayrılmakta olup, ayrılan özel karşılıklar ilgili dönemin kar/zarar hesaplarına aktarılmaktadır. Yapılan tahsilatlar “Tasfiye Olunacak Alacaklar” (Tahsili Şüpheli Alacaklardan Alınanlar Dahil) ile “Zarar Niteliğindeki Krediler ve Diğer Alacaklardan Alınan Kar Payları” hesaplarına intikal ettirilmektedir.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Serbest kalan karşılık tutarı, cari yıl içerisinde ayrılan karşılık tutarının iptal edilmesi ve geri kalan tutarın geçmiş yıl giderlerinden tahsilat hesaplarına gelir kaydedilmesi suretiyle muhasebeleştirilmektedir.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Özel karşılıkların dışında, Banka ilgili yönetmelik hükümleri çerçevesinde kredi ve diğer alacakları için genel kredi karşılığı ayırmaktadır. Banka 1 Kasım 2006 tarihine kadar nakdi kredi ve diğer alacaklar için binde 5, gayr</w:t>
      </w:r>
      <w:del w:id="155" w:author="Gülşah Tuba Ünlü (Open)&#10;" w:date="2011-02-12T11:45:00Z">
        <w:r>
          <w:rPr>
            <w:rFonts w:ascii="TimesNewRomanPSMT" w:hAnsi="TimesNewRomanPSMT" w:cs="TimesNewRomanPSMT"/>
            <w:sz w:val="22"/>
            <w:szCs w:val="22"/>
            <w:lang w:val="tr-TR" w:eastAsia="tr-TR"/>
          </w:rPr>
          <w:delText>ınakdi</w:delText>
        </w:r>
      </w:del>
      <w:ins w:id="156" w:author="Gülşah Tuba Ünlü (Open)&#10;" w:date="2011-02-12T11:45:00Z">
        <w:r>
          <w:rPr>
            <w:rFonts w:ascii="TimesNewRomanPSMT" w:hAnsi="TimesNewRomanPSMT" w:cs="TimesNewRomanPSMT"/>
            <w:sz w:val="22"/>
            <w:szCs w:val="22"/>
            <w:lang w:val="tr-TR" w:eastAsia="tr-TR"/>
          </w:rPr>
          <w:t>inakdi</w:t>
        </w:r>
      </w:ins>
      <w:r>
        <w:rPr>
          <w:rFonts w:ascii="TimesNewRomanPSMT" w:hAnsi="TimesNewRomanPSMT" w:cs="TimesNewRomanPSMT"/>
          <w:sz w:val="22"/>
          <w:szCs w:val="22"/>
          <w:lang w:val="tr-TR" w:eastAsia="tr-TR"/>
        </w:rPr>
        <w:t xml:space="preserve"> krediler için binde 1 oranında genel kredi karşılığı hesaplar iken, bahse konu oranlar 1 Kasım 2006 tarih ve 26333 sayılı Resmi Gazete’de yayınlanan “Bankalarca Kredilerin ve Diğer Alacakların Niteliklerinin Belirlenmesi ve Bunlar İçin Ayrılacak Karşılıklara İlişkin Usul ve Esaslar Hakkında Yönetmelik”te yapılan değişiklik ile 31 Ekim 2006 sonrasında standart nitelikli nakdi kredi ve diğer alacaklar bakiyesi artış göstermişse artan kısım için yüzde 1, 31 Ekim 2006 bakiyesi için binde 5, 31 Ekim 2006 sonrasında standart nitelikli gayr</w:t>
      </w:r>
      <w:del w:id="157" w:author="Gülşah Tuba Ünlü (Open)&#10;" w:date="2011-02-12T11:45:00Z">
        <w:r>
          <w:rPr>
            <w:rFonts w:ascii="TimesNewRomanPSMT" w:hAnsi="TimesNewRomanPSMT" w:cs="TimesNewRomanPSMT"/>
            <w:sz w:val="22"/>
            <w:szCs w:val="22"/>
            <w:lang w:val="tr-TR" w:eastAsia="tr-TR"/>
          </w:rPr>
          <w:delText>ınakdi</w:delText>
        </w:r>
      </w:del>
      <w:ins w:id="158" w:author="Gülşah Tuba Ünlü (Open)&#10;" w:date="2011-02-12T11:45:00Z">
        <w:r>
          <w:rPr>
            <w:rFonts w:ascii="TimesNewRomanPSMT" w:hAnsi="TimesNewRomanPSMT" w:cs="TimesNewRomanPSMT"/>
            <w:sz w:val="22"/>
            <w:szCs w:val="22"/>
            <w:lang w:val="tr-TR" w:eastAsia="tr-TR"/>
          </w:rPr>
          <w:t>inakdi</w:t>
        </w:r>
      </w:ins>
      <w:r>
        <w:rPr>
          <w:rFonts w:ascii="TimesNewRomanPSMT" w:hAnsi="TimesNewRomanPSMT" w:cs="TimesNewRomanPSMT"/>
          <w:sz w:val="22"/>
          <w:szCs w:val="22"/>
          <w:lang w:val="tr-TR" w:eastAsia="tr-TR"/>
        </w:rPr>
        <w:t xml:space="preserve"> krediler bakiyesi artış göstermişse artan kısım için binde 2, 31 Ekim 2006 bakiyesi için ise binde 1 oranında genel kredi karşılığı ayırmakta, aynı yönetmeliğin 6 Şubat 2008 tarihinde değişen hükümlerine istinaden de yakın izlemedeki nakdi krediler toplamının yüzde 2’si ve yakın izlemedeki gayr</w:t>
      </w:r>
      <w:del w:id="159" w:author="Gülşah Tuba Ünlü (Open)&#10;" w:date="2011-02-12T11:45:00Z">
        <w:r>
          <w:rPr>
            <w:rFonts w:ascii="TimesNewRomanPSMT" w:hAnsi="TimesNewRomanPSMT" w:cs="TimesNewRomanPSMT"/>
            <w:sz w:val="22"/>
            <w:szCs w:val="22"/>
            <w:lang w:val="tr-TR" w:eastAsia="tr-TR"/>
          </w:rPr>
          <w:delText>ınakdi</w:delText>
        </w:r>
      </w:del>
      <w:ins w:id="160" w:author="Gülşah Tuba Ünlü (Open)&#10;" w:date="2011-02-12T11:45:00Z">
        <w:r>
          <w:rPr>
            <w:rFonts w:ascii="TimesNewRomanPSMT" w:hAnsi="TimesNewRomanPSMT" w:cs="TimesNewRomanPSMT"/>
            <w:sz w:val="22"/>
            <w:szCs w:val="22"/>
            <w:lang w:val="tr-TR" w:eastAsia="tr-TR"/>
          </w:rPr>
          <w:t>inakdi</w:t>
        </w:r>
      </w:ins>
      <w:r>
        <w:rPr>
          <w:rFonts w:ascii="TimesNewRomanPSMT" w:hAnsi="TimesNewRomanPSMT" w:cs="TimesNewRomanPSMT"/>
          <w:sz w:val="22"/>
          <w:szCs w:val="22"/>
          <w:lang w:val="tr-TR" w:eastAsia="tr-TR"/>
        </w:rPr>
        <w:t xml:space="preserve"> krediler toplamının binde 4’ü oranında genel kredi karşılığı ayırmaktadır.</w:t>
      </w:r>
    </w:p>
    <w:p w:rsidR="00371160" w:rsidRDefault="00371160">
      <w:pPr>
        <w:pStyle w:val="BodyTextIndent"/>
        <w:tabs>
          <w:tab w:val="left" w:pos="720"/>
        </w:tabs>
        <w:ind w:right="306" w:firstLine="0"/>
        <w:rPr>
          <w:b/>
          <w:sz w:val="22"/>
          <w:szCs w:val="22"/>
        </w:rPr>
      </w:pPr>
    </w:p>
    <w:p w:rsidR="00371160" w:rsidRDefault="009658B8">
      <w:pPr>
        <w:pStyle w:val="BodyTextIndent"/>
        <w:tabs>
          <w:tab w:val="left" w:pos="720"/>
        </w:tabs>
        <w:ind w:right="306" w:firstLine="0"/>
        <w:rPr>
          <w:b/>
          <w:sz w:val="22"/>
          <w:szCs w:val="22"/>
        </w:rPr>
      </w:pPr>
      <w:r>
        <w:rPr>
          <w:b/>
          <w:sz w:val="22"/>
          <w:szCs w:val="22"/>
        </w:rPr>
        <w:t>ÜÇÜNCÜ BÖLÜM (devamı)</w:t>
      </w:r>
    </w:p>
    <w:p w:rsidR="00371160" w:rsidRDefault="00371160">
      <w:pPr>
        <w:pStyle w:val="BodyTextIndent"/>
        <w:tabs>
          <w:tab w:val="left" w:pos="720"/>
        </w:tabs>
        <w:ind w:right="306" w:firstLine="0"/>
        <w:rPr>
          <w:b/>
          <w:sz w:val="20"/>
          <w:szCs w:val="20"/>
        </w:rPr>
      </w:pPr>
    </w:p>
    <w:p w:rsidR="00371160" w:rsidRDefault="009658B8">
      <w:pPr>
        <w:pStyle w:val="BodyTextIndent"/>
        <w:tabs>
          <w:tab w:val="left" w:pos="720"/>
        </w:tabs>
        <w:ind w:right="306" w:firstLine="0"/>
        <w:rPr>
          <w:b/>
          <w:sz w:val="22"/>
          <w:szCs w:val="22"/>
        </w:rPr>
      </w:pPr>
      <w:r>
        <w:rPr>
          <w:b/>
          <w:sz w:val="22"/>
          <w:szCs w:val="22"/>
        </w:rPr>
        <w:t>MUHASEBE POLİTİKALARI (devamı)</w:t>
      </w:r>
    </w:p>
    <w:p w:rsidR="00371160" w:rsidRDefault="00371160">
      <w:pPr>
        <w:tabs>
          <w:tab w:val="left" w:pos="-54"/>
        </w:tabs>
        <w:suppressAutoHyphens/>
        <w:ind w:left="540" w:right="126"/>
        <w:jc w:val="both"/>
        <w:rPr>
          <w:b/>
          <w:sz w:val="10"/>
          <w:szCs w:val="10"/>
          <w:lang w:val="tr-TR"/>
        </w:rPr>
      </w:pPr>
    </w:p>
    <w:p w:rsidR="00371160" w:rsidRDefault="009658B8">
      <w:pPr>
        <w:spacing w:before="120" w:after="120"/>
        <w:ind w:left="540" w:right="-57" w:hanging="540"/>
        <w:jc w:val="both"/>
        <w:rPr>
          <w:b/>
          <w:bCs/>
          <w:sz w:val="22"/>
          <w:szCs w:val="22"/>
          <w:lang w:val="tr-TR"/>
        </w:rPr>
      </w:pPr>
      <w:r>
        <w:rPr>
          <w:b/>
          <w:bCs/>
          <w:sz w:val="22"/>
          <w:szCs w:val="22"/>
          <w:lang w:val="tr-TR"/>
        </w:rPr>
        <w:t>VII.</w:t>
      </w:r>
      <w:r>
        <w:rPr>
          <w:b/>
          <w:bCs/>
          <w:sz w:val="22"/>
          <w:szCs w:val="22"/>
          <w:lang w:val="tr-TR"/>
        </w:rPr>
        <w:tab/>
        <w:t>Finansal Varlıklarda Değer Düşüklüğüne İlişkin Açıklamalar</w:t>
      </w: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Bir finansal varlık veya finansal varlık grubu, yalnızca, ilgili varlığın ilk muhasebeleştirilmesinden sonra bir veya birden daha fazla olayın (“zarar/kayıp olayı”) meydana geldiğine ve söz konusu zarar olayının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ve değer düşüklüğü zararı oluşur. İleride meydana gelecek olaylar sonucunda oluşması beklenen kayıplar, ne kadar olası olursa olsunlar muhasebeleştirilmezler.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TMS 27 “Konsolide ve Bireysel Finansal Tablolara İlişkin Türkiye Muhasebe Standardı” uyarınca yasal gereklilikler nedeniyle solo finansal tablo hazırlayan şirketler bu finansal tablolarda bağlı ortaklık ve iştiraklerini isteğe bağlı olarak maliyet değeriyle veya TMS 39’a “Finansal Araçlar: Muhasebeleştirme ve Ölçme” uygun olarak gösterebilmektedir. Bu kapsamda Banka birinci yöntemi benimseyerek bağlı ortaklık ve iştiraklerini maliyet bedellerinden varsa değer düşüklükleri indirildikten sonraki değerleriyle kayıtlara almaktadır.</w:t>
      </w:r>
    </w:p>
    <w:p w:rsidR="00371160" w:rsidRDefault="00371160">
      <w:pPr>
        <w:ind w:left="540" w:right="70"/>
        <w:jc w:val="both"/>
        <w:rPr>
          <w:sz w:val="22"/>
          <w:szCs w:val="22"/>
          <w:lang w:val="tr-TR"/>
        </w:rPr>
      </w:pPr>
    </w:p>
    <w:p w:rsidR="00371160" w:rsidRDefault="009658B8">
      <w:pPr>
        <w:pStyle w:val="Heading2"/>
        <w:spacing w:before="0"/>
        <w:ind w:left="540" w:hanging="540"/>
        <w:jc w:val="both"/>
        <w:rPr>
          <w:rFonts w:ascii="Times New Roman" w:hAnsi="Times New Roman"/>
          <w:sz w:val="22"/>
          <w:szCs w:val="22"/>
          <w:lang w:val="tr-TR"/>
        </w:rPr>
      </w:pPr>
      <w:r>
        <w:rPr>
          <w:rFonts w:ascii="Times New Roman" w:hAnsi="Times New Roman"/>
          <w:sz w:val="22"/>
          <w:szCs w:val="22"/>
          <w:lang w:val="tr-TR"/>
        </w:rPr>
        <w:t>VIII.</w:t>
      </w:r>
      <w:r>
        <w:rPr>
          <w:rFonts w:ascii="Times New Roman" w:hAnsi="Times New Roman"/>
          <w:sz w:val="22"/>
          <w:szCs w:val="22"/>
          <w:lang w:val="tr-TR"/>
        </w:rPr>
        <w:tab/>
        <w:t>Finansal Araçların Netleştirilmesine İlişkin Açıklamalar</w:t>
      </w:r>
    </w:p>
    <w:p w:rsidR="00371160" w:rsidRDefault="00371160">
      <w:pPr>
        <w:ind w:left="540" w:hanging="540"/>
        <w:jc w:val="both"/>
        <w:rPr>
          <w:sz w:val="18"/>
          <w:szCs w:val="18"/>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varlıklar ve borçlar, yasal olarak netleştirmenin uygulanabilir olması veya Banka tarafından aktif ve pasiflerin netleştirme yöntemiyle gerçekleştirilmesi öngörüldüğü durumda netleştirilmekte ve finansal tablolarda net tutarları üzerinden gösterilmektedir. Aksi takdirde, finansal varlık ve yükümlülüklerle ilgili herhangi bir netleştirme yapılmamaktadır.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ind w:left="540" w:hanging="540"/>
        <w:jc w:val="both"/>
        <w:rPr>
          <w:b/>
          <w:bCs/>
          <w:sz w:val="22"/>
          <w:szCs w:val="22"/>
          <w:lang w:val="tr-TR"/>
        </w:rPr>
      </w:pPr>
      <w:r>
        <w:rPr>
          <w:b/>
          <w:bCs/>
          <w:sz w:val="22"/>
          <w:szCs w:val="22"/>
          <w:lang w:val="tr-TR"/>
        </w:rPr>
        <w:t>IX.</w:t>
      </w:r>
      <w:r>
        <w:rPr>
          <w:b/>
          <w:bCs/>
          <w:sz w:val="22"/>
          <w:szCs w:val="22"/>
          <w:lang w:val="tr-TR"/>
        </w:rPr>
        <w:tab/>
        <w:t xml:space="preserve">Satış ve Geri Alış Anlaşmaları ve Menkul Değerlerin Ödünç Verilmesi İşlemlerine İlişkin Açıklamalar </w:t>
      </w:r>
    </w:p>
    <w:p w:rsidR="00371160" w:rsidRDefault="00371160">
      <w:pPr>
        <w:ind w:firstLine="720"/>
        <w:jc w:val="both"/>
        <w:rPr>
          <w:b/>
          <w:sz w:val="22"/>
          <w:szCs w:val="22"/>
          <w:lang w:val="tr-TR"/>
        </w:rPr>
      </w:pPr>
    </w:p>
    <w:p w:rsidR="00371160" w:rsidRDefault="009658B8">
      <w:pPr>
        <w:ind w:left="540" w:right="70"/>
        <w:jc w:val="both"/>
        <w:rPr>
          <w:sz w:val="22"/>
          <w:szCs w:val="22"/>
          <w:lang w:val="tr-TR"/>
        </w:rPr>
      </w:pPr>
      <w:r>
        <w:rPr>
          <w:sz w:val="22"/>
          <w:szCs w:val="22"/>
          <w:lang w:val="tr-TR"/>
        </w:rPr>
        <w:t>Banka satış ve geri alış anlaşmaları ve menkul değerlerin ödünç verilmesi işlemleri yapmamaktadır.</w:t>
      </w:r>
    </w:p>
    <w:p w:rsidR="00371160" w:rsidRDefault="00371160">
      <w:pPr>
        <w:jc w:val="both"/>
        <w:rPr>
          <w:b/>
          <w:bCs/>
          <w:sz w:val="18"/>
          <w:szCs w:val="18"/>
          <w:lang w:val="tr-TR"/>
        </w:rPr>
      </w:pPr>
    </w:p>
    <w:p w:rsidR="00371160" w:rsidRDefault="009658B8">
      <w:pPr>
        <w:ind w:left="540" w:right="-57" w:hanging="540"/>
        <w:jc w:val="both"/>
        <w:rPr>
          <w:b/>
          <w:bCs/>
          <w:sz w:val="22"/>
          <w:szCs w:val="22"/>
          <w:lang w:val="tr-TR"/>
        </w:rPr>
      </w:pPr>
      <w:r>
        <w:rPr>
          <w:b/>
          <w:bCs/>
          <w:sz w:val="22"/>
          <w:szCs w:val="22"/>
          <w:lang w:val="tr-TR"/>
        </w:rPr>
        <w:t>X.</w:t>
      </w:r>
      <w:r>
        <w:rPr>
          <w:b/>
          <w:bCs/>
          <w:sz w:val="22"/>
          <w:szCs w:val="22"/>
          <w:lang w:val="tr-TR"/>
        </w:rPr>
        <w:tab/>
        <w:t>Satış Amaçlı Elde Tutulan ve Durdurulan Faaliyetlere İlişkin Duran Varlıklar ve Bu Varlıklara İlişkin Borçlar Hakkında Açıklamalar</w:t>
      </w:r>
    </w:p>
    <w:p w:rsidR="00371160" w:rsidRDefault="00371160">
      <w:pPr>
        <w:ind w:left="720" w:right="-57" w:hanging="720"/>
        <w:jc w:val="both"/>
        <w:rPr>
          <w:b/>
          <w:bCs/>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Bankaların alacaklarından dolayı edindikleri varlıkların elden çıkarılması ile muhasebeleştirme ve değerlemesine ilişkin esaslar 1 Kasım 2006 tarih ve 26333 sayılı Resmi Gazete’de yayımlanan “Bankaların Kıymetli Maden Alım Satımına ve Alacaklarından Dolayı Edindikleri Emtia ve G</w:t>
      </w:r>
      <w:del w:id="161" w:author="Gülşah Tuba Ünlü (Open)&#10;" w:date="2011-02-12T11:42:00Z">
        <w:r>
          <w:rPr>
            <w:rFonts w:ascii="TimesNewRomanPSMT" w:hAnsi="TimesNewRomanPSMT" w:cs="TimesNewRomanPSMT"/>
            <w:sz w:val="22"/>
            <w:szCs w:val="22"/>
            <w:lang w:val="tr-TR" w:eastAsia="tr-TR"/>
          </w:rPr>
          <w:delText>ayrımenkul</w:delText>
        </w:r>
      </w:del>
      <w:ins w:id="162" w:author="Gülşah Tuba Ünlü (Open)&#10;" w:date="2011-02-12T11:42:00Z">
        <w:r>
          <w:rPr>
            <w:rFonts w:ascii="TimesNewRomanPSMT" w:hAnsi="TimesNewRomanPSMT" w:cs="TimesNewRomanPSMT"/>
            <w:sz w:val="22"/>
            <w:szCs w:val="22"/>
            <w:lang w:val="tr-TR" w:eastAsia="tr-TR"/>
          </w:rPr>
          <w:t>ayrimenkul</w:t>
        </w:r>
      </w:ins>
      <w:r>
        <w:rPr>
          <w:rFonts w:ascii="TimesNewRomanPSMT" w:hAnsi="TimesNewRomanPSMT" w:cs="TimesNewRomanPSMT"/>
          <w:sz w:val="22"/>
          <w:szCs w:val="22"/>
          <w:lang w:val="tr-TR" w:eastAsia="tr-TR"/>
        </w:rPr>
        <w:t xml:space="preserve">lerin Elden Çıkarılmasına İlişkin Usul ve Esaslar Hakkında Yönetmelik” ile düzenlenmiştir.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Banka’nın aktifinde alacaklarından dolayı edindiği duran varlıklar bulunmakla beraber, bankacılık mevzuatında yer alan düzenlemeler gereği edinildikleri tarihten itibaren 1 yıllık süre içerisinde elden çıkarılamamış olması veya bu süre içinde elden çıkarılacağına ilişkin somut bir planın olmaması nedeniyle söz konusu varlıklar amortismana tabi tutulmaktadır. Bu sebeple satış amaçlı duran varlıklar yerine maddi duran varlıklar içerisinde sınıflandırılmaktadır.</w:t>
      </w:r>
    </w:p>
    <w:p w:rsidR="00371160" w:rsidRDefault="00371160">
      <w:pPr>
        <w:tabs>
          <w:tab w:val="left" w:pos="567"/>
        </w:tabs>
        <w:ind w:left="540" w:right="126"/>
        <w:jc w:val="both"/>
        <w:rPr>
          <w:sz w:val="22"/>
          <w:szCs w:val="22"/>
          <w:lang w:val="tr-TR"/>
        </w:rPr>
      </w:pPr>
    </w:p>
    <w:p w:rsidR="00371160" w:rsidRDefault="00371160">
      <w:pPr>
        <w:ind w:left="540" w:right="126"/>
        <w:jc w:val="both"/>
        <w:rPr>
          <w:sz w:val="22"/>
          <w:szCs w:val="22"/>
          <w:lang w:val="tr-TR"/>
        </w:rPr>
      </w:pPr>
    </w:p>
    <w:p w:rsidR="00371160" w:rsidRDefault="00371160">
      <w:pPr>
        <w:ind w:left="540" w:right="126"/>
        <w:jc w:val="both"/>
        <w:rPr>
          <w:sz w:val="22"/>
          <w:szCs w:val="22"/>
          <w:lang w:val="tr-TR"/>
        </w:rPr>
      </w:pPr>
    </w:p>
    <w:p w:rsidR="00371160" w:rsidRDefault="00371160">
      <w:pPr>
        <w:ind w:left="540" w:right="126"/>
        <w:jc w:val="both"/>
        <w:rPr>
          <w:sz w:val="22"/>
          <w:szCs w:val="22"/>
          <w:lang w:val="tr-TR"/>
        </w:rPr>
      </w:pPr>
    </w:p>
    <w:p w:rsidR="00371160" w:rsidRDefault="00371160">
      <w:pPr>
        <w:ind w:left="540" w:right="126"/>
        <w:jc w:val="both"/>
        <w:rPr>
          <w:sz w:val="22"/>
          <w:szCs w:val="22"/>
          <w:lang w:val="tr-TR"/>
        </w:rPr>
      </w:pPr>
    </w:p>
    <w:p w:rsidR="00371160" w:rsidRDefault="00371160">
      <w:pPr>
        <w:pStyle w:val="BodyTextIndent"/>
        <w:tabs>
          <w:tab w:val="left" w:pos="720"/>
        </w:tabs>
        <w:ind w:right="306" w:firstLine="0"/>
        <w:jc w:val="right"/>
        <w:rPr>
          <w:b/>
          <w:sz w:val="22"/>
          <w:szCs w:val="22"/>
        </w:rPr>
      </w:pPr>
    </w:p>
    <w:p w:rsidR="00371160" w:rsidRDefault="009658B8">
      <w:pPr>
        <w:pStyle w:val="BodyTextIndent"/>
        <w:tabs>
          <w:tab w:val="left" w:pos="720"/>
        </w:tabs>
        <w:ind w:right="306" w:firstLine="0"/>
        <w:rPr>
          <w:b/>
          <w:sz w:val="22"/>
          <w:szCs w:val="22"/>
        </w:rPr>
      </w:pPr>
      <w:r>
        <w:rPr>
          <w:b/>
          <w:sz w:val="22"/>
          <w:szCs w:val="22"/>
        </w:rPr>
        <w:t>ÜÇÜNCÜ BÖLÜM (devamı)</w:t>
      </w:r>
    </w:p>
    <w:p w:rsidR="00371160" w:rsidRDefault="00371160">
      <w:pPr>
        <w:pStyle w:val="BodyTextIndent"/>
        <w:tabs>
          <w:tab w:val="left" w:pos="720"/>
        </w:tabs>
        <w:ind w:right="306" w:firstLine="0"/>
        <w:rPr>
          <w:b/>
          <w:sz w:val="20"/>
          <w:szCs w:val="20"/>
        </w:rPr>
      </w:pPr>
    </w:p>
    <w:p w:rsidR="00371160" w:rsidRDefault="009658B8">
      <w:pPr>
        <w:pStyle w:val="BodyTextIndent"/>
        <w:tabs>
          <w:tab w:val="left" w:pos="720"/>
        </w:tabs>
        <w:ind w:right="306" w:firstLine="0"/>
        <w:rPr>
          <w:b/>
          <w:sz w:val="22"/>
          <w:szCs w:val="22"/>
        </w:rPr>
      </w:pPr>
      <w:r>
        <w:rPr>
          <w:b/>
          <w:sz w:val="22"/>
          <w:szCs w:val="22"/>
        </w:rPr>
        <w:t>MUHASEBE POLİTİKALARI (devamı)</w:t>
      </w:r>
    </w:p>
    <w:p w:rsidR="00371160" w:rsidRDefault="00371160">
      <w:pPr>
        <w:ind w:left="540" w:right="-57" w:hanging="540"/>
        <w:jc w:val="both"/>
        <w:rPr>
          <w:b/>
          <w:bCs/>
          <w:sz w:val="22"/>
          <w:szCs w:val="22"/>
          <w:lang w:val="tr-TR"/>
        </w:rPr>
      </w:pPr>
    </w:p>
    <w:p w:rsidR="00371160" w:rsidRDefault="009658B8">
      <w:pPr>
        <w:ind w:left="540" w:right="-57" w:hanging="540"/>
        <w:jc w:val="both"/>
        <w:rPr>
          <w:b/>
          <w:bCs/>
          <w:sz w:val="22"/>
          <w:szCs w:val="22"/>
          <w:lang w:val="tr-TR"/>
        </w:rPr>
      </w:pPr>
      <w:r>
        <w:rPr>
          <w:b/>
          <w:bCs/>
          <w:sz w:val="22"/>
          <w:szCs w:val="22"/>
          <w:lang w:val="tr-TR"/>
        </w:rPr>
        <w:t>X.</w:t>
      </w:r>
      <w:r>
        <w:rPr>
          <w:b/>
          <w:bCs/>
          <w:sz w:val="22"/>
          <w:szCs w:val="22"/>
          <w:lang w:val="tr-TR"/>
        </w:rPr>
        <w:tab/>
        <w:t>Satış Amaçlı Elde Tutulan ve Durdurulan Faaliyetlere İlişkin Duran Varlıklar ile Bu Varlıklara İlişkin Borçlar Hakkında Açıklamalar (devamı)</w:t>
      </w:r>
    </w:p>
    <w:p w:rsidR="00371160" w:rsidRDefault="00371160">
      <w:pPr>
        <w:ind w:left="540" w:right="126"/>
        <w:jc w:val="both"/>
        <w:rPr>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Banka’nın 31 Aralık 2010 tarihi itibarıyla 6.509 Bin TL tutarında satış amaçlı duran varlığı bulunmaktadır (31 Aralık 2009: 9.196 Bin TL).</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Durdurulan bir faaliyet, bir bankanın elden çıkarılan veya satış amacıyla elde tutulan olarak sınıflandırılan bir bölümüdür. Durdurulan faaliyetlere ilişkin sonuçlar gelir tablosunda ayrı olarak sunulur. Banka’nın durdurulan faaliyeti bulunmamaktadır.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ind w:left="540" w:right="-57" w:hanging="540"/>
        <w:jc w:val="both"/>
        <w:rPr>
          <w:b/>
          <w:bCs/>
          <w:sz w:val="22"/>
          <w:szCs w:val="22"/>
          <w:lang w:val="tr-TR"/>
        </w:rPr>
      </w:pPr>
      <w:r>
        <w:rPr>
          <w:b/>
          <w:bCs/>
          <w:sz w:val="22"/>
          <w:szCs w:val="22"/>
          <w:lang w:val="tr-TR"/>
        </w:rPr>
        <w:t>XI.</w:t>
      </w:r>
      <w:r>
        <w:rPr>
          <w:b/>
          <w:bCs/>
          <w:sz w:val="22"/>
          <w:szCs w:val="22"/>
          <w:lang w:val="tr-TR"/>
        </w:rPr>
        <w:tab/>
        <w:t>Şerefiye ve Diğer Maddi Olmayan Duran Varlıklara İlişkin Açıklamalar</w:t>
      </w:r>
    </w:p>
    <w:p w:rsidR="00371160" w:rsidRDefault="00371160">
      <w:pPr>
        <w:pStyle w:val="BodyTextIndent"/>
        <w:tabs>
          <w:tab w:val="decimal" w:pos="6480"/>
          <w:tab w:val="decimal" w:pos="8460"/>
        </w:tabs>
        <w:ind w:left="720" w:firstLine="0"/>
        <w:rPr>
          <w:sz w:val="22"/>
          <w:szCs w:val="22"/>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Bağlı ortaklık veya müşterek olarak kontrol edilen işletme alımı sonucu ortaya çıkmış olan şerefiye, satın alım bedelinin, bağlı ortaklığın veya müşterek olarak kontrol edilen işletmenin satın alınma tarihindeki kayıtlı tanımlanabilir varlıklarının, yükümlülüklerinin ve şarta bağlı borçlarının gerçeğe uygun değerinin üzerindeki kısmını temsil eder. Şerefiye maliyet değeri ile bir varlık olarak kayda alınır ve daha sonra maliyetten birikmiş değer düşüklükleri çıkartılarak hesaplanır. Değer düşüklüğü testinde, şerefiye, birleşmenin sinerjilerinden yararlanacak olan her bir nakit üreten birimine tahsis edilir. Şerefiyenin tahsis edilmiş olduğu nakit üreten birimlerde değer düşüklüğünün olup olmadığını kontrol etmek amacıyla her yıl ya da değer düşüklüğü belirtileri olduğu durumlarda daha sıklıkta değer düşüklüğü testi uygulanır.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Nakit üreten birimin geri kazanılabilir tutarının defter değerinden az olduğu durumlarda, değer düşüklüğü ilk olarak nakit üreten birime tahsis edilen şerefiyenin defter değerini azaltmak için kullanılır ve daha sonra bir oran dahilinde diğer varlıkların defter değerini azaltmak için kullanılır. Şerefiye için ayrılmış değer düşüş karşılığı daha sonraki dönemlerde ters çevrilmez. Bir bağlı ortaklık veya müşterek yönetime tabi bir teşebbüsün elden çıkarılması durumunda ilgili şerefiye tutarı, elden çıkarmaya ilişkin olarak hesaplanan kar/zarar’ın içine dahil edilir.</w:t>
      </w:r>
    </w:p>
    <w:p w:rsidR="00371160" w:rsidRDefault="00371160">
      <w:pPr>
        <w:ind w:left="540" w:right="70"/>
        <w:jc w:val="both"/>
        <w:rPr>
          <w:sz w:val="22"/>
          <w:szCs w:val="22"/>
          <w:lang w:val="tr-TR"/>
        </w:rPr>
      </w:pPr>
    </w:p>
    <w:p w:rsidR="00371160" w:rsidRDefault="00371160">
      <w:pPr>
        <w:ind w:left="540" w:right="70"/>
        <w:jc w:val="both"/>
        <w:rPr>
          <w:sz w:val="22"/>
          <w:szCs w:val="22"/>
          <w:lang w:val="tr-TR"/>
        </w:rPr>
      </w:pPr>
    </w:p>
    <w:p w:rsidR="00371160" w:rsidRDefault="00371160">
      <w:pPr>
        <w:ind w:left="540" w:right="70"/>
        <w:jc w:val="both"/>
        <w:rPr>
          <w:sz w:val="22"/>
          <w:szCs w:val="22"/>
          <w:lang w:val="tr-TR"/>
        </w:rPr>
      </w:pPr>
    </w:p>
    <w:p w:rsidR="00371160" w:rsidRDefault="00371160">
      <w:pPr>
        <w:pStyle w:val="BodyTextIndent"/>
        <w:tabs>
          <w:tab w:val="left" w:pos="720"/>
        </w:tabs>
        <w:ind w:right="306" w:firstLine="0"/>
        <w:rPr>
          <w:b/>
          <w:sz w:val="22"/>
          <w:szCs w:val="22"/>
        </w:rPr>
      </w:pPr>
    </w:p>
    <w:p w:rsidR="00371160" w:rsidRDefault="00371160">
      <w:pPr>
        <w:pStyle w:val="BodyTextIndent"/>
        <w:tabs>
          <w:tab w:val="left" w:pos="720"/>
        </w:tabs>
        <w:ind w:right="306" w:firstLine="0"/>
        <w:rPr>
          <w:b/>
          <w:sz w:val="22"/>
          <w:szCs w:val="22"/>
        </w:rPr>
      </w:pPr>
    </w:p>
    <w:p w:rsidR="00371160" w:rsidRDefault="009658B8">
      <w:pPr>
        <w:pStyle w:val="BodyTextIndent"/>
        <w:tabs>
          <w:tab w:val="left" w:pos="720"/>
        </w:tabs>
        <w:ind w:right="306" w:firstLine="0"/>
        <w:rPr>
          <w:b/>
          <w:sz w:val="22"/>
          <w:szCs w:val="22"/>
        </w:rPr>
      </w:pPr>
      <w:r>
        <w:rPr>
          <w:b/>
          <w:sz w:val="22"/>
          <w:szCs w:val="22"/>
        </w:rPr>
        <w:t>ÜÇÜNCÜ BÖLÜM (devamı)</w:t>
      </w:r>
    </w:p>
    <w:p w:rsidR="00371160" w:rsidRDefault="00371160">
      <w:pPr>
        <w:pStyle w:val="BodyTextIndent"/>
        <w:tabs>
          <w:tab w:val="left" w:pos="720"/>
        </w:tabs>
        <w:ind w:right="306" w:firstLine="0"/>
        <w:rPr>
          <w:b/>
          <w:sz w:val="20"/>
          <w:szCs w:val="20"/>
        </w:rPr>
      </w:pPr>
    </w:p>
    <w:p w:rsidR="00371160" w:rsidRDefault="009658B8">
      <w:pPr>
        <w:pStyle w:val="BodyTextIndent"/>
        <w:tabs>
          <w:tab w:val="left" w:pos="720"/>
        </w:tabs>
        <w:ind w:right="306" w:firstLine="0"/>
        <w:rPr>
          <w:b/>
          <w:sz w:val="22"/>
          <w:szCs w:val="22"/>
        </w:rPr>
      </w:pPr>
      <w:r>
        <w:rPr>
          <w:b/>
          <w:sz w:val="22"/>
          <w:szCs w:val="22"/>
        </w:rPr>
        <w:t>MUHASEBE POLİTİKALARI (devamı)</w:t>
      </w:r>
    </w:p>
    <w:p w:rsidR="00371160" w:rsidRDefault="00371160">
      <w:pPr>
        <w:ind w:left="540" w:right="-57" w:hanging="540"/>
        <w:jc w:val="both"/>
        <w:rPr>
          <w:b/>
          <w:bCs/>
          <w:sz w:val="22"/>
          <w:szCs w:val="22"/>
          <w:lang w:val="tr-TR"/>
        </w:rPr>
      </w:pPr>
    </w:p>
    <w:p w:rsidR="00371160" w:rsidRDefault="009658B8">
      <w:pPr>
        <w:ind w:left="540" w:right="-57" w:hanging="540"/>
        <w:jc w:val="both"/>
        <w:rPr>
          <w:b/>
          <w:bCs/>
          <w:sz w:val="22"/>
          <w:szCs w:val="22"/>
          <w:lang w:val="tr-TR"/>
        </w:rPr>
      </w:pPr>
      <w:r>
        <w:rPr>
          <w:b/>
          <w:bCs/>
          <w:sz w:val="22"/>
          <w:szCs w:val="22"/>
          <w:lang w:val="tr-TR"/>
        </w:rPr>
        <w:t>XI.</w:t>
      </w:r>
      <w:r>
        <w:rPr>
          <w:b/>
          <w:bCs/>
          <w:sz w:val="22"/>
          <w:szCs w:val="22"/>
          <w:lang w:val="tr-TR"/>
        </w:rPr>
        <w:tab/>
        <w:t>Şerefiye ve Diğer Maddi Olmayan Duran Varlıklara İlişkin Açıklamalar (devamı)</w:t>
      </w:r>
    </w:p>
    <w:p w:rsidR="00371160" w:rsidRDefault="00371160">
      <w:pPr>
        <w:ind w:left="540" w:right="126"/>
        <w:jc w:val="both"/>
        <w:rPr>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Bilanço tarihi itibarıyla Banka’nın konsolide olmayan ekli finansal tablolarında şerefiye bulunmamaktadır.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Maddi olmayan duran varlıklar, 1 Ocak 2005 tarihinden önce satın alınan kalemler endekslenmiş tarihi satın alım maliyetlerinden ve izleyen dönemlerde satın alınan kalemler satın alım maliyeti değerinden, birikmiş itfa ve tükenme payları ile kalıcı değer düşüşleri ayrılmış olarak gösterilir. Maddi olmayan duran varlıklar normal amortisman yöntemine göre faydalı ömürleri dikkate alınarak amortismana tabi tutulur. Amortisman yöntemi ve dönemi her yılın sonunda periyodik olarak gözden geçirilir. Maddi olmayan duran varlıklar ana olarak haklardan oluşur ve doğrusal amortisman metoduna göre 5 yılda itfa edilmektedir.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ind w:left="540" w:right="-57" w:hanging="540"/>
        <w:jc w:val="both"/>
        <w:rPr>
          <w:b/>
          <w:bCs/>
          <w:sz w:val="22"/>
          <w:szCs w:val="22"/>
          <w:lang w:val="tr-TR"/>
        </w:rPr>
      </w:pPr>
      <w:r>
        <w:rPr>
          <w:b/>
          <w:bCs/>
          <w:sz w:val="22"/>
          <w:szCs w:val="22"/>
          <w:lang w:val="tr-TR"/>
        </w:rPr>
        <w:t>XII.</w:t>
      </w:r>
      <w:r>
        <w:rPr>
          <w:b/>
          <w:bCs/>
          <w:sz w:val="22"/>
          <w:szCs w:val="22"/>
          <w:lang w:val="tr-TR"/>
        </w:rPr>
        <w:tab/>
        <w:t xml:space="preserve">Maddi Duran Varlıklara İlişkin Açıklamalar </w:t>
      </w:r>
    </w:p>
    <w:p w:rsidR="00371160" w:rsidRDefault="00371160">
      <w:pPr>
        <w:ind w:right="-57"/>
        <w:jc w:val="both"/>
        <w:rPr>
          <w:b/>
          <w:bCs/>
          <w:sz w:val="22"/>
          <w:szCs w:val="22"/>
          <w:lang w:val="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1 Ocak 2005 tarihinden önce, maddi duran varlıkların ilk kayıtları elde etme tutarları ve varlığın kullanılabilir hale getirilmesi için gerekli diğer doğrudan giderlerin ilavesi sureti ile bulunmuş maliyet bedeli üzerinden yapılmıştır. Maddi duran varlıklar kayda alınmalarını izleyen dönemde maliyet bedelinden birikmiş amortismanların ve varsa birikmiş değer azalışlarının düşülmesinden sonra kalan tutarlar üzerinden değerlenmiştir.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Bilanço tarihi itibarıyla aktifte bir hesap döneminden daha az bir süre bulunan varlıklara ilişkin olarak, bir tam yıl için öngörülen amortisman tutarının, varlığın aktifte kalış süresiyle oranlanması suretiyle bulunan tutar kadar amortisman ayrılmıştır.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Maddi duran varlıkların defter değerlerinin cari değerlerinin üzerinde olması durumlarında, aşan tutarlar için değer düşüş karşılığı ayrılmakta ve tespit edilen tutarlar finansal tablolara yansıtılmaktadır.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Maddi duran varlıkların elden çıkarılmasından doğan kazanç veya kayıplar ilgili dönemin kar/zarar hesaplarına aktarılmaktadır.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Maddi duran varlıklara yapılan normal bakım ve onarım harcamaları gider olarak muhasebeleştirilmektedir. </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9658B8">
      <w:pPr>
        <w:autoSpaceDE w:val="0"/>
        <w:autoSpaceDN w:val="0"/>
        <w:adjustRightInd w:val="0"/>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Maddi duran varlıklar üzerinde rehin, ipotek ve benzeri herhangi bir takyidat bulunmamaktadır.</w:t>
      </w:r>
    </w:p>
    <w:p w:rsidR="00371160" w:rsidRDefault="00371160">
      <w:pPr>
        <w:autoSpaceDE w:val="0"/>
        <w:autoSpaceDN w:val="0"/>
        <w:adjustRightInd w:val="0"/>
        <w:ind w:left="540"/>
        <w:jc w:val="both"/>
        <w:rPr>
          <w:rFonts w:ascii="TimesNewRomanPSMT" w:hAnsi="TimesNewRomanPSMT" w:cs="TimesNewRomanPSMT"/>
          <w:sz w:val="22"/>
          <w:szCs w:val="22"/>
          <w:lang w:val="tr-TR" w:eastAsia="tr-TR"/>
        </w:rPr>
      </w:pPr>
    </w:p>
    <w:p w:rsidR="00371160" w:rsidRDefault="00371160">
      <w:pPr>
        <w:ind w:firstLine="720"/>
        <w:jc w:val="both"/>
        <w:rPr>
          <w:sz w:val="10"/>
          <w:szCs w:val="10"/>
          <w:lang w:val="tr-TR"/>
        </w:rPr>
      </w:pPr>
    </w:p>
    <w:tbl>
      <w:tblPr>
        <w:tblW w:w="8697" w:type="dxa"/>
        <w:jc w:val="center"/>
        <w:tblInd w:w="-702" w:type="dxa"/>
        <w:tblLook w:val="01E0"/>
      </w:tblPr>
      <w:tblGrid>
        <w:gridCol w:w="3950"/>
        <w:gridCol w:w="4747"/>
      </w:tblGrid>
      <w:tr w:rsidR="001F7160" w:rsidRPr="00872466" w:rsidTr="000E06B0">
        <w:trPr>
          <w:jc w:val="center"/>
        </w:trPr>
        <w:tc>
          <w:tcPr>
            <w:tcW w:w="3950" w:type="dxa"/>
          </w:tcPr>
          <w:p w:rsidR="00371160" w:rsidRDefault="009658B8">
            <w:pPr>
              <w:rPr>
                <w:bCs/>
                <w:sz w:val="20"/>
                <w:szCs w:val="20"/>
                <w:u w:val="single"/>
                <w:lang w:val="tr-TR"/>
              </w:rPr>
            </w:pPr>
            <w:r>
              <w:rPr>
                <w:bCs/>
                <w:sz w:val="20"/>
                <w:szCs w:val="20"/>
                <w:u w:val="single"/>
                <w:lang w:val="tr-TR"/>
              </w:rPr>
              <w:t>Amortismana Tâbi Varlık</w:t>
            </w:r>
          </w:p>
        </w:tc>
        <w:tc>
          <w:tcPr>
            <w:tcW w:w="4747" w:type="dxa"/>
          </w:tcPr>
          <w:p w:rsidR="00371160" w:rsidRDefault="009658B8">
            <w:pPr>
              <w:jc w:val="center"/>
              <w:rPr>
                <w:bCs/>
                <w:sz w:val="20"/>
                <w:szCs w:val="20"/>
                <w:u w:val="single"/>
                <w:lang w:val="tr-TR"/>
              </w:rPr>
            </w:pPr>
            <w:r>
              <w:rPr>
                <w:bCs/>
                <w:sz w:val="20"/>
                <w:szCs w:val="20"/>
                <w:u w:val="single"/>
                <w:lang w:val="tr-TR"/>
              </w:rPr>
              <w:t xml:space="preserve">Faydalı Ömür </w:t>
            </w:r>
          </w:p>
        </w:tc>
      </w:tr>
      <w:tr w:rsidR="001F7160" w:rsidRPr="00872466" w:rsidTr="000E06B0">
        <w:trPr>
          <w:jc w:val="center"/>
        </w:trPr>
        <w:tc>
          <w:tcPr>
            <w:tcW w:w="3950" w:type="dxa"/>
          </w:tcPr>
          <w:p w:rsidR="00371160" w:rsidRDefault="009658B8">
            <w:pPr>
              <w:jc w:val="both"/>
              <w:rPr>
                <w:bCs/>
                <w:sz w:val="20"/>
                <w:szCs w:val="20"/>
                <w:lang w:val="tr-TR"/>
              </w:rPr>
            </w:pPr>
            <w:r>
              <w:rPr>
                <w:sz w:val="20"/>
                <w:szCs w:val="20"/>
                <w:lang w:val="tr-TR"/>
              </w:rPr>
              <w:t>Kasalar</w:t>
            </w:r>
          </w:p>
        </w:tc>
        <w:tc>
          <w:tcPr>
            <w:tcW w:w="4747" w:type="dxa"/>
          </w:tcPr>
          <w:p w:rsidR="00371160" w:rsidRDefault="009658B8">
            <w:pPr>
              <w:jc w:val="center"/>
              <w:rPr>
                <w:bCs/>
                <w:sz w:val="20"/>
                <w:szCs w:val="20"/>
                <w:lang w:val="tr-TR"/>
              </w:rPr>
            </w:pPr>
            <w:r>
              <w:rPr>
                <w:sz w:val="20"/>
                <w:szCs w:val="20"/>
                <w:lang w:val="tr-TR"/>
              </w:rPr>
              <w:t>5 yıl</w:t>
            </w:r>
          </w:p>
        </w:tc>
      </w:tr>
      <w:tr w:rsidR="001F7160" w:rsidRPr="00872466" w:rsidTr="000E06B0">
        <w:trPr>
          <w:jc w:val="center"/>
        </w:trPr>
        <w:tc>
          <w:tcPr>
            <w:tcW w:w="3950" w:type="dxa"/>
          </w:tcPr>
          <w:p w:rsidR="00371160" w:rsidRDefault="009658B8">
            <w:pPr>
              <w:jc w:val="both"/>
              <w:rPr>
                <w:sz w:val="20"/>
                <w:szCs w:val="20"/>
                <w:lang w:val="tr-TR"/>
              </w:rPr>
            </w:pPr>
            <w:r>
              <w:rPr>
                <w:sz w:val="20"/>
                <w:szCs w:val="20"/>
                <w:lang w:val="tr-TR"/>
              </w:rPr>
              <w:t>Büro Makineleri</w:t>
            </w:r>
          </w:p>
        </w:tc>
        <w:tc>
          <w:tcPr>
            <w:tcW w:w="4747" w:type="dxa"/>
          </w:tcPr>
          <w:p w:rsidR="00371160" w:rsidRDefault="009658B8">
            <w:pPr>
              <w:jc w:val="center"/>
              <w:rPr>
                <w:sz w:val="20"/>
                <w:szCs w:val="20"/>
                <w:lang w:val="tr-TR"/>
              </w:rPr>
            </w:pPr>
            <w:r>
              <w:rPr>
                <w:sz w:val="20"/>
                <w:szCs w:val="20"/>
                <w:lang w:val="tr-TR"/>
              </w:rPr>
              <w:t>5 yıl</w:t>
            </w:r>
          </w:p>
        </w:tc>
      </w:tr>
      <w:tr w:rsidR="001F7160" w:rsidRPr="00872466" w:rsidTr="000E06B0">
        <w:trPr>
          <w:jc w:val="center"/>
        </w:trPr>
        <w:tc>
          <w:tcPr>
            <w:tcW w:w="3950" w:type="dxa"/>
          </w:tcPr>
          <w:p w:rsidR="00371160" w:rsidRDefault="009658B8">
            <w:pPr>
              <w:jc w:val="both"/>
              <w:rPr>
                <w:sz w:val="20"/>
                <w:szCs w:val="20"/>
                <w:lang w:val="tr-TR"/>
              </w:rPr>
            </w:pPr>
            <w:r>
              <w:rPr>
                <w:sz w:val="20"/>
                <w:szCs w:val="20"/>
                <w:lang w:val="tr-TR"/>
              </w:rPr>
              <w:t>Mobilya/Mefruşat</w:t>
            </w:r>
          </w:p>
        </w:tc>
        <w:tc>
          <w:tcPr>
            <w:tcW w:w="4747" w:type="dxa"/>
          </w:tcPr>
          <w:p w:rsidR="00371160" w:rsidRDefault="009658B8">
            <w:pPr>
              <w:jc w:val="center"/>
              <w:rPr>
                <w:sz w:val="20"/>
                <w:szCs w:val="20"/>
                <w:lang w:val="tr-TR"/>
              </w:rPr>
            </w:pPr>
            <w:r>
              <w:rPr>
                <w:sz w:val="20"/>
                <w:szCs w:val="20"/>
                <w:lang w:val="tr-TR"/>
              </w:rPr>
              <w:t>5 yıl</w:t>
            </w:r>
          </w:p>
        </w:tc>
      </w:tr>
      <w:tr w:rsidR="001F7160" w:rsidRPr="00872466" w:rsidTr="000E06B0">
        <w:trPr>
          <w:jc w:val="center"/>
        </w:trPr>
        <w:tc>
          <w:tcPr>
            <w:tcW w:w="3950" w:type="dxa"/>
          </w:tcPr>
          <w:p w:rsidR="00371160" w:rsidRDefault="009658B8">
            <w:pPr>
              <w:jc w:val="both"/>
              <w:rPr>
                <w:sz w:val="20"/>
                <w:szCs w:val="20"/>
                <w:lang w:val="tr-TR"/>
              </w:rPr>
            </w:pPr>
            <w:r>
              <w:rPr>
                <w:sz w:val="20"/>
                <w:szCs w:val="20"/>
                <w:lang w:val="tr-TR"/>
              </w:rPr>
              <w:t>Nakil Vasıtaları</w:t>
            </w:r>
          </w:p>
        </w:tc>
        <w:tc>
          <w:tcPr>
            <w:tcW w:w="4747" w:type="dxa"/>
          </w:tcPr>
          <w:p w:rsidR="00371160" w:rsidRDefault="009658B8">
            <w:pPr>
              <w:jc w:val="center"/>
              <w:rPr>
                <w:sz w:val="20"/>
                <w:szCs w:val="20"/>
                <w:lang w:val="tr-TR"/>
              </w:rPr>
            </w:pPr>
            <w:r>
              <w:rPr>
                <w:sz w:val="20"/>
                <w:szCs w:val="20"/>
                <w:lang w:val="tr-TR"/>
              </w:rPr>
              <w:t>5 yıl</w:t>
            </w:r>
          </w:p>
        </w:tc>
      </w:tr>
      <w:tr w:rsidR="001F7160" w:rsidRPr="00872466" w:rsidTr="000E06B0">
        <w:trPr>
          <w:jc w:val="center"/>
        </w:trPr>
        <w:tc>
          <w:tcPr>
            <w:tcW w:w="3950" w:type="dxa"/>
          </w:tcPr>
          <w:p w:rsidR="00371160" w:rsidRDefault="009658B8">
            <w:pPr>
              <w:jc w:val="both"/>
              <w:rPr>
                <w:sz w:val="20"/>
                <w:szCs w:val="20"/>
                <w:lang w:val="tr-TR"/>
              </w:rPr>
            </w:pPr>
            <w:r>
              <w:rPr>
                <w:sz w:val="20"/>
                <w:szCs w:val="20"/>
                <w:lang w:val="tr-TR"/>
              </w:rPr>
              <w:t>Özel Maliyetler</w:t>
            </w:r>
          </w:p>
        </w:tc>
        <w:tc>
          <w:tcPr>
            <w:tcW w:w="4747" w:type="dxa"/>
          </w:tcPr>
          <w:p w:rsidR="00371160" w:rsidRDefault="009658B8">
            <w:pPr>
              <w:jc w:val="center"/>
              <w:rPr>
                <w:sz w:val="20"/>
                <w:szCs w:val="20"/>
                <w:lang w:val="tr-TR"/>
              </w:rPr>
            </w:pPr>
            <w:r>
              <w:rPr>
                <w:sz w:val="20"/>
                <w:szCs w:val="20"/>
                <w:lang w:val="tr-TR"/>
              </w:rPr>
              <w:t>5 yıl</w:t>
            </w:r>
          </w:p>
        </w:tc>
      </w:tr>
      <w:tr w:rsidR="001F7160" w:rsidRPr="00872466" w:rsidTr="000E06B0">
        <w:trPr>
          <w:jc w:val="center"/>
        </w:trPr>
        <w:tc>
          <w:tcPr>
            <w:tcW w:w="3950" w:type="dxa"/>
          </w:tcPr>
          <w:p w:rsidR="00371160" w:rsidRDefault="009658B8">
            <w:pPr>
              <w:jc w:val="both"/>
              <w:rPr>
                <w:sz w:val="20"/>
                <w:szCs w:val="20"/>
                <w:lang w:val="tr-TR"/>
              </w:rPr>
            </w:pPr>
            <w:r>
              <w:rPr>
                <w:sz w:val="20"/>
                <w:szCs w:val="20"/>
                <w:lang w:val="tr-TR"/>
              </w:rPr>
              <w:t>G</w:t>
            </w:r>
            <w:del w:id="163" w:author="Gülşah Tuba Ünlü (Open)&#10;" w:date="2011-02-12T11:42:00Z">
              <w:r>
                <w:rPr>
                  <w:sz w:val="20"/>
                  <w:szCs w:val="20"/>
                  <w:lang w:val="tr-TR"/>
                </w:rPr>
                <w:delText>ayrımenkul</w:delText>
              </w:r>
            </w:del>
            <w:ins w:id="164" w:author="Gülşah Tuba Ünlü (Open)&#10;" w:date="2011-02-12T11:42:00Z">
              <w:r>
                <w:rPr>
                  <w:sz w:val="20"/>
                  <w:szCs w:val="20"/>
                  <w:lang w:val="tr-TR"/>
                </w:rPr>
                <w:t>ayrimenkul</w:t>
              </w:r>
            </w:ins>
            <w:r>
              <w:rPr>
                <w:sz w:val="20"/>
                <w:szCs w:val="20"/>
                <w:lang w:val="tr-TR"/>
              </w:rPr>
              <w:t>ler</w:t>
            </w:r>
          </w:p>
        </w:tc>
        <w:tc>
          <w:tcPr>
            <w:tcW w:w="4747" w:type="dxa"/>
          </w:tcPr>
          <w:p w:rsidR="00371160" w:rsidRDefault="009658B8">
            <w:pPr>
              <w:jc w:val="center"/>
              <w:rPr>
                <w:sz w:val="20"/>
                <w:szCs w:val="20"/>
                <w:lang w:val="tr-TR"/>
              </w:rPr>
            </w:pPr>
            <w:r>
              <w:rPr>
                <w:sz w:val="20"/>
                <w:szCs w:val="20"/>
                <w:lang w:val="tr-TR"/>
              </w:rPr>
              <w:t>50 yıl</w:t>
            </w:r>
          </w:p>
        </w:tc>
      </w:tr>
    </w:tbl>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tabs>
          <w:tab w:val="left" w:pos="540"/>
          <w:tab w:val="left" w:pos="1260"/>
          <w:tab w:val="right" w:leader="dot" w:pos="8280"/>
          <w:tab w:val="right" w:pos="9000"/>
        </w:tabs>
        <w:spacing w:line="228" w:lineRule="auto"/>
        <w:ind w:right="71"/>
        <w:jc w:val="both"/>
        <w:rPr>
          <w:b/>
          <w:bCs/>
          <w:sz w:val="22"/>
          <w:szCs w:val="22"/>
          <w:lang w:val="tr-TR"/>
        </w:rPr>
      </w:pPr>
    </w:p>
    <w:p w:rsidR="00371160" w:rsidRDefault="00371160">
      <w:pPr>
        <w:tabs>
          <w:tab w:val="left" w:pos="540"/>
          <w:tab w:val="left" w:pos="1260"/>
          <w:tab w:val="right" w:leader="dot" w:pos="8280"/>
          <w:tab w:val="right" w:pos="9000"/>
        </w:tabs>
        <w:spacing w:line="228" w:lineRule="auto"/>
        <w:ind w:right="71"/>
        <w:jc w:val="both"/>
        <w:rPr>
          <w:b/>
          <w:bCs/>
          <w:sz w:val="22"/>
          <w:szCs w:val="22"/>
          <w:lang w:val="tr-TR"/>
        </w:rPr>
      </w:pPr>
    </w:p>
    <w:p w:rsidR="00371160" w:rsidRDefault="009658B8">
      <w:pPr>
        <w:tabs>
          <w:tab w:val="left" w:pos="540"/>
          <w:tab w:val="left" w:pos="1260"/>
          <w:tab w:val="right" w:leader="dot" w:pos="8280"/>
          <w:tab w:val="right" w:pos="9000"/>
        </w:tabs>
        <w:spacing w:line="228" w:lineRule="auto"/>
        <w:ind w:right="71"/>
        <w:jc w:val="both"/>
        <w:rPr>
          <w:b/>
          <w:bCs/>
          <w:sz w:val="22"/>
          <w:szCs w:val="22"/>
          <w:lang w:val="tr-TR"/>
        </w:rPr>
      </w:pPr>
      <w:r>
        <w:rPr>
          <w:b/>
          <w:bCs/>
          <w:sz w:val="22"/>
          <w:szCs w:val="22"/>
          <w:lang w:val="tr-TR"/>
        </w:rPr>
        <w:t xml:space="preserve">ÜÇÜNCÜ BÖLÜM </w:t>
      </w:r>
      <w:r>
        <w:rPr>
          <w:b/>
          <w:bCs/>
          <w:spacing w:val="-3"/>
          <w:sz w:val="22"/>
          <w:szCs w:val="22"/>
          <w:lang w:val="tr-TR"/>
        </w:rPr>
        <w:t>(devamı)</w:t>
      </w:r>
    </w:p>
    <w:p w:rsidR="00371160" w:rsidRDefault="00371160">
      <w:pPr>
        <w:tabs>
          <w:tab w:val="left" w:pos="540"/>
          <w:tab w:val="left" w:pos="1260"/>
          <w:tab w:val="right" w:leader="dot" w:pos="8280"/>
          <w:tab w:val="right" w:pos="9000"/>
        </w:tabs>
        <w:spacing w:line="228" w:lineRule="auto"/>
        <w:ind w:right="71"/>
        <w:jc w:val="both"/>
        <w:rPr>
          <w:sz w:val="16"/>
          <w:szCs w:val="16"/>
          <w:lang w:val="tr-TR"/>
        </w:rPr>
      </w:pPr>
    </w:p>
    <w:p w:rsidR="00371160" w:rsidRDefault="009658B8">
      <w:pPr>
        <w:jc w:val="both"/>
        <w:rPr>
          <w:b/>
          <w:bCs/>
          <w:sz w:val="22"/>
          <w:szCs w:val="22"/>
          <w:lang w:val="tr-TR"/>
        </w:rPr>
      </w:pPr>
      <w:r>
        <w:rPr>
          <w:b/>
          <w:bCs/>
          <w:sz w:val="22"/>
          <w:szCs w:val="22"/>
          <w:lang w:val="tr-TR"/>
        </w:rPr>
        <w:t>MUHASEBE POLİTİKALARI (devamı)</w:t>
      </w:r>
    </w:p>
    <w:p w:rsidR="00371160" w:rsidRDefault="00371160">
      <w:pPr>
        <w:tabs>
          <w:tab w:val="left" w:pos="567"/>
        </w:tabs>
        <w:jc w:val="both"/>
        <w:rPr>
          <w:b/>
          <w:bCs/>
          <w:sz w:val="22"/>
          <w:szCs w:val="22"/>
          <w:lang w:val="tr-TR"/>
        </w:rPr>
      </w:pPr>
    </w:p>
    <w:p w:rsidR="00371160" w:rsidRDefault="009658B8">
      <w:pPr>
        <w:tabs>
          <w:tab w:val="left" w:pos="567"/>
        </w:tabs>
        <w:jc w:val="both"/>
        <w:rPr>
          <w:sz w:val="22"/>
          <w:szCs w:val="22"/>
          <w:lang w:val="tr-TR"/>
        </w:rPr>
      </w:pPr>
      <w:r>
        <w:rPr>
          <w:b/>
          <w:bCs/>
          <w:sz w:val="22"/>
          <w:szCs w:val="22"/>
          <w:lang w:val="tr-TR"/>
        </w:rPr>
        <w:t xml:space="preserve">XIII. Kiralama İşlemlerine İlişkin Açıklamalar </w:t>
      </w:r>
    </w:p>
    <w:p w:rsidR="00371160" w:rsidRDefault="00371160">
      <w:pPr>
        <w:tabs>
          <w:tab w:val="right" w:pos="6840"/>
          <w:tab w:val="right" w:pos="8640"/>
        </w:tabs>
        <w:ind w:left="540" w:right="126"/>
        <w:jc w:val="both"/>
        <w:rPr>
          <w:sz w:val="16"/>
          <w:szCs w:val="16"/>
          <w:lang w:val="tr-TR"/>
        </w:rPr>
      </w:pPr>
    </w:p>
    <w:p w:rsidR="00371160" w:rsidRDefault="009658B8">
      <w:pPr>
        <w:ind w:left="540" w:right="7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Kiralayan durumunda Banka:  </w:t>
      </w:r>
    </w:p>
    <w:p w:rsidR="00371160" w:rsidRDefault="009658B8">
      <w:pPr>
        <w:ind w:left="540" w:right="70"/>
        <w:jc w:val="both"/>
        <w:rPr>
          <w:rFonts w:ascii="TimesNewRomanPSMT" w:hAnsi="TimesNewRomanPSMT" w:cs="TimesNewRomanPSMT"/>
          <w:sz w:val="16"/>
          <w:szCs w:val="16"/>
          <w:lang w:val="tr-TR" w:eastAsia="tr-TR"/>
        </w:rPr>
      </w:pPr>
      <w:r>
        <w:rPr>
          <w:rFonts w:ascii="TimesNewRomanPSMT" w:hAnsi="TimesNewRomanPSMT" w:cs="TimesNewRomanPSMT"/>
          <w:sz w:val="22"/>
          <w:szCs w:val="22"/>
          <w:lang w:val="tr-TR" w:eastAsia="tr-TR"/>
        </w:rPr>
        <w:tab/>
      </w:r>
    </w:p>
    <w:p w:rsidR="00371160" w:rsidRDefault="009658B8">
      <w:pPr>
        <w:ind w:left="540" w:right="7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Mülkiyete ait risk ve kazanımların önemli bir kısmının kiracıya ait olduğu kiralama işlemi, finansal kiralama olarak sınıflandırılır. </w:t>
      </w:r>
    </w:p>
    <w:p w:rsidR="00371160" w:rsidRDefault="00371160">
      <w:pPr>
        <w:ind w:left="540" w:right="70"/>
        <w:jc w:val="both"/>
        <w:rPr>
          <w:rFonts w:ascii="TimesNewRomanPSMT" w:hAnsi="TimesNewRomanPSMT" w:cs="TimesNewRomanPSMT"/>
          <w:sz w:val="16"/>
          <w:szCs w:val="16"/>
          <w:lang w:val="tr-TR" w:eastAsia="tr-TR"/>
        </w:rPr>
      </w:pPr>
    </w:p>
    <w:p w:rsidR="00371160" w:rsidRDefault="009658B8">
      <w:pPr>
        <w:ind w:left="540" w:right="7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kiralama alacakları Banka’nın kiralamadaki net yatırım tutarında kaydedilir. Finansal kiralama geliri, Banka’nın finansal kiralama net yatırımına sabit bir kar payı getirisi oranı sağlayacak şekilde muhasebe dönemlerine dağıtılır.</w:t>
      </w:r>
    </w:p>
    <w:p w:rsidR="00371160" w:rsidRDefault="00371160">
      <w:pPr>
        <w:ind w:left="540" w:right="70"/>
        <w:jc w:val="both"/>
        <w:rPr>
          <w:rFonts w:ascii="TimesNewRomanPSMT" w:hAnsi="TimesNewRomanPSMT" w:cs="TimesNewRomanPSMT"/>
          <w:sz w:val="16"/>
          <w:szCs w:val="16"/>
          <w:lang w:val="tr-TR" w:eastAsia="tr-TR"/>
        </w:rPr>
      </w:pPr>
    </w:p>
    <w:p w:rsidR="00371160" w:rsidRDefault="009658B8">
      <w:pPr>
        <w:ind w:left="540" w:right="7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Kiracı durumunda Banka:</w:t>
      </w:r>
    </w:p>
    <w:p w:rsidR="00371160" w:rsidRDefault="00371160">
      <w:pPr>
        <w:ind w:left="540" w:right="70"/>
        <w:jc w:val="both"/>
        <w:rPr>
          <w:rFonts w:ascii="TimesNewRomanPSMT" w:hAnsi="TimesNewRomanPSMT" w:cs="TimesNewRomanPSMT"/>
          <w:sz w:val="16"/>
          <w:szCs w:val="16"/>
          <w:lang w:val="tr-TR" w:eastAsia="tr-TR"/>
        </w:rPr>
      </w:pPr>
    </w:p>
    <w:p w:rsidR="00371160" w:rsidRDefault="009658B8">
      <w:pPr>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Mülkiyete ait risk ve kazanımların önemli bir kısmının kiracıya ait olduğu kiralama işlemi, finansal kiralama olarak sınıflandırılır.</w:t>
      </w:r>
    </w:p>
    <w:p w:rsidR="00371160" w:rsidRDefault="00371160">
      <w:pPr>
        <w:ind w:left="540"/>
        <w:jc w:val="both"/>
        <w:rPr>
          <w:rFonts w:ascii="TimesNewRomanPSMT" w:hAnsi="TimesNewRomanPSMT" w:cs="TimesNewRomanPSMT"/>
          <w:sz w:val="16"/>
          <w:szCs w:val="16"/>
          <w:lang w:val="tr-TR" w:eastAsia="tr-TR"/>
        </w:rPr>
      </w:pPr>
    </w:p>
    <w:p w:rsidR="00371160" w:rsidRDefault="009658B8">
      <w:pPr>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Finansal kiralamayla elde edilen varlıklar, kiralama tarihindeki varlığın makul değeriyle, ya da asgari kira ödemelerinin bugünkü değerinden düşük olanı kullanılarak aktifleştirilir. Aynı tutarda kiralayana karşı yükümlülük, bilançoda finansal kiralama yükümlülüğü olarak gösterilir. Finansal kiralama ödemeleri, finansman gideri ve finansal kiralama yükümlü</w:t>
      </w:r>
      <w:ins w:id="165" w:author="Gülşah Tuba Ünlü (Open)&#10;" w:date="2011-02-13T01:39:00Z">
        <w:r>
          <w:rPr>
            <w:rFonts w:ascii="TimesNewRomanPSMT" w:hAnsi="TimesNewRomanPSMT" w:cs="TimesNewRomanPSMT"/>
            <w:sz w:val="22"/>
            <w:szCs w:val="22"/>
            <w:lang w:val="tr-TR" w:eastAsia="tr-TR"/>
          </w:rPr>
          <w:t>lü</w:t>
        </w:r>
      </w:ins>
      <w:r>
        <w:rPr>
          <w:rFonts w:ascii="TimesNewRomanPSMT" w:hAnsi="TimesNewRomanPSMT" w:cs="TimesNewRomanPSMT"/>
          <w:sz w:val="22"/>
          <w:szCs w:val="22"/>
          <w:lang w:val="tr-TR" w:eastAsia="tr-TR"/>
        </w:rPr>
        <w:t>ğündeki azalışı sağlayan ana para ödemesi olarak ayrılır ve böylelikle borcun geri kalan ana para bakiyesi üzerinden sabit bir oranda kar payı gideri hesaplanmasını sağlar. Finansal giderler, Banka’nın genel borçlanma politikası kapsamında gelir tablosuna kaydedilir.</w:t>
      </w:r>
    </w:p>
    <w:p w:rsidR="00371160" w:rsidRDefault="00371160">
      <w:pPr>
        <w:ind w:left="540"/>
        <w:jc w:val="both"/>
        <w:rPr>
          <w:rFonts w:ascii="TimesNewRomanPSMT" w:hAnsi="TimesNewRomanPSMT" w:cs="TimesNewRomanPSMT"/>
          <w:sz w:val="16"/>
          <w:szCs w:val="16"/>
          <w:lang w:val="tr-TR" w:eastAsia="tr-TR"/>
        </w:rPr>
      </w:pPr>
    </w:p>
    <w:p w:rsidR="00371160" w:rsidRDefault="009658B8">
      <w:pPr>
        <w:ind w:left="540"/>
        <w:jc w:val="both"/>
        <w:rPr>
          <w:sz w:val="22"/>
          <w:szCs w:val="22"/>
          <w:lang w:val="tr-TR"/>
        </w:rPr>
      </w:pPr>
      <w:r>
        <w:rPr>
          <w:rFonts w:ascii="TimesNewRomanPSMT" w:hAnsi="TimesNewRomanPSMT" w:cs="TimesNewRomanPSMT"/>
          <w:sz w:val="22"/>
          <w:szCs w:val="22"/>
          <w:lang w:val="tr-TR" w:eastAsia="tr-TR"/>
        </w:rPr>
        <w:t>Banka’nın 31 Aralık 2010 tarihi itibarıyla kiracı sıfatıyla finansal kiralama ile edinilen menkuller dışında taşıtlar, genel müdürlük ve şube lokalleri için faaliyet kiralama işlemi bulunmaktadır</w:t>
      </w:r>
      <w:r>
        <w:rPr>
          <w:sz w:val="22"/>
          <w:szCs w:val="22"/>
          <w:lang w:val="tr-TR"/>
        </w:rPr>
        <w:t>.</w:t>
      </w:r>
    </w:p>
    <w:p w:rsidR="00371160" w:rsidRDefault="00371160">
      <w:pPr>
        <w:ind w:left="540" w:right="70"/>
        <w:jc w:val="both"/>
        <w:rPr>
          <w:sz w:val="16"/>
          <w:szCs w:val="16"/>
          <w:lang w:val="tr-TR"/>
        </w:rPr>
      </w:pPr>
    </w:p>
    <w:p w:rsidR="00371160" w:rsidRDefault="009658B8">
      <w:pPr>
        <w:ind w:left="540" w:hanging="540"/>
        <w:jc w:val="both"/>
        <w:rPr>
          <w:b/>
          <w:bCs/>
          <w:sz w:val="22"/>
          <w:szCs w:val="22"/>
          <w:lang w:val="tr-TR"/>
        </w:rPr>
      </w:pPr>
      <w:r>
        <w:rPr>
          <w:b/>
          <w:bCs/>
          <w:sz w:val="22"/>
          <w:szCs w:val="22"/>
          <w:lang w:val="tr-TR"/>
        </w:rPr>
        <w:t xml:space="preserve">XIV. Karşılıklar ve Koşullu Yükümlülüklere İlişkin Açıklamalar </w:t>
      </w:r>
    </w:p>
    <w:p w:rsidR="00371160" w:rsidRDefault="00371160">
      <w:pPr>
        <w:tabs>
          <w:tab w:val="left" w:pos="426"/>
          <w:tab w:val="left" w:pos="709"/>
        </w:tabs>
        <w:ind w:left="709" w:right="-43"/>
        <w:jc w:val="both"/>
        <w:rPr>
          <w:sz w:val="16"/>
          <w:szCs w:val="16"/>
          <w:lang w:val="tr-TR"/>
        </w:rPr>
      </w:pPr>
    </w:p>
    <w:p w:rsidR="00371160" w:rsidRDefault="009658B8">
      <w:pPr>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Banka’nın geçmiş olaylardan kaynaklanan mevcut bir yükümlülüğünün bulunması, bu yükümlülüğün yerine getirilmesi için ekonomik fayda içeren kaynakların işletmeden çıkmasının muhtemel olması ve söz konusu yükümlülük tutarının güvenilir bir biçimde tahmin edilebiliyor olması durumunda ilgili yükümlülük, karşılık olarak finansal tablolara alınır. Şarta bağlı yükümlülükler, ekonomik fayda içeren kaynakların işletmeden çıkma ihtimalinin muhtemel hale gelip gelmediğinin tespiti amacıyla sürekli olarak değerlendirmeye tabi tutulur.</w:t>
      </w:r>
    </w:p>
    <w:p w:rsidR="00371160" w:rsidRDefault="00371160">
      <w:pPr>
        <w:ind w:left="540"/>
        <w:jc w:val="both"/>
        <w:rPr>
          <w:rFonts w:ascii="TimesNewRomanPSMT" w:hAnsi="TimesNewRomanPSMT" w:cs="TimesNewRomanPSMT"/>
          <w:sz w:val="16"/>
          <w:szCs w:val="16"/>
          <w:lang w:val="tr-TR" w:eastAsia="tr-TR"/>
        </w:rPr>
      </w:pPr>
    </w:p>
    <w:p w:rsidR="00371160" w:rsidRDefault="009658B8">
      <w:pPr>
        <w:ind w:left="539" w:right="-57" w:hanging="539"/>
        <w:jc w:val="both"/>
        <w:rPr>
          <w:b/>
          <w:bCs/>
          <w:sz w:val="22"/>
          <w:szCs w:val="22"/>
          <w:lang w:val="tr-TR"/>
        </w:rPr>
      </w:pPr>
      <w:r>
        <w:rPr>
          <w:b/>
          <w:bCs/>
          <w:sz w:val="22"/>
          <w:szCs w:val="22"/>
          <w:lang w:val="tr-TR"/>
        </w:rPr>
        <w:t>XV.</w:t>
      </w:r>
      <w:r>
        <w:rPr>
          <w:b/>
          <w:bCs/>
          <w:sz w:val="22"/>
          <w:szCs w:val="22"/>
          <w:lang w:val="tr-TR"/>
        </w:rPr>
        <w:tab/>
        <w:t xml:space="preserve">Çalışanların Haklarına İlişkin  Yükümlülüklere İlişkin Açıklamalar </w:t>
      </w:r>
    </w:p>
    <w:p w:rsidR="00371160" w:rsidRDefault="00371160">
      <w:pPr>
        <w:ind w:left="539" w:right="-57" w:hanging="539"/>
        <w:jc w:val="both"/>
        <w:rPr>
          <w:b/>
          <w:bCs/>
          <w:sz w:val="16"/>
          <w:szCs w:val="16"/>
          <w:lang w:val="tr-TR"/>
        </w:rPr>
      </w:pPr>
    </w:p>
    <w:p w:rsidR="00371160" w:rsidRDefault="009658B8">
      <w:pPr>
        <w:ind w:left="54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Türkiye’de mevcut kanunlar ve toplu iş sözleşmelerine göre kıdem tazminatı, emeklilik veya işten çıkarılma durumunda  ödenmektedir. Kıdem  tazminatı karşılığı bilanço tarihi itibarıyla buna hak kazanan bütün çalışanların işine son verilmesi varsayımı ile ödenmesi gerekecek olan toplam yükümlülüğün TMS 19 “Çalışana Sağlanan Haklar” standardı uyarınca muhasebeleştirilmektedir. Banka yükümlülüğün belirlenmesinde bağımsız aktüerlerden yararlanmaktadır.</w:t>
      </w:r>
    </w:p>
    <w:p w:rsidR="00371160" w:rsidRDefault="00371160">
      <w:pPr>
        <w:autoSpaceDE w:val="0"/>
        <w:autoSpaceDN w:val="0"/>
        <w:adjustRightInd w:val="0"/>
        <w:ind w:left="567"/>
        <w:jc w:val="both"/>
        <w:rPr>
          <w:rFonts w:ascii="TimesNewRomanPSMT" w:hAnsi="TimesNewRomanPSMT" w:cs="TimesNewRomanPSMT"/>
          <w:sz w:val="16"/>
          <w:szCs w:val="16"/>
          <w:lang w:val="tr-TR" w:eastAsia="tr-TR"/>
        </w:rPr>
      </w:pPr>
    </w:p>
    <w:p w:rsidR="00371160" w:rsidRDefault="009658B8">
      <w:pPr>
        <w:autoSpaceDE w:val="0"/>
        <w:autoSpaceDN w:val="0"/>
        <w:adjustRightInd w:val="0"/>
        <w:ind w:left="567"/>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Kıdem tazminatı yükümlülüğünün hesaplanmasında kullanılan başlıca aktüeryal varsayımlar aşağıdaki gibidir: </w:t>
      </w:r>
    </w:p>
    <w:p w:rsidR="00371160" w:rsidRDefault="00371160">
      <w:pPr>
        <w:autoSpaceDE w:val="0"/>
        <w:autoSpaceDN w:val="0"/>
        <w:adjustRightInd w:val="0"/>
        <w:ind w:left="567"/>
        <w:jc w:val="both"/>
        <w:rPr>
          <w:rFonts w:ascii="TimesNewRomanPSMT" w:hAnsi="TimesNewRomanPSMT" w:cs="TimesNewRomanPSMT"/>
          <w:sz w:val="16"/>
          <w:szCs w:val="16"/>
          <w:lang w:val="tr-TR" w:eastAsia="tr-TR"/>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Change w:id="166" w:author="Gülşah Tuba Ünlü (Open)&#10;" w:date="2011-02-12T12:03:00Z">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PrChange>
      </w:tblPr>
      <w:tblGrid>
        <w:gridCol w:w="4111"/>
        <w:gridCol w:w="2693"/>
        <w:gridCol w:w="2694"/>
        <w:tblGridChange w:id="167">
          <w:tblGrid>
            <w:gridCol w:w="2410"/>
            <w:gridCol w:w="1913"/>
            <w:gridCol w:w="1914"/>
          </w:tblGrid>
        </w:tblGridChange>
      </w:tblGrid>
      <w:tr w:rsidR="00284A55" w:rsidRPr="00872466" w:rsidTr="00B923C7">
        <w:trPr>
          <w:trHeight w:val="227"/>
          <w:trPrChange w:id="168" w:author="Gülşah Tuba Ünlü (Open)&#10;" w:date="2011-02-12T12:03:00Z">
            <w:trPr>
              <w:trHeight w:val="227"/>
            </w:trPr>
          </w:trPrChange>
        </w:trPr>
        <w:tc>
          <w:tcPr>
            <w:tcW w:w="4111" w:type="dxa"/>
            <w:vAlign w:val="bottom"/>
            <w:tcPrChange w:id="169" w:author="Gülşah Tuba Ünlü (Open)&#10;" w:date="2011-02-12T12:03:00Z">
              <w:tcPr>
                <w:tcW w:w="2410" w:type="dxa"/>
                <w:vAlign w:val="bottom"/>
              </w:tcPr>
            </w:tcPrChange>
          </w:tcPr>
          <w:p w:rsidR="00371160" w:rsidRDefault="009658B8">
            <w:pPr>
              <w:autoSpaceDE w:val="0"/>
              <w:autoSpaceDN w:val="0"/>
              <w:adjustRightInd w:val="0"/>
              <w:rPr>
                <w:rFonts w:eastAsia="Arial Unicode MS"/>
                <w:b/>
                <w:sz w:val="18"/>
                <w:szCs w:val="18"/>
                <w:lang w:val="tr-TR"/>
              </w:rPr>
            </w:pPr>
            <w:del w:id="170" w:author="Asiye Mara (Open)&#10;" w:date="2011-02-12T01:38:00Z">
              <w:r>
                <w:rPr>
                  <w:rFonts w:eastAsia="Arial Unicode MS"/>
                  <w:b/>
                  <w:sz w:val="18"/>
                  <w:szCs w:val="18"/>
                  <w:lang w:val="tr-TR"/>
                </w:rPr>
                <w:delText>Kategori</w:delText>
              </w:r>
            </w:del>
          </w:p>
        </w:tc>
        <w:tc>
          <w:tcPr>
            <w:tcW w:w="2693" w:type="dxa"/>
            <w:vAlign w:val="bottom"/>
            <w:tcPrChange w:id="171" w:author="Gülşah Tuba Ünlü (Open)&#10;" w:date="2011-02-12T12:03:00Z">
              <w:tcPr>
                <w:tcW w:w="1913" w:type="dxa"/>
                <w:vAlign w:val="bottom"/>
              </w:tcPr>
            </w:tcPrChange>
          </w:tcPr>
          <w:p w:rsidR="00371160" w:rsidRDefault="009658B8">
            <w:pPr>
              <w:autoSpaceDE w:val="0"/>
              <w:autoSpaceDN w:val="0"/>
              <w:adjustRightInd w:val="0"/>
              <w:jc w:val="center"/>
              <w:rPr>
                <w:rFonts w:eastAsia="Arial Unicode MS"/>
                <w:b/>
                <w:sz w:val="18"/>
                <w:szCs w:val="18"/>
                <w:lang w:val="tr-TR"/>
              </w:rPr>
            </w:pPr>
            <w:r>
              <w:rPr>
                <w:rFonts w:eastAsia="Arial Unicode MS"/>
                <w:b/>
                <w:sz w:val="18"/>
                <w:szCs w:val="18"/>
                <w:lang w:val="tr-TR"/>
              </w:rPr>
              <w:t>31 Aralık 2010</w:t>
            </w:r>
          </w:p>
        </w:tc>
        <w:tc>
          <w:tcPr>
            <w:tcW w:w="2694" w:type="dxa"/>
            <w:vAlign w:val="bottom"/>
            <w:tcPrChange w:id="172" w:author="Gülşah Tuba Ünlü (Open)&#10;" w:date="2011-02-12T12:03:00Z">
              <w:tcPr>
                <w:tcW w:w="1914" w:type="dxa"/>
                <w:vAlign w:val="bottom"/>
              </w:tcPr>
            </w:tcPrChange>
          </w:tcPr>
          <w:p w:rsidR="00371160" w:rsidRDefault="009658B8">
            <w:pPr>
              <w:autoSpaceDE w:val="0"/>
              <w:autoSpaceDN w:val="0"/>
              <w:adjustRightInd w:val="0"/>
              <w:jc w:val="center"/>
              <w:rPr>
                <w:rFonts w:eastAsia="Arial Unicode MS"/>
                <w:b/>
                <w:sz w:val="18"/>
                <w:szCs w:val="18"/>
                <w:lang w:val="tr-TR"/>
              </w:rPr>
            </w:pPr>
            <w:r>
              <w:rPr>
                <w:rFonts w:eastAsia="Arial Unicode MS"/>
                <w:b/>
                <w:sz w:val="18"/>
                <w:szCs w:val="18"/>
                <w:lang w:val="tr-TR"/>
              </w:rPr>
              <w:t>31 Aralık 2009</w:t>
            </w:r>
          </w:p>
        </w:tc>
      </w:tr>
      <w:tr w:rsidR="00284A55" w:rsidRPr="00872466" w:rsidTr="00B923C7">
        <w:trPr>
          <w:trHeight w:val="227"/>
          <w:trPrChange w:id="173" w:author="Gülşah Tuba Ünlü (Open)&#10;" w:date="2011-02-12T12:03:00Z">
            <w:trPr>
              <w:trHeight w:val="227"/>
            </w:trPr>
          </w:trPrChange>
        </w:trPr>
        <w:tc>
          <w:tcPr>
            <w:tcW w:w="4111" w:type="dxa"/>
            <w:vAlign w:val="bottom"/>
            <w:tcPrChange w:id="174" w:author="Gülşah Tuba Ünlü (Open)&#10;" w:date="2011-02-12T12:03:00Z">
              <w:tcPr>
                <w:tcW w:w="2410"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İskonto Oranı</w:t>
            </w:r>
          </w:p>
        </w:tc>
        <w:tc>
          <w:tcPr>
            <w:tcW w:w="2693" w:type="dxa"/>
            <w:vAlign w:val="bottom"/>
            <w:tcPrChange w:id="175" w:author="Gülşah Tuba Ünlü (Open)&#10;" w:date="2011-02-12T12:03:00Z">
              <w:tcPr>
                <w:tcW w:w="1913" w:type="dxa"/>
                <w:vAlign w:val="bottom"/>
              </w:tcPr>
            </w:tcPrChange>
          </w:tcPr>
          <w:p w:rsidR="00371160" w:rsidRDefault="009658B8">
            <w:pPr>
              <w:ind w:left="57" w:right="57"/>
              <w:jc w:val="right"/>
              <w:rPr>
                <w:rFonts w:eastAsia="Arial Unicode MS"/>
                <w:sz w:val="18"/>
                <w:szCs w:val="18"/>
                <w:lang w:val="tr-TR"/>
              </w:rPr>
            </w:pPr>
            <w:r>
              <w:rPr>
                <w:rFonts w:eastAsia="Arial Unicode MS"/>
                <w:sz w:val="18"/>
                <w:szCs w:val="18"/>
                <w:lang w:val="tr-TR"/>
              </w:rPr>
              <w:t>%10</w:t>
            </w:r>
          </w:p>
        </w:tc>
        <w:tc>
          <w:tcPr>
            <w:tcW w:w="2694" w:type="dxa"/>
            <w:vAlign w:val="bottom"/>
            <w:tcPrChange w:id="176" w:author="Gülşah Tuba Ünlü (Open)&#10;" w:date="2011-02-12T12:03:00Z">
              <w:tcPr>
                <w:tcW w:w="1914" w:type="dxa"/>
                <w:vAlign w:val="bottom"/>
              </w:tcPr>
            </w:tcPrChange>
          </w:tcPr>
          <w:p w:rsidR="00371160" w:rsidRDefault="009658B8">
            <w:pPr>
              <w:ind w:right="57"/>
              <w:jc w:val="right"/>
              <w:rPr>
                <w:sz w:val="18"/>
                <w:szCs w:val="18"/>
              </w:rPr>
            </w:pPr>
            <w:r>
              <w:rPr>
                <w:sz w:val="18"/>
                <w:szCs w:val="18"/>
              </w:rPr>
              <w:t>%11</w:t>
            </w:r>
          </w:p>
        </w:tc>
      </w:tr>
      <w:tr w:rsidR="00284A55" w:rsidRPr="00872466" w:rsidTr="00B923C7">
        <w:trPr>
          <w:trHeight w:val="227"/>
          <w:trPrChange w:id="177" w:author="Gülşah Tuba Ünlü (Open)&#10;" w:date="2011-02-12T12:03:00Z">
            <w:trPr>
              <w:trHeight w:val="227"/>
            </w:trPr>
          </w:trPrChange>
        </w:trPr>
        <w:tc>
          <w:tcPr>
            <w:tcW w:w="4111" w:type="dxa"/>
            <w:vAlign w:val="bottom"/>
            <w:tcPrChange w:id="178" w:author="Gülşah Tuba Ünlü (Open)&#10;" w:date="2011-02-12T12:03:00Z">
              <w:tcPr>
                <w:tcW w:w="2410"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Enflasyon Oranı</w:t>
            </w:r>
          </w:p>
        </w:tc>
        <w:tc>
          <w:tcPr>
            <w:tcW w:w="2693" w:type="dxa"/>
            <w:vAlign w:val="bottom"/>
            <w:tcPrChange w:id="179" w:author="Gülşah Tuba Ünlü (Open)&#10;" w:date="2011-02-12T12:03:00Z">
              <w:tcPr>
                <w:tcW w:w="1913" w:type="dxa"/>
                <w:vAlign w:val="bottom"/>
              </w:tcPr>
            </w:tcPrChange>
          </w:tcPr>
          <w:p w:rsidR="00371160" w:rsidRDefault="009658B8">
            <w:pPr>
              <w:ind w:left="57" w:right="57"/>
              <w:jc w:val="right"/>
              <w:rPr>
                <w:rFonts w:eastAsia="Arial Unicode MS"/>
                <w:sz w:val="18"/>
                <w:szCs w:val="18"/>
                <w:lang w:val="tr-TR"/>
              </w:rPr>
            </w:pPr>
            <w:r>
              <w:rPr>
                <w:rFonts w:eastAsia="Arial Unicode MS"/>
                <w:sz w:val="18"/>
                <w:szCs w:val="18"/>
                <w:lang w:val="tr-TR"/>
              </w:rPr>
              <w:t>%5,1</w:t>
            </w:r>
          </w:p>
        </w:tc>
        <w:tc>
          <w:tcPr>
            <w:tcW w:w="2694" w:type="dxa"/>
            <w:vAlign w:val="bottom"/>
            <w:tcPrChange w:id="180" w:author="Gülşah Tuba Ünlü (Open)&#10;" w:date="2011-02-12T12:03:00Z">
              <w:tcPr>
                <w:tcW w:w="1914" w:type="dxa"/>
                <w:vAlign w:val="bottom"/>
              </w:tcPr>
            </w:tcPrChange>
          </w:tcPr>
          <w:p w:rsidR="00371160" w:rsidRDefault="009658B8">
            <w:pPr>
              <w:ind w:right="57"/>
              <w:jc w:val="right"/>
              <w:rPr>
                <w:sz w:val="18"/>
                <w:szCs w:val="18"/>
              </w:rPr>
            </w:pPr>
            <w:r>
              <w:rPr>
                <w:sz w:val="18"/>
                <w:szCs w:val="18"/>
              </w:rPr>
              <w:t>%4,8</w:t>
            </w:r>
          </w:p>
        </w:tc>
      </w:tr>
    </w:tbl>
    <w:p w:rsidR="00371160" w:rsidRDefault="00371160">
      <w:pPr>
        <w:tabs>
          <w:tab w:val="left" w:pos="709"/>
        </w:tabs>
        <w:ind w:left="709"/>
        <w:jc w:val="both"/>
        <w:rPr>
          <w:rFonts w:ascii="TimesNewRomanPSMT" w:hAnsi="TimesNewRomanPSMT" w:cs="TimesNewRomanPSMT"/>
          <w:sz w:val="16"/>
          <w:szCs w:val="16"/>
          <w:lang w:val="tr-TR" w:eastAsia="tr-TR"/>
        </w:rPr>
      </w:pPr>
    </w:p>
    <w:p w:rsidR="00371160" w:rsidRDefault="009658B8">
      <w:pPr>
        <w:tabs>
          <w:tab w:val="left" w:pos="567"/>
        </w:tabs>
        <w:ind w:left="567"/>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Cari yıla ilişkin hesaplamada 31 Aralık 2010 itibarıyla geçerli olan 2.517,01 TL (tam TL tutardır) düzeyindeki tavan maaş tutarı esas alınmıştır.Tavan maaş tutarının her yıl enflasyon oranında artacağı varsayılmıştır. Emeklilik yaşı, bireylerin en erken emekli olabileceği yaş olarak dikkate alınmış olup,</w:t>
      </w:r>
      <w:ins w:id="181" w:author="Gülşah Tuba Ünlü (Open)&#10;" w:date="2011-02-13T01:39:00Z">
        <w:r>
          <w:rPr>
            <w:rFonts w:ascii="TimesNewRomanPSMT" w:hAnsi="TimesNewRomanPSMT" w:cs="TimesNewRomanPSMT"/>
            <w:sz w:val="22"/>
            <w:szCs w:val="22"/>
            <w:lang w:val="tr-TR" w:eastAsia="tr-TR"/>
          </w:rPr>
          <w:t xml:space="preserve"> </w:t>
        </w:r>
      </w:ins>
      <w:r>
        <w:rPr>
          <w:rFonts w:ascii="TimesNewRomanPSMT" w:hAnsi="TimesNewRomanPSMT" w:cs="TimesNewRomanPSMT"/>
          <w:sz w:val="22"/>
          <w:szCs w:val="22"/>
          <w:lang w:val="tr-TR" w:eastAsia="tr-TR"/>
        </w:rPr>
        <w:t>ölüm olasılıkları için CSO 1980 kadın/erkek mortalite tablosu kullanılmıştır.</w:t>
      </w:r>
    </w:p>
    <w:p w:rsidR="00371160" w:rsidRDefault="00371160">
      <w:pPr>
        <w:tabs>
          <w:tab w:val="left" w:pos="540"/>
          <w:tab w:val="left" w:pos="1260"/>
          <w:tab w:val="right" w:leader="dot" w:pos="8280"/>
          <w:tab w:val="right" w:pos="9000"/>
        </w:tabs>
        <w:spacing w:line="228" w:lineRule="auto"/>
        <w:ind w:right="71"/>
        <w:jc w:val="both"/>
        <w:rPr>
          <w:b/>
          <w:bCs/>
          <w:sz w:val="22"/>
          <w:szCs w:val="22"/>
          <w:lang w:val="tr-TR"/>
        </w:rPr>
      </w:pPr>
    </w:p>
    <w:p w:rsidR="00371160" w:rsidRDefault="00371160">
      <w:pPr>
        <w:tabs>
          <w:tab w:val="left" w:pos="540"/>
          <w:tab w:val="left" w:pos="1260"/>
          <w:tab w:val="right" w:leader="dot" w:pos="8280"/>
          <w:tab w:val="right" w:pos="9000"/>
        </w:tabs>
        <w:spacing w:line="228" w:lineRule="auto"/>
        <w:ind w:left="1260" w:right="71" w:hanging="1260"/>
        <w:jc w:val="both"/>
        <w:rPr>
          <w:b/>
          <w:bCs/>
          <w:sz w:val="22"/>
          <w:szCs w:val="22"/>
          <w:lang w:val="tr-TR"/>
        </w:rPr>
      </w:pPr>
    </w:p>
    <w:p w:rsidR="00371160" w:rsidRDefault="009658B8">
      <w:pPr>
        <w:tabs>
          <w:tab w:val="left" w:pos="540"/>
          <w:tab w:val="left" w:pos="1260"/>
          <w:tab w:val="right" w:leader="dot" w:pos="8280"/>
          <w:tab w:val="right" w:pos="9000"/>
        </w:tabs>
        <w:spacing w:line="228" w:lineRule="auto"/>
        <w:ind w:left="1260" w:right="71" w:hanging="1260"/>
        <w:jc w:val="both"/>
        <w:rPr>
          <w:b/>
          <w:bCs/>
          <w:sz w:val="22"/>
          <w:szCs w:val="22"/>
          <w:lang w:val="tr-TR"/>
        </w:rPr>
      </w:pPr>
      <w:r>
        <w:rPr>
          <w:b/>
          <w:bCs/>
          <w:sz w:val="22"/>
          <w:szCs w:val="22"/>
          <w:lang w:val="tr-TR"/>
        </w:rPr>
        <w:t xml:space="preserve">ÜÇÜNCÜ BÖLÜM </w:t>
      </w:r>
      <w:r>
        <w:rPr>
          <w:b/>
          <w:bCs/>
          <w:spacing w:val="-3"/>
          <w:sz w:val="22"/>
          <w:szCs w:val="22"/>
          <w:lang w:val="tr-TR"/>
        </w:rPr>
        <w:t>(devamı)</w:t>
      </w:r>
    </w:p>
    <w:p w:rsidR="00371160" w:rsidRDefault="00371160">
      <w:pPr>
        <w:tabs>
          <w:tab w:val="left" w:pos="540"/>
          <w:tab w:val="left" w:pos="1260"/>
          <w:tab w:val="right" w:leader="dot" w:pos="8280"/>
          <w:tab w:val="right" w:pos="9000"/>
        </w:tabs>
        <w:spacing w:line="228" w:lineRule="auto"/>
        <w:ind w:right="71"/>
        <w:jc w:val="both"/>
        <w:rPr>
          <w:sz w:val="16"/>
          <w:szCs w:val="16"/>
          <w:lang w:val="tr-TR"/>
        </w:rPr>
      </w:pPr>
    </w:p>
    <w:p w:rsidR="00371160" w:rsidRDefault="009658B8">
      <w:pPr>
        <w:tabs>
          <w:tab w:val="left" w:pos="540"/>
        </w:tabs>
        <w:ind w:left="540" w:hanging="540"/>
        <w:rPr>
          <w:b/>
          <w:bCs/>
          <w:sz w:val="22"/>
          <w:szCs w:val="22"/>
          <w:lang w:val="tr-TR"/>
        </w:rPr>
      </w:pPr>
      <w:r>
        <w:rPr>
          <w:b/>
          <w:bCs/>
          <w:sz w:val="22"/>
          <w:szCs w:val="22"/>
          <w:lang w:val="tr-TR"/>
        </w:rPr>
        <w:t>MUHASEBE POLİTİKALARI (devamı)</w:t>
      </w:r>
    </w:p>
    <w:p w:rsidR="00371160" w:rsidRDefault="00371160">
      <w:pPr>
        <w:tabs>
          <w:tab w:val="right" w:pos="6840"/>
          <w:tab w:val="right" w:pos="9072"/>
        </w:tabs>
        <w:ind w:left="540" w:right="-45" w:hanging="540"/>
        <w:jc w:val="both"/>
        <w:rPr>
          <w:b/>
          <w:bCs/>
          <w:sz w:val="22"/>
          <w:szCs w:val="22"/>
          <w:lang w:val="tr-TR"/>
        </w:rPr>
      </w:pPr>
    </w:p>
    <w:p w:rsidR="00371160" w:rsidRDefault="009658B8">
      <w:pPr>
        <w:tabs>
          <w:tab w:val="left" w:pos="709"/>
          <w:tab w:val="right" w:pos="6840"/>
          <w:tab w:val="right" w:pos="9072"/>
        </w:tabs>
        <w:ind w:right="-45"/>
        <w:jc w:val="both"/>
        <w:rPr>
          <w:b/>
          <w:bCs/>
          <w:sz w:val="22"/>
          <w:szCs w:val="22"/>
          <w:lang w:val="tr-TR"/>
        </w:rPr>
      </w:pPr>
      <w:r>
        <w:rPr>
          <w:b/>
          <w:bCs/>
          <w:sz w:val="22"/>
          <w:szCs w:val="22"/>
          <w:lang w:val="tr-TR"/>
        </w:rPr>
        <w:t xml:space="preserve">XVI.    Vergi Uygulamalarına İlişkin Açıklamalar </w:t>
      </w:r>
    </w:p>
    <w:p w:rsidR="00371160" w:rsidRDefault="009658B8">
      <w:pPr>
        <w:tabs>
          <w:tab w:val="left" w:pos="709"/>
          <w:tab w:val="right" w:pos="6840"/>
          <w:tab w:val="right" w:pos="9072"/>
        </w:tabs>
        <w:ind w:left="709" w:right="-45" w:hanging="540"/>
        <w:jc w:val="both"/>
        <w:rPr>
          <w:sz w:val="18"/>
          <w:szCs w:val="18"/>
          <w:lang w:val="tr-TR"/>
        </w:rPr>
      </w:pPr>
      <w:r>
        <w:rPr>
          <w:sz w:val="22"/>
          <w:szCs w:val="22"/>
          <w:lang w:val="tr-TR"/>
        </w:rPr>
        <w:tab/>
      </w:r>
    </w:p>
    <w:p w:rsidR="00371160" w:rsidRDefault="009658B8">
      <w:pPr>
        <w:tabs>
          <w:tab w:val="left" w:pos="709"/>
        </w:tabs>
        <w:ind w:left="709" w:right="7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Vergi gideri, cari vergi ve ertelenmiş vergi geliri/giderinin toplamından oluşur. </w:t>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Cari yıl vergi yükümlülüğü, dönem karının vergiye tabi olan kısmı üzerinden hesaplanır. Vergiye tabi kar, diğer yıllarda vergilendirilebilen veya indirilebilen gelir veya gider kalemleri ile vergilendirilemeyen veya indirilemeyen kalemleri hariç tuttuğundan, gelir tablosunda belirtilen kardan farklılık gösterir. Banka’nın cari vergi yükümlülüğü bilanço tarihi itibarıyla yasallaşmış ya da önemli ölçüde yasallaşmış vergi oranı kullanılarak hesaplanmıştır. 21 Haziran 2006 tarihli Resmi Gazete ile ilan edilen 5520 sayılı Kurumlar Vergisi Kanunu’nun 32. maddesine göre kurumlar vergisi oranı %20’dir.</w:t>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Ertelenen vergi yükümlülüğü veya varlığı, varlıkların ve yükümlülüklerin finansal tabl</w:t>
      </w:r>
      <w:smartTag w:uri="urn:schemas-microsoft-com:office:smarttags" w:element="PersonName">
        <w:r>
          <w:rPr>
            <w:rFonts w:ascii="TimesNewRomanPSMT" w:hAnsi="TimesNewRomanPSMT" w:cs="TimesNewRomanPSMT"/>
            <w:sz w:val="22"/>
            <w:szCs w:val="22"/>
            <w:lang w:val="tr-TR" w:eastAsia="tr-TR"/>
          </w:rPr>
          <w:t>ola</w:t>
        </w:r>
      </w:smartTag>
      <w:r>
        <w:rPr>
          <w:rFonts w:ascii="TimesNewRomanPSMT" w:hAnsi="TimesNewRomanPSMT" w:cs="TimesNewRomanPSMT"/>
          <w:sz w:val="22"/>
          <w:szCs w:val="22"/>
          <w:lang w:val="tr-TR" w:eastAsia="tr-TR"/>
        </w:rPr>
        <w:t>rda gösterilen tutarları ile yasal vergi matrahı hesabında dikkate alınan tutarları arasındaki geçici farklılıkların bilanço yöntemine göre vergi etkilerinin yasalaşmış vergi oranları dikkate alınarak hesaplanmasıyla belirlenmektedir. Ertelenen vergi yükümlülükleri vergilendirilebilir geçici farkların tümü için hesaplanırken, indirilebilir geçici farklardan oluşan ertelenen vergi varlıkları, gelecekte vergiye tabi kar elde etmek suretiyle bu farklardan yararlanmanın kuvvetle muhtemel olması şartıyla hesaplanmaktadır. Şerefiye veya işletme birleşmeleri dışında varlık veya yükümlülüklerin ilk defa finansal tabl</w:t>
      </w:r>
      <w:smartTag w:uri="urn:schemas-microsoft-com:office:smarttags" w:element="PersonName">
        <w:r>
          <w:rPr>
            <w:rFonts w:ascii="TimesNewRomanPSMT" w:hAnsi="TimesNewRomanPSMT" w:cs="TimesNewRomanPSMT"/>
            <w:sz w:val="22"/>
            <w:szCs w:val="22"/>
            <w:lang w:val="tr-TR" w:eastAsia="tr-TR"/>
          </w:rPr>
          <w:t>ola</w:t>
        </w:r>
      </w:smartTag>
      <w:r>
        <w:rPr>
          <w:rFonts w:ascii="TimesNewRomanPSMT" w:hAnsi="TimesNewRomanPSMT" w:cs="TimesNewRomanPSMT"/>
          <w:sz w:val="22"/>
          <w:szCs w:val="22"/>
          <w:lang w:val="tr-TR" w:eastAsia="tr-TR"/>
        </w:rPr>
        <w:t>ra alınmasından d</w:t>
      </w:r>
      <w:smartTag w:uri="urn:schemas-microsoft-com:office:smarttags" w:element="PersonName">
        <w:r>
          <w:rPr>
            <w:rFonts w:ascii="TimesNewRomanPSMT" w:hAnsi="TimesNewRomanPSMT" w:cs="TimesNewRomanPSMT"/>
            <w:sz w:val="22"/>
            <w:szCs w:val="22"/>
            <w:lang w:val="tr-TR" w:eastAsia="tr-TR"/>
          </w:rPr>
          <w:t>ola</w:t>
        </w:r>
      </w:smartTag>
      <w:r>
        <w:rPr>
          <w:rFonts w:ascii="TimesNewRomanPSMT" w:hAnsi="TimesNewRomanPSMT" w:cs="TimesNewRomanPSMT"/>
          <w:sz w:val="22"/>
          <w:szCs w:val="22"/>
          <w:lang w:val="tr-TR" w:eastAsia="tr-TR"/>
        </w:rPr>
        <w:t xml:space="preserve">yı oluşan ve hem ticari hem de mali kar veya zararı etkilemeyen geçici zamanlama farklarına ilişkin ertelenen vergi yükümlülüğü veya varlığı hesaplanmaz. </w:t>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Ertelenen vergi varlığının kayıtlı değeri, her bir bilanço tarihi itibarıyla gözden geçirilir. Ertelenen vergi varlığının bir kısmının veya tamamının sağlayacağı faydanın elde edilmesine imkan verecek düzeyde mali kar elde etmenin muhtemel olmadığı ölçüde, ertelenen vergi varlığının kayıtlı değeri azaltılır.</w:t>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Ertelenmiş vergi, varlıkların oluştuğu veya yükümlülüklerin yerine getirildiği dönemde geçerli olan vergi oranları üzerinden hesaplanır ve gelir tablosuna gelir veya gider olarak kaydedilir. Bununla birlikte, ertelenen vergi, aynı veya farklı bir dönemde doğrudan özsermaye ile ilişkilendirilen varlıklarla ilgili ise doğrudan özsermaye hesap grubuyla ilişkilendirilir.</w:t>
      </w:r>
      <w:r>
        <w:rPr>
          <w:rFonts w:ascii="TimesNewRomanPSMT" w:hAnsi="TimesNewRomanPSMT" w:cs="TimesNewRomanPSMT"/>
          <w:sz w:val="22"/>
          <w:szCs w:val="22"/>
          <w:lang w:val="tr-TR" w:eastAsia="tr-TR"/>
        </w:rPr>
        <w:tab/>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Ödenecek cari vergi tutarları, peşin ödenen vergi tutarlarıyla, ilişkili olduğundan netleştirilmektedir. Ertelenmiş vergi alacağı ve yükümlülüğü netleştirilmektedir.</w:t>
      </w:r>
    </w:p>
    <w:p w:rsidR="00371160" w:rsidRDefault="00371160">
      <w:pPr>
        <w:tabs>
          <w:tab w:val="left" w:pos="709"/>
        </w:tabs>
        <w:ind w:left="709"/>
        <w:jc w:val="both"/>
        <w:rPr>
          <w:rFonts w:ascii="TimesNewRomanPSMT" w:hAnsi="TimesNewRomanPSMT" w:cs="TimesNewRomanPSMT"/>
          <w:sz w:val="22"/>
          <w:szCs w:val="22"/>
          <w:lang w:val="tr-TR" w:eastAsia="tr-TR"/>
        </w:rPr>
      </w:pPr>
    </w:p>
    <w:p w:rsidR="00371160" w:rsidRDefault="009658B8">
      <w:pPr>
        <w:tabs>
          <w:tab w:val="left" w:pos="709"/>
        </w:tabs>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Vergi Usul Kanunu’nun 5024 sayılı Tebliği uyarınca enflasyon muhasebesi düzeltmelerini 1 Ocak 2004 tarihinden itibaren yasal kayıtlarına yansıtmıştır.</w:t>
      </w:r>
    </w:p>
    <w:p w:rsidR="00371160" w:rsidRDefault="00371160">
      <w:pPr>
        <w:tabs>
          <w:tab w:val="left" w:pos="540"/>
        </w:tabs>
        <w:ind w:left="709" w:hanging="540"/>
        <w:rPr>
          <w:b/>
          <w:bCs/>
          <w:sz w:val="16"/>
          <w:szCs w:val="16"/>
          <w:lang w:val="tr-TR"/>
        </w:rPr>
      </w:pPr>
    </w:p>
    <w:p w:rsidR="00371160" w:rsidRDefault="009658B8">
      <w:pPr>
        <w:tabs>
          <w:tab w:val="left" w:pos="567"/>
          <w:tab w:val="left" w:pos="709"/>
        </w:tabs>
        <w:ind w:left="709" w:hanging="709"/>
        <w:rPr>
          <w:b/>
          <w:bCs/>
          <w:sz w:val="22"/>
          <w:szCs w:val="22"/>
          <w:lang w:val="tr-TR"/>
        </w:rPr>
      </w:pPr>
      <w:r>
        <w:rPr>
          <w:b/>
          <w:bCs/>
          <w:sz w:val="22"/>
          <w:szCs w:val="22"/>
          <w:lang w:val="tr-TR"/>
        </w:rPr>
        <w:t xml:space="preserve">XVII.   Borçlanmalara İlişkin İlave Açıklamalar </w:t>
      </w:r>
    </w:p>
    <w:p w:rsidR="00371160" w:rsidRDefault="00371160">
      <w:pPr>
        <w:tabs>
          <w:tab w:val="left" w:pos="709"/>
        </w:tabs>
        <w:ind w:left="709" w:right="-57"/>
        <w:jc w:val="both"/>
        <w:rPr>
          <w:sz w:val="16"/>
          <w:szCs w:val="16"/>
          <w:lang w:val="tr-TR"/>
        </w:rPr>
      </w:pPr>
    </w:p>
    <w:p w:rsidR="00371160" w:rsidRDefault="009658B8">
      <w:pPr>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borçlanmalarını TMS 39 “Finansal Araçların Muhasebeleştirilmesi” standardında belirtildiği şekilde muhasebeleştirmektedir.</w:t>
      </w:r>
    </w:p>
    <w:p w:rsidR="00371160" w:rsidRDefault="00371160">
      <w:pPr>
        <w:ind w:left="709"/>
        <w:jc w:val="both"/>
        <w:rPr>
          <w:rFonts w:ascii="TimesNewRomanPSMT" w:hAnsi="TimesNewRomanPSMT" w:cs="TimesNewRomanPSMT"/>
          <w:sz w:val="22"/>
          <w:szCs w:val="22"/>
          <w:lang w:val="tr-TR" w:eastAsia="tr-TR"/>
        </w:rPr>
      </w:pPr>
    </w:p>
    <w:p w:rsidR="00371160" w:rsidRDefault="009658B8">
      <w:pPr>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Borçlanma araçlarının muhasebeleştirilme ve değerleme yöntemleri ile borçlanmayı temsil eden yükümlülükler açısından likidite riski ve yabancı para kur riskine karşı uygulananlar hariç diğer riskten korunma teknikleri uygulanmamaktadır.</w:t>
      </w:r>
    </w:p>
    <w:p w:rsidR="00371160" w:rsidRDefault="00371160">
      <w:pPr>
        <w:ind w:left="709"/>
        <w:jc w:val="both"/>
        <w:rPr>
          <w:rFonts w:ascii="TimesNewRomanPSMT" w:hAnsi="TimesNewRomanPSMT" w:cs="TimesNewRomanPSMT"/>
          <w:sz w:val="22"/>
          <w:szCs w:val="22"/>
          <w:lang w:val="tr-TR" w:eastAsia="tr-TR"/>
        </w:rPr>
      </w:pPr>
    </w:p>
    <w:p w:rsidR="00371160" w:rsidRDefault="009658B8">
      <w:pPr>
        <w:ind w:left="709"/>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tarafından hisse senedine dönüştürülebilir tahvil ihraç edilmemiştir. Banka’nın kendisinin ihraç ettiği borçlanmayı temsil eden araçları bulunmamaktadır.</w:t>
      </w:r>
    </w:p>
    <w:p w:rsidR="00371160" w:rsidRDefault="00371160">
      <w:pPr>
        <w:ind w:left="709" w:right="-57" w:hanging="540"/>
        <w:jc w:val="both"/>
        <w:rPr>
          <w:b/>
          <w:bCs/>
          <w:sz w:val="22"/>
          <w:szCs w:val="22"/>
          <w:lang w:val="tr-TR"/>
        </w:rPr>
      </w:pPr>
    </w:p>
    <w:p w:rsidR="00371160" w:rsidRDefault="009658B8">
      <w:pPr>
        <w:ind w:left="709" w:right="-57" w:hanging="709"/>
        <w:jc w:val="both"/>
        <w:rPr>
          <w:b/>
          <w:bCs/>
          <w:sz w:val="22"/>
          <w:szCs w:val="22"/>
          <w:lang w:val="tr-TR"/>
        </w:rPr>
      </w:pPr>
      <w:r>
        <w:rPr>
          <w:b/>
          <w:bCs/>
          <w:sz w:val="22"/>
          <w:szCs w:val="22"/>
          <w:lang w:val="tr-TR"/>
        </w:rPr>
        <w:t>XVIII. İhraç Edilen Hisse Senetlerine İlişkin Açıklamalar</w:t>
      </w:r>
    </w:p>
    <w:p w:rsidR="00371160" w:rsidRDefault="009658B8">
      <w:pPr>
        <w:pStyle w:val="BodyTextIndent"/>
        <w:tabs>
          <w:tab w:val="left" w:pos="540"/>
        </w:tabs>
        <w:ind w:left="709" w:hanging="720"/>
        <w:rPr>
          <w:sz w:val="16"/>
          <w:szCs w:val="16"/>
        </w:rPr>
      </w:pPr>
      <w:r>
        <w:rPr>
          <w:sz w:val="22"/>
        </w:rPr>
        <w:t xml:space="preserve">            </w:t>
      </w:r>
    </w:p>
    <w:p w:rsidR="00371160" w:rsidRDefault="009658B8">
      <w:pPr>
        <w:tabs>
          <w:tab w:val="left" w:pos="0"/>
        </w:tabs>
        <w:autoSpaceDE w:val="0"/>
        <w:autoSpaceDN w:val="0"/>
        <w:adjustRightInd w:val="0"/>
        <w:ind w:left="709"/>
        <w:rPr>
          <w:rFonts w:ascii="TimesNewRomanPSMT" w:hAnsi="TimesNewRomanPSMT" w:cs="TimesNewRomanPSMT"/>
          <w:sz w:val="20"/>
          <w:szCs w:val="20"/>
          <w:lang w:val="tr-TR" w:eastAsia="tr-TR"/>
        </w:rPr>
      </w:pPr>
      <w:r>
        <w:rPr>
          <w:rFonts w:ascii="TimesNewRomanPSMT" w:hAnsi="TimesNewRomanPSMT" w:cs="TimesNewRomanPSMT"/>
          <w:sz w:val="22"/>
          <w:szCs w:val="22"/>
          <w:lang w:val="tr-TR" w:eastAsia="tr-TR"/>
        </w:rPr>
        <w:t>Banka’nın 31 Aralık 2010 tarihi itibarıyla ihraç edilen hisse senedi bulunmamaktadır.</w:t>
      </w:r>
    </w:p>
    <w:p w:rsidR="00371160" w:rsidRDefault="00371160">
      <w:pPr>
        <w:tabs>
          <w:tab w:val="left" w:pos="540"/>
          <w:tab w:val="left" w:pos="1260"/>
          <w:tab w:val="right" w:leader="dot" w:pos="8280"/>
          <w:tab w:val="right" w:pos="9000"/>
        </w:tabs>
        <w:spacing w:line="228" w:lineRule="auto"/>
        <w:ind w:right="71"/>
        <w:jc w:val="both"/>
        <w:rPr>
          <w:b/>
          <w:bCs/>
          <w:sz w:val="22"/>
          <w:szCs w:val="22"/>
          <w:lang w:val="tr-TR"/>
        </w:rPr>
      </w:pPr>
    </w:p>
    <w:p w:rsidR="00371160" w:rsidRDefault="00371160">
      <w:pPr>
        <w:tabs>
          <w:tab w:val="left" w:pos="540"/>
          <w:tab w:val="left" w:pos="709"/>
          <w:tab w:val="left" w:pos="1260"/>
          <w:tab w:val="right" w:leader="dot" w:pos="8280"/>
          <w:tab w:val="right" w:pos="9000"/>
        </w:tabs>
        <w:spacing w:line="228" w:lineRule="auto"/>
        <w:ind w:right="71"/>
        <w:jc w:val="both"/>
        <w:rPr>
          <w:b/>
          <w:bCs/>
          <w:sz w:val="22"/>
          <w:szCs w:val="22"/>
          <w:lang w:val="tr-TR"/>
        </w:rPr>
      </w:pPr>
    </w:p>
    <w:p w:rsidR="00371160" w:rsidRDefault="009658B8">
      <w:pPr>
        <w:tabs>
          <w:tab w:val="left" w:pos="540"/>
          <w:tab w:val="left" w:pos="1260"/>
          <w:tab w:val="right" w:leader="dot" w:pos="8280"/>
          <w:tab w:val="right" w:pos="9000"/>
        </w:tabs>
        <w:spacing w:line="228" w:lineRule="auto"/>
        <w:ind w:left="1260" w:right="71" w:hanging="1260"/>
        <w:jc w:val="both"/>
        <w:rPr>
          <w:b/>
          <w:bCs/>
          <w:sz w:val="22"/>
          <w:szCs w:val="22"/>
          <w:lang w:val="tr-TR"/>
        </w:rPr>
      </w:pPr>
      <w:r>
        <w:rPr>
          <w:b/>
          <w:bCs/>
          <w:sz w:val="22"/>
          <w:szCs w:val="22"/>
          <w:lang w:val="tr-TR"/>
        </w:rPr>
        <w:t xml:space="preserve">ÜÇÜNCÜ BÖLÜM </w:t>
      </w:r>
      <w:r>
        <w:rPr>
          <w:b/>
          <w:bCs/>
          <w:spacing w:val="-3"/>
          <w:sz w:val="22"/>
          <w:szCs w:val="22"/>
          <w:lang w:val="tr-TR"/>
        </w:rPr>
        <w:t>(devamı)</w:t>
      </w:r>
    </w:p>
    <w:p w:rsidR="00371160" w:rsidRDefault="00371160">
      <w:pPr>
        <w:tabs>
          <w:tab w:val="left" w:pos="540"/>
          <w:tab w:val="left" w:pos="1260"/>
          <w:tab w:val="right" w:leader="dot" w:pos="8280"/>
          <w:tab w:val="right" w:pos="9000"/>
        </w:tabs>
        <w:spacing w:line="228" w:lineRule="auto"/>
        <w:ind w:right="71"/>
        <w:jc w:val="both"/>
        <w:rPr>
          <w:sz w:val="16"/>
          <w:szCs w:val="16"/>
          <w:lang w:val="tr-TR"/>
        </w:rPr>
      </w:pPr>
    </w:p>
    <w:p w:rsidR="00371160" w:rsidRDefault="009658B8">
      <w:pPr>
        <w:tabs>
          <w:tab w:val="left" w:pos="540"/>
        </w:tabs>
        <w:ind w:left="540" w:hanging="540"/>
        <w:rPr>
          <w:b/>
          <w:bCs/>
          <w:sz w:val="22"/>
          <w:szCs w:val="22"/>
          <w:lang w:val="tr-TR"/>
        </w:rPr>
      </w:pPr>
      <w:r>
        <w:rPr>
          <w:b/>
          <w:bCs/>
          <w:sz w:val="22"/>
          <w:szCs w:val="22"/>
          <w:lang w:val="tr-TR"/>
        </w:rPr>
        <w:t>MUHASEBE POLİTİKALARI (devamı)</w:t>
      </w:r>
    </w:p>
    <w:p w:rsidR="00371160" w:rsidRDefault="00371160">
      <w:pPr>
        <w:pStyle w:val="Heading8"/>
        <w:tabs>
          <w:tab w:val="left" w:pos="567"/>
        </w:tabs>
        <w:ind w:left="709" w:hanging="709"/>
        <w:jc w:val="both"/>
        <w:rPr>
          <w:rFonts w:ascii="Times New Roman" w:hAnsi="Times New Roman"/>
          <w:b/>
          <w:bCs/>
          <w:i w:val="0"/>
          <w:sz w:val="22"/>
          <w:szCs w:val="22"/>
          <w:lang w:val="tr-TR"/>
        </w:rPr>
      </w:pPr>
    </w:p>
    <w:p w:rsidR="00371160" w:rsidRDefault="009658B8">
      <w:pPr>
        <w:pStyle w:val="Heading8"/>
        <w:tabs>
          <w:tab w:val="left" w:pos="567"/>
          <w:tab w:val="left" w:pos="709"/>
        </w:tabs>
        <w:ind w:left="0" w:hanging="709"/>
        <w:jc w:val="both"/>
        <w:rPr>
          <w:rFonts w:ascii="Times New Roman" w:hAnsi="Times New Roman"/>
          <w:b/>
          <w:bCs/>
          <w:i w:val="0"/>
          <w:sz w:val="22"/>
          <w:szCs w:val="22"/>
          <w:lang w:val="tr-TR"/>
        </w:rPr>
      </w:pPr>
      <w:r>
        <w:rPr>
          <w:rFonts w:ascii="Times New Roman" w:hAnsi="Times New Roman"/>
          <w:b/>
          <w:bCs/>
          <w:i w:val="0"/>
          <w:sz w:val="22"/>
          <w:szCs w:val="22"/>
          <w:lang w:val="tr-TR"/>
        </w:rPr>
        <w:tab/>
        <w:t>XIX.</w:t>
      </w:r>
      <w:r>
        <w:rPr>
          <w:rFonts w:ascii="Times New Roman" w:hAnsi="Times New Roman"/>
          <w:b/>
          <w:bCs/>
          <w:i w:val="0"/>
          <w:sz w:val="22"/>
          <w:szCs w:val="22"/>
          <w:lang w:val="tr-TR"/>
        </w:rPr>
        <w:tab/>
      </w:r>
      <w:r>
        <w:rPr>
          <w:rFonts w:ascii="Times New Roman" w:hAnsi="Times New Roman"/>
          <w:b/>
          <w:bCs/>
          <w:i w:val="0"/>
          <w:sz w:val="22"/>
          <w:szCs w:val="22"/>
          <w:lang w:val="tr-TR"/>
        </w:rPr>
        <w:tab/>
        <w:t>Aval ve Kabullere İlişkin Açıklamalar</w:t>
      </w:r>
    </w:p>
    <w:p w:rsidR="00371160" w:rsidRDefault="00371160">
      <w:pPr>
        <w:pStyle w:val="BodyTextIndent"/>
        <w:tabs>
          <w:tab w:val="left" w:pos="540"/>
        </w:tabs>
        <w:ind w:left="360" w:firstLine="0"/>
        <w:rPr>
          <w:sz w:val="16"/>
          <w:szCs w:val="16"/>
        </w:rPr>
      </w:pPr>
    </w:p>
    <w:p w:rsidR="00371160" w:rsidRDefault="009658B8">
      <w:pPr>
        <w:ind w:left="72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Banka, aval ve kabullerini, müşterilerin ödemeleri ile eşzamanlı olarak gerçekleştirmekte olup, bilanço dışı yükümlülükleri içerisinde göstermektedir.  </w:t>
      </w:r>
    </w:p>
    <w:p w:rsidR="00371160" w:rsidRDefault="00371160">
      <w:pPr>
        <w:ind w:left="720"/>
        <w:jc w:val="both"/>
        <w:rPr>
          <w:sz w:val="16"/>
          <w:szCs w:val="16"/>
          <w:lang w:val="tr-TR"/>
        </w:rPr>
      </w:pPr>
    </w:p>
    <w:p w:rsidR="00371160" w:rsidRDefault="009658B8">
      <w:pPr>
        <w:tabs>
          <w:tab w:val="left" w:pos="709"/>
        </w:tabs>
        <w:jc w:val="both"/>
        <w:rPr>
          <w:b/>
          <w:sz w:val="22"/>
          <w:lang w:val="tr-TR"/>
        </w:rPr>
      </w:pPr>
      <w:r>
        <w:rPr>
          <w:b/>
          <w:sz w:val="22"/>
          <w:lang w:val="tr-TR"/>
        </w:rPr>
        <w:t>XX.</w:t>
      </w:r>
      <w:r>
        <w:rPr>
          <w:b/>
          <w:sz w:val="22"/>
          <w:lang w:val="tr-TR"/>
        </w:rPr>
        <w:tab/>
        <w:t>Devlet Teşviklerine İlişkin Açıklamalar</w:t>
      </w:r>
    </w:p>
    <w:p w:rsidR="00371160" w:rsidRDefault="00371160">
      <w:pPr>
        <w:ind w:left="360"/>
        <w:jc w:val="both"/>
        <w:rPr>
          <w:b/>
          <w:sz w:val="16"/>
          <w:szCs w:val="16"/>
          <w:lang w:val="tr-TR"/>
        </w:rPr>
      </w:pPr>
    </w:p>
    <w:p w:rsidR="00371160" w:rsidRDefault="009658B8">
      <w:pPr>
        <w:ind w:right="126" w:firstLine="567"/>
        <w:jc w:val="both"/>
        <w:rPr>
          <w:lang w:val="tr-TR"/>
        </w:rPr>
      </w:pPr>
      <w:r>
        <w:rPr>
          <w:sz w:val="22"/>
          <w:szCs w:val="22"/>
          <w:lang w:val="tr-TR"/>
        </w:rPr>
        <w:t xml:space="preserve">   Banka’nın bilanço tarihi itibarıyla yararlanmış olduğu devlet teşviki bulunmamaktadır.</w:t>
      </w:r>
    </w:p>
    <w:p w:rsidR="00371160" w:rsidRDefault="00371160">
      <w:pPr>
        <w:tabs>
          <w:tab w:val="right" w:pos="6840"/>
          <w:tab w:val="right" w:pos="9072"/>
        </w:tabs>
        <w:ind w:left="540" w:right="126" w:hanging="540"/>
        <w:rPr>
          <w:b/>
          <w:sz w:val="22"/>
          <w:szCs w:val="22"/>
          <w:lang w:val="tr-TR"/>
        </w:rPr>
      </w:pPr>
    </w:p>
    <w:p w:rsidR="00371160" w:rsidRDefault="009658B8">
      <w:pPr>
        <w:ind w:left="567" w:hanging="567"/>
        <w:jc w:val="both"/>
        <w:rPr>
          <w:b/>
          <w:iCs/>
          <w:sz w:val="22"/>
          <w:szCs w:val="22"/>
          <w:lang w:val="tr-TR"/>
        </w:rPr>
      </w:pPr>
      <w:r>
        <w:rPr>
          <w:b/>
          <w:iCs/>
          <w:sz w:val="22"/>
          <w:szCs w:val="22"/>
          <w:lang w:val="tr-TR"/>
        </w:rPr>
        <w:t>XXI.</w:t>
      </w:r>
      <w:r>
        <w:rPr>
          <w:b/>
          <w:iCs/>
          <w:sz w:val="22"/>
          <w:szCs w:val="22"/>
          <w:lang w:val="tr-TR"/>
        </w:rPr>
        <w:tab/>
        <w:t xml:space="preserve">   </w:t>
      </w:r>
      <w:r>
        <w:rPr>
          <w:b/>
          <w:sz w:val="22"/>
          <w:szCs w:val="22"/>
          <w:lang w:val="tr-TR"/>
        </w:rPr>
        <w:t>Raporlamanın Bölümlemeye Göre Yapılmasına İlişkin Açıklamalar</w:t>
      </w:r>
    </w:p>
    <w:p w:rsidR="00371160" w:rsidRDefault="00371160">
      <w:pPr>
        <w:ind w:left="567" w:right="70"/>
        <w:jc w:val="both"/>
        <w:rPr>
          <w:rFonts w:ascii="TimesNewRomanPSMT" w:hAnsi="TimesNewRomanPSMT" w:cs="TimesNewRomanPSMT"/>
          <w:sz w:val="22"/>
          <w:szCs w:val="22"/>
          <w:lang w:val="tr-TR" w:eastAsia="tr-TR"/>
        </w:rPr>
      </w:pPr>
    </w:p>
    <w:p w:rsidR="00371160" w:rsidRDefault="009658B8">
      <w:pPr>
        <w:ind w:left="717"/>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xml:space="preserve">Banka misyonu gereği, kurumsal, ticari ve bireysel bankacılık alanlarında kar zarara katılım yöntemiyle faaliyet göstermektedir. </w:t>
      </w:r>
    </w:p>
    <w:p w:rsidR="00371160" w:rsidRDefault="00371160">
      <w:pPr>
        <w:ind w:left="540" w:right="70"/>
        <w:jc w:val="both"/>
        <w:rPr>
          <w:rFonts w:ascii="TimesNewRomanPSMT" w:hAnsi="TimesNewRomanPSMT" w:cs="TimesNewRomanPSMT"/>
          <w:sz w:val="22"/>
          <w:szCs w:val="22"/>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992"/>
        <w:gridCol w:w="1366"/>
        <w:gridCol w:w="1033"/>
        <w:gridCol w:w="1418"/>
        <w:gridCol w:w="1134"/>
      </w:tblGrid>
      <w:tr w:rsidR="00CE5FDD" w:rsidRPr="00872466" w:rsidTr="005F2323">
        <w:tc>
          <w:tcPr>
            <w:tcW w:w="3402" w:type="dxa"/>
            <w:vAlign w:val="bottom"/>
          </w:tcPr>
          <w:p w:rsidR="00371160" w:rsidRDefault="009658B8">
            <w:pPr>
              <w:spacing w:before="100" w:beforeAutospacing="1" w:after="100" w:afterAutospacing="1"/>
              <w:ind w:right="-57"/>
              <w:rPr>
                <w:sz w:val="18"/>
                <w:szCs w:val="18"/>
                <w:lang w:val="tr-TR"/>
              </w:rPr>
            </w:pPr>
            <w:r>
              <w:rPr>
                <w:rFonts w:eastAsia="Arial Unicode MS"/>
                <w:b/>
                <w:sz w:val="18"/>
                <w:szCs w:val="18"/>
                <w:lang w:val="tr-TR"/>
              </w:rPr>
              <w:t>Cari Dönem</w:t>
            </w:r>
          </w:p>
        </w:tc>
        <w:tc>
          <w:tcPr>
            <w:tcW w:w="992"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Bireysel</w:t>
            </w:r>
          </w:p>
        </w:tc>
        <w:tc>
          <w:tcPr>
            <w:tcW w:w="1366"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Kurumsal ve Ticari</w:t>
            </w:r>
          </w:p>
        </w:tc>
        <w:tc>
          <w:tcPr>
            <w:tcW w:w="1033"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Hazine</w:t>
            </w:r>
          </w:p>
        </w:tc>
        <w:tc>
          <w:tcPr>
            <w:tcW w:w="1418"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Dağıtılamayan</w:t>
            </w:r>
          </w:p>
        </w:tc>
        <w:tc>
          <w:tcPr>
            <w:tcW w:w="1134"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Toplam</w:t>
            </w:r>
          </w:p>
        </w:tc>
      </w:tr>
      <w:tr w:rsidR="00CE5FDD" w:rsidRPr="00872466" w:rsidTr="005F2323">
        <w:trPr>
          <w:trHeight w:val="255"/>
        </w:trPr>
        <w:tc>
          <w:tcPr>
            <w:tcW w:w="3402" w:type="dxa"/>
          </w:tcPr>
          <w:p w:rsidR="00000000" w:rsidRDefault="006663F3">
            <w:pPr>
              <w:spacing w:before="100" w:beforeAutospacing="1" w:after="100" w:afterAutospacing="1"/>
              <w:ind w:right="-57"/>
              <w:jc w:val="both"/>
              <w:rPr>
                <w:sz w:val="18"/>
                <w:szCs w:val="18"/>
                <w:lang w:val="tr-TR"/>
                <w:rPrChange w:id="182" w:author="Asiye Mara (Open)&#10;" w:date="2011-02-14T12:31:00Z">
                  <w:rPr>
                    <w:rFonts w:ascii="Univers (WN)" w:hAnsi="Univers (WN)"/>
                    <w:b/>
                    <w:sz w:val="18"/>
                    <w:szCs w:val="18"/>
                    <w:u w:val="single"/>
                    <w:lang w:val="tr-TR"/>
                  </w:rPr>
                </w:rPrChange>
              </w:rPr>
              <w:pPrChange w:id="183"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c>
          <w:tcPr>
            <w:tcW w:w="992" w:type="dxa"/>
          </w:tcPr>
          <w:p w:rsidR="00000000" w:rsidRDefault="006663F3">
            <w:pPr>
              <w:spacing w:before="100" w:beforeAutospacing="1" w:after="100" w:afterAutospacing="1"/>
              <w:ind w:right="-57"/>
              <w:jc w:val="right"/>
              <w:rPr>
                <w:sz w:val="18"/>
                <w:szCs w:val="18"/>
                <w:lang w:val="tr-TR"/>
                <w:rPrChange w:id="184" w:author="Asiye Mara (Open)&#10;" w:date="2011-02-14T12:31:00Z">
                  <w:rPr>
                    <w:rFonts w:ascii="Univers (WN)" w:hAnsi="Univers (WN)"/>
                    <w:b/>
                    <w:sz w:val="18"/>
                    <w:szCs w:val="18"/>
                    <w:u w:val="single"/>
                    <w:lang w:val="tr-TR"/>
                  </w:rPr>
                </w:rPrChange>
              </w:rPr>
              <w:pPrChange w:id="185" w:author="Asiye Mara (Open)&#10;" w:date="2011-02-14T12:30:00Z">
                <w:pPr>
                  <w:numPr>
                    <w:numId w:val="1"/>
                  </w:numPr>
                  <w:tabs>
                    <w:tab w:val="num" w:pos="1086"/>
                  </w:tabs>
                  <w:spacing w:before="100" w:beforeAutospacing="1" w:after="100" w:afterAutospacing="1"/>
                  <w:ind w:left="1086" w:right="-57" w:hanging="720"/>
                  <w:jc w:val="right"/>
                  <w:outlineLvl w:val="0"/>
                </w:pPr>
              </w:pPrChange>
            </w:pPr>
          </w:p>
        </w:tc>
        <w:tc>
          <w:tcPr>
            <w:tcW w:w="1366" w:type="dxa"/>
          </w:tcPr>
          <w:p w:rsidR="00000000" w:rsidRDefault="006663F3">
            <w:pPr>
              <w:spacing w:before="100" w:beforeAutospacing="1" w:after="100" w:afterAutospacing="1"/>
              <w:ind w:left="252" w:right="-57"/>
              <w:jc w:val="right"/>
              <w:rPr>
                <w:sz w:val="18"/>
                <w:szCs w:val="18"/>
                <w:lang w:val="tr-TR"/>
                <w:rPrChange w:id="186" w:author="Asiye Mara (Open)&#10;" w:date="2011-02-14T12:31:00Z">
                  <w:rPr>
                    <w:rFonts w:ascii="Univers (WN)" w:hAnsi="Univers (WN)"/>
                    <w:b/>
                    <w:sz w:val="18"/>
                    <w:szCs w:val="18"/>
                    <w:u w:val="single"/>
                    <w:lang w:val="tr-TR"/>
                  </w:rPr>
                </w:rPrChange>
              </w:rPr>
              <w:pPrChange w:id="187" w:author="Asiye Mara (Open)&#10;" w:date="2011-02-14T12:30:00Z">
                <w:pPr>
                  <w:numPr>
                    <w:numId w:val="1"/>
                  </w:numPr>
                  <w:tabs>
                    <w:tab w:val="num" w:pos="1086"/>
                  </w:tabs>
                  <w:spacing w:before="100" w:beforeAutospacing="1" w:after="100" w:afterAutospacing="1"/>
                  <w:ind w:left="252" w:right="-57" w:hanging="720"/>
                  <w:jc w:val="right"/>
                  <w:outlineLvl w:val="0"/>
                </w:pPr>
              </w:pPrChange>
            </w:pPr>
          </w:p>
        </w:tc>
        <w:tc>
          <w:tcPr>
            <w:tcW w:w="1033" w:type="dxa"/>
          </w:tcPr>
          <w:p w:rsidR="00000000" w:rsidRDefault="006663F3">
            <w:pPr>
              <w:spacing w:before="100" w:beforeAutospacing="1" w:after="100" w:afterAutospacing="1"/>
              <w:ind w:right="-57"/>
              <w:jc w:val="right"/>
              <w:rPr>
                <w:sz w:val="18"/>
                <w:szCs w:val="18"/>
                <w:lang w:val="tr-TR"/>
                <w:rPrChange w:id="188" w:author="Asiye Mara (Open)&#10;" w:date="2011-02-14T12:31:00Z">
                  <w:rPr>
                    <w:rFonts w:ascii="Univers (WN)" w:hAnsi="Univers (WN)"/>
                    <w:b/>
                    <w:sz w:val="18"/>
                    <w:szCs w:val="18"/>
                    <w:u w:val="single"/>
                    <w:lang w:val="tr-TR"/>
                  </w:rPr>
                </w:rPrChange>
              </w:rPr>
              <w:pPrChange w:id="189" w:author="Asiye Mara (Open)&#10;" w:date="2011-02-14T12:30:00Z">
                <w:pPr>
                  <w:numPr>
                    <w:numId w:val="1"/>
                  </w:numPr>
                  <w:tabs>
                    <w:tab w:val="num" w:pos="1086"/>
                  </w:tabs>
                  <w:spacing w:before="100" w:beforeAutospacing="1" w:after="100" w:afterAutospacing="1"/>
                  <w:ind w:left="1086" w:right="-57" w:hanging="720"/>
                  <w:jc w:val="right"/>
                  <w:outlineLvl w:val="0"/>
                </w:pPr>
              </w:pPrChange>
            </w:pPr>
          </w:p>
        </w:tc>
        <w:tc>
          <w:tcPr>
            <w:tcW w:w="1418" w:type="dxa"/>
          </w:tcPr>
          <w:p w:rsidR="00000000" w:rsidRDefault="006663F3">
            <w:pPr>
              <w:spacing w:before="100" w:beforeAutospacing="1" w:after="100" w:afterAutospacing="1"/>
              <w:ind w:right="-57"/>
              <w:jc w:val="right"/>
              <w:rPr>
                <w:sz w:val="18"/>
                <w:szCs w:val="18"/>
                <w:lang w:val="tr-TR"/>
                <w:rPrChange w:id="190" w:author="Asiye Mara (Open)&#10;" w:date="2011-02-14T12:31:00Z">
                  <w:rPr>
                    <w:rFonts w:ascii="Univers (WN)" w:hAnsi="Univers (WN)"/>
                    <w:b/>
                    <w:sz w:val="18"/>
                    <w:szCs w:val="18"/>
                    <w:u w:val="single"/>
                    <w:lang w:val="tr-TR"/>
                  </w:rPr>
                </w:rPrChange>
              </w:rPr>
              <w:pPrChange w:id="191" w:author="Asiye Mara (Open)&#10;" w:date="2011-02-14T12:30:00Z">
                <w:pPr>
                  <w:numPr>
                    <w:numId w:val="1"/>
                  </w:numPr>
                  <w:tabs>
                    <w:tab w:val="num" w:pos="1086"/>
                  </w:tabs>
                  <w:spacing w:before="100" w:beforeAutospacing="1" w:after="100" w:afterAutospacing="1"/>
                  <w:ind w:left="1086" w:right="-57" w:hanging="720"/>
                  <w:jc w:val="right"/>
                  <w:outlineLvl w:val="0"/>
                </w:pPr>
              </w:pPrChange>
            </w:pPr>
          </w:p>
        </w:tc>
        <w:tc>
          <w:tcPr>
            <w:tcW w:w="1134" w:type="dxa"/>
          </w:tcPr>
          <w:p w:rsidR="00000000" w:rsidRDefault="006663F3">
            <w:pPr>
              <w:spacing w:before="100" w:beforeAutospacing="1" w:after="100" w:afterAutospacing="1"/>
              <w:ind w:right="-57"/>
              <w:jc w:val="right"/>
              <w:rPr>
                <w:sz w:val="18"/>
                <w:szCs w:val="18"/>
                <w:lang w:val="tr-TR"/>
                <w:rPrChange w:id="192" w:author="Asiye Mara (Open)&#10;" w:date="2011-02-14T12:31:00Z">
                  <w:rPr>
                    <w:rFonts w:ascii="Univers (WN)" w:hAnsi="Univers (WN)"/>
                    <w:b/>
                    <w:sz w:val="18"/>
                    <w:szCs w:val="18"/>
                    <w:u w:val="single"/>
                    <w:lang w:val="tr-TR"/>
                  </w:rPr>
                </w:rPrChange>
              </w:rPr>
              <w:pPrChange w:id="193" w:author="Asiye Mara (Open)&#10;" w:date="2011-02-14T12:30:00Z">
                <w:pPr>
                  <w:numPr>
                    <w:numId w:val="1"/>
                  </w:numPr>
                  <w:tabs>
                    <w:tab w:val="num" w:pos="1086"/>
                  </w:tabs>
                  <w:spacing w:before="100" w:beforeAutospacing="1" w:after="100" w:afterAutospacing="1"/>
                  <w:ind w:left="1086" w:right="-57" w:hanging="720"/>
                  <w:jc w:val="right"/>
                  <w:outlineLvl w:val="0"/>
                </w:pPr>
              </w:pPrChange>
            </w:pPr>
          </w:p>
        </w:tc>
      </w:tr>
      <w:tr w:rsidR="00E51AED"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Toplam Varlıklar</w:t>
            </w:r>
          </w:p>
        </w:tc>
        <w:tc>
          <w:tcPr>
            <w:tcW w:w="992" w:type="dxa"/>
            <w:vAlign w:val="bottom"/>
          </w:tcPr>
          <w:p w:rsidR="00371160" w:rsidRDefault="009658B8">
            <w:pPr>
              <w:jc w:val="right"/>
              <w:rPr>
                <w:sz w:val="18"/>
                <w:szCs w:val="18"/>
              </w:rPr>
            </w:pPr>
            <w:r>
              <w:rPr>
                <w:sz w:val="18"/>
                <w:szCs w:val="18"/>
              </w:rPr>
              <w:t>1.660.799</w:t>
            </w:r>
          </w:p>
        </w:tc>
        <w:tc>
          <w:tcPr>
            <w:tcW w:w="1366" w:type="dxa"/>
            <w:vAlign w:val="bottom"/>
          </w:tcPr>
          <w:p w:rsidR="00371160" w:rsidRDefault="009658B8">
            <w:pPr>
              <w:jc w:val="right"/>
              <w:rPr>
                <w:sz w:val="18"/>
                <w:szCs w:val="18"/>
              </w:rPr>
            </w:pPr>
            <w:r>
              <w:rPr>
                <w:sz w:val="18"/>
                <w:szCs w:val="18"/>
              </w:rPr>
              <w:t>9.357.642</w:t>
            </w:r>
          </w:p>
        </w:tc>
        <w:tc>
          <w:tcPr>
            <w:tcW w:w="1033" w:type="dxa"/>
            <w:vAlign w:val="bottom"/>
          </w:tcPr>
          <w:p w:rsidR="00371160" w:rsidRDefault="009658B8">
            <w:pPr>
              <w:jc w:val="right"/>
              <w:rPr>
                <w:sz w:val="18"/>
                <w:szCs w:val="18"/>
              </w:rPr>
            </w:pPr>
            <w:r>
              <w:rPr>
                <w:sz w:val="18"/>
                <w:szCs w:val="18"/>
              </w:rPr>
              <w:t>2.212.187</w:t>
            </w:r>
          </w:p>
        </w:tc>
        <w:tc>
          <w:tcPr>
            <w:tcW w:w="1418" w:type="dxa"/>
            <w:vAlign w:val="bottom"/>
          </w:tcPr>
          <w:p w:rsidR="00371160" w:rsidRDefault="009658B8">
            <w:pPr>
              <w:jc w:val="right"/>
              <w:rPr>
                <w:sz w:val="18"/>
                <w:szCs w:val="18"/>
              </w:rPr>
            </w:pPr>
            <w:r>
              <w:rPr>
                <w:sz w:val="18"/>
                <w:szCs w:val="18"/>
              </w:rPr>
              <w:t>1.282.79</w:t>
            </w:r>
            <w:ins w:id="194" w:author="Gülşah Tuba Ünlü (Open)&#10;" w:date="2011-02-12T14:16:00Z">
              <w:r>
                <w:rPr>
                  <w:sz w:val="18"/>
                  <w:szCs w:val="18"/>
                </w:rPr>
                <w:t>1</w:t>
              </w:r>
            </w:ins>
            <w:del w:id="195" w:author="Gülşah Tuba Ünlü (Open)&#10;" w:date="2011-02-12T14:16:00Z">
              <w:r>
                <w:rPr>
                  <w:sz w:val="18"/>
                  <w:szCs w:val="18"/>
                </w:rPr>
                <w:delText>3</w:delText>
              </w:r>
            </w:del>
          </w:p>
        </w:tc>
        <w:tc>
          <w:tcPr>
            <w:tcW w:w="1134" w:type="dxa"/>
            <w:vAlign w:val="bottom"/>
          </w:tcPr>
          <w:p w:rsidR="00371160" w:rsidRDefault="009658B8">
            <w:pPr>
              <w:jc w:val="right"/>
              <w:rPr>
                <w:sz w:val="18"/>
                <w:szCs w:val="18"/>
              </w:rPr>
            </w:pPr>
            <w:r>
              <w:rPr>
                <w:sz w:val="18"/>
                <w:szCs w:val="18"/>
              </w:rPr>
              <w:t>14.513.</w:t>
            </w:r>
            <w:del w:id="196" w:author="Gülşah Tuba Ünlü (Open)&#10;" w:date="2011-02-12T13:59:00Z">
              <w:r>
                <w:rPr>
                  <w:sz w:val="18"/>
                  <w:szCs w:val="18"/>
                </w:rPr>
                <w:delText>421</w:delText>
              </w:r>
            </w:del>
            <w:ins w:id="197" w:author="Gülşah Tuba Ünlü (Open)&#10;" w:date="2011-02-12T13:59:00Z">
              <w:r>
                <w:rPr>
                  <w:sz w:val="18"/>
                  <w:szCs w:val="18"/>
                </w:rPr>
                <w:t>419</w:t>
              </w:r>
            </w:ins>
          </w:p>
        </w:tc>
      </w:tr>
      <w:tr w:rsidR="00521480" w:rsidRPr="00872466" w:rsidTr="005F2323">
        <w:trPr>
          <w:trHeight w:val="255"/>
        </w:trPr>
        <w:tc>
          <w:tcPr>
            <w:tcW w:w="3402" w:type="dxa"/>
            <w:vAlign w:val="center"/>
          </w:tcPr>
          <w:p w:rsidR="00000000" w:rsidRDefault="006663F3">
            <w:pPr>
              <w:spacing w:before="100" w:beforeAutospacing="1" w:after="100" w:afterAutospacing="1"/>
              <w:ind w:right="-57"/>
              <w:rPr>
                <w:sz w:val="18"/>
                <w:szCs w:val="18"/>
                <w:lang w:val="tr-TR"/>
                <w:rPrChange w:id="198" w:author="Asiye Mara (Open)&#10;" w:date="2011-02-14T12:31:00Z">
                  <w:rPr>
                    <w:rFonts w:ascii="Univers (WN)" w:hAnsi="Univers (WN)"/>
                    <w:b/>
                    <w:sz w:val="18"/>
                    <w:szCs w:val="18"/>
                    <w:lang w:val="tr-TR"/>
                  </w:rPr>
                </w:rPrChange>
              </w:rPr>
              <w:pPrChange w:id="199" w:author="Asiye Mara (Open)&#10;" w:date="2011-02-14T12:30:00Z">
                <w:pPr>
                  <w:spacing w:before="100" w:beforeAutospacing="1" w:after="100" w:afterAutospacing="1"/>
                  <w:ind w:right="-57"/>
                  <w:outlineLvl w:val="1"/>
                </w:pPr>
              </w:pPrChange>
            </w:pPr>
          </w:p>
        </w:tc>
        <w:tc>
          <w:tcPr>
            <w:tcW w:w="992" w:type="dxa"/>
            <w:vAlign w:val="bottom"/>
          </w:tcPr>
          <w:p w:rsidR="00000000" w:rsidRDefault="006663F3">
            <w:pPr>
              <w:jc w:val="right"/>
              <w:rPr>
                <w:sz w:val="18"/>
                <w:szCs w:val="18"/>
                <w:rPrChange w:id="200" w:author="Asiye Mara (Open)&#10;" w:date="2011-02-14T12:31:00Z">
                  <w:rPr>
                    <w:rFonts w:ascii="Univers (WN)" w:hAnsi="Univers (WN)"/>
                    <w:b/>
                    <w:sz w:val="18"/>
                    <w:szCs w:val="18"/>
                  </w:rPr>
                </w:rPrChange>
              </w:rPr>
              <w:pPrChange w:id="201" w:author="Asiye Mara (Open)&#10;" w:date="2011-02-14T12:30:00Z">
                <w:pPr>
                  <w:spacing w:before="120"/>
                  <w:jc w:val="right"/>
                  <w:outlineLvl w:val="1"/>
                </w:pPr>
              </w:pPrChange>
            </w:pPr>
          </w:p>
        </w:tc>
        <w:tc>
          <w:tcPr>
            <w:tcW w:w="1366" w:type="dxa"/>
            <w:vAlign w:val="bottom"/>
          </w:tcPr>
          <w:p w:rsidR="00000000" w:rsidRDefault="006663F3">
            <w:pPr>
              <w:jc w:val="right"/>
              <w:rPr>
                <w:sz w:val="18"/>
                <w:szCs w:val="18"/>
                <w:rPrChange w:id="202" w:author="Asiye Mara (Open)&#10;" w:date="2011-02-14T12:31:00Z">
                  <w:rPr>
                    <w:rFonts w:ascii="Univers (WN)" w:hAnsi="Univers (WN)"/>
                    <w:b/>
                    <w:sz w:val="18"/>
                    <w:szCs w:val="18"/>
                  </w:rPr>
                </w:rPrChange>
              </w:rPr>
              <w:pPrChange w:id="203" w:author="Asiye Mara (Open)&#10;" w:date="2011-02-14T12:30:00Z">
                <w:pPr>
                  <w:spacing w:before="120"/>
                  <w:jc w:val="right"/>
                  <w:outlineLvl w:val="1"/>
                </w:pPr>
              </w:pPrChange>
            </w:pPr>
          </w:p>
        </w:tc>
        <w:tc>
          <w:tcPr>
            <w:tcW w:w="1033" w:type="dxa"/>
            <w:vAlign w:val="bottom"/>
          </w:tcPr>
          <w:p w:rsidR="00000000" w:rsidRDefault="006663F3">
            <w:pPr>
              <w:jc w:val="right"/>
              <w:rPr>
                <w:sz w:val="18"/>
                <w:szCs w:val="18"/>
                <w:rPrChange w:id="204" w:author="Asiye Mara (Open)&#10;" w:date="2011-02-14T12:31:00Z">
                  <w:rPr>
                    <w:rFonts w:ascii="Univers (WN)" w:hAnsi="Univers (WN)"/>
                    <w:b/>
                    <w:sz w:val="18"/>
                    <w:szCs w:val="18"/>
                  </w:rPr>
                </w:rPrChange>
              </w:rPr>
              <w:pPrChange w:id="205" w:author="Asiye Mara (Open)&#10;" w:date="2011-02-14T12:30:00Z">
                <w:pPr>
                  <w:spacing w:before="120"/>
                  <w:jc w:val="right"/>
                  <w:outlineLvl w:val="1"/>
                </w:pPr>
              </w:pPrChange>
            </w:pPr>
          </w:p>
        </w:tc>
        <w:tc>
          <w:tcPr>
            <w:tcW w:w="1418" w:type="dxa"/>
            <w:vAlign w:val="bottom"/>
          </w:tcPr>
          <w:p w:rsidR="00000000" w:rsidRDefault="006663F3">
            <w:pPr>
              <w:jc w:val="right"/>
              <w:rPr>
                <w:sz w:val="18"/>
                <w:szCs w:val="18"/>
                <w:rPrChange w:id="206" w:author="Asiye Mara (Open)&#10;" w:date="2011-02-14T12:31:00Z">
                  <w:rPr>
                    <w:rFonts w:ascii="Univers (WN)" w:hAnsi="Univers (WN)"/>
                    <w:b/>
                    <w:sz w:val="18"/>
                    <w:szCs w:val="18"/>
                  </w:rPr>
                </w:rPrChange>
              </w:rPr>
              <w:pPrChange w:id="207" w:author="Asiye Mara (Open)&#10;" w:date="2011-02-14T12:30:00Z">
                <w:pPr>
                  <w:spacing w:before="120"/>
                  <w:jc w:val="right"/>
                  <w:outlineLvl w:val="1"/>
                </w:pPr>
              </w:pPrChange>
            </w:pPr>
          </w:p>
        </w:tc>
        <w:tc>
          <w:tcPr>
            <w:tcW w:w="1134" w:type="dxa"/>
            <w:vAlign w:val="bottom"/>
          </w:tcPr>
          <w:p w:rsidR="00000000" w:rsidRDefault="006663F3">
            <w:pPr>
              <w:jc w:val="right"/>
              <w:rPr>
                <w:sz w:val="18"/>
                <w:szCs w:val="18"/>
                <w:rPrChange w:id="208" w:author="Asiye Mara (Open)&#10;" w:date="2011-02-14T12:31:00Z">
                  <w:rPr>
                    <w:rFonts w:ascii="Univers (WN)" w:hAnsi="Univers (WN)"/>
                    <w:b/>
                    <w:sz w:val="18"/>
                    <w:szCs w:val="18"/>
                  </w:rPr>
                </w:rPrChange>
              </w:rPr>
              <w:pPrChange w:id="209" w:author="Asiye Mara (Open)&#10;" w:date="2011-02-14T12:30:00Z">
                <w:pPr>
                  <w:spacing w:before="120"/>
                  <w:jc w:val="right"/>
                  <w:outlineLvl w:val="1"/>
                </w:pPr>
              </w:pPrChange>
            </w:pPr>
          </w:p>
        </w:tc>
      </w:tr>
      <w:tr w:rsidR="00391C83"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Toplam Yükümlülükler</w:t>
            </w:r>
          </w:p>
        </w:tc>
        <w:tc>
          <w:tcPr>
            <w:tcW w:w="992" w:type="dxa"/>
            <w:vAlign w:val="bottom"/>
          </w:tcPr>
          <w:p w:rsidR="00371160" w:rsidRDefault="009658B8">
            <w:pPr>
              <w:jc w:val="right"/>
              <w:rPr>
                <w:sz w:val="18"/>
                <w:szCs w:val="18"/>
              </w:rPr>
            </w:pPr>
            <w:r>
              <w:rPr>
                <w:sz w:val="18"/>
                <w:szCs w:val="18"/>
              </w:rPr>
              <w:t>7.611.765</w:t>
            </w:r>
          </w:p>
        </w:tc>
        <w:tc>
          <w:tcPr>
            <w:tcW w:w="1366" w:type="dxa"/>
            <w:vAlign w:val="bottom"/>
          </w:tcPr>
          <w:p w:rsidR="00371160" w:rsidRDefault="009658B8">
            <w:pPr>
              <w:jc w:val="right"/>
              <w:rPr>
                <w:sz w:val="18"/>
                <w:szCs w:val="18"/>
              </w:rPr>
            </w:pPr>
            <w:r>
              <w:rPr>
                <w:sz w:val="18"/>
                <w:szCs w:val="18"/>
              </w:rPr>
              <w:t>3.554.817</w:t>
            </w:r>
          </w:p>
        </w:tc>
        <w:tc>
          <w:tcPr>
            <w:tcW w:w="1033" w:type="dxa"/>
            <w:vAlign w:val="bottom"/>
          </w:tcPr>
          <w:p w:rsidR="00371160" w:rsidRDefault="009658B8">
            <w:pPr>
              <w:jc w:val="right"/>
              <w:rPr>
                <w:sz w:val="18"/>
                <w:szCs w:val="18"/>
              </w:rPr>
            </w:pPr>
            <w:r>
              <w:rPr>
                <w:sz w:val="18"/>
                <w:szCs w:val="18"/>
              </w:rPr>
              <w:t>627.634</w:t>
            </w:r>
          </w:p>
        </w:tc>
        <w:tc>
          <w:tcPr>
            <w:tcW w:w="1418" w:type="dxa"/>
            <w:vAlign w:val="bottom"/>
          </w:tcPr>
          <w:p w:rsidR="00371160" w:rsidRDefault="009658B8">
            <w:pPr>
              <w:jc w:val="right"/>
              <w:rPr>
                <w:sz w:val="18"/>
                <w:szCs w:val="18"/>
              </w:rPr>
            </w:pPr>
            <w:r>
              <w:rPr>
                <w:sz w:val="18"/>
                <w:szCs w:val="18"/>
              </w:rPr>
              <w:t>2.719.20</w:t>
            </w:r>
            <w:ins w:id="210" w:author="Gülşah Tuba Ünlü (Open)&#10;" w:date="2011-02-12T14:16:00Z">
              <w:r>
                <w:rPr>
                  <w:sz w:val="18"/>
                  <w:szCs w:val="18"/>
                </w:rPr>
                <w:t>3</w:t>
              </w:r>
            </w:ins>
            <w:del w:id="211" w:author="Gülşah Tuba Ünlü (Open)&#10;" w:date="2011-02-12T14:16:00Z">
              <w:r>
                <w:rPr>
                  <w:sz w:val="18"/>
                  <w:szCs w:val="18"/>
                </w:rPr>
                <w:delText>5</w:delText>
              </w:r>
            </w:del>
          </w:p>
        </w:tc>
        <w:tc>
          <w:tcPr>
            <w:tcW w:w="1134" w:type="dxa"/>
            <w:vAlign w:val="bottom"/>
          </w:tcPr>
          <w:p w:rsidR="00371160" w:rsidRDefault="009658B8">
            <w:pPr>
              <w:jc w:val="right"/>
              <w:rPr>
                <w:sz w:val="18"/>
                <w:szCs w:val="18"/>
              </w:rPr>
            </w:pPr>
            <w:r>
              <w:rPr>
                <w:sz w:val="18"/>
                <w:szCs w:val="18"/>
              </w:rPr>
              <w:t>14.513.</w:t>
            </w:r>
            <w:del w:id="212" w:author="Gülşah Tuba Ünlü (Open)&#10;" w:date="2011-02-12T13:59:00Z">
              <w:r>
                <w:rPr>
                  <w:sz w:val="18"/>
                  <w:szCs w:val="18"/>
                </w:rPr>
                <w:delText>421</w:delText>
              </w:r>
            </w:del>
            <w:ins w:id="213" w:author="Gülşah Tuba Ünlü (Open)&#10;" w:date="2011-02-12T13:59:00Z">
              <w:r>
                <w:rPr>
                  <w:sz w:val="18"/>
                  <w:szCs w:val="18"/>
                </w:rPr>
                <w:t>419</w:t>
              </w:r>
            </w:ins>
          </w:p>
        </w:tc>
      </w:tr>
      <w:tr w:rsidR="0048679C" w:rsidRPr="00872466" w:rsidTr="005F2323">
        <w:trPr>
          <w:trHeight w:val="255"/>
        </w:trPr>
        <w:tc>
          <w:tcPr>
            <w:tcW w:w="3402" w:type="dxa"/>
            <w:vAlign w:val="center"/>
          </w:tcPr>
          <w:p w:rsidR="00000000" w:rsidRDefault="006663F3">
            <w:pPr>
              <w:spacing w:before="100" w:beforeAutospacing="1" w:after="100" w:afterAutospacing="1"/>
              <w:ind w:right="-57"/>
              <w:rPr>
                <w:sz w:val="18"/>
                <w:szCs w:val="18"/>
                <w:lang w:val="tr-TR"/>
                <w:rPrChange w:id="214" w:author="Asiye Mara (Open)&#10;" w:date="2011-02-14T12:31:00Z">
                  <w:rPr>
                    <w:rFonts w:ascii="Univers (WN)" w:hAnsi="Univers (WN)"/>
                    <w:b/>
                    <w:sz w:val="18"/>
                    <w:szCs w:val="18"/>
                    <w:lang w:val="tr-TR"/>
                  </w:rPr>
                </w:rPrChange>
              </w:rPr>
              <w:pPrChange w:id="215" w:author="Asiye Mara (Open)&#10;" w:date="2011-02-14T12:30:00Z">
                <w:pPr>
                  <w:spacing w:before="100" w:beforeAutospacing="1" w:after="100" w:afterAutospacing="1"/>
                  <w:ind w:right="-57"/>
                  <w:outlineLvl w:val="1"/>
                </w:pPr>
              </w:pPrChange>
            </w:pPr>
          </w:p>
        </w:tc>
        <w:tc>
          <w:tcPr>
            <w:tcW w:w="992" w:type="dxa"/>
            <w:vAlign w:val="bottom"/>
          </w:tcPr>
          <w:p w:rsidR="00000000" w:rsidRDefault="006663F3">
            <w:pPr>
              <w:jc w:val="right"/>
              <w:rPr>
                <w:sz w:val="18"/>
                <w:szCs w:val="18"/>
                <w:rPrChange w:id="216" w:author="Asiye Mara (Open)&#10;" w:date="2011-02-14T12:31:00Z">
                  <w:rPr>
                    <w:rFonts w:ascii="Univers (WN)" w:hAnsi="Univers (WN)"/>
                    <w:b/>
                    <w:sz w:val="18"/>
                    <w:szCs w:val="18"/>
                  </w:rPr>
                </w:rPrChange>
              </w:rPr>
              <w:pPrChange w:id="217" w:author="Asiye Mara (Open)&#10;" w:date="2011-02-14T12:30:00Z">
                <w:pPr>
                  <w:spacing w:before="120"/>
                  <w:jc w:val="right"/>
                  <w:outlineLvl w:val="1"/>
                </w:pPr>
              </w:pPrChange>
            </w:pPr>
          </w:p>
        </w:tc>
        <w:tc>
          <w:tcPr>
            <w:tcW w:w="1366" w:type="dxa"/>
            <w:vAlign w:val="bottom"/>
          </w:tcPr>
          <w:p w:rsidR="00000000" w:rsidRDefault="006663F3">
            <w:pPr>
              <w:jc w:val="right"/>
              <w:rPr>
                <w:sz w:val="18"/>
                <w:szCs w:val="18"/>
                <w:rPrChange w:id="218" w:author="Asiye Mara (Open)&#10;" w:date="2011-02-14T12:31:00Z">
                  <w:rPr>
                    <w:rFonts w:ascii="Univers (WN)" w:hAnsi="Univers (WN)"/>
                    <w:b/>
                    <w:sz w:val="18"/>
                    <w:szCs w:val="18"/>
                  </w:rPr>
                </w:rPrChange>
              </w:rPr>
              <w:pPrChange w:id="219" w:author="Asiye Mara (Open)&#10;" w:date="2011-02-14T12:30:00Z">
                <w:pPr>
                  <w:spacing w:before="120"/>
                  <w:jc w:val="right"/>
                  <w:outlineLvl w:val="1"/>
                </w:pPr>
              </w:pPrChange>
            </w:pPr>
          </w:p>
        </w:tc>
        <w:tc>
          <w:tcPr>
            <w:tcW w:w="1033" w:type="dxa"/>
            <w:vAlign w:val="bottom"/>
          </w:tcPr>
          <w:p w:rsidR="00000000" w:rsidRDefault="006663F3">
            <w:pPr>
              <w:jc w:val="right"/>
              <w:rPr>
                <w:sz w:val="18"/>
                <w:szCs w:val="18"/>
                <w:rPrChange w:id="220" w:author="Asiye Mara (Open)&#10;" w:date="2011-02-14T12:31:00Z">
                  <w:rPr>
                    <w:rFonts w:ascii="Univers (WN)" w:hAnsi="Univers (WN)"/>
                    <w:b/>
                    <w:sz w:val="18"/>
                    <w:szCs w:val="18"/>
                  </w:rPr>
                </w:rPrChange>
              </w:rPr>
              <w:pPrChange w:id="221" w:author="Asiye Mara (Open)&#10;" w:date="2011-02-14T12:30:00Z">
                <w:pPr>
                  <w:spacing w:before="120"/>
                  <w:jc w:val="right"/>
                  <w:outlineLvl w:val="1"/>
                </w:pPr>
              </w:pPrChange>
            </w:pPr>
          </w:p>
        </w:tc>
        <w:tc>
          <w:tcPr>
            <w:tcW w:w="1418" w:type="dxa"/>
            <w:vAlign w:val="bottom"/>
          </w:tcPr>
          <w:p w:rsidR="00000000" w:rsidRDefault="006663F3">
            <w:pPr>
              <w:jc w:val="right"/>
              <w:rPr>
                <w:sz w:val="18"/>
                <w:szCs w:val="18"/>
                <w:rPrChange w:id="222" w:author="Asiye Mara (Open)&#10;" w:date="2011-02-14T12:31:00Z">
                  <w:rPr>
                    <w:rFonts w:ascii="Univers (WN)" w:hAnsi="Univers (WN)"/>
                    <w:b/>
                    <w:sz w:val="18"/>
                    <w:szCs w:val="18"/>
                  </w:rPr>
                </w:rPrChange>
              </w:rPr>
              <w:pPrChange w:id="223" w:author="Asiye Mara (Open)&#10;" w:date="2011-02-14T12:30:00Z">
                <w:pPr>
                  <w:spacing w:before="120"/>
                  <w:jc w:val="right"/>
                  <w:outlineLvl w:val="1"/>
                </w:pPr>
              </w:pPrChange>
            </w:pPr>
          </w:p>
        </w:tc>
        <w:tc>
          <w:tcPr>
            <w:tcW w:w="1134" w:type="dxa"/>
            <w:vAlign w:val="bottom"/>
          </w:tcPr>
          <w:p w:rsidR="00000000" w:rsidRDefault="006663F3">
            <w:pPr>
              <w:jc w:val="right"/>
              <w:rPr>
                <w:sz w:val="18"/>
                <w:szCs w:val="18"/>
                <w:rPrChange w:id="224" w:author="Asiye Mara (Open)&#10;" w:date="2011-02-14T12:31:00Z">
                  <w:rPr>
                    <w:rFonts w:ascii="Univers (WN)" w:hAnsi="Univers (WN)"/>
                    <w:b/>
                    <w:sz w:val="18"/>
                    <w:szCs w:val="18"/>
                  </w:rPr>
                </w:rPrChange>
              </w:rPr>
              <w:pPrChange w:id="225" w:author="Asiye Mara (Open)&#10;" w:date="2011-02-14T12:30:00Z">
                <w:pPr>
                  <w:spacing w:before="120"/>
                  <w:jc w:val="right"/>
                  <w:outlineLvl w:val="1"/>
                </w:pPr>
              </w:pPrChange>
            </w:pPr>
          </w:p>
        </w:tc>
      </w:tr>
      <w:tr w:rsidR="00391C83"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 xml:space="preserve">Net Kar Payı Geliri/(Gideri) </w:t>
            </w:r>
            <w:r>
              <w:rPr>
                <w:sz w:val="16"/>
                <w:szCs w:val="16"/>
                <w:lang w:val="tr-TR"/>
              </w:rPr>
              <w:t>(*)</w:t>
            </w:r>
          </w:p>
        </w:tc>
        <w:tc>
          <w:tcPr>
            <w:tcW w:w="992" w:type="dxa"/>
            <w:vAlign w:val="bottom"/>
          </w:tcPr>
          <w:p w:rsidR="00371160" w:rsidRDefault="009658B8">
            <w:pPr>
              <w:jc w:val="right"/>
              <w:rPr>
                <w:sz w:val="18"/>
                <w:szCs w:val="18"/>
              </w:rPr>
            </w:pPr>
            <w:r>
              <w:rPr>
                <w:sz w:val="18"/>
                <w:szCs w:val="18"/>
              </w:rPr>
              <w:t>(331.567)</w:t>
            </w:r>
          </w:p>
        </w:tc>
        <w:tc>
          <w:tcPr>
            <w:tcW w:w="1366" w:type="dxa"/>
            <w:vAlign w:val="bottom"/>
          </w:tcPr>
          <w:p w:rsidR="00371160" w:rsidRDefault="009658B8">
            <w:pPr>
              <w:jc w:val="right"/>
              <w:rPr>
                <w:sz w:val="18"/>
                <w:szCs w:val="18"/>
              </w:rPr>
            </w:pPr>
            <w:r>
              <w:rPr>
                <w:sz w:val="18"/>
                <w:szCs w:val="18"/>
              </w:rPr>
              <w:t>872.795</w:t>
            </w:r>
          </w:p>
        </w:tc>
        <w:tc>
          <w:tcPr>
            <w:tcW w:w="1033" w:type="dxa"/>
            <w:vAlign w:val="bottom"/>
          </w:tcPr>
          <w:p w:rsidR="00371160" w:rsidRDefault="009658B8">
            <w:pPr>
              <w:jc w:val="right"/>
              <w:rPr>
                <w:sz w:val="18"/>
                <w:szCs w:val="18"/>
              </w:rPr>
            </w:pPr>
            <w:r>
              <w:rPr>
                <w:sz w:val="18"/>
                <w:szCs w:val="18"/>
              </w:rPr>
              <w:t>39.115</w:t>
            </w:r>
          </w:p>
        </w:tc>
        <w:tc>
          <w:tcPr>
            <w:tcW w:w="1418" w:type="dxa"/>
            <w:vAlign w:val="bottom"/>
          </w:tcPr>
          <w:p w:rsidR="00371160" w:rsidRDefault="009658B8">
            <w:pPr>
              <w:jc w:val="right"/>
              <w:rPr>
                <w:sz w:val="18"/>
                <w:szCs w:val="18"/>
              </w:rPr>
            </w:pPr>
            <w:r>
              <w:rPr>
                <w:sz w:val="18"/>
                <w:szCs w:val="18"/>
              </w:rPr>
              <w:t>13.</w:t>
            </w:r>
            <w:del w:id="226" w:author="Gülşah Tuba Ünlü (Open)&#10;" w:date="2011-02-12T12:06:00Z">
              <w:r>
                <w:rPr>
                  <w:sz w:val="18"/>
                  <w:szCs w:val="18"/>
                </w:rPr>
                <w:delText>196</w:delText>
              </w:r>
            </w:del>
            <w:ins w:id="227" w:author="Gülşah Tuba Ünlü (Open)&#10;" w:date="2011-02-12T12:06:00Z">
              <w:r>
                <w:rPr>
                  <w:sz w:val="18"/>
                  <w:szCs w:val="18"/>
                </w:rPr>
                <w:t>195</w:t>
              </w:r>
            </w:ins>
          </w:p>
        </w:tc>
        <w:tc>
          <w:tcPr>
            <w:tcW w:w="1134" w:type="dxa"/>
            <w:vAlign w:val="bottom"/>
          </w:tcPr>
          <w:p w:rsidR="00371160" w:rsidRDefault="009658B8">
            <w:pPr>
              <w:jc w:val="right"/>
              <w:rPr>
                <w:sz w:val="18"/>
                <w:szCs w:val="18"/>
              </w:rPr>
            </w:pPr>
            <w:r>
              <w:rPr>
                <w:sz w:val="18"/>
                <w:szCs w:val="18"/>
              </w:rPr>
              <w:t>593.</w:t>
            </w:r>
            <w:del w:id="228" w:author="Gülşah Tuba Ünlü (Open)&#10;" w:date="2011-02-12T12:06:00Z">
              <w:r>
                <w:rPr>
                  <w:sz w:val="18"/>
                  <w:szCs w:val="18"/>
                </w:rPr>
                <w:delText>539</w:delText>
              </w:r>
            </w:del>
            <w:ins w:id="229" w:author="Gülşah Tuba Ünlü (Open)&#10;" w:date="2011-02-12T12:06:00Z">
              <w:r>
                <w:rPr>
                  <w:sz w:val="18"/>
                  <w:szCs w:val="18"/>
                </w:rPr>
                <w:t>538</w:t>
              </w:r>
            </w:ins>
          </w:p>
        </w:tc>
      </w:tr>
      <w:tr w:rsidR="00521480"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Net Ücret ve Komisyon Gelirleri/(Giderleri)</w:t>
            </w:r>
          </w:p>
        </w:tc>
        <w:tc>
          <w:tcPr>
            <w:tcW w:w="992" w:type="dxa"/>
            <w:vAlign w:val="bottom"/>
          </w:tcPr>
          <w:p w:rsidR="00371160" w:rsidRDefault="009658B8">
            <w:pPr>
              <w:jc w:val="right"/>
              <w:rPr>
                <w:sz w:val="18"/>
                <w:szCs w:val="18"/>
              </w:rPr>
            </w:pPr>
            <w:r>
              <w:rPr>
                <w:sz w:val="18"/>
                <w:szCs w:val="18"/>
              </w:rPr>
              <w:t>3.953</w:t>
            </w:r>
          </w:p>
        </w:tc>
        <w:tc>
          <w:tcPr>
            <w:tcW w:w="1366" w:type="dxa"/>
            <w:vAlign w:val="bottom"/>
          </w:tcPr>
          <w:p w:rsidR="00371160" w:rsidRDefault="009658B8">
            <w:pPr>
              <w:jc w:val="right"/>
              <w:rPr>
                <w:sz w:val="18"/>
                <w:szCs w:val="18"/>
              </w:rPr>
            </w:pPr>
            <w:r>
              <w:rPr>
                <w:sz w:val="18"/>
                <w:szCs w:val="18"/>
              </w:rPr>
              <w:t>233.281</w:t>
            </w:r>
          </w:p>
        </w:tc>
        <w:tc>
          <w:tcPr>
            <w:tcW w:w="1033" w:type="dxa"/>
            <w:vAlign w:val="bottom"/>
          </w:tcPr>
          <w:p w:rsidR="00371160" w:rsidRDefault="009658B8">
            <w:pPr>
              <w:jc w:val="right"/>
              <w:rPr>
                <w:sz w:val="18"/>
                <w:szCs w:val="18"/>
              </w:rPr>
            </w:pPr>
            <w:r>
              <w:rPr>
                <w:sz w:val="18"/>
                <w:szCs w:val="18"/>
              </w:rPr>
              <w:t>(1.408)</w:t>
            </w:r>
          </w:p>
        </w:tc>
        <w:tc>
          <w:tcPr>
            <w:tcW w:w="1418" w:type="dxa"/>
            <w:vAlign w:val="bottom"/>
          </w:tcPr>
          <w:p w:rsidR="00371160" w:rsidRDefault="009658B8">
            <w:pPr>
              <w:jc w:val="right"/>
              <w:rPr>
                <w:sz w:val="18"/>
                <w:szCs w:val="18"/>
              </w:rPr>
            </w:pPr>
            <w:r>
              <w:rPr>
                <w:sz w:val="18"/>
                <w:szCs w:val="18"/>
              </w:rPr>
              <w:t>13.552</w:t>
            </w:r>
          </w:p>
        </w:tc>
        <w:tc>
          <w:tcPr>
            <w:tcW w:w="1134" w:type="dxa"/>
            <w:vAlign w:val="bottom"/>
          </w:tcPr>
          <w:p w:rsidR="00371160" w:rsidRDefault="009658B8">
            <w:pPr>
              <w:jc w:val="right"/>
              <w:rPr>
                <w:sz w:val="18"/>
                <w:szCs w:val="18"/>
              </w:rPr>
            </w:pPr>
            <w:r>
              <w:rPr>
                <w:sz w:val="18"/>
                <w:szCs w:val="18"/>
              </w:rPr>
              <w:t>249.378</w:t>
            </w:r>
          </w:p>
        </w:tc>
      </w:tr>
      <w:tr w:rsidR="00521480"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Diğer Faaliyet Gelirleri/(Giderleri)</w:t>
            </w:r>
          </w:p>
        </w:tc>
        <w:tc>
          <w:tcPr>
            <w:tcW w:w="992" w:type="dxa"/>
            <w:vAlign w:val="bottom"/>
          </w:tcPr>
          <w:p w:rsidR="00371160" w:rsidRDefault="009658B8">
            <w:pPr>
              <w:jc w:val="right"/>
              <w:rPr>
                <w:sz w:val="18"/>
                <w:szCs w:val="18"/>
              </w:rPr>
            </w:pPr>
            <w:r>
              <w:rPr>
                <w:sz w:val="18"/>
                <w:szCs w:val="18"/>
              </w:rPr>
              <w:t>(7.194)</w:t>
            </w:r>
          </w:p>
        </w:tc>
        <w:tc>
          <w:tcPr>
            <w:tcW w:w="1366" w:type="dxa"/>
            <w:vAlign w:val="bottom"/>
          </w:tcPr>
          <w:p w:rsidR="00371160" w:rsidRDefault="009658B8">
            <w:pPr>
              <w:jc w:val="right"/>
              <w:rPr>
                <w:sz w:val="18"/>
                <w:szCs w:val="18"/>
              </w:rPr>
            </w:pPr>
            <w:r>
              <w:rPr>
                <w:sz w:val="18"/>
                <w:szCs w:val="18"/>
              </w:rPr>
              <w:t>(16.476)</w:t>
            </w:r>
          </w:p>
        </w:tc>
        <w:tc>
          <w:tcPr>
            <w:tcW w:w="1033" w:type="dxa"/>
            <w:vAlign w:val="bottom"/>
          </w:tcPr>
          <w:p w:rsidR="00371160" w:rsidRDefault="009658B8">
            <w:pPr>
              <w:jc w:val="right"/>
              <w:rPr>
                <w:sz w:val="18"/>
                <w:szCs w:val="18"/>
              </w:rPr>
            </w:pPr>
            <w:r>
              <w:rPr>
                <w:sz w:val="18"/>
                <w:szCs w:val="18"/>
              </w:rPr>
              <w:t>-</w:t>
            </w:r>
          </w:p>
        </w:tc>
        <w:tc>
          <w:tcPr>
            <w:tcW w:w="1418" w:type="dxa"/>
            <w:vAlign w:val="bottom"/>
          </w:tcPr>
          <w:p w:rsidR="00371160" w:rsidRDefault="009658B8">
            <w:pPr>
              <w:jc w:val="right"/>
              <w:rPr>
                <w:sz w:val="18"/>
                <w:szCs w:val="18"/>
              </w:rPr>
            </w:pPr>
            <w:r>
              <w:rPr>
                <w:sz w:val="18"/>
                <w:szCs w:val="18"/>
              </w:rPr>
              <w:t>(494.</w:t>
            </w:r>
            <w:del w:id="230" w:author="Gülşah Tuba Ünlü (Open)&#10;" w:date="2011-02-12T12:07:00Z">
              <w:r>
                <w:rPr>
                  <w:sz w:val="18"/>
                  <w:szCs w:val="18"/>
                </w:rPr>
                <w:delText>946</w:delText>
              </w:r>
            </w:del>
            <w:ins w:id="231" w:author="Gülşah Tuba Ünlü (Open)&#10;" w:date="2011-02-12T12:07:00Z">
              <w:r>
                <w:rPr>
                  <w:sz w:val="18"/>
                  <w:szCs w:val="18"/>
                </w:rPr>
                <w:t>948</w:t>
              </w:r>
            </w:ins>
            <w:r>
              <w:rPr>
                <w:sz w:val="18"/>
                <w:szCs w:val="18"/>
              </w:rPr>
              <w:t>)</w:t>
            </w:r>
          </w:p>
        </w:tc>
        <w:tc>
          <w:tcPr>
            <w:tcW w:w="1134" w:type="dxa"/>
            <w:vAlign w:val="bottom"/>
          </w:tcPr>
          <w:p w:rsidR="00371160" w:rsidRDefault="009658B8">
            <w:pPr>
              <w:jc w:val="right"/>
              <w:rPr>
                <w:sz w:val="18"/>
                <w:szCs w:val="18"/>
              </w:rPr>
            </w:pPr>
            <w:r>
              <w:rPr>
                <w:sz w:val="18"/>
                <w:szCs w:val="18"/>
              </w:rPr>
              <w:t>(518.</w:t>
            </w:r>
            <w:del w:id="232" w:author="Gülşah Tuba Ünlü (Open)&#10;" w:date="2011-02-12T12:07:00Z">
              <w:r>
                <w:rPr>
                  <w:sz w:val="18"/>
                  <w:szCs w:val="18"/>
                </w:rPr>
                <w:delText>616</w:delText>
              </w:r>
            </w:del>
            <w:ins w:id="233" w:author="Gülşah Tuba Ünlü (Open)&#10;" w:date="2011-02-12T12:07:00Z">
              <w:r>
                <w:rPr>
                  <w:sz w:val="18"/>
                  <w:szCs w:val="18"/>
                </w:rPr>
                <w:t>618</w:t>
              </w:r>
            </w:ins>
            <w:r>
              <w:rPr>
                <w:sz w:val="18"/>
                <w:szCs w:val="18"/>
              </w:rPr>
              <w:t>)</w:t>
            </w:r>
          </w:p>
        </w:tc>
      </w:tr>
      <w:tr w:rsidR="00521480"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Vergi Öncesi Kar</w:t>
            </w:r>
          </w:p>
        </w:tc>
        <w:tc>
          <w:tcPr>
            <w:tcW w:w="992" w:type="dxa"/>
            <w:vAlign w:val="bottom"/>
          </w:tcPr>
          <w:p w:rsidR="00371160" w:rsidRDefault="009658B8">
            <w:pPr>
              <w:jc w:val="right"/>
              <w:rPr>
                <w:sz w:val="18"/>
                <w:szCs w:val="18"/>
              </w:rPr>
            </w:pPr>
            <w:r>
              <w:rPr>
                <w:sz w:val="18"/>
                <w:szCs w:val="18"/>
              </w:rPr>
              <w:t>(334.808)</w:t>
            </w:r>
          </w:p>
        </w:tc>
        <w:tc>
          <w:tcPr>
            <w:tcW w:w="1366" w:type="dxa"/>
            <w:vAlign w:val="bottom"/>
          </w:tcPr>
          <w:p w:rsidR="00371160" w:rsidRDefault="009658B8">
            <w:pPr>
              <w:jc w:val="right"/>
              <w:rPr>
                <w:sz w:val="18"/>
                <w:szCs w:val="18"/>
              </w:rPr>
            </w:pPr>
            <w:r>
              <w:rPr>
                <w:sz w:val="18"/>
                <w:szCs w:val="18"/>
              </w:rPr>
              <w:t>1.089.600</w:t>
            </w:r>
          </w:p>
        </w:tc>
        <w:tc>
          <w:tcPr>
            <w:tcW w:w="1033" w:type="dxa"/>
            <w:vAlign w:val="bottom"/>
          </w:tcPr>
          <w:p w:rsidR="00371160" w:rsidRDefault="009658B8">
            <w:pPr>
              <w:jc w:val="right"/>
              <w:rPr>
                <w:sz w:val="18"/>
                <w:szCs w:val="18"/>
              </w:rPr>
            </w:pPr>
            <w:r>
              <w:rPr>
                <w:sz w:val="18"/>
                <w:szCs w:val="18"/>
              </w:rPr>
              <w:t>37.707</w:t>
            </w:r>
          </w:p>
        </w:tc>
        <w:tc>
          <w:tcPr>
            <w:tcW w:w="1418" w:type="dxa"/>
            <w:vAlign w:val="bottom"/>
          </w:tcPr>
          <w:p w:rsidR="00371160" w:rsidRDefault="009658B8">
            <w:pPr>
              <w:jc w:val="right"/>
              <w:rPr>
                <w:sz w:val="18"/>
                <w:szCs w:val="18"/>
              </w:rPr>
            </w:pPr>
            <w:r>
              <w:rPr>
                <w:sz w:val="18"/>
                <w:szCs w:val="18"/>
              </w:rPr>
              <w:t>(468.</w:t>
            </w:r>
            <w:del w:id="234" w:author="Gülşah Tuba Ünlü (Open)&#10;" w:date="2011-02-12T12:07:00Z">
              <w:r>
                <w:rPr>
                  <w:sz w:val="18"/>
                  <w:szCs w:val="18"/>
                </w:rPr>
                <w:delText>198</w:delText>
              </w:r>
            </w:del>
            <w:ins w:id="235" w:author="Gülşah Tuba Ünlü (Open)&#10;" w:date="2011-02-12T12:07:00Z">
              <w:r>
                <w:rPr>
                  <w:sz w:val="18"/>
                  <w:szCs w:val="18"/>
                </w:rPr>
                <w:t>201</w:t>
              </w:r>
            </w:ins>
            <w:r>
              <w:rPr>
                <w:sz w:val="18"/>
                <w:szCs w:val="18"/>
              </w:rPr>
              <w:t>)</w:t>
            </w:r>
          </w:p>
        </w:tc>
        <w:tc>
          <w:tcPr>
            <w:tcW w:w="1134" w:type="dxa"/>
            <w:vAlign w:val="bottom"/>
          </w:tcPr>
          <w:p w:rsidR="00371160" w:rsidRDefault="009658B8">
            <w:pPr>
              <w:jc w:val="right"/>
              <w:rPr>
                <w:sz w:val="18"/>
                <w:szCs w:val="18"/>
              </w:rPr>
            </w:pPr>
            <w:r>
              <w:rPr>
                <w:sz w:val="18"/>
                <w:szCs w:val="18"/>
              </w:rPr>
              <w:t>324.</w:t>
            </w:r>
            <w:del w:id="236" w:author="Gülşah Tuba Ünlü (Open)&#10;" w:date="2011-02-12T12:07:00Z">
              <w:r>
                <w:rPr>
                  <w:sz w:val="18"/>
                  <w:szCs w:val="18"/>
                </w:rPr>
                <w:delText>301</w:delText>
              </w:r>
            </w:del>
            <w:ins w:id="237" w:author="Gülşah Tuba Ünlü (Open)&#10;" w:date="2011-02-12T12:07:00Z">
              <w:r>
                <w:rPr>
                  <w:sz w:val="18"/>
                  <w:szCs w:val="18"/>
                </w:rPr>
                <w:t>298</w:t>
              </w:r>
            </w:ins>
          </w:p>
        </w:tc>
      </w:tr>
      <w:tr w:rsidR="00521480"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Vergi Karşılığı</w:t>
            </w:r>
          </w:p>
        </w:tc>
        <w:tc>
          <w:tcPr>
            <w:tcW w:w="992" w:type="dxa"/>
            <w:vAlign w:val="bottom"/>
          </w:tcPr>
          <w:p w:rsidR="00371160" w:rsidRDefault="009658B8">
            <w:pPr>
              <w:jc w:val="right"/>
              <w:rPr>
                <w:sz w:val="18"/>
                <w:szCs w:val="18"/>
              </w:rPr>
            </w:pPr>
            <w:r>
              <w:rPr>
                <w:sz w:val="18"/>
                <w:szCs w:val="18"/>
              </w:rPr>
              <w:t>-</w:t>
            </w:r>
          </w:p>
        </w:tc>
        <w:tc>
          <w:tcPr>
            <w:tcW w:w="1366" w:type="dxa"/>
            <w:vAlign w:val="bottom"/>
          </w:tcPr>
          <w:p w:rsidR="00371160" w:rsidRDefault="009658B8">
            <w:pPr>
              <w:jc w:val="right"/>
              <w:rPr>
                <w:sz w:val="18"/>
                <w:szCs w:val="18"/>
              </w:rPr>
            </w:pPr>
            <w:r>
              <w:rPr>
                <w:sz w:val="18"/>
                <w:szCs w:val="18"/>
              </w:rPr>
              <w:t>-</w:t>
            </w:r>
          </w:p>
        </w:tc>
        <w:tc>
          <w:tcPr>
            <w:tcW w:w="1033" w:type="dxa"/>
            <w:vAlign w:val="bottom"/>
          </w:tcPr>
          <w:p w:rsidR="00371160" w:rsidRDefault="009658B8">
            <w:pPr>
              <w:jc w:val="right"/>
              <w:rPr>
                <w:sz w:val="18"/>
                <w:szCs w:val="18"/>
              </w:rPr>
            </w:pPr>
            <w:r>
              <w:rPr>
                <w:sz w:val="18"/>
                <w:szCs w:val="18"/>
              </w:rPr>
              <w:t>-</w:t>
            </w:r>
          </w:p>
        </w:tc>
        <w:tc>
          <w:tcPr>
            <w:tcW w:w="1418" w:type="dxa"/>
            <w:vAlign w:val="bottom"/>
          </w:tcPr>
          <w:p w:rsidR="00371160" w:rsidRDefault="009658B8">
            <w:pPr>
              <w:jc w:val="right"/>
              <w:rPr>
                <w:sz w:val="18"/>
                <w:szCs w:val="18"/>
              </w:rPr>
            </w:pPr>
            <w:r>
              <w:rPr>
                <w:sz w:val="18"/>
                <w:szCs w:val="18"/>
              </w:rPr>
              <w:t>(64.336)</w:t>
            </w:r>
          </w:p>
        </w:tc>
        <w:tc>
          <w:tcPr>
            <w:tcW w:w="1134" w:type="dxa"/>
            <w:vAlign w:val="bottom"/>
          </w:tcPr>
          <w:p w:rsidR="00371160" w:rsidRDefault="009658B8">
            <w:pPr>
              <w:jc w:val="right"/>
              <w:rPr>
                <w:sz w:val="18"/>
                <w:szCs w:val="18"/>
              </w:rPr>
            </w:pPr>
            <w:r>
              <w:rPr>
                <w:sz w:val="18"/>
                <w:szCs w:val="18"/>
              </w:rPr>
              <w:t>(64.336)</w:t>
            </w:r>
          </w:p>
        </w:tc>
      </w:tr>
      <w:tr w:rsidR="00521480"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Net Dönem Karı</w:t>
            </w:r>
          </w:p>
        </w:tc>
        <w:tc>
          <w:tcPr>
            <w:tcW w:w="992" w:type="dxa"/>
            <w:vAlign w:val="bottom"/>
          </w:tcPr>
          <w:p w:rsidR="00371160" w:rsidRDefault="009658B8">
            <w:pPr>
              <w:jc w:val="right"/>
              <w:rPr>
                <w:sz w:val="18"/>
                <w:szCs w:val="18"/>
              </w:rPr>
            </w:pPr>
            <w:r>
              <w:rPr>
                <w:sz w:val="18"/>
                <w:szCs w:val="18"/>
              </w:rPr>
              <w:t>(334.808)</w:t>
            </w:r>
          </w:p>
        </w:tc>
        <w:tc>
          <w:tcPr>
            <w:tcW w:w="1366" w:type="dxa"/>
            <w:vAlign w:val="bottom"/>
          </w:tcPr>
          <w:p w:rsidR="00371160" w:rsidRDefault="009658B8">
            <w:pPr>
              <w:jc w:val="right"/>
              <w:rPr>
                <w:sz w:val="18"/>
                <w:szCs w:val="18"/>
              </w:rPr>
            </w:pPr>
            <w:r>
              <w:rPr>
                <w:sz w:val="18"/>
                <w:szCs w:val="18"/>
              </w:rPr>
              <w:t>1.089.600</w:t>
            </w:r>
          </w:p>
        </w:tc>
        <w:tc>
          <w:tcPr>
            <w:tcW w:w="1033" w:type="dxa"/>
            <w:vAlign w:val="bottom"/>
          </w:tcPr>
          <w:p w:rsidR="00371160" w:rsidRDefault="009658B8">
            <w:pPr>
              <w:jc w:val="right"/>
              <w:rPr>
                <w:sz w:val="18"/>
                <w:szCs w:val="18"/>
              </w:rPr>
            </w:pPr>
            <w:r>
              <w:rPr>
                <w:sz w:val="18"/>
                <w:szCs w:val="18"/>
              </w:rPr>
              <w:t>37.707</w:t>
            </w:r>
          </w:p>
        </w:tc>
        <w:tc>
          <w:tcPr>
            <w:tcW w:w="1418" w:type="dxa"/>
            <w:vAlign w:val="bottom"/>
          </w:tcPr>
          <w:p w:rsidR="00371160" w:rsidRDefault="009658B8">
            <w:pPr>
              <w:jc w:val="right"/>
              <w:rPr>
                <w:sz w:val="18"/>
                <w:szCs w:val="18"/>
              </w:rPr>
            </w:pPr>
            <w:r>
              <w:rPr>
                <w:sz w:val="18"/>
                <w:szCs w:val="18"/>
              </w:rPr>
              <w:t>(532.</w:t>
            </w:r>
            <w:del w:id="238" w:author="Gülşah Tuba Ünlü (Open)&#10;" w:date="2011-02-12T12:07:00Z">
              <w:r>
                <w:rPr>
                  <w:sz w:val="18"/>
                  <w:szCs w:val="18"/>
                </w:rPr>
                <w:delText>534</w:delText>
              </w:r>
            </w:del>
            <w:ins w:id="239" w:author="Gülşah Tuba Ünlü (Open)&#10;" w:date="2011-02-12T12:07:00Z">
              <w:r>
                <w:rPr>
                  <w:sz w:val="18"/>
                  <w:szCs w:val="18"/>
                </w:rPr>
                <w:t>537</w:t>
              </w:r>
            </w:ins>
            <w:r>
              <w:rPr>
                <w:sz w:val="18"/>
                <w:szCs w:val="18"/>
              </w:rPr>
              <w:t>)</w:t>
            </w:r>
          </w:p>
        </w:tc>
        <w:tc>
          <w:tcPr>
            <w:tcW w:w="1134" w:type="dxa"/>
            <w:vAlign w:val="bottom"/>
          </w:tcPr>
          <w:p w:rsidR="00371160" w:rsidRDefault="009658B8">
            <w:pPr>
              <w:jc w:val="right"/>
              <w:rPr>
                <w:sz w:val="18"/>
                <w:szCs w:val="18"/>
              </w:rPr>
            </w:pPr>
            <w:r>
              <w:rPr>
                <w:sz w:val="18"/>
                <w:szCs w:val="18"/>
              </w:rPr>
              <w:t>259.</w:t>
            </w:r>
            <w:del w:id="240" w:author="Gülşah Tuba Ünlü (Open)&#10;" w:date="2011-02-12T12:07:00Z">
              <w:r>
                <w:rPr>
                  <w:sz w:val="18"/>
                  <w:szCs w:val="18"/>
                </w:rPr>
                <w:delText>965</w:delText>
              </w:r>
            </w:del>
            <w:ins w:id="241" w:author="Gülşah Tuba Ünlü (Open)&#10;" w:date="2011-02-12T12:07:00Z">
              <w:r>
                <w:rPr>
                  <w:sz w:val="18"/>
                  <w:szCs w:val="18"/>
                </w:rPr>
                <w:t>962</w:t>
              </w:r>
            </w:ins>
          </w:p>
        </w:tc>
      </w:tr>
    </w:tbl>
    <w:p w:rsidR="00371160" w:rsidRDefault="009658B8">
      <w:pPr>
        <w:ind w:left="720"/>
        <w:jc w:val="both"/>
        <w:rPr>
          <w:iCs/>
          <w:sz w:val="16"/>
          <w:szCs w:val="16"/>
          <w:lang w:val="tr-TR"/>
        </w:rPr>
      </w:pPr>
      <w:r>
        <w:rPr>
          <w:iCs/>
          <w:sz w:val="16"/>
          <w:szCs w:val="16"/>
          <w:lang w:val="tr-TR"/>
        </w:rPr>
        <w:t>(*) Banka’nın bireysel, kurumsal ve ticari bankacılık bölümlerinde görülen dağılım katılım bankalarının fon kullandırım ve fon toplama usullerinin farklılığından kaynaklanmaktadır.</w:t>
      </w:r>
    </w:p>
    <w:p w:rsidR="00371160" w:rsidRDefault="00371160">
      <w:pPr>
        <w:ind w:left="567"/>
        <w:jc w:val="both"/>
        <w:rPr>
          <w:iCs/>
          <w:sz w:val="16"/>
          <w:szCs w:val="16"/>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992"/>
        <w:gridCol w:w="1366"/>
        <w:gridCol w:w="1033"/>
        <w:gridCol w:w="1418"/>
        <w:gridCol w:w="1134"/>
      </w:tblGrid>
      <w:tr w:rsidR="00CE5FDD" w:rsidRPr="00872466" w:rsidTr="005F2323">
        <w:tc>
          <w:tcPr>
            <w:tcW w:w="3402" w:type="dxa"/>
            <w:vAlign w:val="bottom"/>
          </w:tcPr>
          <w:p w:rsidR="00371160" w:rsidRDefault="009658B8">
            <w:pPr>
              <w:spacing w:before="100" w:beforeAutospacing="1" w:after="100" w:afterAutospacing="1"/>
              <w:ind w:right="-57"/>
              <w:rPr>
                <w:b/>
                <w:sz w:val="18"/>
                <w:szCs w:val="18"/>
                <w:lang w:val="tr-TR"/>
              </w:rPr>
            </w:pPr>
            <w:r>
              <w:rPr>
                <w:b/>
                <w:sz w:val="18"/>
                <w:szCs w:val="18"/>
                <w:lang w:val="tr-TR"/>
              </w:rPr>
              <w:t>Önceki Dönem</w:t>
            </w:r>
          </w:p>
        </w:tc>
        <w:tc>
          <w:tcPr>
            <w:tcW w:w="992"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Bireysel</w:t>
            </w:r>
          </w:p>
        </w:tc>
        <w:tc>
          <w:tcPr>
            <w:tcW w:w="1366"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Kurumsal ve             Ticari</w:t>
            </w:r>
          </w:p>
        </w:tc>
        <w:tc>
          <w:tcPr>
            <w:tcW w:w="1033"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Hazine</w:t>
            </w:r>
          </w:p>
        </w:tc>
        <w:tc>
          <w:tcPr>
            <w:tcW w:w="1418"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Dağıtılamayan</w:t>
            </w:r>
          </w:p>
        </w:tc>
        <w:tc>
          <w:tcPr>
            <w:tcW w:w="1134" w:type="dxa"/>
            <w:vAlign w:val="bottom"/>
          </w:tcPr>
          <w:p w:rsidR="00371160" w:rsidRDefault="009658B8">
            <w:pPr>
              <w:spacing w:before="100" w:beforeAutospacing="1" w:after="100" w:afterAutospacing="1"/>
              <w:ind w:right="-57"/>
              <w:jc w:val="center"/>
              <w:rPr>
                <w:b/>
                <w:sz w:val="18"/>
                <w:szCs w:val="18"/>
                <w:lang w:val="tr-TR"/>
              </w:rPr>
            </w:pPr>
            <w:r>
              <w:rPr>
                <w:b/>
                <w:sz w:val="18"/>
                <w:szCs w:val="18"/>
                <w:lang w:val="tr-TR"/>
              </w:rPr>
              <w:t>Toplam</w:t>
            </w:r>
          </w:p>
        </w:tc>
      </w:tr>
      <w:tr w:rsidR="00CE5FDD" w:rsidRPr="00872466" w:rsidTr="005F2323">
        <w:trPr>
          <w:trHeight w:val="255"/>
        </w:trPr>
        <w:tc>
          <w:tcPr>
            <w:tcW w:w="3402" w:type="dxa"/>
          </w:tcPr>
          <w:p w:rsidR="00000000" w:rsidRDefault="006663F3">
            <w:pPr>
              <w:spacing w:before="100" w:beforeAutospacing="1" w:after="100" w:afterAutospacing="1"/>
              <w:ind w:right="-57"/>
              <w:jc w:val="both"/>
              <w:rPr>
                <w:sz w:val="18"/>
                <w:szCs w:val="18"/>
                <w:lang w:val="tr-TR"/>
                <w:rPrChange w:id="242" w:author="Asiye Mara (Open)&#10;" w:date="2011-02-14T12:31:00Z">
                  <w:rPr>
                    <w:rFonts w:ascii="Univers (WN)" w:hAnsi="Univers (WN)"/>
                    <w:b/>
                    <w:sz w:val="18"/>
                    <w:szCs w:val="18"/>
                    <w:u w:val="single"/>
                    <w:lang w:val="tr-TR"/>
                  </w:rPr>
                </w:rPrChange>
              </w:rPr>
              <w:pPrChange w:id="243"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c>
          <w:tcPr>
            <w:tcW w:w="992" w:type="dxa"/>
          </w:tcPr>
          <w:p w:rsidR="00000000" w:rsidRDefault="006663F3">
            <w:pPr>
              <w:spacing w:before="100" w:beforeAutospacing="1" w:after="100" w:afterAutospacing="1"/>
              <w:ind w:right="-57"/>
              <w:jc w:val="both"/>
              <w:rPr>
                <w:sz w:val="18"/>
                <w:szCs w:val="18"/>
                <w:lang w:val="tr-TR"/>
                <w:rPrChange w:id="244" w:author="Asiye Mara (Open)&#10;" w:date="2011-02-14T12:31:00Z">
                  <w:rPr>
                    <w:rFonts w:ascii="Univers (WN)" w:hAnsi="Univers (WN)"/>
                    <w:b/>
                    <w:sz w:val="18"/>
                    <w:szCs w:val="18"/>
                    <w:u w:val="single"/>
                    <w:lang w:val="tr-TR"/>
                  </w:rPr>
                </w:rPrChange>
              </w:rPr>
              <w:pPrChange w:id="245"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c>
          <w:tcPr>
            <w:tcW w:w="1366" w:type="dxa"/>
          </w:tcPr>
          <w:p w:rsidR="00000000" w:rsidRDefault="006663F3">
            <w:pPr>
              <w:spacing w:before="100" w:beforeAutospacing="1" w:after="100" w:afterAutospacing="1"/>
              <w:ind w:left="252" w:right="-57"/>
              <w:jc w:val="both"/>
              <w:rPr>
                <w:sz w:val="18"/>
                <w:szCs w:val="18"/>
                <w:lang w:val="tr-TR"/>
                <w:rPrChange w:id="246" w:author="Asiye Mara (Open)&#10;" w:date="2011-02-14T12:31:00Z">
                  <w:rPr>
                    <w:rFonts w:ascii="Univers (WN)" w:hAnsi="Univers (WN)"/>
                    <w:b/>
                    <w:sz w:val="18"/>
                    <w:szCs w:val="18"/>
                    <w:u w:val="single"/>
                    <w:lang w:val="tr-TR"/>
                  </w:rPr>
                </w:rPrChange>
              </w:rPr>
              <w:pPrChange w:id="247" w:author="Asiye Mara (Open)&#10;" w:date="2011-02-14T12:30:00Z">
                <w:pPr>
                  <w:numPr>
                    <w:numId w:val="1"/>
                  </w:numPr>
                  <w:tabs>
                    <w:tab w:val="num" w:pos="1086"/>
                  </w:tabs>
                  <w:spacing w:before="100" w:beforeAutospacing="1" w:after="100" w:afterAutospacing="1"/>
                  <w:ind w:left="252" w:right="-57" w:hanging="720"/>
                  <w:jc w:val="both"/>
                  <w:outlineLvl w:val="0"/>
                </w:pPr>
              </w:pPrChange>
            </w:pPr>
          </w:p>
        </w:tc>
        <w:tc>
          <w:tcPr>
            <w:tcW w:w="1033" w:type="dxa"/>
          </w:tcPr>
          <w:p w:rsidR="00000000" w:rsidRDefault="006663F3">
            <w:pPr>
              <w:spacing w:before="100" w:beforeAutospacing="1" w:after="100" w:afterAutospacing="1"/>
              <w:ind w:right="-57"/>
              <w:jc w:val="both"/>
              <w:rPr>
                <w:sz w:val="18"/>
                <w:szCs w:val="18"/>
                <w:lang w:val="tr-TR"/>
                <w:rPrChange w:id="248" w:author="Asiye Mara (Open)&#10;" w:date="2011-02-14T12:31:00Z">
                  <w:rPr>
                    <w:rFonts w:ascii="Univers (WN)" w:hAnsi="Univers (WN)"/>
                    <w:b/>
                    <w:sz w:val="18"/>
                    <w:szCs w:val="18"/>
                    <w:u w:val="single"/>
                    <w:lang w:val="tr-TR"/>
                  </w:rPr>
                </w:rPrChange>
              </w:rPr>
              <w:pPrChange w:id="249"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c>
          <w:tcPr>
            <w:tcW w:w="1418" w:type="dxa"/>
          </w:tcPr>
          <w:p w:rsidR="00000000" w:rsidRDefault="006663F3">
            <w:pPr>
              <w:spacing w:before="100" w:beforeAutospacing="1" w:after="100" w:afterAutospacing="1"/>
              <w:ind w:right="-57"/>
              <w:jc w:val="both"/>
              <w:rPr>
                <w:sz w:val="18"/>
                <w:szCs w:val="18"/>
                <w:lang w:val="tr-TR"/>
                <w:rPrChange w:id="250" w:author="Asiye Mara (Open)&#10;" w:date="2011-02-14T12:31:00Z">
                  <w:rPr>
                    <w:rFonts w:ascii="Univers (WN)" w:hAnsi="Univers (WN)"/>
                    <w:b/>
                    <w:sz w:val="18"/>
                    <w:szCs w:val="18"/>
                    <w:u w:val="single"/>
                    <w:lang w:val="tr-TR"/>
                  </w:rPr>
                </w:rPrChange>
              </w:rPr>
              <w:pPrChange w:id="251"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c>
          <w:tcPr>
            <w:tcW w:w="1134" w:type="dxa"/>
          </w:tcPr>
          <w:p w:rsidR="00000000" w:rsidRDefault="006663F3">
            <w:pPr>
              <w:spacing w:before="100" w:beforeAutospacing="1" w:after="100" w:afterAutospacing="1"/>
              <w:ind w:right="-57"/>
              <w:jc w:val="both"/>
              <w:rPr>
                <w:sz w:val="18"/>
                <w:szCs w:val="18"/>
                <w:lang w:val="tr-TR"/>
                <w:rPrChange w:id="252" w:author="Asiye Mara (Open)&#10;" w:date="2011-02-14T12:31:00Z">
                  <w:rPr>
                    <w:rFonts w:ascii="Univers (WN)" w:hAnsi="Univers (WN)"/>
                    <w:b/>
                    <w:sz w:val="18"/>
                    <w:szCs w:val="18"/>
                    <w:u w:val="single"/>
                    <w:lang w:val="tr-TR"/>
                  </w:rPr>
                </w:rPrChange>
              </w:rPr>
              <w:pPrChange w:id="253" w:author="Asiye Mara (Open)&#10;" w:date="2011-02-14T12:30:00Z">
                <w:pPr>
                  <w:numPr>
                    <w:numId w:val="1"/>
                  </w:numPr>
                  <w:tabs>
                    <w:tab w:val="num" w:pos="1086"/>
                  </w:tabs>
                  <w:spacing w:before="100" w:beforeAutospacing="1" w:after="100" w:afterAutospacing="1"/>
                  <w:ind w:left="1086" w:right="-57" w:hanging="720"/>
                  <w:jc w:val="both"/>
                  <w:outlineLvl w:val="0"/>
                </w:pPr>
              </w:pPrChange>
            </w:pPr>
          </w:p>
        </w:tc>
      </w:tr>
      <w:tr w:rsidR="0028126E"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Toplam Varlıklar</w:t>
            </w:r>
          </w:p>
        </w:tc>
        <w:tc>
          <w:tcPr>
            <w:tcW w:w="992" w:type="dxa"/>
            <w:vAlign w:val="bottom"/>
          </w:tcPr>
          <w:p w:rsidR="00371160" w:rsidRDefault="009658B8">
            <w:pPr>
              <w:jc w:val="right"/>
              <w:rPr>
                <w:sz w:val="18"/>
                <w:szCs w:val="18"/>
              </w:rPr>
            </w:pPr>
            <w:r>
              <w:rPr>
                <w:sz w:val="18"/>
                <w:szCs w:val="18"/>
              </w:rPr>
              <w:t>1.101.731</w:t>
            </w:r>
          </w:p>
        </w:tc>
        <w:tc>
          <w:tcPr>
            <w:tcW w:w="1366" w:type="dxa"/>
            <w:vAlign w:val="bottom"/>
          </w:tcPr>
          <w:p w:rsidR="00371160" w:rsidRDefault="009658B8">
            <w:pPr>
              <w:jc w:val="right"/>
              <w:rPr>
                <w:sz w:val="18"/>
                <w:szCs w:val="18"/>
              </w:rPr>
            </w:pPr>
            <w:r>
              <w:rPr>
                <w:sz w:val="18"/>
                <w:szCs w:val="18"/>
              </w:rPr>
              <w:t>7.108.176</w:t>
            </w:r>
          </w:p>
        </w:tc>
        <w:tc>
          <w:tcPr>
            <w:tcW w:w="1033" w:type="dxa"/>
            <w:vAlign w:val="bottom"/>
          </w:tcPr>
          <w:p w:rsidR="00371160" w:rsidRDefault="009658B8">
            <w:pPr>
              <w:jc w:val="right"/>
              <w:rPr>
                <w:sz w:val="18"/>
                <w:szCs w:val="18"/>
              </w:rPr>
            </w:pPr>
            <w:r>
              <w:rPr>
                <w:sz w:val="18"/>
                <w:szCs w:val="18"/>
              </w:rPr>
              <w:t>2.461.065</w:t>
            </w:r>
          </w:p>
        </w:tc>
        <w:tc>
          <w:tcPr>
            <w:tcW w:w="1418" w:type="dxa"/>
            <w:vAlign w:val="bottom"/>
          </w:tcPr>
          <w:p w:rsidR="00371160" w:rsidRDefault="009658B8">
            <w:pPr>
              <w:jc w:val="right"/>
              <w:rPr>
                <w:sz w:val="18"/>
                <w:szCs w:val="18"/>
              </w:rPr>
            </w:pPr>
            <w:r>
              <w:rPr>
                <w:sz w:val="18"/>
                <w:szCs w:val="18"/>
              </w:rPr>
              <w:t>937.983</w:t>
            </w:r>
          </w:p>
        </w:tc>
        <w:tc>
          <w:tcPr>
            <w:tcW w:w="1134" w:type="dxa"/>
            <w:vAlign w:val="bottom"/>
          </w:tcPr>
          <w:p w:rsidR="00371160" w:rsidRDefault="009658B8">
            <w:pPr>
              <w:jc w:val="right"/>
              <w:rPr>
                <w:sz w:val="18"/>
                <w:szCs w:val="18"/>
              </w:rPr>
            </w:pPr>
            <w:r>
              <w:rPr>
                <w:sz w:val="18"/>
                <w:szCs w:val="18"/>
              </w:rPr>
              <w:t>11.608.955</w:t>
            </w:r>
          </w:p>
        </w:tc>
      </w:tr>
      <w:tr w:rsidR="0028126E" w:rsidRPr="00872466" w:rsidTr="005F2323">
        <w:trPr>
          <w:trHeight w:val="255"/>
        </w:trPr>
        <w:tc>
          <w:tcPr>
            <w:tcW w:w="3402" w:type="dxa"/>
            <w:vAlign w:val="center"/>
          </w:tcPr>
          <w:p w:rsidR="00000000" w:rsidRDefault="006663F3">
            <w:pPr>
              <w:spacing w:before="100" w:beforeAutospacing="1" w:after="100" w:afterAutospacing="1"/>
              <w:ind w:right="-57"/>
              <w:rPr>
                <w:sz w:val="18"/>
                <w:szCs w:val="18"/>
                <w:lang w:val="tr-TR"/>
                <w:rPrChange w:id="254" w:author="Asiye Mara (Open)&#10;" w:date="2011-02-14T12:31:00Z">
                  <w:rPr>
                    <w:rFonts w:ascii="Univers (WN)" w:hAnsi="Univers (WN)"/>
                    <w:b/>
                    <w:sz w:val="18"/>
                    <w:szCs w:val="18"/>
                    <w:lang w:val="tr-TR"/>
                  </w:rPr>
                </w:rPrChange>
              </w:rPr>
              <w:pPrChange w:id="255" w:author="Asiye Mara (Open)&#10;" w:date="2011-02-14T12:30:00Z">
                <w:pPr>
                  <w:spacing w:before="100" w:beforeAutospacing="1" w:after="100" w:afterAutospacing="1"/>
                  <w:ind w:right="-57"/>
                  <w:outlineLvl w:val="1"/>
                </w:pPr>
              </w:pPrChange>
            </w:pPr>
          </w:p>
        </w:tc>
        <w:tc>
          <w:tcPr>
            <w:tcW w:w="992" w:type="dxa"/>
            <w:vAlign w:val="bottom"/>
          </w:tcPr>
          <w:p w:rsidR="00000000" w:rsidRDefault="006663F3">
            <w:pPr>
              <w:jc w:val="right"/>
              <w:rPr>
                <w:sz w:val="18"/>
                <w:szCs w:val="18"/>
                <w:rPrChange w:id="256" w:author="Asiye Mara (Open)&#10;" w:date="2011-02-14T12:31:00Z">
                  <w:rPr>
                    <w:rFonts w:ascii="Univers (WN)" w:hAnsi="Univers (WN)"/>
                    <w:b/>
                    <w:sz w:val="18"/>
                    <w:szCs w:val="18"/>
                  </w:rPr>
                </w:rPrChange>
              </w:rPr>
              <w:pPrChange w:id="257" w:author="Asiye Mara (Open)&#10;" w:date="2011-02-14T12:30:00Z">
                <w:pPr>
                  <w:spacing w:before="120"/>
                  <w:jc w:val="right"/>
                  <w:outlineLvl w:val="1"/>
                </w:pPr>
              </w:pPrChange>
            </w:pPr>
          </w:p>
        </w:tc>
        <w:tc>
          <w:tcPr>
            <w:tcW w:w="1366" w:type="dxa"/>
            <w:vAlign w:val="bottom"/>
          </w:tcPr>
          <w:p w:rsidR="00000000" w:rsidRDefault="006663F3">
            <w:pPr>
              <w:jc w:val="right"/>
              <w:rPr>
                <w:sz w:val="18"/>
                <w:szCs w:val="18"/>
                <w:rPrChange w:id="258" w:author="Asiye Mara (Open)&#10;" w:date="2011-02-14T12:31:00Z">
                  <w:rPr>
                    <w:rFonts w:ascii="Univers (WN)" w:hAnsi="Univers (WN)"/>
                    <w:b/>
                    <w:sz w:val="18"/>
                    <w:szCs w:val="18"/>
                  </w:rPr>
                </w:rPrChange>
              </w:rPr>
              <w:pPrChange w:id="259" w:author="Asiye Mara (Open)&#10;" w:date="2011-02-14T12:30:00Z">
                <w:pPr>
                  <w:spacing w:before="120"/>
                  <w:jc w:val="right"/>
                  <w:outlineLvl w:val="1"/>
                </w:pPr>
              </w:pPrChange>
            </w:pPr>
          </w:p>
        </w:tc>
        <w:tc>
          <w:tcPr>
            <w:tcW w:w="1033" w:type="dxa"/>
            <w:vAlign w:val="bottom"/>
          </w:tcPr>
          <w:p w:rsidR="00000000" w:rsidRDefault="006663F3">
            <w:pPr>
              <w:jc w:val="right"/>
              <w:rPr>
                <w:sz w:val="18"/>
                <w:szCs w:val="18"/>
                <w:rPrChange w:id="260" w:author="Asiye Mara (Open)&#10;" w:date="2011-02-14T12:31:00Z">
                  <w:rPr>
                    <w:rFonts w:ascii="Univers (WN)" w:hAnsi="Univers (WN)"/>
                    <w:b/>
                    <w:sz w:val="18"/>
                    <w:szCs w:val="18"/>
                  </w:rPr>
                </w:rPrChange>
              </w:rPr>
              <w:pPrChange w:id="261" w:author="Asiye Mara (Open)&#10;" w:date="2011-02-14T12:30:00Z">
                <w:pPr>
                  <w:spacing w:before="120"/>
                  <w:jc w:val="right"/>
                  <w:outlineLvl w:val="1"/>
                </w:pPr>
              </w:pPrChange>
            </w:pPr>
          </w:p>
        </w:tc>
        <w:tc>
          <w:tcPr>
            <w:tcW w:w="1418" w:type="dxa"/>
            <w:vAlign w:val="bottom"/>
          </w:tcPr>
          <w:p w:rsidR="00000000" w:rsidRDefault="006663F3">
            <w:pPr>
              <w:jc w:val="right"/>
              <w:rPr>
                <w:sz w:val="18"/>
                <w:szCs w:val="18"/>
                <w:rPrChange w:id="262" w:author="Asiye Mara (Open)&#10;" w:date="2011-02-14T12:31:00Z">
                  <w:rPr>
                    <w:rFonts w:ascii="Univers (WN)" w:hAnsi="Univers (WN)"/>
                    <w:b/>
                    <w:sz w:val="18"/>
                    <w:szCs w:val="18"/>
                  </w:rPr>
                </w:rPrChange>
              </w:rPr>
              <w:pPrChange w:id="263" w:author="Asiye Mara (Open)&#10;" w:date="2011-02-14T12:30:00Z">
                <w:pPr>
                  <w:spacing w:before="120"/>
                  <w:jc w:val="right"/>
                  <w:outlineLvl w:val="1"/>
                </w:pPr>
              </w:pPrChange>
            </w:pPr>
          </w:p>
        </w:tc>
        <w:tc>
          <w:tcPr>
            <w:tcW w:w="1134" w:type="dxa"/>
            <w:vAlign w:val="bottom"/>
          </w:tcPr>
          <w:p w:rsidR="00000000" w:rsidRDefault="006663F3">
            <w:pPr>
              <w:jc w:val="right"/>
              <w:rPr>
                <w:sz w:val="18"/>
                <w:szCs w:val="18"/>
                <w:rPrChange w:id="264" w:author="Asiye Mara (Open)&#10;" w:date="2011-02-14T12:31:00Z">
                  <w:rPr>
                    <w:rFonts w:ascii="Univers (WN)" w:hAnsi="Univers (WN)"/>
                    <w:b/>
                    <w:sz w:val="18"/>
                    <w:szCs w:val="18"/>
                  </w:rPr>
                </w:rPrChange>
              </w:rPr>
              <w:pPrChange w:id="265" w:author="Asiye Mara (Open)&#10;" w:date="2011-02-14T12:30:00Z">
                <w:pPr>
                  <w:spacing w:before="120"/>
                  <w:jc w:val="right"/>
                  <w:outlineLvl w:val="1"/>
                </w:pPr>
              </w:pPrChange>
            </w:pPr>
          </w:p>
        </w:tc>
      </w:tr>
      <w:tr w:rsidR="0028126E"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Toplam Yükümlülükler</w:t>
            </w:r>
          </w:p>
        </w:tc>
        <w:tc>
          <w:tcPr>
            <w:tcW w:w="992" w:type="dxa"/>
            <w:vAlign w:val="bottom"/>
          </w:tcPr>
          <w:p w:rsidR="00371160" w:rsidRDefault="009658B8">
            <w:pPr>
              <w:jc w:val="right"/>
              <w:rPr>
                <w:sz w:val="18"/>
                <w:szCs w:val="18"/>
              </w:rPr>
            </w:pPr>
            <w:r>
              <w:rPr>
                <w:sz w:val="18"/>
                <w:szCs w:val="18"/>
              </w:rPr>
              <w:t>6.169.720</w:t>
            </w:r>
          </w:p>
        </w:tc>
        <w:tc>
          <w:tcPr>
            <w:tcW w:w="1366" w:type="dxa"/>
            <w:vAlign w:val="bottom"/>
          </w:tcPr>
          <w:p w:rsidR="00371160" w:rsidRDefault="009658B8">
            <w:pPr>
              <w:jc w:val="right"/>
              <w:rPr>
                <w:sz w:val="18"/>
                <w:szCs w:val="18"/>
              </w:rPr>
            </w:pPr>
            <w:r>
              <w:rPr>
                <w:sz w:val="18"/>
                <w:szCs w:val="18"/>
              </w:rPr>
              <w:t>2.966.859</w:t>
            </w:r>
          </w:p>
        </w:tc>
        <w:tc>
          <w:tcPr>
            <w:tcW w:w="1033" w:type="dxa"/>
            <w:vAlign w:val="bottom"/>
          </w:tcPr>
          <w:p w:rsidR="00371160" w:rsidRDefault="009658B8">
            <w:pPr>
              <w:jc w:val="right"/>
              <w:rPr>
                <w:sz w:val="18"/>
                <w:szCs w:val="18"/>
              </w:rPr>
            </w:pPr>
            <w:r>
              <w:rPr>
                <w:sz w:val="18"/>
                <w:szCs w:val="18"/>
              </w:rPr>
              <w:t>191.616</w:t>
            </w:r>
          </w:p>
        </w:tc>
        <w:tc>
          <w:tcPr>
            <w:tcW w:w="1418" w:type="dxa"/>
            <w:vAlign w:val="bottom"/>
          </w:tcPr>
          <w:p w:rsidR="00371160" w:rsidRDefault="009658B8">
            <w:pPr>
              <w:jc w:val="right"/>
              <w:rPr>
                <w:sz w:val="18"/>
                <w:szCs w:val="18"/>
              </w:rPr>
            </w:pPr>
            <w:r>
              <w:rPr>
                <w:sz w:val="18"/>
                <w:szCs w:val="18"/>
              </w:rPr>
              <w:t>2.280.760</w:t>
            </w:r>
          </w:p>
        </w:tc>
        <w:tc>
          <w:tcPr>
            <w:tcW w:w="1134" w:type="dxa"/>
            <w:vAlign w:val="bottom"/>
          </w:tcPr>
          <w:p w:rsidR="00371160" w:rsidRDefault="009658B8">
            <w:pPr>
              <w:jc w:val="right"/>
              <w:rPr>
                <w:sz w:val="18"/>
                <w:szCs w:val="18"/>
              </w:rPr>
            </w:pPr>
            <w:r>
              <w:rPr>
                <w:sz w:val="18"/>
                <w:szCs w:val="18"/>
              </w:rPr>
              <w:t>11.608.955</w:t>
            </w:r>
          </w:p>
        </w:tc>
      </w:tr>
      <w:tr w:rsidR="0028126E" w:rsidRPr="00872466" w:rsidTr="005F2323">
        <w:trPr>
          <w:trHeight w:val="255"/>
        </w:trPr>
        <w:tc>
          <w:tcPr>
            <w:tcW w:w="3402" w:type="dxa"/>
            <w:vAlign w:val="center"/>
          </w:tcPr>
          <w:p w:rsidR="00000000" w:rsidRDefault="006663F3">
            <w:pPr>
              <w:spacing w:before="100" w:beforeAutospacing="1" w:after="100" w:afterAutospacing="1"/>
              <w:ind w:right="-57"/>
              <w:rPr>
                <w:sz w:val="18"/>
                <w:szCs w:val="18"/>
                <w:lang w:val="tr-TR"/>
                <w:rPrChange w:id="266" w:author="Asiye Mara (Open)&#10;" w:date="2011-02-14T12:31:00Z">
                  <w:rPr>
                    <w:rFonts w:ascii="Univers (WN)" w:hAnsi="Univers (WN)"/>
                    <w:b/>
                    <w:sz w:val="18"/>
                    <w:szCs w:val="18"/>
                    <w:lang w:val="tr-TR"/>
                  </w:rPr>
                </w:rPrChange>
              </w:rPr>
              <w:pPrChange w:id="267" w:author="Asiye Mara (Open)&#10;" w:date="2011-02-14T12:30:00Z">
                <w:pPr>
                  <w:spacing w:before="100" w:beforeAutospacing="1" w:after="100" w:afterAutospacing="1"/>
                  <w:ind w:right="-57"/>
                  <w:outlineLvl w:val="1"/>
                </w:pPr>
              </w:pPrChange>
            </w:pPr>
          </w:p>
        </w:tc>
        <w:tc>
          <w:tcPr>
            <w:tcW w:w="992" w:type="dxa"/>
            <w:vAlign w:val="bottom"/>
          </w:tcPr>
          <w:p w:rsidR="00000000" w:rsidRDefault="006663F3">
            <w:pPr>
              <w:jc w:val="right"/>
              <w:rPr>
                <w:sz w:val="18"/>
                <w:szCs w:val="18"/>
                <w:rPrChange w:id="268" w:author="Asiye Mara (Open)&#10;" w:date="2011-02-14T12:31:00Z">
                  <w:rPr>
                    <w:rFonts w:ascii="Univers (WN)" w:hAnsi="Univers (WN)"/>
                    <w:b/>
                    <w:sz w:val="18"/>
                    <w:szCs w:val="18"/>
                  </w:rPr>
                </w:rPrChange>
              </w:rPr>
              <w:pPrChange w:id="269" w:author="Asiye Mara (Open)&#10;" w:date="2011-02-14T12:30:00Z">
                <w:pPr>
                  <w:spacing w:before="120"/>
                  <w:jc w:val="right"/>
                  <w:outlineLvl w:val="1"/>
                </w:pPr>
              </w:pPrChange>
            </w:pPr>
          </w:p>
        </w:tc>
        <w:tc>
          <w:tcPr>
            <w:tcW w:w="1366" w:type="dxa"/>
            <w:vAlign w:val="bottom"/>
          </w:tcPr>
          <w:p w:rsidR="00000000" w:rsidRDefault="006663F3">
            <w:pPr>
              <w:jc w:val="right"/>
              <w:rPr>
                <w:sz w:val="18"/>
                <w:szCs w:val="18"/>
                <w:rPrChange w:id="270" w:author="Asiye Mara (Open)&#10;" w:date="2011-02-14T12:31:00Z">
                  <w:rPr>
                    <w:rFonts w:ascii="Univers (WN)" w:hAnsi="Univers (WN)"/>
                    <w:b/>
                    <w:sz w:val="18"/>
                    <w:szCs w:val="18"/>
                  </w:rPr>
                </w:rPrChange>
              </w:rPr>
              <w:pPrChange w:id="271" w:author="Asiye Mara (Open)&#10;" w:date="2011-02-14T12:30:00Z">
                <w:pPr>
                  <w:spacing w:before="120"/>
                  <w:jc w:val="right"/>
                  <w:outlineLvl w:val="1"/>
                </w:pPr>
              </w:pPrChange>
            </w:pPr>
          </w:p>
        </w:tc>
        <w:tc>
          <w:tcPr>
            <w:tcW w:w="1033" w:type="dxa"/>
            <w:vAlign w:val="bottom"/>
          </w:tcPr>
          <w:p w:rsidR="00000000" w:rsidRDefault="006663F3">
            <w:pPr>
              <w:jc w:val="right"/>
              <w:rPr>
                <w:sz w:val="18"/>
                <w:szCs w:val="18"/>
                <w:rPrChange w:id="272" w:author="Asiye Mara (Open)&#10;" w:date="2011-02-14T12:31:00Z">
                  <w:rPr>
                    <w:rFonts w:ascii="Univers (WN)" w:hAnsi="Univers (WN)"/>
                    <w:b/>
                    <w:sz w:val="18"/>
                    <w:szCs w:val="18"/>
                  </w:rPr>
                </w:rPrChange>
              </w:rPr>
              <w:pPrChange w:id="273" w:author="Asiye Mara (Open)&#10;" w:date="2011-02-14T12:30:00Z">
                <w:pPr>
                  <w:spacing w:before="120"/>
                  <w:jc w:val="right"/>
                  <w:outlineLvl w:val="1"/>
                </w:pPr>
              </w:pPrChange>
            </w:pPr>
          </w:p>
        </w:tc>
        <w:tc>
          <w:tcPr>
            <w:tcW w:w="1418" w:type="dxa"/>
            <w:vAlign w:val="bottom"/>
          </w:tcPr>
          <w:p w:rsidR="00000000" w:rsidRDefault="006663F3">
            <w:pPr>
              <w:jc w:val="right"/>
              <w:rPr>
                <w:sz w:val="18"/>
                <w:szCs w:val="18"/>
                <w:rPrChange w:id="274" w:author="Asiye Mara (Open)&#10;" w:date="2011-02-14T12:31:00Z">
                  <w:rPr>
                    <w:rFonts w:ascii="Univers (WN)" w:hAnsi="Univers (WN)"/>
                    <w:b/>
                    <w:sz w:val="18"/>
                    <w:szCs w:val="18"/>
                  </w:rPr>
                </w:rPrChange>
              </w:rPr>
              <w:pPrChange w:id="275" w:author="Asiye Mara (Open)&#10;" w:date="2011-02-14T12:30:00Z">
                <w:pPr>
                  <w:spacing w:before="120"/>
                  <w:jc w:val="right"/>
                  <w:outlineLvl w:val="1"/>
                </w:pPr>
              </w:pPrChange>
            </w:pPr>
          </w:p>
        </w:tc>
        <w:tc>
          <w:tcPr>
            <w:tcW w:w="1134" w:type="dxa"/>
            <w:vAlign w:val="bottom"/>
          </w:tcPr>
          <w:p w:rsidR="00000000" w:rsidRDefault="006663F3">
            <w:pPr>
              <w:jc w:val="right"/>
              <w:rPr>
                <w:sz w:val="18"/>
                <w:szCs w:val="18"/>
                <w:rPrChange w:id="276" w:author="Asiye Mara (Open)&#10;" w:date="2011-02-14T12:31:00Z">
                  <w:rPr>
                    <w:rFonts w:ascii="Univers (WN)" w:hAnsi="Univers (WN)"/>
                    <w:b/>
                    <w:sz w:val="18"/>
                    <w:szCs w:val="18"/>
                  </w:rPr>
                </w:rPrChange>
              </w:rPr>
              <w:pPrChange w:id="277" w:author="Asiye Mara (Open)&#10;" w:date="2011-02-14T12:30:00Z">
                <w:pPr>
                  <w:spacing w:before="120"/>
                  <w:jc w:val="right"/>
                  <w:outlineLvl w:val="1"/>
                </w:pPr>
              </w:pPrChange>
            </w:pP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 xml:space="preserve">Net Kar Payı Geliri/(Gideri) </w:t>
            </w:r>
            <w:r>
              <w:rPr>
                <w:sz w:val="16"/>
                <w:szCs w:val="16"/>
                <w:lang w:val="tr-TR"/>
              </w:rPr>
              <w:t>(*)</w:t>
            </w:r>
          </w:p>
        </w:tc>
        <w:tc>
          <w:tcPr>
            <w:tcW w:w="992" w:type="dxa"/>
            <w:vAlign w:val="bottom"/>
          </w:tcPr>
          <w:p w:rsidR="00371160" w:rsidRDefault="009658B8">
            <w:pPr>
              <w:jc w:val="right"/>
              <w:rPr>
                <w:sz w:val="18"/>
                <w:szCs w:val="18"/>
              </w:rPr>
            </w:pPr>
            <w:r>
              <w:rPr>
                <w:sz w:val="18"/>
                <w:szCs w:val="18"/>
              </w:rPr>
              <w:t>(359.390)</w:t>
            </w:r>
          </w:p>
        </w:tc>
        <w:tc>
          <w:tcPr>
            <w:tcW w:w="1366" w:type="dxa"/>
            <w:vAlign w:val="bottom"/>
          </w:tcPr>
          <w:p w:rsidR="00371160" w:rsidRDefault="009658B8">
            <w:pPr>
              <w:jc w:val="right"/>
              <w:rPr>
                <w:sz w:val="18"/>
                <w:szCs w:val="18"/>
              </w:rPr>
            </w:pPr>
            <w:r>
              <w:rPr>
                <w:sz w:val="18"/>
                <w:szCs w:val="18"/>
              </w:rPr>
              <w:t>891.255</w:t>
            </w:r>
          </w:p>
        </w:tc>
        <w:tc>
          <w:tcPr>
            <w:tcW w:w="1033" w:type="dxa"/>
            <w:vAlign w:val="bottom"/>
          </w:tcPr>
          <w:p w:rsidR="00371160" w:rsidRDefault="009658B8">
            <w:pPr>
              <w:jc w:val="right"/>
              <w:rPr>
                <w:sz w:val="18"/>
                <w:szCs w:val="18"/>
              </w:rPr>
            </w:pPr>
            <w:r>
              <w:rPr>
                <w:sz w:val="18"/>
                <w:szCs w:val="18"/>
              </w:rPr>
              <w:t>49.559</w:t>
            </w:r>
          </w:p>
        </w:tc>
        <w:tc>
          <w:tcPr>
            <w:tcW w:w="1418" w:type="dxa"/>
            <w:vAlign w:val="bottom"/>
          </w:tcPr>
          <w:p w:rsidR="00371160" w:rsidRDefault="009658B8">
            <w:pPr>
              <w:jc w:val="right"/>
              <w:rPr>
                <w:sz w:val="18"/>
                <w:szCs w:val="18"/>
              </w:rPr>
            </w:pPr>
            <w:r>
              <w:rPr>
                <w:sz w:val="18"/>
                <w:szCs w:val="18"/>
              </w:rPr>
              <w:t>18.423</w:t>
            </w:r>
          </w:p>
        </w:tc>
        <w:tc>
          <w:tcPr>
            <w:tcW w:w="1134" w:type="dxa"/>
            <w:vAlign w:val="bottom"/>
          </w:tcPr>
          <w:p w:rsidR="00371160" w:rsidRDefault="009658B8">
            <w:pPr>
              <w:jc w:val="right"/>
              <w:rPr>
                <w:sz w:val="18"/>
                <w:szCs w:val="18"/>
              </w:rPr>
            </w:pPr>
            <w:r>
              <w:rPr>
                <w:sz w:val="18"/>
                <w:szCs w:val="18"/>
              </w:rPr>
              <w:t>599.847</w:t>
            </w: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Net Ücret ve Komisyon Gelirleri/(Giderleri)</w:t>
            </w:r>
          </w:p>
        </w:tc>
        <w:tc>
          <w:tcPr>
            <w:tcW w:w="992" w:type="dxa"/>
            <w:vAlign w:val="bottom"/>
          </w:tcPr>
          <w:p w:rsidR="00371160" w:rsidRDefault="009658B8">
            <w:pPr>
              <w:jc w:val="right"/>
              <w:rPr>
                <w:sz w:val="18"/>
                <w:szCs w:val="18"/>
              </w:rPr>
            </w:pPr>
            <w:r>
              <w:rPr>
                <w:sz w:val="18"/>
                <w:szCs w:val="18"/>
              </w:rPr>
              <w:t>(2.577)</w:t>
            </w:r>
          </w:p>
        </w:tc>
        <w:tc>
          <w:tcPr>
            <w:tcW w:w="1366" w:type="dxa"/>
            <w:vAlign w:val="bottom"/>
          </w:tcPr>
          <w:p w:rsidR="00371160" w:rsidRDefault="009658B8">
            <w:pPr>
              <w:jc w:val="right"/>
              <w:rPr>
                <w:sz w:val="18"/>
                <w:szCs w:val="18"/>
              </w:rPr>
            </w:pPr>
            <w:r>
              <w:rPr>
                <w:sz w:val="18"/>
                <w:szCs w:val="18"/>
              </w:rPr>
              <w:t>253.953</w:t>
            </w:r>
          </w:p>
        </w:tc>
        <w:tc>
          <w:tcPr>
            <w:tcW w:w="1033" w:type="dxa"/>
            <w:vAlign w:val="bottom"/>
          </w:tcPr>
          <w:p w:rsidR="00371160" w:rsidRDefault="009658B8">
            <w:pPr>
              <w:jc w:val="right"/>
              <w:rPr>
                <w:sz w:val="18"/>
                <w:szCs w:val="18"/>
              </w:rPr>
            </w:pPr>
            <w:r>
              <w:rPr>
                <w:sz w:val="18"/>
                <w:szCs w:val="18"/>
              </w:rPr>
              <w:t>(1.598)</w:t>
            </w:r>
          </w:p>
        </w:tc>
        <w:tc>
          <w:tcPr>
            <w:tcW w:w="1418" w:type="dxa"/>
            <w:vAlign w:val="bottom"/>
          </w:tcPr>
          <w:p w:rsidR="00371160" w:rsidRDefault="009658B8">
            <w:pPr>
              <w:jc w:val="right"/>
              <w:rPr>
                <w:sz w:val="18"/>
                <w:szCs w:val="18"/>
              </w:rPr>
            </w:pPr>
            <w:r>
              <w:rPr>
                <w:sz w:val="18"/>
                <w:szCs w:val="18"/>
              </w:rPr>
              <w:t>8.595</w:t>
            </w:r>
          </w:p>
        </w:tc>
        <w:tc>
          <w:tcPr>
            <w:tcW w:w="1134" w:type="dxa"/>
            <w:vAlign w:val="bottom"/>
          </w:tcPr>
          <w:p w:rsidR="00371160" w:rsidRDefault="009658B8">
            <w:pPr>
              <w:jc w:val="right"/>
              <w:rPr>
                <w:sz w:val="18"/>
                <w:szCs w:val="18"/>
              </w:rPr>
            </w:pPr>
            <w:r>
              <w:rPr>
                <w:sz w:val="18"/>
                <w:szCs w:val="18"/>
              </w:rPr>
              <w:t>258.373</w:t>
            </w: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Diğer Faaliyet Gelirleri/(Giderleri)</w:t>
            </w:r>
          </w:p>
        </w:tc>
        <w:tc>
          <w:tcPr>
            <w:tcW w:w="992" w:type="dxa"/>
            <w:vAlign w:val="bottom"/>
          </w:tcPr>
          <w:p w:rsidR="00371160" w:rsidRDefault="009658B8">
            <w:pPr>
              <w:jc w:val="right"/>
              <w:rPr>
                <w:sz w:val="18"/>
                <w:szCs w:val="18"/>
              </w:rPr>
            </w:pPr>
            <w:r>
              <w:rPr>
                <w:sz w:val="18"/>
                <w:szCs w:val="18"/>
              </w:rPr>
              <w:t>(2.951)</w:t>
            </w:r>
          </w:p>
        </w:tc>
        <w:tc>
          <w:tcPr>
            <w:tcW w:w="1366" w:type="dxa"/>
            <w:vAlign w:val="bottom"/>
          </w:tcPr>
          <w:p w:rsidR="00371160" w:rsidRDefault="009658B8">
            <w:pPr>
              <w:jc w:val="right"/>
              <w:rPr>
                <w:sz w:val="18"/>
                <w:szCs w:val="18"/>
              </w:rPr>
            </w:pPr>
            <w:r>
              <w:rPr>
                <w:sz w:val="18"/>
                <w:szCs w:val="18"/>
              </w:rPr>
              <w:t>(8.870)</w:t>
            </w:r>
          </w:p>
        </w:tc>
        <w:tc>
          <w:tcPr>
            <w:tcW w:w="1033" w:type="dxa"/>
            <w:vAlign w:val="bottom"/>
          </w:tcPr>
          <w:p w:rsidR="00371160" w:rsidRDefault="009658B8">
            <w:pPr>
              <w:jc w:val="right"/>
              <w:rPr>
                <w:sz w:val="18"/>
                <w:szCs w:val="18"/>
              </w:rPr>
            </w:pPr>
            <w:r>
              <w:rPr>
                <w:sz w:val="18"/>
                <w:szCs w:val="18"/>
              </w:rPr>
              <w:t>-</w:t>
            </w:r>
          </w:p>
        </w:tc>
        <w:tc>
          <w:tcPr>
            <w:tcW w:w="1418" w:type="dxa"/>
            <w:vAlign w:val="bottom"/>
          </w:tcPr>
          <w:p w:rsidR="00371160" w:rsidRDefault="009658B8">
            <w:pPr>
              <w:jc w:val="right"/>
              <w:rPr>
                <w:sz w:val="18"/>
                <w:szCs w:val="18"/>
              </w:rPr>
            </w:pPr>
            <w:r>
              <w:rPr>
                <w:sz w:val="18"/>
                <w:szCs w:val="18"/>
              </w:rPr>
              <w:t>(468.007)</w:t>
            </w:r>
          </w:p>
        </w:tc>
        <w:tc>
          <w:tcPr>
            <w:tcW w:w="1134" w:type="dxa"/>
            <w:vAlign w:val="bottom"/>
          </w:tcPr>
          <w:p w:rsidR="00371160" w:rsidRDefault="009658B8">
            <w:pPr>
              <w:jc w:val="right"/>
              <w:rPr>
                <w:sz w:val="18"/>
                <w:szCs w:val="18"/>
              </w:rPr>
            </w:pPr>
            <w:r>
              <w:rPr>
                <w:sz w:val="18"/>
                <w:szCs w:val="18"/>
              </w:rPr>
              <w:t>(479.828)</w:t>
            </w: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Vergi Öncesi Kar</w:t>
            </w:r>
          </w:p>
        </w:tc>
        <w:tc>
          <w:tcPr>
            <w:tcW w:w="992" w:type="dxa"/>
            <w:vAlign w:val="bottom"/>
          </w:tcPr>
          <w:p w:rsidR="00371160" w:rsidRDefault="009658B8">
            <w:pPr>
              <w:jc w:val="right"/>
              <w:rPr>
                <w:sz w:val="18"/>
                <w:szCs w:val="18"/>
              </w:rPr>
            </w:pPr>
            <w:r>
              <w:rPr>
                <w:sz w:val="18"/>
                <w:szCs w:val="18"/>
              </w:rPr>
              <w:t>(364.918)</w:t>
            </w:r>
          </w:p>
        </w:tc>
        <w:tc>
          <w:tcPr>
            <w:tcW w:w="1366" w:type="dxa"/>
            <w:vAlign w:val="bottom"/>
          </w:tcPr>
          <w:p w:rsidR="00371160" w:rsidRDefault="009658B8">
            <w:pPr>
              <w:jc w:val="right"/>
              <w:rPr>
                <w:sz w:val="18"/>
                <w:szCs w:val="18"/>
              </w:rPr>
            </w:pPr>
            <w:r>
              <w:rPr>
                <w:sz w:val="18"/>
                <w:szCs w:val="18"/>
              </w:rPr>
              <w:t>1.136.338</w:t>
            </w:r>
          </w:p>
        </w:tc>
        <w:tc>
          <w:tcPr>
            <w:tcW w:w="1033" w:type="dxa"/>
            <w:vAlign w:val="bottom"/>
          </w:tcPr>
          <w:p w:rsidR="00371160" w:rsidRDefault="009658B8">
            <w:pPr>
              <w:jc w:val="right"/>
              <w:rPr>
                <w:sz w:val="18"/>
                <w:szCs w:val="18"/>
              </w:rPr>
            </w:pPr>
            <w:r>
              <w:rPr>
                <w:sz w:val="18"/>
                <w:szCs w:val="18"/>
              </w:rPr>
              <w:t>47.961</w:t>
            </w:r>
          </w:p>
        </w:tc>
        <w:tc>
          <w:tcPr>
            <w:tcW w:w="1418" w:type="dxa"/>
            <w:vAlign w:val="bottom"/>
          </w:tcPr>
          <w:p w:rsidR="00371160" w:rsidRDefault="009658B8">
            <w:pPr>
              <w:jc w:val="right"/>
              <w:rPr>
                <w:sz w:val="18"/>
                <w:szCs w:val="18"/>
              </w:rPr>
            </w:pPr>
            <w:r>
              <w:rPr>
                <w:sz w:val="18"/>
                <w:szCs w:val="18"/>
              </w:rPr>
              <w:t>(440.989)</w:t>
            </w:r>
          </w:p>
        </w:tc>
        <w:tc>
          <w:tcPr>
            <w:tcW w:w="1134" w:type="dxa"/>
            <w:vAlign w:val="bottom"/>
          </w:tcPr>
          <w:p w:rsidR="00371160" w:rsidRDefault="009658B8">
            <w:pPr>
              <w:jc w:val="right"/>
              <w:rPr>
                <w:sz w:val="18"/>
                <w:szCs w:val="18"/>
              </w:rPr>
            </w:pPr>
            <w:r>
              <w:rPr>
                <w:sz w:val="18"/>
                <w:szCs w:val="18"/>
              </w:rPr>
              <w:t>378.392</w:t>
            </w: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Vergi Karşılığı</w:t>
            </w:r>
          </w:p>
        </w:tc>
        <w:tc>
          <w:tcPr>
            <w:tcW w:w="992" w:type="dxa"/>
            <w:vAlign w:val="bottom"/>
          </w:tcPr>
          <w:p w:rsidR="00371160" w:rsidRDefault="009658B8">
            <w:pPr>
              <w:jc w:val="right"/>
              <w:rPr>
                <w:sz w:val="18"/>
                <w:szCs w:val="18"/>
              </w:rPr>
            </w:pPr>
            <w:r>
              <w:rPr>
                <w:sz w:val="18"/>
                <w:szCs w:val="18"/>
              </w:rPr>
              <w:t>-</w:t>
            </w:r>
          </w:p>
        </w:tc>
        <w:tc>
          <w:tcPr>
            <w:tcW w:w="1366" w:type="dxa"/>
            <w:vAlign w:val="bottom"/>
          </w:tcPr>
          <w:p w:rsidR="00371160" w:rsidRDefault="009658B8">
            <w:pPr>
              <w:jc w:val="right"/>
              <w:rPr>
                <w:sz w:val="18"/>
                <w:szCs w:val="18"/>
              </w:rPr>
            </w:pPr>
            <w:r>
              <w:rPr>
                <w:sz w:val="18"/>
                <w:szCs w:val="18"/>
              </w:rPr>
              <w:t>-</w:t>
            </w:r>
          </w:p>
        </w:tc>
        <w:tc>
          <w:tcPr>
            <w:tcW w:w="1033" w:type="dxa"/>
            <w:vAlign w:val="bottom"/>
          </w:tcPr>
          <w:p w:rsidR="00371160" w:rsidRDefault="009658B8">
            <w:pPr>
              <w:jc w:val="right"/>
              <w:rPr>
                <w:sz w:val="18"/>
                <w:szCs w:val="18"/>
              </w:rPr>
            </w:pPr>
            <w:r>
              <w:rPr>
                <w:sz w:val="18"/>
                <w:szCs w:val="18"/>
              </w:rPr>
              <w:t>-</w:t>
            </w:r>
          </w:p>
        </w:tc>
        <w:tc>
          <w:tcPr>
            <w:tcW w:w="1418" w:type="dxa"/>
            <w:vAlign w:val="bottom"/>
          </w:tcPr>
          <w:p w:rsidR="00371160" w:rsidRDefault="009658B8">
            <w:pPr>
              <w:jc w:val="right"/>
              <w:rPr>
                <w:sz w:val="18"/>
                <w:szCs w:val="18"/>
              </w:rPr>
            </w:pPr>
            <w:r>
              <w:rPr>
                <w:sz w:val="18"/>
                <w:szCs w:val="18"/>
              </w:rPr>
              <w:t>(77.111)</w:t>
            </w:r>
          </w:p>
        </w:tc>
        <w:tc>
          <w:tcPr>
            <w:tcW w:w="1134" w:type="dxa"/>
            <w:vAlign w:val="bottom"/>
          </w:tcPr>
          <w:p w:rsidR="00371160" w:rsidRDefault="009658B8">
            <w:pPr>
              <w:jc w:val="right"/>
              <w:rPr>
                <w:sz w:val="18"/>
                <w:szCs w:val="18"/>
              </w:rPr>
            </w:pPr>
            <w:r>
              <w:rPr>
                <w:sz w:val="18"/>
                <w:szCs w:val="18"/>
              </w:rPr>
              <w:t>(77.111)</w:t>
            </w:r>
          </w:p>
        </w:tc>
      </w:tr>
      <w:tr w:rsidR="00A90C4B" w:rsidRPr="00872466" w:rsidTr="005F2323">
        <w:trPr>
          <w:trHeight w:val="255"/>
        </w:trPr>
        <w:tc>
          <w:tcPr>
            <w:tcW w:w="3402" w:type="dxa"/>
            <w:vAlign w:val="center"/>
          </w:tcPr>
          <w:p w:rsidR="00371160" w:rsidRDefault="009658B8">
            <w:pPr>
              <w:spacing w:before="100" w:beforeAutospacing="1" w:after="100" w:afterAutospacing="1"/>
              <w:ind w:right="-57"/>
              <w:rPr>
                <w:sz w:val="18"/>
                <w:szCs w:val="18"/>
                <w:lang w:val="tr-TR"/>
              </w:rPr>
            </w:pPr>
            <w:r>
              <w:rPr>
                <w:sz w:val="18"/>
                <w:szCs w:val="18"/>
                <w:lang w:val="tr-TR"/>
              </w:rPr>
              <w:t>Net Dönem Karı</w:t>
            </w:r>
          </w:p>
        </w:tc>
        <w:tc>
          <w:tcPr>
            <w:tcW w:w="992" w:type="dxa"/>
            <w:vAlign w:val="bottom"/>
          </w:tcPr>
          <w:p w:rsidR="00371160" w:rsidRDefault="009658B8">
            <w:pPr>
              <w:jc w:val="right"/>
              <w:rPr>
                <w:sz w:val="18"/>
                <w:szCs w:val="18"/>
              </w:rPr>
            </w:pPr>
            <w:r>
              <w:rPr>
                <w:sz w:val="18"/>
                <w:szCs w:val="18"/>
              </w:rPr>
              <w:t>(364.918)</w:t>
            </w:r>
          </w:p>
        </w:tc>
        <w:tc>
          <w:tcPr>
            <w:tcW w:w="1366" w:type="dxa"/>
            <w:vAlign w:val="bottom"/>
          </w:tcPr>
          <w:p w:rsidR="00371160" w:rsidRDefault="009658B8">
            <w:pPr>
              <w:jc w:val="right"/>
              <w:rPr>
                <w:sz w:val="18"/>
                <w:szCs w:val="18"/>
              </w:rPr>
            </w:pPr>
            <w:r>
              <w:rPr>
                <w:sz w:val="18"/>
                <w:szCs w:val="18"/>
              </w:rPr>
              <w:t>1.136.338</w:t>
            </w:r>
          </w:p>
        </w:tc>
        <w:tc>
          <w:tcPr>
            <w:tcW w:w="1033" w:type="dxa"/>
            <w:vAlign w:val="bottom"/>
          </w:tcPr>
          <w:p w:rsidR="00371160" w:rsidRDefault="009658B8">
            <w:pPr>
              <w:jc w:val="right"/>
              <w:rPr>
                <w:sz w:val="18"/>
                <w:szCs w:val="18"/>
              </w:rPr>
            </w:pPr>
            <w:r>
              <w:rPr>
                <w:sz w:val="18"/>
                <w:szCs w:val="18"/>
              </w:rPr>
              <w:t>47.961</w:t>
            </w:r>
          </w:p>
        </w:tc>
        <w:tc>
          <w:tcPr>
            <w:tcW w:w="1418" w:type="dxa"/>
            <w:vAlign w:val="bottom"/>
          </w:tcPr>
          <w:p w:rsidR="00371160" w:rsidRDefault="009658B8">
            <w:pPr>
              <w:jc w:val="right"/>
              <w:rPr>
                <w:sz w:val="18"/>
                <w:szCs w:val="18"/>
              </w:rPr>
            </w:pPr>
            <w:r>
              <w:rPr>
                <w:sz w:val="18"/>
                <w:szCs w:val="18"/>
              </w:rPr>
              <w:t>(518.100)</w:t>
            </w:r>
          </w:p>
        </w:tc>
        <w:tc>
          <w:tcPr>
            <w:tcW w:w="1134" w:type="dxa"/>
            <w:vAlign w:val="bottom"/>
          </w:tcPr>
          <w:p w:rsidR="00371160" w:rsidRDefault="009658B8">
            <w:pPr>
              <w:jc w:val="right"/>
              <w:rPr>
                <w:sz w:val="18"/>
                <w:szCs w:val="18"/>
              </w:rPr>
            </w:pPr>
            <w:r>
              <w:rPr>
                <w:sz w:val="18"/>
                <w:szCs w:val="18"/>
              </w:rPr>
              <w:t>301.281</w:t>
            </w:r>
          </w:p>
        </w:tc>
      </w:tr>
    </w:tbl>
    <w:p w:rsidR="00371160" w:rsidRDefault="009658B8">
      <w:pPr>
        <w:ind w:left="720"/>
        <w:jc w:val="both"/>
        <w:rPr>
          <w:iCs/>
          <w:sz w:val="16"/>
          <w:szCs w:val="16"/>
          <w:lang w:val="tr-TR"/>
        </w:rPr>
      </w:pPr>
      <w:r>
        <w:rPr>
          <w:iCs/>
          <w:sz w:val="16"/>
          <w:szCs w:val="16"/>
          <w:lang w:val="tr-TR"/>
        </w:rPr>
        <w:t>(*) Banka’nın bireysel, kurumsal ve ticari bankacılık bölümlerinde görülen dağılım katılım bankalarının fon kullandırım ve fon toplama usullerinin farklılığından kaynaklanmaktadır.</w:t>
      </w:r>
    </w:p>
    <w:p w:rsidR="00371160" w:rsidRDefault="00371160">
      <w:pPr>
        <w:tabs>
          <w:tab w:val="left" w:pos="567"/>
        </w:tabs>
        <w:jc w:val="both"/>
        <w:rPr>
          <w:b/>
          <w:iCs/>
          <w:sz w:val="22"/>
          <w:szCs w:val="22"/>
          <w:lang w:val="tr-TR"/>
        </w:rPr>
      </w:pPr>
    </w:p>
    <w:p w:rsidR="00371160" w:rsidRDefault="009658B8">
      <w:pPr>
        <w:ind w:left="567" w:hanging="567"/>
        <w:jc w:val="both"/>
        <w:rPr>
          <w:b/>
          <w:sz w:val="22"/>
          <w:szCs w:val="22"/>
          <w:lang w:val="tr-TR"/>
        </w:rPr>
      </w:pPr>
      <w:r>
        <w:rPr>
          <w:b/>
          <w:iCs/>
          <w:sz w:val="22"/>
          <w:szCs w:val="22"/>
          <w:lang w:val="tr-TR"/>
        </w:rPr>
        <w:t>XXII.</w:t>
      </w:r>
      <w:r>
        <w:rPr>
          <w:b/>
          <w:iCs/>
          <w:sz w:val="22"/>
          <w:szCs w:val="22"/>
          <w:lang w:val="tr-TR"/>
        </w:rPr>
        <w:tab/>
        <w:t xml:space="preserve">  </w:t>
      </w:r>
      <w:r>
        <w:rPr>
          <w:b/>
          <w:sz w:val="22"/>
          <w:szCs w:val="22"/>
          <w:lang w:val="tr-TR"/>
        </w:rPr>
        <w:t>Diğer Hususlara İlişkin Açıklamalar</w:t>
      </w:r>
    </w:p>
    <w:p w:rsidR="00371160" w:rsidRDefault="00371160">
      <w:pPr>
        <w:tabs>
          <w:tab w:val="right" w:pos="6840"/>
          <w:tab w:val="right" w:pos="9072"/>
        </w:tabs>
        <w:ind w:left="540" w:right="126" w:hanging="540"/>
        <w:rPr>
          <w:sz w:val="22"/>
          <w:szCs w:val="22"/>
          <w:lang w:val="tr-TR"/>
        </w:rPr>
      </w:pPr>
    </w:p>
    <w:p w:rsidR="00371160" w:rsidRDefault="009658B8">
      <w:pPr>
        <w:tabs>
          <w:tab w:val="right" w:pos="6840"/>
          <w:tab w:val="right" w:pos="9072"/>
        </w:tabs>
        <w:ind w:left="720" w:right="126" w:hanging="450"/>
        <w:jc w:val="both"/>
        <w:rPr>
          <w:sz w:val="22"/>
          <w:szCs w:val="22"/>
          <w:lang w:val="tr-TR"/>
        </w:rPr>
      </w:pPr>
      <w:r>
        <w:rPr>
          <w:sz w:val="22"/>
          <w:szCs w:val="22"/>
          <w:lang w:val="tr-TR"/>
        </w:rPr>
        <w:tab/>
        <w:t>Diğer hususlara ilişkin açıklama bulunmamaktadır.</w:t>
      </w:r>
      <w:r>
        <w:rPr>
          <w:b/>
          <w:sz w:val="22"/>
          <w:szCs w:val="22"/>
          <w:lang w:val="tr-TR"/>
        </w:rPr>
        <w:tab/>
        <w:t xml:space="preserve">   </w:t>
      </w:r>
    </w:p>
    <w:p w:rsidR="00371160" w:rsidRDefault="009658B8">
      <w:pPr>
        <w:tabs>
          <w:tab w:val="right" w:pos="6840"/>
          <w:tab w:val="right" w:pos="9072"/>
        </w:tabs>
        <w:ind w:left="720" w:right="126" w:hanging="450"/>
        <w:jc w:val="both"/>
        <w:rPr>
          <w:bCs/>
          <w:sz w:val="22"/>
          <w:szCs w:val="22"/>
          <w:lang w:val="tr-TR"/>
        </w:rPr>
      </w:pPr>
      <w:r>
        <w:rPr>
          <w:sz w:val="22"/>
          <w:szCs w:val="22"/>
          <w:lang w:val="tr-TR"/>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 xml:space="preserve">DÖRDÜNCÜ BÖLÜM </w:t>
      </w:r>
    </w:p>
    <w:p w:rsidR="00371160" w:rsidRDefault="009658B8">
      <w:pPr>
        <w:tabs>
          <w:tab w:val="left" w:pos="720"/>
        </w:tabs>
        <w:spacing w:before="180" w:line="216" w:lineRule="auto"/>
        <w:ind w:left="720" w:hanging="720"/>
        <w:rPr>
          <w:b/>
          <w:bCs/>
          <w:sz w:val="22"/>
          <w:szCs w:val="22"/>
          <w:lang w:val="tr-TR"/>
        </w:rPr>
      </w:pPr>
      <w:r>
        <w:rPr>
          <w:b/>
          <w:bCs/>
          <w:sz w:val="22"/>
          <w:szCs w:val="22"/>
          <w:lang w:val="tr-TR"/>
        </w:rPr>
        <w:t>MALİ BÜNYEYE İLİŞKİN BİLGİLER</w:t>
      </w:r>
    </w:p>
    <w:p w:rsidR="00371160" w:rsidRDefault="00371160">
      <w:pPr>
        <w:tabs>
          <w:tab w:val="left" w:pos="720"/>
        </w:tabs>
        <w:spacing w:line="216" w:lineRule="auto"/>
        <w:ind w:left="720" w:hanging="720"/>
        <w:rPr>
          <w:b/>
          <w:bCs/>
          <w:sz w:val="20"/>
          <w:szCs w:val="20"/>
          <w:lang w:val="tr-TR"/>
        </w:rPr>
      </w:pPr>
    </w:p>
    <w:p w:rsidR="00371160" w:rsidRDefault="009658B8">
      <w:pPr>
        <w:pStyle w:val="Heading2"/>
        <w:tabs>
          <w:tab w:val="left" w:pos="720"/>
        </w:tabs>
        <w:spacing w:before="0" w:after="180"/>
        <w:jc w:val="both"/>
        <w:rPr>
          <w:rFonts w:ascii="Times New Roman" w:hAnsi="Times New Roman"/>
          <w:sz w:val="22"/>
          <w:szCs w:val="22"/>
          <w:lang w:val="tr-TR"/>
        </w:rPr>
      </w:pPr>
      <w:r>
        <w:rPr>
          <w:rFonts w:ascii="Times New Roman" w:hAnsi="Times New Roman"/>
          <w:sz w:val="22"/>
          <w:szCs w:val="22"/>
          <w:lang w:val="tr-TR"/>
        </w:rPr>
        <w:t>I.</w:t>
      </w:r>
      <w:r>
        <w:rPr>
          <w:rFonts w:ascii="Times New Roman" w:hAnsi="Times New Roman"/>
          <w:sz w:val="22"/>
          <w:szCs w:val="22"/>
          <w:lang w:val="tr-TR"/>
        </w:rPr>
        <w:tab/>
        <w:t>Sermaye Yeterliliği Standart Oranına İlişkin Açıklamalar</w:t>
      </w:r>
    </w:p>
    <w:p w:rsidR="00371160" w:rsidRDefault="009658B8">
      <w:pPr>
        <w:pStyle w:val="BodybyBD"/>
        <w:spacing w:before="0" w:after="0" w:line="240" w:lineRule="exact"/>
        <w:ind w:left="720" w:right="27"/>
        <w:rPr>
          <w:noProof/>
        </w:rPr>
      </w:pPr>
      <w:r>
        <w:rPr>
          <w:noProof/>
        </w:rPr>
        <w:t xml:space="preserve">Banka’nın konsolide olmayan sermaye yeterliliği standart oranı %13,33’tür (31 Aralık 2009: %14,45). </w:t>
      </w:r>
      <w:r>
        <w:rPr>
          <w:rFonts w:eastAsia="Arial Unicode MS"/>
        </w:rPr>
        <w:t>Sermaye yeterliliği standart oranının hesaplanması 1 Kasım 2006 tarih ve 26333 sayılı Resmi Gazete’de yayımlanmış “Bankaların Sermaye Yeterliliğinin Ölçülmesine ve Değerlendirilmesine İlişkin Yönetmelik” çerçevesinde yapılmaktadır. Sermaye yeterliliği standart oranının tespitinde kullanılan risk ölçüm yöntemleri, risk ağırlıklı varlıkların ve gayr</w:t>
      </w:r>
      <w:del w:id="278" w:author="Gülşah Tuba Ünlü (Open)&#10;" w:date="2011-02-12T11:45:00Z">
        <w:r>
          <w:rPr>
            <w:rFonts w:eastAsia="Arial Unicode MS"/>
          </w:rPr>
          <w:delText>ınakdi</w:delText>
        </w:r>
      </w:del>
      <w:ins w:id="279" w:author="Gülşah Tuba Ünlü (Open)&#10;" w:date="2011-02-12T11:45:00Z">
        <w:r>
          <w:rPr>
            <w:rFonts w:eastAsia="Arial Unicode MS"/>
          </w:rPr>
          <w:t>inakdi</w:t>
        </w:r>
      </w:ins>
      <w:r>
        <w:rPr>
          <w:rFonts w:eastAsia="Arial Unicode MS"/>
        </w:rPr>
        <w:t xml:space="preserve"> kredilerin ilgili mevzuattaki risk ağırlık oranlarına göre belirlenmesi ve yine ilgili mevzuat gereği piyasa riski ile operasyonel riskin hesaplanarak  sermaye yeterliliği standart oranı hesaplamalarına dahil edilmesi şeklindedir.</w:t>
      </w:r>
    </w:p>
    <w:p w:rsidR="00371160" w:rsidRDefault="00371160">
      <w:pPr>
        <w:pStyle w:val="BodybyBD"/>
        <w:spacing w:before="0" w:after="0" w:line="240" w:lineRule="auto"/>
        <w:ind w:left="720"/>
        <w:rPr>
          <w:rFonts w:eastAsia="Arial Unicode MS"/>
          <w:sz w:val="20"/>
        </w:rPr>
      </w:pPr>
    </w:p>
    <w:tbl>
      <w:tblPr>
        <w:tblW w:w="946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gridCol w:w="936"/>
        <w:gridCol w:w="546"/>
        <w:gridCol w:w="801"/>
        <w:gridCol w:w="936"/>
        <w:gridCol w:w="1130"/>
        <w:gridCol w:w="711"/>
        <w:gridCol w:w="636"/>
      </w:tblGrid>
      <w:tr w:rsidR="000C6B8C" w:rsidRPr="00872466">
        <w:trPr>
          <w:trHeight w:val="70"/>
        </w:trPr>
        <w:tc>
          <w:tcPr>
            <w:tcW w:w="3960" w:type="dxa"/>
            <w:shd w:val="clear" w:color="auto" w:fill="auto"/>
            <w:vAlign w:val="bottom"/>
          </w:tcPr>
          <w:p w:rsidR="00371160" w:rsidRDefault="00371160">
            <w:pPr>
              <w:jc w:val="right"/>
              <w:rPr>
                <w:b/>
                <w:bCs/>
                <w:color w:val="000000"/>
                <w:sz w:val="18"/>
                <w:szCs w:val="18"/>
                <w:lang w:val="tr-TR"/>
              </w:rPr>
            </w:pPr>
          </w:p>
        </w:tc>
        <w:tc>
          <w:tcPr>
            <w:tcW w:w="5502" w:type="dxa"/>
            <w:gridSpan w:val="7"/>
            <w:shd w:val="clear" w:color="auto" w:fill="auto"/>
            <w:vAlign w:val="bottom"/>
          </w:tcPr>
          <w:p w:rsidR="00371160" w:rsidRDefault="009658B8">
            <w:pPr>
              <w:jc w:val="center"/>
              <w:rPr>
                <w:b/>
                <w:color w:val="000000"/>
                <w:sz w:val="18"/>
                <w:szCs w:val="18"/>
                <w:lang w:val="tr-TR"/>
              </w:rPr>
            </w:pPr>
            <w:r>
              <w:rPr>
                <w:b/>
                <w:color w:val="000000"/>
                <w:sz w:val="18"/>
                <w:szCs w:val="18"/>
                <w:lang w:val="tr-TR"/>
              </w:rPr>
              <w:t>Risk Ağırlıkları</w:t>
            </w:r>
          </w:p>
        </w:tc>
      </w:tr>
      <w:tr w:rsidR="00586F6B" w:rsidRPr="00872466">
        <w:trPr>
          <w:trHeight w:val="70"/>
        </w:trPr>
        <w:tc>
          <w:tcPr>
            <w:tcW w:w="3960" w:type="dxa"/>
            <w:shd w:val="clear" w:color="auto" w:fill="auto"/>
            <w:vAlign w:val="bottom"/>
          </w:tcPr>
          <w:p w:rsidR="00000000" w:rsidRDefault="006663F3">
            <w:pPr>
              <w:ind w:right="360"/>
              <w:rPr>
                <w:b/>
                <w:bCs/>
                <w:color w:val="000000"/>
                <w:sz w:val="18"/>
                <w:szCs w:val="18"/>
                <w:lang w:val="tr-TR"/>
                <w:rPrChange w:id="280" w:author="Asiye Mara (Open)&#10;" w:date="2011-02-14T12:31:00Z">
                  <w:rPr>
                    <w:rFonts w:ascii="Univers (WN)" w:hAnsi="Univers (WN)"/>
                    <w:b/>
                    <w:bCs/>
                    <w:color w:val="000000"/>
                    <w:sz w:val="18"/>
                    <w:szCs w:val="18"/>
                    <w:u w:val="single"/>
                    <w:lang w:val="tr-TR"/>
                  </w:rPr>
                </w:rPrChange>
              </w:rPr>
              <w:pPrChange w:id="281" w:author="Asiye Mara (Open)&#10;" w:date="2011-02-14T12:30:00Z">
                <w:pPr>
                  <w:numPr>
                    <w:numId w:val="1"/>
                  </w:numPr>
                  <w:tabs>
                    <w:tab w:val="num" w:pos="1086"/>
                  </w:tabs>
                  <w:spacing w:before="240"/>
                  <w:ind w:left="1086" w:right="360" w:hanging="720"/>
                  <w:outlineLvl w:val="0"/>
                </w:pPr>
              </w:pPrChange>
            </w:pPr>
          </w:p>
        </w:tc>
        <w:tc>
          <w:tcPr>
            <w:tcW w:w="5502" w:type="dxa"/>
            <w:gridSpan w:val="7"/>
            <w:shd w:val="clear" w:color="auto" w:fill="auto"/>
            <w:vAlign w:val="bottom"/>
          </w:tcPr>
          <w:p w:rsidR="00371160" w:rsidRDefault="009658B8">
            <w:pPr>
              <w:jc w:val="center"/>
              <w:rPr>
                <w:b/>
                <w:color w:val="000000"/>
                <w:sz w:val="18"/>
                <w:szCs w:val="18"/>
                <w:lang w:val="tr-TR"/>
              </w:rPr>
            </w:pPr>
            <w:r>
              <w:rPr>
                <w:b/>
                <w:color w:val="000000"/>
                <w:sz w:val="18"/>
                <w:szCs w:val="18"/>
                <w:lang w:val="tr-TR"/>
              </w:rPr>
              <w:t>Banka</w:t>
            </w:r>
          </w:p>
        </w:tc>
      </w:tr>
      <w:tr w:rsidR="000C6B8C" w:rsidRPr="00872466" w:rsidTr="00521480">
        <w:trPr>
          <w:trHeight w:val="70"/>
        </w:trPr>
        <w:tc>
          <w:tcPr>
            <w:tcW w:w="3960" w:type="dxa"/>
            <w:shd w:val="clear" w:color="auto" w:fill="auto"/>
            <w:vAlign w:val="bottom"/>
          </w:tcPr>
          <w:p w:rsidR="00371160" w:rsidRDefault="009658B8">
            <w:pPr>
              <w:ind w:right="360"/>
              <w:rPr>
                <w:b/>
                <w:bCs/>
                <w:color w:val="000000"/>
                <w:sz w:val="18"/>
                <w:szCs w:val="18"/>
                <w:lang w:val="tr-TR"/>
              </w:rPr>
            </w:pPr>
            <w:r>
              <w:rPr>
                <w:b/>
                <w:bCs/>
                <w:color w:val="000000"/>
                <w:sz w:val="18"/>
                <w:szCs w:val="18"/>
                <w:lang w:val="tr-TR"/>
              </w:rPr>
              <w:t>Kredi Riskine Esas Tutar</w:t>
            </w:r>
          </w:p>
        </w:tc>
        <w:tc>
          <w:tcPr>
            <w:tcW w:w="0" w:type="auto"/>
            <w:shd w:val="clear" w:color="auto" w:fill="auto"/>
            <w:vAlign w:val="bottom"/>
          </w:tcPr>
          <w:p w:rsidR="00371160" w:rsidRDefault="009658B8">
            <w:pPr>
              <w:jc w:val="center"/>
              <w:rPr>
                <w:color w:val="000000"/>
                <w:sz w:val="18"/>
                <w:szCs w:val="18"/>
                <w:lang w:val="tr-TR"/>
              </w:rPr>
            </w:pPr>
            <w:r>
              <w:rPr>
                <w:color w:val="000000"/>
                <w:sz w:val="18"/>
                <w:szCs w:val="18"/>
                <w:lang w:val="tr-TR"/>
              </w:rPr>
              <w:t>%0</w:t>
            </w:r>
          </w:p>
        </w:tc>
        <w:tc>
          <w:tcPr>
            <w:tcW w:w="981" w:type="dxa"/>
            <w:vAlign w:val="bottom"/>
          </w:tcPr>
          <w:p w:rsidR="00371160" w:rsidRDefault="009658B8">
            <w:pPr>
              <w:jc w:val="center"/>
              <w:rPr>
                <w:color w:val="000000"/>
                <w:sz w:val="18"/>
                <w:szCs w:val="18"/>
                <w:lang w:val="tr-TR"/>
              </w:rPr>
            </w:pPr>
            <w:r>
              <w:rPr>
                <w:color w:val="000000"/>
                <w:sz w:val="18"/>
                <w:szCs w:val="18"/>
                <w:lang w:val="tr-TR"/>
              </w:rPr>
              <w:t>%10</w:t>
            </w:r>
          </w:p>
        </w:tc>
        <w:tc>
          <w:tcPr>
            <w:tcW w:w="1436" w:type="dxa"/>
            <w:shd w:val="clear" w:color="auto" w:fill="auto"/>
            <w:vAlign w:val="bottom"/>
          </w:tcPr>
          <w:p w:rsidR="00371160" w:rsidRDefault="009658B8">
            <w:pPr>
              <w:jc w:val="center"/>
              <w:rPr>
                <w:color w:val="000000"/>
                <w:sz w:val="18"/>
                <w:szCs w:val="18"/>
                <w:lang w:val="tr-TR"/>
              </w:rPr>
            </w:pPr>
            <w:r>
              <w:rPr>
                <w:color w:val="000000"/>
                <w:sz w:val="18"/>
                <w:szCs w:val="18"/>
                <w:lang w:val="tr-TR"/>
              </w:rPr>
              <w:t>%20</w:t>
            </w:r>
          </w:p>
        </w:tc>
        <w:tc>
          <w:tcPr>
            <w:tcW w:w="0" w:type="auto"/>
            <w:shd w:val="clear" w:color="auto" w:fill="auto"/>
            <w:vAlign w:val="bottom"/>
          </w:tcPr>
          <w:p w:rsidR="00371160" w:rsidRDefault="009658B8">
            <w:pPr>
              <w:jc w:val="center"/>
              <w:rPr>
                <w:color w:val="000000"/>
                <w:sz w:val="18"/>
                <w:szCs w:val="18"/>
                <w:lang w:val="tr-TR"/>
              </w:rPr>
            </w:pPr>
            <w:r>
              <w:rPr>
                <w:color w:val="000000"/>
                <w:sz w:val="18"/>
                <w:szCs w:val="18"/>
                <w:lang w:val="tr-TR"/>
              </w:rPr>
              <w:t>%50</w:t>
            </w:r>
          </w:p>
        </w:tc>
        <w:tc>
          <w:tcPr>
            <w:tcW w:w="0" w:type="auto"/>
            <w:shd w:val="clear" w:color="auto" w:fill="auto"/>
            <w:vAlign w:val="bottom"/>
          </w:tcPr>
          <w:p w:rsidR="00371160" w:rsidRDefault="009658B8">
            <w:pPr>
              <w:jc w:val="center"/>
              <w:rPr>
                <w:color w:val="000000"/>
                <w:sz w:val="18"/>
                <w:szCs w:val="18"/>
                <w:lang w:val="tr-TR"/>
              </w:rPr>
            </w:pPr>
            <w:r>
              <w:rPr>
                <w:color w:val="000000"/>
                <w:sz w:val="18"/>
                <w:szCs w:val="18"/>
                <w:lang w:val="tr-TR"/>
              </w:rPr>
              <w:t>%100</w:t>
            </w:r>
          </w:p>
        </w:tc>
        <w:tc>
          <w:tcPr>
            <w:tcW w:w="0" w:type="auto"/>
            <w:vAlign w:val="bottom"/>
          </w:tcPr>
          <w:p w:rsidR="00371160" w:rsidRDefault="009658B8">
            <w:pPr>
              <w:jc w:val="center"/>
              <w:rPr>
                <w:color w:val="000000"/>
                <w:sz w:val="18"/>
                <w:szCs w:val="18"/>
                <w:lang w:val="tr-TR"/>
              </w:rPr>
            </w:pPr>
            <w:r>
              <w:rPr>
                <w:color w:val="000000"/>
                <w:sz w:val="18"/>
                <w:szCs w:val="18"/>
                <w:lang w:val="tr-TR"/>
              </w:rPr>
              <w:t>%150</w:t>
            </w:r>
          </w:p>
        </w:tc>
        <w:tc>
          <w:tcPr>
            <w:tcW w:w="0" w:type="auto"/>
            <w:vAlign w:val="bottom"/>
          </w:tcPr>
          <w:p w:rsidR="00371160" w:rsidRDefault="009658B8">
            <w:pPr>
              <w:jc w:val="center"/>
              <w:rPr>
                <w:color w:val="000000"/>
                <w:sz w:val="18"/>
                <w:szCs w:val="18"/>
                <w:lang w:val="tr-TR"/>
              </w:rPr>
            </w:pPr>
            <w:r>
              <w:rPr>
                <w:color w:val="000000"/>
                <w:sz w:val="18"/>
                <w:szCs w:val="18"/>
                <w:lang w:val="tr-TR"/>
              </w:rPr>
              <w:t>%200</w:t>
            </w:r>
          </w:p>
        </w:tc>
      </w:tr>
      <w:tr w:rsidR="00521480" w:rsidRPr="00872466" w:rsidTr="00521480">
        <w:tblPrEx>
          <w:tblCellMar>
            <w:left w:w="70" w:type="dxa"/>
            <w:right w:w="70" w:type="dxa"/>
          </w:tblCellMar>
        </w:tblPrEx>
        <w:trPr>
          <w:trHeight w:val="255"/>
        </w:trPr>
        <w:tc>
          <w:tcPr>
            <w:tcW w:w="3960" w:type="dxa"/>
            <w:shd w:val="clear" w:color="auto" w:fill="auto"/>
            <w:vAlign w:val="bottom"/>
          </w:tcPr>
          <w:p w:rsidR="00371160" w:rsidRDefault="009658B8">
            <w:pPr>
              <w:rPr>
                <w:color w:val="000000"/>
                <w:sz w:val="18"/>
                <w:szCs w:val="18"/>
                <w:lang w:val="tr-TR"/>
              </w:rPr>
            </w:pPr>
            <w:r>
              <w:rPr>
                <w:color w:val="000000"/>
                <w:sz w:val="18"/>
                <w:szCs w:val="18"/>
                <w:lang w:val="tr-TR"/>
              </w:rPr>
              <w:t xml:space="preserve"> Bilanço Kalemleri (Net)</w:t>
            </w:r>
          </w:p>
        </w:tc>
        <w:tc>
          <w:tcPr>
            <w:tcW w:w="0" w:type="auto"/>
            <w:shd w:val="clear" w:color="auto" w:fill="auto"/>
            <w:vAlign w:val="bottom"/>
          </w:tcPr>
          <w:p w:rsidR="00371160" w:rsidRDefault="009658B8">
            <w:pPr>
              <w:jc w:val="right"/>
              <w:rPr>
                <w:bCs/>
                <w:sz w:val="18"/>
                <w:szCs w:val="18"/>
              </w:rPr>
            </w:pPr>
            <w:r>
              <w:rPr>
                <w:bCs/>
                <w:sz w:val="18"/>
                <w:szCs w:val="18"/>
              </w:rPr>
              <w:t>2.709.042</w:t>
            </w:r>
          </w:p>
        </w:tc>
        <w:tc>
          <w:tcPr>
            <w:tcW w:w="981" w:type="dxa"/>
            <w:vAlign w:val="bottom"/>
          </w:tcPr>
          <w:p w:rsidR="00371160" w:rsidRDefault="009658B8">
            <w:pPr>
              <w:jc w:val="right"/>
              <w:rPr>
                <w:bCs/>
                <w:sz w:val="18"/>
                <w:szCs w:val="18"/>
              </w:rPr>
            </w:pPr>
            <w:r>
              <w:rPr>
                <w:bCs/>
                <w:sz w:val="18"/>
                <w:szCs w:val="18"/>
              </w:rPr>
              <w:t>-</w:t>
            </w:r>
          </w:p>
        </w:tc>
        <w:tc>
          <w:tcPr>
            <w:tcW w:w="1436" w:type="dxa"/>
            <w:shd w:val="clear" w:color="auto" w:fill="auto"/>
            <w:vAlign w:val="bottom"/>
          </w:tcPr>
          <w:p w:rsidR="00371160" w:rsidRDefault="009658B8">
            <w:pPr>
              <w:jc w:val="right"/>
              <w:rPr>
                <w:bCs/>
                <w:sz w:val="18"/>
                <w:szCs w:val="18"/>
              </w:rPr>
            </w:pPr>
            <w:r>
              <w:rPr>
                <w:bCs/>
                <w:sz w:val="18"/>
                <w:szCs w:val="18"/>
              </w:rPr>
              <w:t>185.626</w:t>
            </w:r>
          </w:p>
        </w:tc>
        <w:tc>
          <w:tcPr>
            <w:tcW w:w="0" w:type="auto"/>
            <w:shd w:val="clear" w:color="auto" w:fill="auto"/>
            <w:vAlign w:val="bottom"/>
          </w:tcPr>
          <w:p w:rsidR="00371160" w:rsidRDefault="009658B8">
            <w:pPr>
              <w:jc w:val="right"/>
              <w:rPr>
                <w:bCs/>
                <w:sz w:val="18"/>
                <w:szCs w:val="18"/>
              </w:rPr>
            </w:pPr>
            <w:r>
              <w:rPr>
                <w:bCs/>
                <w:sz w:val="18"/>
                <w:szCs w:val="18"/>
              </w:rPr>
              <w:t>2.648.411</w:t>
            </w:r>
          </w:p>
        </w:tc>
        <w:tc>
          <w:tcPr>
            <w:tcW w:w="0" w:type="auto"/>
            <w:shd w:val="clear" w:color="auto" w:fill="auto"/>
            <w:vAlign w:val="bottom"/>
          </w:tcPr>
          <w:p w:rsidR="00371160" w:rsidRDefault="009658B8">
            <w:pPr>
              <w:jc w:val="right"/>
              <w:rPr>
                <w:bCs/>
                <w:sz w:val="18"/>
                <w:szCs w:val="18"/>
              </w:rPr>
            </w:pPr>
            <w:r>
              <w:rPr>
                <w:bCs/>
                <w:sz w:val="18"/>
                <w:szCs w:val="18"/>
              </w:rPr>
              <w:t>6.706.</w:t>
            </w:r>
            <w:del w:id="282" w:author="Gülşah Tuba Ünlü (Open)&#10;" w:date="2011-02-12T12:13:00Z">
              <w:r>
                <w:rPr>
                  <w:bCs/>
                  <w:sz w:val="18"/>
                  <w:szCs w:val="18"/>
                </w:rPr>
                <w:delText>009</w:delText>
              </w:r>
            </w:del>
            <w:ins w:id="283" w:author="Gülşah Tuba Ünlü (Open)&#10;" w:date="2011-02-12T12:13:00Z">
              <w:r>
                <w:rPr>
                  <w:bCs/>
                  <w:sz w:val="18"/>
                  <w:szCs w:val="18"/>
                </w:rPr>
                <w:t>007</w:t>
              </w:r>
            </w:ins>
          </w:p>
        </w:tc>
        <w:tc>
          <w:tcPr>
            <w:tcW w:w="0" w:type="auto"/>
            <w:vAlign w:val="bottom"/>
          </w:tcPr>
          <w:p w:rsidR="00371160" w:rsidRDefault="009658B8">
            <w:pPr>
              <w:jc w:val="right"/>
              <w:rPr>
                <w:bCs/>
                <w:sz w:val="18"/>
                <w:szCs w:val="18"/>
              </w:rPr>
            </w:pPr>
            <w:r>
              <w:rPr>
                <w:bCs/>
                <w:sz w:val="18"/>
                <w:szCs w:val="18"/>
              </w:rPr>
              <w:t>32.423</w:t>
            </w:r>
          </w:p>
        </w:tc>
        <w:tc>
          <w:tcPr>
            <w:tcW w:w="0" w:type="auto"/>
            <w:vAlign w:val="bottom"/>
          </w:tcPr>
          <w:p w:rsidR="00371160" w:rsidRDefault="009658B8">
            <w:pPr>
              <w:jc w:val="right"/>
              <w:rPr>
                <w:bCs/>
                <w:sz w:val="18"/>
                <w:szCs w:val="18"/>
              </w:rPr>
            </w:pPr>
            <w:r>
              <w:rPr>
                <w:bCs/>
                <w:sz w:val="18"/>
                <w:szCs w:val="18"/>
              </w:rPr>
              <w:t>3.369</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Nakit Değerler</w:t>
            </w:r>
          </w:p>
        </w:tc>
        <w:tc>
          <w:tcPr>
            <w:tcW w:w="0" w:type="auto"/>
            <w:shd w:val="clear" w:color="auto" w:fill="auto"/>
            <w:vAlign w:val="bottom"/>
          </w:tcPr>
          <w:p w:rsidR="00371160" w:rsidRDefault="009658B8">
            <w:pPr>
              <w:jc w:val="right"/>
              <w:rPr>
                <w:sz w:val="18"/>
                <w:szCs w:val="18"/>
              </w:rPr>
            </w:pPr>
            <w:r>
              <w:rPr>
                <w:sz w:val="18"/>
                <w:szCs w:val="18"/>
              </w:rPr>
              <w:t>254.063</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Vadesi Gelmiş Menkul Değerler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T. C. Merkez Bankası</w:t>
            </w:r>
          </w:p>
        </w:tc>
        <w:tc>
          <w:tcPr>
            <w:tcW w:w="0" w:type="auto"/>
            <w:shd w:val="clear" w:color="auto" w:fill="auto"/>
            <w:vAlign w:val="bottom"/>
          </w:tcPr>
          <w:p w:rsidR="00371160" w:rsidRDefault="009658B8">
            <w:pPr>
              <w:jc w:val="right"/>
              <w:rPr>
                <w:sz w:val="18"/>
                <w:szCs w:val="18"/>
              </w:rPr>
            </w:pPr>
            <w:r>
              <w:rPr>
                <w:sz w:val="18"/>
                <w:szCs w:val="18"/>
              </w:rPr>
              <w:t>1.509.559</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Yurtiçi, Yurtdışı Bankalar, Yurtdışı Merkez ve Şubeler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185.476</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1.136</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Para Piyasalarından Alacaklar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noProof/>
                <w:sz w:val="18"/>
                <w:szCs w:val="18"/>
                <w:lang w:val="tr-TR"/>
              </w:rPr>
              <w:t>Ters Repo İşlemlerinden Alacaklar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rFonts w:eastAsia="Arial Unicode MS"/>
                <w:noProof/>
                <w:sz w:val="18"/>
                <w:szCs w:val="18"/>
                <w:lang w:val="tr-TR"/>
              </w:rPr>
              <w:t>Zorunlu Karşılıklar</w:t>
            </w:r>
          </w:p>
        </w:tc>
        <w:tc>
          <w:tcPr>
            <w:tcW w:w="0" w:type="auto"/>
            <w:shd w:val="clear" w:color="auto" w:fill="auto"/>
            <w:vAlign w:val="bottom"/>
          </w:tcPr>
          <w:p w:rsidR="00371160" w:rsidRDefault="009658B8">
            <w:pPr>
              <w:jc w:val="right"/>
              <w:rPr>
                <w:sz w:val="18"/>
                <w:szCs w:val="18"/>
              </w:rPr>
            </w:pPr>
            <w:r>
              <w:rPr>
                <w:sz w:val="18"/>
                <w:szCs w:val="18"/>
              </w:rPr>
              <w:t>251.244</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 xml:space="preserve">Krediler </w:t>
            </w:r>
          </w:p>
        </w:tc>
        <w:tc>
          <w:tcPr>
            <w:tcW w:w="0" w:type="auto"/>
            <w:shd w:val="clear" w:color="auto" w:fill="auto"/>
            <w:vAlign w:val="bottom"/>
          </w:tcPr>
          <w:p w:rsidR="00371160" w:rsidRDefault="009658B8">
            <w:pPr>
              <w:jc w:val="right"/>
              <w:rPr>
                <w:sz w:val="18"/>
                <w:szCs w:val="18"/>
              </w:rPr>
            </w:pPr>
            <w:r>
              <w:rPr>
                <w:sz w:val="18"/>
                <w:szCs w:val="18"/>
              </w:rPr>
              <w:t>149.574</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149</w:t>
            </w:r>
          </w:p>
        </w:tc>
        <w:tc>
          <w:tcPr>
            <w:tcW w:w="0" w:type="auto"/>
            <w:shd w:val="clear" w:color="auto" w:fill="auto"/>
            <w:vAlign w:val="bottom"/>
          </w:tcPr>
          <w:p w:rsidR="00371160" w:rsidRDefault="009658B8">
            <w:pPr>
              <w:jc w:val="right"/>
              <w:rPr>
                <w:sz w:val="18"/>
                <w:szCs w:val="18"/>
              </w:rPr>
            </w:pPr>
            <w:r>
              <w:rPr>
                <w:sz w:val="18"/>
                <w:szCs w:val="18"/>
              </w:rPr>
              <w:t>2.552.228</w:t>
            </w:r>
          </w:p>
        </w:tc>
        <w:tc>
          <w:tcPr>
            <w:tcW w:w="0" w:type="auto"/>
            <w:shd w:val="clear" w:color="auto" w:fill="auto"/>
            <w:vAlign w:val="bottom"/>
          </w:tcPr>
          <w:p w:rsidR="00371160" w:rsidRDefault="009658B8">
            <w:pPr>
              <w:jc w:val="right"/>
              <w:rPr>
                <w:sz w:val="18"/>
                <w:szCs w:val="18"/>
              </w:rPr>
            </w:pPr>
            <w:r>
              <w:rPr>
                <w:sz w:val="18"/>
                <w:szCs w:val="18"/>
              </w:rPr>
              <w:t>5.616.399</w:t>
            </w:r>
          </w:p>
        </w:tc>
        <w:tc>
          <w:tcPr>
            <w:tcW w:w="0" w:type="auto"/>
            <w:vAlign w:val="bottom"/>
          </w:tcPr>
          <w:p w:rsidR="00371160" w:rsidRDefault="009658B8">
            <w:pPr>
              <w:jc w:val="right"/>
              <w:rPr>
                <w:sz w:val="18"/>
                <w:szCs w:val="18"/>
              </w:rPr>
            </w:pPr>
            <w:r>
              <w:rPr>
                <w:sz w:val="18"/>
                <w:szCs w:val="18"/>
              </w:rPr>
              <w:t>32.423</w:t>
            </w:r>
          </w:p>
        </w:tc>
        <w:tc>
          <w:tcPr>
            <w:tcW w:w="0" w:type="auto"/>
            <w:vAlign w:val="bottom"/>
          </w:tcPr>
          <w:p w:rsidR="00371160" w:rsidRDefault="009658B8">
            <w:pPr>
              <w:jc w:val="right"/>
              <w:rPr>
                <w:sz w:val="18"/>
                <w:szCs w:val="18"/>
              </w:rPr>
            </w:pPr>
            <w:r>
              <w:rPr>
                <w:sz w:val="18"/>
                <w:szCs w:val="18"/>
              </w:rPr>
              <w:t>3.369</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Tasfiye Olunacak Alacaklar (Net)</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112.563</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rFonts w:eastAsia="Arial Unicode MS"/>
                <w:noProof/>
                <w:sz w:val="18"/>
                <w:szCs w:val="18"/>
                <w:lang w:val="tr-TR"/>
              </w:rPr>
              <w:t>Kiralama İşlemlerinden Alacaklar</w:t>
            </w:r>
          </w:p>
        </w:tc>
        <w:tc>
          <w:tcPr>
            <w:tcW w:w="0" w:type="auto"/>
            <w:shd w:val="clear" w:color="auto" w:fill="auto"/>
            <w:vAlign w:val="bottom"/>
          </w:tcPr>
          <w:p w:rsidR="00371160" w:rsidRDefault="009658B8">
            <w:pPr>
              <w:jc w:val="right"/>
              <w:rPr>
                <w:sz w:val="18"/>
                <w:szCs w:val="18"/>
              </w:rPr>
            </w:pPr>
            <w:r>
              <w:rPr>
                <w:sz w:val="18"/>
                <w:szCs w:val="18"/>
              </w:rPr>
              <w:t>38</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2.216</w:t>
            </w:r>
          </w:p>
        </w:tc>
        <w:tc>
          <w:tcPr>
            <w:tcW w:w="0" w:type="auto"/>
            <w:shd w:val="clear" w:color="auto" w:fill="auto"/>
            <w:vAlign w:val="bottom"/>
          </w:tcPr>
          <w:p w:rsidR="00371160" w:rsidRDefault="009658B8">
            <w:pPr>
              <w:jc w:val="right"/>
              <w:rPr>
                <w:sz w:val="18"/>
                <w:szCs w:val="18"/>
              </w:rPr>
            </w:pPr>
            <w:r>
              <w:rPr>
                <w:sz w:val="18"/>
                <w:szCs w:val="18"/>
              </w:rPr>
              <w:t>73.692</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rFonts w:eastAsia="Arial Unicode MS"/>
                <w:noProof/>
                <w:sz w:val="18"/>
                <w:szCs w:val="18"/>
                <w:lang w:val="tr-TR"/>
              </w:rPr>
              <w:t>Satılmaya Hazır Finansal Varlıklar</w:t>
            </w:r>
          </w:p>
        </w:tc>
        <w:tc>
          <w:tcPr>
            <w:tcW w:w="0" w:type="auto"/>
            <w:shd w:val="clear" w:color="auto" w:fill="auto"/>
            <w:vAlign w:val="bottom"/>
          </w:tcPr>
          <w:p w:rsidR="00371160" w:rsidRDefault="009658B8">
            <w:pPr>
              <w:jc w:val="right"/>
              <w:rPr>
                <w:sz w:val="18"/>
                <w:szCs w:val="18"/>
              </w:rPr>
            </w:pPr>
            <w:r>
              <w:rPr>
                <w:sz w:val="18"/>
                <w:szCs w:val="18"/>
              </w:rPr>
              <w:t>375.000</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93</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rFonts w:eastAsia="Arial Unicode MS"/>
                <w:noProof/>
                <w:sz w:val="18"/>
                <w:szCs w:val="18"/>
                <w:lang w:val="tr-TR"/>
              </w:rPr>
            </w:pPr>
            <w:r>
              <w:rPr>
                <w:rFonts w:eastAsia="Arial Unicode MS"/>
                <w:noProof/>
                <w:sz w:val="18"/>
                <w:szCs w:val="18"/>
                <w:lang w:val="tr-TR"/>
              </w:rPr>
              <w:t>Vadeye Kadar Elde Tutulan Yatırımlar</w:t>
            </w:r>
          </w:p>
        </w:tc>
        <w:tc>
          <w:tcPr>
            <w:tcW w:w="0" w:type="auto"/>
            <w:shd w:val="clear" w:color="auto" w:fill="auto"/>
            <w:vAlign w:val="bottom"/>
          </w:tcPr>
          <w:p w:rsidR="00371160" w:rsidRDefault="009658B8">
            <w:pPr>
              <w:jc w:val="right"/>
              <w:rPr>
                <w:sz w:val="18"/>
                <w:szCs w:val="18"/>
              </w:rPr>
            </w:pPr>
            <w:r>
              <w:rPr>
                <w:sz w:val="18"/>
                <w:szCs w:val="18"/>
              </w:rPr>
              <w:t>75.000</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Aktiflerimizin Vadeli Satışından Alacaklar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Muhtelif Alacaklar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6.682</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ind w:left="360"/>
              <w:rPr>
                <w:bCs/>
                <w:noProof/>
                <w:sz w:val="18"/>
                <w:szCs w:val="18"/>
                <w:lang w:val="tr-TR"/>
              </w:rPr>
            </w:pPr>
            <w:r>
              <w:rPr>
                <w:bCs/>
                <w:noProof/>
                <w:sz w:val="18"/>
                <w:szCs w:val="18"/>
                <w:lang w:val="tr-TR"/>
              </w:rPr>
              <w:t>Kar Payı Gelir Tahakkuk ve Reeskontları</w:t>
            </w:r>
          </w:p>
        </w:tc>
        <w:tc>
          <w:tcPr>
            <w:tcW w:w="0" w:type="auto"/>
            <w:shd w:val="clear" w:color="auto" w:fill="auto"/>
            <w:vAlign w:val="bottom"/>
          </w:tcPr>
          <w:p w:rsidR="00371160" w:rsidRDefault="009658B8">
            <w:pPr>
              <w:jc w:val="right"/>
              <w:rPr>
                <w:sz w:val="18"/>
                <w:szCs w:val="18"/>
              </w:rPr>
            </w:pPr>
            <w:r>
              <w:rPr>
                <w:sz w:val="18"/>
                <w:szCs w:val="18"/>
              </w:rPr>
              <w:t>28.948</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1</w:t>
            </w:r>
          </w:p>
        </w:tc>
        <w:tc>
          <w:tcPr>
            <w:tcW w:w="0" w:type="auto"/>
            <w:shd w:val="clear" w:color="auto" w:fill="auto"/>
            <w:vAlign w:val="bottom"/>
          </w:tcPr>
          <w:p w:rsidR="00371160" w:rsidRDefault="009658B8">
            <w:pPr>
              <w:jc w:val="right"/>
              <w:rPr>
                <w:sz w:val="18"/>
                <w:szCs w:val="18"/>
              </w:rPr>
            </w:pPr>
            <w:r>
              <w:rPr>
                <w:sz w:val="18"/>
                <w:szCs w:val="18"/>
              </w:rPr>
              <w:t>93.967</w:t>
            </w:r>
          </w:p>
        </w:tc>
        <w:tc>
          <w:tcPr>
            <w:tcW w:w="0" w:type="auto"/>
            <w:shd w:val="clear" w:color="auto" w:fill="auto"/>
            <w:vAlign w:val="bottom"/>
          </w:tcPr>
          <w:p w:rsidR="00371160" w:rsidRDefault="009658B8">
            <w:pPr>
              <w:jc w:val="right"/>
              <w:rPr>
                <w:sz w:val="18"/>
                <w:szCs w:val="18"/>
              </w:rPr>
            </w:pPr>
            <w:r>
              <w:rPr>
                <w:sz w:val="18"/>
                <w:szCs w:val="18"/>
              </w:rPr>
              <w:t>286.006</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252"/>
              <w:rPr>
                <w:color w:val="000000"/>
                <w:sz w:val="18"/>
                <w:szCs w:val="18"/>
                <w:lang w:val="tr-TR"/>
              </w:rPr>
            </w:pPr>
            <w:r>
              <w:rPr>
                <w:color w:val="000000"/>
                <w:sz w:val="18"/>
                <w:szCs w:val="18"/>
                <w:lang w:val="tr-TR"/>
              </w:rPr>
              <w:t xml:space="preserve">  İştirak, Bağlı Ortak. ve Birlikte Kontrol Edilen    </w:t>
            </w:r>
          </w:p>
          <w:p w:rsidR="00371160" w:rsidRDefault="009658B8">
            <w:pPr>
              <w:ind w:left="252"/>
              <w:rPr>
                <w:color w:val="000000"/>
                <w:sz w:val="18"/>
                <w:szCs w:val="18"/>
                <w:lang w:val="tr-TR"/>
              </w:rPr>
            </w:pPr>
            <w:r>
              <w:rPr>
                <w:color w:val="000000"/>
                <w:sz w:val="18"/>
                <w:szCs w:val="18"/>
                <w:lang w:val="tr-TR"/>
              </w:rPr>
              <w:t xml:space="preserve">  Ortaklıklar (Net)</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231.535</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Maddi Duran Varlıklar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303.296</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Diğer Aktifler</w:t>
            </w:r>
          </w:p>
        </w:tc>
        <w:tc>
          <w:tcPr>
            <w:tcW w:w="0" w:type="auto"/>
            <w:shd w:val="clear" w:color="auto" w:fill="auto"/>
            <w:vAlign w:val="bottom"/>
          </w:tcPr>
          <w:p w:rsidR="00371160" w:rsidRDefault="009658B8">
            <w:pPr>
              <w:jc w:val="right"/>
              <w:rPr>
                <w:sz w:val="18"/>
                <w:szCs w:val="18"/>
              </w:rPr>
            </w:pPr>
            <w:r>
              <w:rPr>
                <w:sz w:val="18"/>
                <w:szCs w:val="18"/>
              </w:rPr>
              <w:t>65.616</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74.</w:t>
            </w:r>
            <w:del w:id="284" w:author="Gülşah Tuba Ünlü (Open)&#10;" w:date="2011-02-12T12:13:00Z">
              <w:r>
                <w:rPr>
                  <w:sz w:val="18"/>
                  <w:szCs w:val="18"/>
                </w:rPr>
                <w:delText>607</w:delText>
              </w:r>
            </w:del>
            <w:ins w:id="285" w:author="Gülşah Tuba Ünlü (Open)&#10;" w:date="2011-02-12T12:13:00Z">
              <w:r>
                <w:rPr>
                  <w:sz w:val="18"/>
                  <w:szCs w:val="18"/>
                </w:rPr>
                <w:t>605</w:t>
              </w:r>
            </w:ins>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rPr>
                <w:rFonts w:eastAsia="Arial Unicode MS"/>
                <w:noProof/>
                <w:sz w:val="18"/>
                <w:szCs w:val="18"/>
                <w:lang w:val="tr-TR"/>
              </w:rPr>
            </w:pPr>
            <w:r>
              <w:rPr>
                <w:rFonts w:eastAsia="Arial Unicode MS"/>
                <w:noProof/>
                <w:sz w:val="18"/>
                <w:szCs w:val="18"/>
                <w:lang w:val="tr-TR"/>
              </w:rPr>
              <w:t>Nazım Kalemler</w:t>
            </w:r>
          </w:p>
        </w:tc>
        <w:tc>
          <w:tcPr>
            <w:tcW w:w="0" w:type="auto"/>
            <w:shd w:val="clear" w:color="auto" w:fill="auto"/>
            <w:vAlign w:val="bottom"/>
          </w:tcPr>
          <w:p w:rsidR="00371160" w:rsidRDefault="009658B8">
            <w:pPr>
              <w:jc w:val="right"/>
              <w:rPr>
                <w:bCs/>
                <w:sz w:val="18"/>
                <w:szCs w:val="18"/>
              </w:rPr>
            </w:pPr>
            <w:r>
              <w:rPr>
                <w:bCs/>
                <w:sz w:val="18"/>
                <w:szCs w:val="18"/>
              </w:rPr>
              <w:t>53.650</w:t>
            </w:r>
          </w:p>
        </w:tc>
        <w:tc>
          <w:tcPr>
            <w:tcW w:w="981" w:type="dxa"/>
            <w:vAlign w:val="bottom"/>
          </w:tcPr>
          <w:p w:rsidR="00371160" w:rsidRDefault="009658B8">
            <w:pPr>
              <w:jc w:val="right"/>
              <w:rPr>
                <w:bCs/>
                <w:sz w:val="18"/>
                <w:szCs w:val="18"/>
              </w:rPr>
            </w:pPr>
            <w:r>
              <w:rPr>
                <w:bCs/>
                <w:sz w:val="18"/>
                <w:szCs w:val="18"/>
              </w:rPr>
              <w:t>-</w:t>
            </w:r>
          </w:p>
        </w:tc>
        <w:tc>
          <w:tcPr>
            <w:tcW w:w="1436" w:type="dxa"/>
            <w:shd w:val="clear" w:color="auto" w:fill="auto"/>
            <w:vAlign w:val="bottom"/>
          </w:tcPr>
          <w:p w:rsidR="00371160" w:rsidRDefault="009658B8">
            <w:pPr>
              <w:jc w:val="right"/>
              <w:rPr>
                <w:bCs/>
                <w:sz w:val="18"/>
                <w:szCs w:val="18"/>
              </w:rPr>
            </w:pPr>
            <w:r>
              <w:rPr>
                <w:bCs/>
                <w:sz w:val="18"/>
                <w:szCs w:val="18"/>
              </w:rPr>
              <w:t>104.733</w:t>
            </w:r>
          </w:p>
        </w:tc>
        <w:tc>
          <w:tcPr>
            <w:tcW w:w="0" w:type="auto"/>
            <w:shd w:val="clear" w:color="auto" w:fill="auto"/>
            <w:vAlign w:val="bottom"/>
          </w:tcPr>
          <w:p w:rsidR="00371160" w:rsidRDefault="009658B8">
            <w:pPr>
              <w:jc w:val="right"/>
              <w:rPr>
                <w:bCs/>
                <w:sz w:val="18"/>
                <w:szCs w:val="18"/>
              </w:rPr>
            </w:pPr>
            <w:r>
              <w:rPr>
                <w:bCs/>
                <w:sz w:val="18"/>
                <w:szCs w:val="18"/>
              </w:rPr>
              <w:t>722.277</w:t>
            </w:r>
          </w:p>
        </w:tc>
        <w:tc>
          <w:tcPr>
            <w:tcW w:w="0" w:type="auto"/>
            <w:shd w:val="clear" w:color="auto" w:fill="auto"/>
            <w:vAlign w:val="bottom"/>
          </w:tcPr>
          <w:p w:rsidR="00371160" w:rsidRDefault="009658B8">
            <w:pPr>
              <w:jc w:val="right"/>
              <w:rPr>
                <w:bCs/>
                <w:sz w:val="18"/>
                <w:szCs w:val="18"/>
              </w:rPr>
            </w:pPr>
            <w:r>
              <w:rPr>
                <w:bCs/>
                <w:sz w:val="18"/>
                <w:szCs w:val="18"/>
              </w:rPr>
              <w:t>4.396.195</w:t>
            </w:r>
          </w:p>
        </w:tc>
        <w:tc>
          <w:tcPr>
            <w:tcW w:w="0" w:type="auto"/>
            <w:vAlign w:val="bottom"/>
          </w:tcPr>
          <w:p w:rsidR="00371160" w:rsidRDefault="009658B8">
            <w:pPr>
              <w:jc w:val="right"/>
              <w:rPr>
                <w:bCs/>
                <w:sz w:val="18"/>
                <w:szCs w:val="18"/>
              </w:rPr>
            </w:pPr>
            <w:r>
              <w:rPr>
                <w:bCs/>
                <w:sz w:val="18"/>
                <w:szCs w:val="18"/>
              </w:rPr>
              <w:t>-</w:t>
            </w:r>
          </w:p>
        </w:tc>
        <w:tc>
          <w:tcPr>
            <w:tcW w:w="0" w:type="auto"/>
            <w:vAlign w:val="bottom"/>
          </w:tcPr>
          <w:p w:rsidR="00371160" w:rsidRDefault="009658B8">
            <w:pPr>
              <w:jc w:val="right"/>
              <w:rPr>
                <w:bCs/>
                <w:sz w:val="18"/>
                <w:szCs w:val="18"/>
              </w:rPr>
            </w:pPr>
            <w:r>
              <w:rPr>
                <w:bCs/>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Gayr</w:t>
            </w:r>
            <w:del w:id="286" w:author="Gülşah Tuba Ünlü (Open)&#10;" w:date="2011-02-12T11:45:00Z">
              <w:r>
                <w:rPr>
                  <w:rFonts w:eastAsia="Arial Unicode MS"/>
                  <w:noProof/>
                  <w:sz w:val="18"/>
                  <w:szCs w:val="18"/>
                  <w:lang w:val="tr-TR"/>
                </w:rPr>
                <w:delText>ınakdi</w:delText>
              </w:r>
            </w:del>
            <w:ins w:id="287" w:author="Gülşah Tuba Ünlü (Open)&#10;" w:date="2011-02-12T11:45:00Z">
              <w:r>
                <w:rPr>
                  <w:rFonts w:eastAsia="Arial Unicode MS"/>
                  <w:noProof/>
                  <w:sz w:val="18"/>
                  <w:szCs w:val="18"/>
                  <w:lang w:val="tr-TR"/>
                </w:rPr>
                <w:t>inakdi</w:t>
              </w:r>
            </w:ins>
            <w:r>
              <w:rPr>
                <w:rFonts w:eastAsia="Arial Unicode MS"/>
                <w:noProof/>
                <w:sz w:val="18"/>
                <w:szCs w:val="18"/>
                <w:lang w:val="tr-TR"/>
              </w:rPr>
              <w:t xml:space="preserve"> Krediler ve Taahhütler</w:t>
            </w:r>
          </w:p>
        </w:tc>
        <w:tc>
          <w:tcPr>
            <w:tcW w:w="0" w:type="auto"/>
            <w:shd w:val="clear" w:color="auto" w:fill="auto"/>
            <w:vAlign w:val="bottom"/>
          </w:tcPr>
          <w:p w:rsidR="00371160" w:rsidRDefault="009658B8">
            <w:pPr>
              <w:jc w:val="right"/>
              <w:rPr>
                <w:sz w:val="18"/>
                <w:szCs w:val="18"/>
              </w:rPr>
            </w:pPr>
            <w:r>
              <w:rPr>
                <w:sz w:val="18"/>
                <w:szCs w:val="18"/>
              </w:rPr>
              <w:t>53.650</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97.113</w:t>
            </w:r>
          </w:p>
        </w:tc>
        <w:tc>
          <w:tcPr>
            <w:tcW w:w="0" w:type="auto"/>
            <w:shd w:val="clear" w:color="auto" w:fill="auto"/>
            <w:vAlign w:val="bottom"/>
          </w:tcPr>
          <w:p w:rsidR="00371160" w:rsidRDefault="009658B8">
            <w:pPr>
              <w:jc w:val="right"/>
              <w:rPr>
                <w:sz w:val="18"/>
                <w:szCs w:val="18"/>
              </w:rPr>
            </w:pPr>
            <w:r>
              <w:rPr>
                <w:sz w:val="18"/>
                <w:szCs w:val="18"/>
              </w:rPr>
              <w:t>722.277</w:t>
            </w:r>
          </w:p>
        </w:tc>
        <w:tc>
          <w:tcPr>
            <w:tcW w:w="0" w:type="auto"/>
            <w:shd w:val="clear" w:color="auto" w:fill="auto"/>
            <w:vAlign w:val="bottom"/>
          </w:tcPr>
          <w:p w:rsidR="00371160" w:rsidRDefault="009658B8">
            <w:pPr>
              <w:jc w:val="right"/>
              <w:rPr>
                <w:sz w:val="18"/>
                <w:szCs w:val="18"/>
              </w:rPr>
            </w:pPr>
            <w:r>
              <w:rPr>
                <w:sz w:val="18"/>
                <w:szCs w:val="18"/>
              </w:rPr>
              <w:t>4.396.195</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noWrap/>
            <w:vAlign w:val="bottom"/>
          </w:tcPr>
          <w:p w:rsidR="00371160" w:rsidRDefault="009658B8">
            <w:pPr>
              <w:ind w:left="360"/>
              <w:rPr>
                <w:rFonts w:eastAsia="Arial Unicode MS"/>
                <w:noProof/>
                <w:sz w:val="18"/>
                <w:szCs w:val="18"/>
                <w:lang w:val="tr-TR"/>
              </w:rPr>
            </w:pPr>
            <w:r>
              <w:rPr>
                <w:rFonts w:eastAsia="Arial Unicode MS"/>
                <w:noProof/>
                <w:sz w:val="18"/>
                <w:szCs w:val="18"/>
                <w:lang w:val="tr-TR"/>
              </w:rPr>
              <w:t>Türev Finansal Araçlar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7.620</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rPr>
                <w:color w:val="000000"/>
                <w:sz w:val="18"/>
                <w:szCs w:val="18"/>
                <w:lang w:val="tr-TR"/>
              </w:rPr>
            </w:pPr>
            <w:r>
              <w:rPr>
                <w:color w:val="000000"/>
                <w:sz w:val="18"/>
                <w:szCs w:val="18"/>
                <w:lang w:val="tr-TR"/>
              </w:rPr>
              <w:t>Risk Ağırlığı Verilmemiş Hesaplar</w:t>
            </w:r>
          </w:p>
        </w:tc>
        <w:tc>
          <w:tcPr>
            <w:tcW w:w="0" w:type="auto"/>
            <w:shd w:val="clear" w:color="auto" w:fill="auto"/>
            <w:vAlign w:val="bottom"/>
          </w:tcPr>
          <w:p w:rsidR="00371160" w:rsidRDefault="009658B8">
            <w:pPr>
              <w:jc w:val="right"/>
              <w:rPr>
                <w:sz w:val="18"/>
                <w:szCs w:val="18"/>
              </w:rPr>
            </w:pPr>
            <w:r>
              <w:rPr>
                <w:sz w:val="18"/>
                <w:szCs w:val="18"/>
              </w:rPr>
              <w:t>-</w:t>
            </w:r>
          </w:p>
        </w:tc>
        <w:tc>
          <w:tcPr>
            <w:tcW w:w="981" w:type="dxa"/>
            <w:vAlign w:val="bottom"/>
          </w:tcPr>
          <w:p w:rsidR="00371160" w:rsidRDefault="009658B8">
            <w:pPr>
              <w:jc w:val="right"/>
              <w:rPr>
                <w:sz w:val="18"/>
                <w:szCs w:val="18"/>
              </w:rPr>
            </w:pPr>
            <w:r>
              <w:rPr>
                <w:sz w:val="18"/>
                <w:szCs w:val="18"/>
              </w:rPr>
              <w:t>-</w:t>
            </w:r>
          </w:p>
        </w:tc>
        <w:tc>
          <w:tcPr>
            <w:tcW w:w="1436" w:type="dxa"/>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shd w:val="clear" w:color="auto" w:fill="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c>
          <w:tcPr>
            <w:tcW w:w="0" w:type="auto"/>
            <w:vAlign w:val="bottom"/>
          </w:tcPr>
          <w:p w:rsidR="00371160" w:rsidRDefault="009658B8">
            <w:pPr>
              <w:jc w:val="right"/>
              <w:rPr>
                <w:sz w:val="18"/>
                <w:szCs w:val="18"/>
              </w:rPr>
            </w:pPr>
            <w:r>
              <w:rPr>
                <w:sz w:val="18"/>
                <w:szCs w:val="18"/>
              </w:rPr>
              <w:t>-</w:t>
            </w:r>
          </w:p>
        </w:tc>
      </w:tr>
      <w:tr w:rsidR="00521480" w:rsidRPr="00872466" w:rsidTr="00521480">
        <w:trPr>
          <w:trHeight w:val="255"/>
        </w:trPr>
        <w:tc>
          <w:tcPr>
            <w:tcW w:w="3960" w:type="dxa"/>
            <w:shd w:val="clear" w:color="auto" w:fill="auto"/>
            <w:vAlign w:val="bottom"/>
          </w:tcPr>
          <w:p w:rsidR="00371160" w:rsidRDefault="009658B8">
            <w:pPr>
              <w:rPr>
                <w:b/>
                <w:color w:val="000000"/>
                <w:sz w:val="18"/>
                <w:szCs w:val="18"/>
                <w:lang w:val="tr-TR"/>
              </w:rPr>
            </w:pPr>
            <w:r>
              <w:rPr>
                <w:b/>
                <w:color w:val="000000"/>
                <w:sz w:val="18"/>
                <w:szCs w:val="18"/>
                <w:lang w:val="tr-TR"/>
              </w:rPr>
              <w:t>Toplam Risk Ağırlıklı Varlıklar</w:t>
            </w:r>
          </w:p>
        </w:tc>
        <w:tc>
          <w:tcPr>
            <w:tcW w:w="0" w:type="auto"/>
            <w:shd w:val="clear" w:color="auto" w:fill="auto"/>
            <w:vAlign w:val="bottom"/>
          </w:tcPr>
          <w:p w:rsidR="00371160" w:rsidRDefault="009658B8">
            <w:pPr>
              <w:jc w:val="right"/>
              <w:rPr>
                <w:b/>
                <w:bCs/>
                <w:sz w:val="18"/>
                <w:szCs w:val="18"/>
              </w:rPr>
            </w:pPr>
            <w:r>
              <w:rPr>
                <w:b/>
                <w:bCs/>
                <w:sz w:val="18"/>
                <w:szCs w:val="18"/>
              </w:rPr>
              <w:t>2.762.692</w:t>
            </w:r>
          </w:p>
        </w:tc>
        <w:tc>
          <w:tcPr>
            <w:tcW w:w="981" w:type="dxa"/>
            <w:vAlign w:val="bottom"/>
          </w:tcPr>
          <w:p w:rsidR="00371160" w:rsidRDefault="009658B8">
            <w:pPr>
              <w:jc w:val="right"/>
              <w:rPr>
                <w:b/>
                <w:bCs/>
                <w:sz w:val="18"/>
                <w:szCs w:val="18"/>
              </w:rPr>
            </w:pPr>
            <w:r>
              <w:rPr>
                <w:b/>
                <w:bCs/>
                <w:sz w:val="18"/>
                <w:szCs w:val="18"/>
              </w:rPr>
              <w:t>-</w:t>
            </w:r>
          </w:p>
        </w:tc>
        <w:tc>
          <w:tcPr>
            <w:tcW w:w="1436" w:type="dxa"/>
            <w:shd w:val="clear" w:color="auto" w:fill="auto"/>
            <w:vAlign w:val="bottom"/>
          </w:tcPr>
          <w:p w:rsidR="00371160" w:rsidRDefault="009658B8">
            <w:pPr>
              <w:jc w:val="right"/>
              <w:rPr>
                <w:b/>
                <w:bCs/>
                <w:sz w:val="18"/>
                <w:szCs w:val="18"/>
              </w:rPr>
            </w:pPr>
            <w:r>
              <w:rPr>
                <w:b/>
                <w:bCs/>
                <w:sz w:val="18"/>
                <w:szCs w:val="18"/>
              </w:rPr>
              <w:t>290.359</w:t>
            </w:r>
          </w:p>
        </w:tc>
        <w:tc>
          <w:tcPr>
            <w:tcW w:w="0" w:type="auto"/>
            <w:shd w:val="clear" w:color="auto" w:fill="auto"/>
            <w:vAlign w:val="bottom"/>
          </w:tcPr>
          <w:p w:rsidR="00371160" w:rsidRDefault="009658B8">
            <w:pPr>
              <w:jc w:val="right"/>
              <w:rPr>
                <w:b/>
                <w:bCs/>
                <w:sz w:val="18"/>
                <w:szCs w:val="18"/>
              </w:rPr>
            </w:pPr>
            <w:r>
              <w:rPr>
                <w:b/>
                <w:bCs/>
                <w:sz w:val="18"/>
                <w:szCs w:val="18"/>
              </w:rPr>
              <w:t>3.370.688</w:t>
            </w:r>
          </w:p>
        </w:tc>
        <w:tc>
          <w:tcPr>
            <w:tcW w:w="0" w:type="auto"/>
            <w:shd w:val="clear" w:color="auto" w:fill="auto"/>
            <w:vAlign w:val="bottom"/>
          </w:tcPr>
          <w:p w:rsidR="00371160" w:rsidRDefault="009658B8">
            <w:pPr>
              <w:jc w:val="right"/>
              <w:rPr>
                <w:b/>
                <w:bCs/>
                <w:sz w:val="18"/>
                <w:szCs w:val="18"/>
              </w:rPr>
            </w:pPr>
            <w:r>
              <w:rPr>
                <w:b/>
                <w:bCs/>
                <w:sz w:val="18"/>
                <w:szCs w:val="18"/>
              </w:rPr>
              <w:t>11.102.20</w:t>
            </w:r>
            <w:ins w:id="288" w:author="Gülşah Tuba Ünlü (Open)&#10;" w:date="2011-02-12T12:13:00Z">
              <w:r>
                <w:rPr>
                  <w:b/>
                  <w:bCs/>
                  <w:sz w:val="18"/>
                  <w:szCs w:val="18"/>
                </w:rPr>
                <w:t>2</w:t>
              </w:r>
            </w:ins>
            <w:del w:id="289" w:author="Gülşah Tuba Ünlü (Open)&#10;" w:date="2011-02-12T12:13:00Z">
              <w:r>
                <w:rPr>
                  <w:b/>
                  <w:bCs/>
                  <w:sz w:val="18"/>
                  <w:szCs w:val="18"/>
                </w:rPr>
                <w:delText>4</w:delText>
              </w:r>
            </w:del>
          </w:p>
        </w:tc>
        <w:tc>
          <w:tcPr>
            <w:tcW w:w="0" w:type="auto"/>
            <w:vAlign w:val="bottom"/>
          </w:tcPr>
          <w:p w:rsidR="00371160" w:rsidRDefault="009658B8">
            <w:pPr>
              <w:jc w:val="right"/>
              <w:rPr>
                <w:b/>
                <w:bCs/>
                <w:sz w:val="18"/>
                <w:szCs w:val="18"/>
              </w:rPr>
            </w:pPr>
            <w:r>
              <w:rPr>
                <w:b/>
                <w:bCs/>
                <w:sz w:val="18"/>
                <w:szCs w:val="18"/>
              </w:rPr>
              <w:t>32.423</w:t>
            </w:r>
          </w:p>
        </w:tc>
        <w:tc>
          <w:tcPr>
            <w:tcW w:w="0" w:type="auto"/>
            <w:vAlign w:val="bottom"/>
          </w:tcPr>
          <w:p w:rsidR="00371160" w:rsidRDefault="009658B8">
            <w:pPr>
              <w:jc w:val="right"/>
              <w:rPr>
                <w:b/>
                <w:bCs/>
                <w:sz w:val="18"/>
                <w:szCs w:val="18"/>
              </w:rPr>
            </w:pPr>
            <w:r>
              <w:rPr>
                <w:b/>
                <w:bCs/>
                <w:sz w:val="18"/>
                <w:szCs w:val="18"/>
              </w:rPr>
              <w:t>3.369</w:t>
            </w:r>
          </w:p>
        </w:tc>
      </w:tr>
    </w:tbl>
    <w:p w:rsidR="00371160" w:rsidRDefault="00371160">
      <w:pPr>
        <w:jc w:val="both"/>
        <w:rPr>
          <w:rFonts w:eastAsia="Arial Unicode MS"/>
          <w:sz w:val="16"/>
          <w:szCs w:val="16"/>
          <w:lang w:val="tr-TR"/>
        </w:rPr>
      </w:pPr>
    </w:p>
    <w:p w:rsidR="00371160" w:rsidRDefault="009658B8">
      <w:pPr>
        <w:pStyle w:val="BodyText"/>
        <w:tabs>
          <w:tab w:val="clear" w:pos="0"/>
          <w:tab w:val="clear" w:pos="567"/>
          <w:tab w:val="clear" w:pos="720"/>
        </w:tabs>
        <w:ind w:left="720" w:right="-57"/>
        <w:rPr>
          <w:b/>
          <w:bCs/>
          <w:color w:val="auto"/>
          <w:sz w:val="22"/>
        </w:rPr>
      </w:pPr>
      <w:r>
        <w:rPr>
          <w:b/>
          <w:bCs/>
          <w:color w:val="auto"/>
          <w:sz w:val="22"/>
        </w:rPr>
        <w:t>Sermaye Yeterliliği Standart Oranına İlişkin Özet Bilgi:</w:t>
      </w:r>
    </w:p>
    <w:p w:rsidR="00371160" w:rsidRDefault="00371160">
      <w:pPr>
        <w:tabs>
          <w:tab w:val="left" w:pos="720"/>
        </w:tabs>
        <w:rPr>
          <w:sz w:val="16"/>
          <w:szCs w:val="16"/>
          <w:lang w:val="tr-TR"/>
        </w:rPr>
      </w:pPr>
    </w:p>
    <w:tbl>
      <w:tblPr>
        <w:tblW w:w="948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8"/>
        <w:gridCol w:w="2977"/>
        <w:gridCol w:w="2551"/>
      </w:tblGrid>
      <w:tr w:rsidR="00E3463B" w:rsidRPr="00872466">
        <w:trPr>
          <w:trHeight w:hRule="exact" w:val="238"/>
        </w:trPr>
        <w:tc>
          <w:tcPr>
            <w:tcW w:w="3958" w:type="dxa"/>
            <w:vMerge w:val="restart"/>
            <w:shd w:val="clear" w:color="auto" w:fill="auto"/>
            <w:vAlign w:val="bottom"/>
          </w:tcPr>
          <w:p w:rsidR="00371160" w:rsidRDefault="00371160">
            <w:pPr>
              <w:rPr>
                <w:sz w:val="18"/>
                <w:szCs w:val="18"/>
                <w:lang w:val="tr-TR"/>
              </w:rPr>
            </w:pPr>
          </w:p>
        </w:tc>
        <w:tc>
          <w:tcPr>
            <w:tcW w:w="5528" w:type="dxa"/>
            <w:gridSpan w:val="2"/>
            <w:shd w:val="clear" w:color="auto" w:fill="auto"/>
            <w:noWrap/>
            <w:vAlign w:val="bottom"/>
          </w:tcPr>
          <w:p w:rsidR="00371160" w:rsidRDefault="009658B8">
            <w:pPr>
              <w:jc w:val="center"/>
              <w:rPr>
                <w:color w:val="000000"/>
                <w:sz w:val="18"/>
                <w:szCs w:val="18"/>
                <w:lang w:val="tr-TR"/>
              </w:rPr>
            </w:pPr>
            <w:r>
              <w:rPr>
                <w:color w:val="000000"/>
                <w:sz w:val="18"/>
                <w:szCs w:val="18"/>
                <w:lang w:val="tr-TR"/>
              </w:rPr>
              <w:t>Banka</w:t>
            </w:r>
          </w:p>
        </w:tc>
      </w:tr>
      <w:tr w:rsidR="00E3463B" w:rsidRPr="00872466">
        <w:trPr>
          <w:trHeight w:val="116"/>
        </w:trPr>
        <w:tc>
          <w:tcPr>
            <w:tcW w:w="3958" w:type="dxa"/>
            <w:vMerge/>
            <w:shd w:val="clear" w:color="auto" w:fill="auto"/>
            <w:vAlign w:val="bottom"/>
          </w:tcPr>
          <w:p w:rsidR="00000000" w:rsidRDefault="006663F3">
            <w:pPr>
              <w:rPr>
                <w:sz w:val="18"/>
                <w:szCs w:val="18"/>
                <w:lang w:val="tr-TR"/>
                <w:rPrChange w:id="290" w:author="Asiye Mara (Open)&#10;" w:date="2011-02-14T12:31:00Z">
                  <w:rPr>
                    <w:rFonts w:ascii="Univers (WN)" w:hAnsi="Univers (WN)"/>
                    <w:b/>
                    <w:sz w:val="18"/>
                    <w:szCs w:val="18"/>
                    <w:u w:val="single"/>
                    <w:lang w:val="tr-TR"/>
                  </w:rPr>
                </w:rPrChange>
              </w:rPr>
              <w:pPrChange w:id="291" w:author="Asiye Mara (Open)&#10;" w:date="2011-02-14T12:30:00Z">
                <w:pPr>
                  <w:numPr>
                    <w:numId w:val="1"/>
                  </w:numPr>
                  <w:tabs>
                    <w:tab w:val="num" w:pos="1086"/>
                  </w:tabs>
                  <w:spacing w:before="240"/>
                  <w:ind w:left="1086" w:hanging="720"/>
                  <w:outlineLvl w:val="0"/>
                </w:pPr>
              </w:pPrChange>
            </w:pPr>
          </w:p>
        </w:tc>
        <w:tc>
          <w:tcPr>
            <w:tcW w:w="2977" w:type="dxa"/>
            <w:shd w:val="clear" w:color="auto" w:fill="auto"/>
            <w:noWrap/>
          </w:tcPr>
          <w:p w:rsidR="00371160" w:rsidRDefault="009658B8">
            <w:pPr>
              <w:jc w:val="center"/>
              <w:rPr>
                <w:sz w:val="18"/>
                <w:szCs w:val="18"/>
                <w:lang w:val="tr-TR"/>
              </w:rPr>
            </w:pPr>
            <w:r>
              <w:rPr>
                <w:sz w:val="18"/>
                <w:szCs w:val="18"/>
                <w:lang w:val="tr-TR"/>
              </w:rPr>
              <w:t>Cari Dönem</w:t>
            </w:r>
          </w:p>
        </w:tc>
        <w:tc>
          <w:tcPr>
            <w:tcW w:w="2551" w:type="dxa"/>
          </w:tcPr>
          <w:p w:rsidR="00371160" w:rsidRDefault="009658B8">
            <w:pPr>
              <w:jc w:val="center"/>
              <w:rPr>
                <w:sz w:val="18"/>
                <w:szCs w:val="18"/>
                <w:lang w:val="tr-TR"/>
              </w:rPr>
            </w:pPr>
            <w:r>
              <w:rPr>
                <w:sz w:val="18"/>
                <w:szCs w:val="18"/>
                <w:lang w:val="tr-TR"/>
              </w:rPr>
              <w:t>Önceki Dönem</w:t>
            </w:r>
          </w:p>
        </w:tc>
      </w:tr>
      <w:tr w:rsidR="002C62BD" w:rsidRPr="00872466" w:rsidTr="002C62BD">
        <w:trPr>
          <w:trHeight w:hRule="exact" w:val="238"/>
        </w:trPr>
        <w:tc>
          <w:tcPr>
            <w:tcW w:w="3958" w:type="dxa"/>
            <w:shd w:val="clear" w:color="auto" w:fill="auto"/>
            <w:vAlign w:val="bottom"/>
          </w:tcPr>
          <w:p w:rsidR="00371160" w:rsidRDefault="009658B8">
            <w:pPr>
              <w:ind w:left="-108" w:firstLine="131"/>
              <w:rPr>
                <w:color w:val="000000"/>
                <w:sz w:val="18"/>
                <w:szCs w:val="18"/>
                <w:lang w:val="tr-TR"/>
              </w:rPr>
            </w:pPr>
            <w:r>
              <w:rPr>
                <w:color w:val="000000"/>
                <w:sz w:val="18"/>
                <w:szCs w:val="18"/>
                <w:lang w:val="tr-TR"/>
              </w:rPr>
              <w:t>Kredi Riskine Esas Tutar (KRET)</w:t>
            </w:r>
          </w:p>
        </w:tc>
        <w:tc>
          <w:tcPr>
            <w:tcW w:w="2977" w:type="dxa"/>
            <w:shd w:val="clear" w:color="auto" w:fill="auto"/>
            <w:noWrap/>
            <w:vAlign w:val="bottom"/>
          </w:tcPr>
          <w:p w:rsidR="00371160" w:rsidRDefault="009658B8">
            <w:pPr>
              <w:jc w:val="right"/>
              <w:rPr>
                <w:sz w:val="18"/>
                <w:szCs w:val="18"/>
                <w:lang w:val="sv-SE"/>
              </w:rPr>
            </w:pPr>
            <w:r>
              <w:rPr>
                <w:sz w:val="18"/>
                <w:szCs w:val="18"/>
                <w:lang w:val="sv-SE"/>
              </w:rPr>
              <w:t xml:space="preserve">          12.900.99</w:t>
            </w:r>
            <w:ins w:id="292" w:author="Gülşah Tuba Ünlü (Open)&#10;" w:date="2011-02-12T12:21:00Z">
              <w:r>
                <w:rPr>
                  <w:sz w:val="18"/>
                  <w:szCs w:val="18"/>
                  <w:lang w:val="sv-SE"/>
                </w:rPr>
                <w:t>0</w:t>
              </w:r>
            </w:ins>
            <w:del w:id="293" w:author="Gülşah Tuba Ünlü (Open)&#10;" w:date="2011-02-12T12:13:00Z">
              <w:r>
                <w:rPr>
                  <w:sz w:val="18"/>
                  <w:szCs w:val="18"/>
                  <w:lang w:val="sv-SE"/>
                </w:rPr>
                <w:delText>2</w:delText>
              </w:r>
            </w:del>
            <w:r>
              <w:rPr>
                <w:sz w:val="18"/>
                <w:szCs w:val="18"/>
                <w:lang w:val="sv-SE"/>
              </w:rPr>
              <w:t xml:space="preserve"> </w:t>
            </w:r>
          </w:p>
        </w:tc>
        <w:tc>
          <w:tcPr>
            <w:tcW w:w="2551" w:type="dxa"/>
            <w:vAlign w:val="bottom"/>
          </w:tcPr>
          <w:p w:rsidR="00371160" w:rsidRDefault="009658B8">
            <w:pPr>
              <w:jc w:val="right"/>
              <w:rPr>
                <w:sz w:val="18"/>
                <w:szCs w:val="18"/>
              </w:rPr>
            </w:pPr>
            <w:r>
              <w:rPr>
                <w:sz w:val="18"/>
                <w:szCs w:val="18"/>
                <w:lang w:val="sv-SE"/>
              </w:rPr>
              <w:t xml:space="preserve">  </w:t>
            </w:r>
            <w:r>
              <w:rPr>
                <w:sz w:val="18"/>
                <w:szCs w:val="18"/>
              </w:rPr>
              <w:t xml:space="preserve">10.415.331 </w:t>
            </w:r>
          </w:p>
        </w:tc>
      </w:tr>
      <w:tr w:rsidR="002C62BD" w:rsidRPr="00872466" w:rsidTr="002C62BD">
        <w:trPr>
          <w:trHeight w:hRule="exact" w:val="238"/>
        </w:trPr>
        <w:tc>
          <w:tcPr>
            <w:tcW w:w="3958" w:type="dxa"/>
            <w:shd w:val="clear" w:color="auto" w:fill="auto"/>
            <w:vAlign w:val="bottom"/>
          </w:tcPr>
          <w:p w:rsidR="00371160" w:rsidRDefault="009658B8">
            <w:pPr>
              <w:ind w:left="-108" w:firstLine="131"/>
              <w:rPr>
                <w:color w:val="000000"/>
                <w:sz w:val="18"/>
                <w:szCs w:val="18"/>
                <w:lang w:val="tr-TR"/>
              </w:rPr>
            </w:pPr>
            <w:r>
              <w:rPr>
                <w:color w:val="000000"/>
                <w:sz w:val="18"/>
                <w:szCs w:val="18"/>
                <w:lang w:val="tr-TR"/>
              </w:rPr>
              <w:t>Piyasa Riskine Esas Tutar (PRET)</w:t>
            </w:r>
          </w:p>
        </w:tc>
        <w:tc>
          <w:tcPr>
            <w:tcW w:w="2977" w:type="dxa"/>
            <w:shd w:val="clear" w:color="auto" w:fill="auto"/>
            <w:noWrap/>
            <w:vAlign w:val="bottom"/>
          </w:tcPr>
          <w:p w:rsidR="00371160" w:rsidRDefault="009658B8">
            <w:pPr>
              <w:jc w:val="right"/>
              <w:rPr>
                <w:sz w:val="18"/>
                <w:szCs w:val="18"/>
                <w:lang w:val="sv-SE"/>
              </w:rPr>
            </w:pPr>
            <w:r>
              <w:rPr>
                <w:sz w:val="18"/>
                <w:szCs w:val="18"/>
                <w:lang w:val="sv-SE"/>
              </w:rPr>
              <w:t xml:space="preserve">                 38.438 </w:t>
            </w:r>
          </w:p>
        </w:tc>
        <w:tc>
          <w:tcPr>
            <w:tcW w:w="2551" w:type="dxa"/>
            <w:vAlign w:val="bottom"/>
          </w:tcPr>
          <w:p w:rsidR="00371160" w:rsidRDefault="009658B8">
            <w:pPr>
              <w:jc w:val="right"/>
              <w:rPr>
                <w:sz w:val="18"/>
                <w:szCs w:val="18"/>
              </w:rPr>
            </w:pPr>
            <w:r>
              <w:rPr>
                <w:sz w:val="18"/>
                <w:szCs w:val="18"/>
                <w:lang w:val="sv-SE"/>
              </w:rPr>
              <w:t xml:space="preserve">         </w:t>
            </w:r>
            <w:r>
              <w:rPr>
                <w:sz w:val="18"/>
                <w:szCs w:val="18"/>
              </w:rPr>
              <w:t xml:space="preserve">21.175 </w:t>
            </w:r>
          </w:p>
        </w:tc>
      </w:tr>
      <w:tr w:rsidR="002C62BD" w:rsidRPr="00872466" w:rsidTr="002C62BD">
        <w:trPr>
          <w:trHeight w:hRule="exact" w:val="238"/>
        </w:trPr>
        <w:tc>
          <w:tcPr>
            <w:tcW w:w="3958" w:type="dxa"/>
            <w:shd w:val="clear" w:color="auto" w:fill="auto"/>
            <w:vAlign w:val="bottom"/>
          </w:tcPr>
          <w:p w:rsidR="00371160" w:rsidRDefault="009658B8">
            <w:pPr>
              <w:ind w:left="-108" w:firstLine="131"/>
              <w:rPr>
                <w:color w:val="000000"/>
                <w:sz w:val="18"/>
                <w:szCs w:val="18"/>
                <w:lang w:val="tr-TR"/>
              </w:rPr>
            </w:pPr>
            <w:r>
              <w:rPr>
                <w:color w:val="000000"/>
                <w:sz w:val="18"/>
                <w:szCs w:val="18"/>
                <w:lang w:val="tr-TR"/>
              </w:rPr>
              <w:t xml:space="preserve">Operasyonel Riske Esas Tutar (ORET) </w:t>
            </w:r>
            <w:r>
              <w:rPr>
                <w:color w:val="000000"/>
                <w:sz w:val="16"/>
                <w:szCs w:val="16"/>
                <w:lang w:val="tr-TR"/>
              </w:rPr>
              <w:t>(*)</w:t>
            </w:r>
          </w:p>
        </w:tc>
        <w:tc>
          <w:tcPr>
            <w:tcW w:w="2977" w:type="dxa"/>
            <w:shd w:val="clear" w:color="auto" w:fill="auto"/>
            <w:noWrap/>
            <w:vAlign w:val="bottom"/>
          </w:tcPr>
          <w:p w:rsidR="00371160" w:rsidRDefault="009658B8">
            <w:pPr>
              <w:jc w:val="right"/>
              <w:rPr>
                <w:sz w:val="18"/>
                <w:szCs w:val="18"/>
                <w:lang w:val="sv-SE"/>
              </w:rPr>
            </w:pPr>
            <w:r>
              <w:rPr>
                <w:sz w:val="18"/>
                <w:szCs w:val="18"/>
                <w:lang w:val="sv-SE"/>
              </w:rPr>
              <w:t xml:space="preserve">            1.480.592 </w:t>
            </w:r>
          </w:p>
        </w:tc>
        <w:tc>
          <w:tcPr>
            <w:tcW w:w="2551" w:type="dxa"/>
            <w:vAlign w:val="bottom"/>
          </w:tcPr>
          <w:p w:rsidR="00371160" w:rsidRDefault="009658B8">
            <w:pPr>
              <w:jc w:val="right"/>
              <w:rPr>
                <w:sz w:val="18"/>
                <w:szCs w:val="18"/>
              </w:rPr>
            </w:pPr>
            <w:r>
              <w:rPr>
                <w:sz w:val="18"/>
                <w:szCs w:val="18"/>
                <w:lang w:val="sv-SE"/>
              </w:rPr>
              <w:t xml:space="preserve">    </w:t>
            </w:r>
            <w:r>
              <w:rPr>
                <w:sz w:val="18"/>
                <w:szCs w:val="18"/>
              </w:rPr>
              <w:t xml:space="preserve">1.228.699 </w:t>
            </w:r>
          </w:p>
        </w:tc>
      </w:tr>
      <w:tr w:rsidR="002C62BD" w:rsidRPr="00872466" w:rsidTr="002C62BD">
        <w:trPr>
          <w:trHeight w:hRule="exact" w:val="238"/>
        </w:trPr>
        <w:tc>
          <w:tcPr>
            <w:tcW w:w="3958" w:type="dxa"/>
            <w:shd w:val="clear" w:color="auto" w:fill="auto"/>
            <w:vAlign w:val="bottom"/>
          </w:tcPr>
          <w:p w:rsidR="00371160" w:rsidRDefault="009658B8">
            <w:pPr>
              <w:ind w:left="-108" w:firstLine="131"/>
              <w:rPr>
                <w:color w:val="000000"/>
                <w:sz w:val="18"/>
                <w:szCs w:val="18"/>
                <w:lang w:val="tr-TR"/>
              </w:rPr>
            </w:pPr>
            <w:r>
              <w:rPr>
                <w:color w:val="000000"/>
                <w:sz w:val="18"/>
                <w:szCs w:val="18"/>
                <w:lang w:val="tr-TR"/>
              </w:rPr>
              <w:t>Özkaynak</w:t>
            </w:r>
          </w:p>
        </w:tc>
        <w:tc>
          <w:tcPr>
            <w:tcW w:w="2977" w:type="dxa"/>
            <w:shd w:val="clear" w:color="auto" w:fill="auto"/>
            <w:noWrap/>
            <w:vAlign w:val="bottom"/>
          </w:tcPr>
          <w:p w:rsidR="00371160" w:rsidRDefault="009658B8">
            <w:pPr>
              <w:jc w:val="right"/>
              <w:rPr>
                <w:sz w:val="18"/>
                <w:szCs w:val="18"/>
                <w:lang w:val="sv-SE"/>
              </w:rPr>
            </w:pPr>
            <w:r>
              <w:rPr>
                <w:sz w:val="18"/>
                <w:szCs w:val="18"/>
                <w:lang w:val="sv-SE"/>
              </w:rPr>
              <w:t xml:space="preserve">            1.922.50</w:t>
            </w:r>
            <w:ins w:id="294" w:author="Asiye Mara (Open)&#10;" w:date="2011-02-12T01:39:00Z">
              <w:r>
                <w:rPr>
                  <w:sz w:val="18"/>
                  <w:szCs w:val="18"/>
                  <w:lang w:val="sv-SE"/>
                </w:rPr>
                <w:t>5</w:t>
              </w:r>
            </w:ins>
            <w:del w:id="295" w:author="Asiye Mara (Open)&#10;" w:date="2011-02-12T01:39:00Z">
              <w:r>
                <w:rPr>
                  <w:sz w:val="18"/>
                  <w:szCs w:val="18"/>
                  <w:lang w:val="sv-SE"/>
                </w:rPr>
                <w:delText>8</w:delText>
              </w:r>
            </w:del>
            <w:r>
              <w:rPr>
                <w:sz w:val="18"/>
                <w:szCs w:val="18"/>
                <w:lang w:val="sv-SE"/>
              </w:rPr>
              <w:t xml:space="preserve"> </w:t>
            </w:r>
          </w:p>
        </w:tc>
        <w:tc>
          <w:tcPr>
            <w:tcW w:w="2551" w:type="dxa"/>
            <w:vAlign w:val="bottom"/>
          </w:tcPr>
          <w:p w:rsidR="00371160" w:rsidRDefault="009658B8">
            <w:pPr>
              <w:jc w:val="right"/>
              <w:rPr>
                <w:sz w:val="18"/>
                <w:szCs w:val="18"/>
              </w:rPr>
            </w:pPr>
            <w:r>
              <w:rPr>
                <w:sz w:val="18"/>
                <w:szCs w:val="18"/>
              </w:rPr>
              <w:t xml:space="preserve">    1.685.734 </w:t>
            </w:r>
          </w:p>
        </w:tc>
      </w:tr>
      <w:tr w:rsidR="002C62BD" w:rsidRPr="00872466" w:rsidTr="002C62BD">
        <w:trPr>
          <w:trHeight w:hRule="exact" w:val="238"/>
        </w:trPr>
        <w:tc>
          <w:tcPr>
            <w:tcW w:w="3958" w:type="dxa"/>
            <w:shd w:val="clear" w:color="auto" w:fill="auto"/>
            <w:vAlign w:val="bottom"/>
          </w:tcPr>
          <w:p w:rsidR="00371160" w:rsidRDefault="009658B8">
            <w:pPr>
              <w:ind w:left="-108" w:firstLine="131"/>
              <w:rPr>
                <w:b/>
                <w:color w:val="000000"/>
                <w:sz w:val="18"/>
                <w:szCs w:val="18"/>
                <w:lang w:val="tr-TR"/>
              </w:rPr>
            </w:pPr>
            <w:r>
              <w:rPr>
                <w:b/>
                <w:color w:val="000000"/>
                <w:sz w:val="18"/>
                <w:szCs w:val="18"/>
                <w:lang w:val="tr-TR"/>
              </w:rPr>
              <w:t xml:space="preserve">Özkaynak/(KRET+PRET+ORET) *100 </w:t>
            </w:r>
          </w:p>
        </w:tc>
        <w:tc>
          <w:tcPr>
            <w:tcW w:w="2977" w:type="dxa"/>
            <w:shd w:val="clear" w:color="auto" w:fill="auto"/>
            <w:noWrap/>
            <w:vAlign w:val="bottom"/>
          </w:tcPr>
          <w:p w:rsidR="00371160" w:rsidRDefault="009658B8">
            <w:pPr>
              <w:jc w:val="right"/>
              <w:rPr>
                <w:b/>
                <w:sz w:val="18"/>
                <w:szCs w:val="18"/>
                <w:lang w:val="sv-SE"/>
              </w:rPr>
            </w:pPr>
            <w:r>
              <w:rPr>
                <w:b/>
                <w:sz w:val="18"/>
                <w:szCs w:val="18"/>
                <w:lang w:val="sv-SE"/>
              </w:rPr>
              <w:t xml:space="preserve">                        13,33 </w:t>
            </w:r>
          </w:p>
        </w:tc>
        <w:tc>
          <w:tcPr>
            <w:tcW w:w="2551" w:type="dxa"/>
            <w:vAlign w:val="bottom"/>
          </w:tcPr>
          <w:p w:rsidR="00371160" w:rsidRDefault="009658B8">
            <w:pPr>
              <w:jc w:val="right"/>
              <w:rPr>
                <w:b/>
                <w:bCs/>
                <w:sz w:val="18"/>
                <w:szCs w:val="18"/>
              </w:rPr>
            </w:pPr>
            <w:r>
              <w:rPr>
                <w:b/>
                <w:bCs/>
                <w:sz w:val="18"/>
                <w:szCs w:val="18"/>
              </w:rPr>
              <w:t xml:space="preserve">           14,45 </w:t>
            </w:r>
          </w:p>
        </w:tc>
      </w:tr>
    </w:tbl>
    <w:p w:rsidR="00371160" w:rsidRDefault="009658B8">
      <w:pPr>
        <w:autoSpaceDE w:val="0"/>
        <w:autoSpaceDN w:val="0"/>
        <w:adjustRightInd w:val="0"/>
        <w:ind w:left="720" w:right="-141"/>
        <w:jc w:val="both"/>
        <w:rPr>
          <w:rFonts w:ascii="TimesNewRomanPS-ItalicMT" w:hAnsi="TimesNewRomanPS-ItalicMT" w:cs="TimesNewRomanPS-ItalicMT"/>
          <w:iCs/>
          <w:sz w:val="16"/>
          <w:szCs w:val="16"/>
          <w:lang w:val="tr-TR" w:eastAsia="tr-TR"/>
        </w:rPr>
      </w:pPr>
      <w:r>
        <w:rPr>
          <w:rFonts w:ascii="TimesNewRomanPS-ItalicMT" w:hAnsi="TimesNewRomanPS-ItalicMT" w:cs="TimesNewRomanPS-ItalicMT"/>
          <w:iCs/>
          <w:sz w:val="16"/>
          <w:szCs w:val="16"/>
          <w:lang w:val="tr-TR" w:eastAsia="tr-TR"/>
        </w:rPr>
        <w:t>(*) Operasyonel riske esas tutar 1 Kasım 2006 tarih ve 26333 sayılı Resmi Gazete’de yayımlanan “Bankaların Sermaye Yeterliliğinin Ölçülmesi ve Değerlendirilmesine İlişkin Yönetmelik” uyarınca 1 Haziran 2007 tarihi itibarıyla yürürlüğe girmiştir. Operasyonel risk, Temel Gösterge Yöntemi’ne göre hesaplanmıştır.</w:t>
      </w:r>
    </w:p>
    <w:p w:rsidR="00371160" w:rsidRDefault="009658B8">
      <w:pPr>
        <w:tabs>
          <w:tab w:val="left" w:pos="720"/>
        </w:tabs>
        <w:jc w:val="both"/>
        <w:rPr>
          <w:lang w:val="tr-TR"/>
        </w:rPr>
      </w:pPr>
      <w:r>
        <w:rPr>
          <w:lang w:val="tr-TR"/>
        </w:rPr>
        <w:tab/>
      </w:r>
      <w:r>
        <w:rPr>
          <w:lang w:val="tr-TR"/>
        </w:rPr>
        <w:tab/>
      </w: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720"/>
        </w:tabs>
        <w:rPr>
          <w:lang w:val="tr-TR"/>
        </w:rPr>
      </w:pPr>
    </w:p>
    <w:p w:rsidR="00371160" w:rsidRDefault="009658B8">
      <w:pPr>
        <w:pStyle w:val="Heading2"/>
        <w:spacing w:before="0"/>
        <w:ind w:left="720" w:hanging="720"/>
        <w:rPr>
          <w:rFonts w:ascii="Times New Roman" w:hAnsi="Times New Roman"/>
          <w:sz w:val="22"/>
          <w:szCs w:val="22"/>
          <w:lang w:val="tr-TR"/>
        </w:rPr>
      </w:pPr>
      <w:r>
        <w:rPr>
          <w:rFonts w:ascii="Times New Roman" w:hAnsi="Times New Roman"/>
          <w:sz w:val="22"/>
          <w:szCs w:val="22"/>
          <w:lang w:val="tr-TR"/>
        </w:rPr>
        <w:t>I.</w:t>
      </w:r>
      <w:r>
        <w:rPr>
          <w:rFonts w:ascii="Times New Roman" w:hAnsi="Times New Roman"/>
          <w:sz w:val="22"/>
          <w:szCs w:val="22"/>
          <w:lang w:val="tr-TR"/>
        </w:rPr>
        <w:tab/>
        <w:t xml:space="preserve">Sermaye Yeterliliği Standart Oranına İlişkin Açıklamalar (devamı) </w:t>
      </w:r>
    </w:p>
    <w:p w:rsidR="00371160" w:rsidRDefault="00371160">
      <w:pPr>
        <w:ind w:left="720"/>
        <w:rPr>
          <w:b/>
          <w:sz w:val="22"/>
          <w:szCs w:val="22"/>
          <w:lang w:val="tr-TR"/>
        </w:rPr>
      </w:pPr>
    </w:p>
    <w:p w:rsidR="00371160" w:rsidRDefault="009658B8">
      <w:pPr>
        <w:ind w:left="720"/>
        <w:rPr>
          <w:b/>
          <w:sz w:val="22"/>
          <w:szCs w:val="22"/>
          <w:lang w:val="tr-TR"/>
        </w:rPr>
      </w:pPr>
      <w:r>
        <w:rPr>
          <w:b/>
          <w:sz w:val="22"/>
          <w:szCs w:val="22"/>
          <w:lang w:val="tr-TR"/>
        </w:rPr>
        <w:t xml:space="preserve">Özkaynak Kalemlerine İlişkin Bilgiler:    </w:t>
      </w:r>
    </w:p>
    <w:p w:rsidR="00371160" w:rsidRDefault="00371160">
      <w:pPr>
        <w:rPr>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368"/>
        <w:gridCol w:w="1559"/>
        <w:gridCol w:w="1418"/>
      </w:tblGrid>
      <w:tr w:rsidR="00F43E48" w:rsidRPr="00872466" w:rsidTr="005F2323">
        <w:trPr>
          <w:cantSplit/>
          <w:trHeight w:hRule="exact" w:val="255"/>
        </w:trPr>
        <w:tc>
          <w:tcPr>
            <w:tcW w:w="6368" w:type="dxa"/>
            <w:vAlign w:val="center"/>
          </w:tcPr>
          <w:p w:rsidR="00371160" w:rsidRDefault="009658B8">
            <w:pPr>
              <w:pStyle w:val="xl79"/>
              <w:pBdr>
                <w:left w:val="none" w:sz="0" w:space="0" w:color="auto"/>
                <w:bottom w:val="none" w:sz="0" w:space="0" w:color="auto"/>
                <w:right w:val="none" w:sz="0" w:space="0" w:color="auto"/>
              </w:pBdr>
              <w:spacing w:before="0" w:beforeAutospacing="0" w:after="0" w:afterAutospacing="0"/>
              <w:rPr>
                <w:rFonts w:eastAsia="Times New Roman"/>
                <w:b/>
                <w:bCs/>
                <w:lang w:val="tr-TR"/>
              </w:rPr>
            </w:pPr>
            <w:r>
              <w:rPr>
                <w:rFonts w:eastAsia="Times New Roman"/>
                <w:b/>
                <w:bCs/>
                <w:lang w:val="tr-TR"/>
              </w:rPr>
              <w:t>ANA SERMAYE</w:t>
            </w:r>
          </w:p>
        </w:tc>
        <w:tc>
          <w:tcPr>
            <w:tcW w:w="1559" w:type="dxa"/>
            <w:noWrap/>
            <w:tcMar>
              <w:top w:w="15" w:type="dxa"/>
              <w:left w:w="15" w:type="dxa"/>
              <w:bottom w:w="0" w:type="dxa"/>
              <w:right w:w="15" w:type="dxa"/>
            </w:tcMar>
            <w:vAlign w:val="center"/>
          </w:tcPr>
          <w:p w:rsidR="00371160" w:rsidRDefault="009658B8">
            <w:pPr>
              <w:ind w:right="165"/>
              <w:jc w:val="right"/>
              <w:rPr>
                <w:rFonts w:eastAsia="Arial Unicode MS"/>
                <w:sz w:val="18"/>
                <w:szCs w:val="18"/>
                <w:lang w:val="tr-TR"/>
              </w:rPr>
            </w:pPr>
            <w:r>
              <w:rPr>
                <w:rFonts w:eastAsia="Arial Unicode MS"/>
                <w:sz w:val="18"/>
                <w:szCs w:val="18"/>
                <w:lang w:val="tr-TR"/>
              </w:rPr>
              <w:t>Cari Dönem</w:t>
            </w:r>
          </w:p>
        </w:tc>
        <w:tc>
          <w:tcPr>
            <w:tcW w:w="1418" w:type="dxa"/>
            <w:vAlign w:val="center"/>
          </w:tcPr>
          <w:p w:rsidR="00371160" w:rsidRDefault="009658B8">
            <w:pPr>
              <w:jc w:val="center"/>
              <w:rPr>
                <w:rFonts w:eastAsia="Arial Unicode MS"/>
                <w:sz w:val="18"/>
                <w:szCs w:val="18"/>
                <w:lang w:val="tr-TR"/>
              </w:rPr>
            </w:pPr>
            <w:r>
              <w:rPr>
                <w:rFonts w:eastAsia="Arial Unicode MS"/>
                <w:sz w:val="18"/>
                <w:szCs w:val="18"/>
                <w:lang w:val="tr-TR"/>
              </w:rPr>
              <w:t>Önceki Dönem</w:t>
            </w:r>
          </w:p>
        </w:tc>
      </w:tr>
      <w:tr w:rsidR="002C62BD" w:rsidRPr="00872466" w:rsidTr="005F2323">
        <w:trPr>
          <w:cantSplit/>
          <w:trHeight w:hRule="exact" w:val="255"/>
        </w:trPr>
        <w:tc>
          <w:tcPr>
            <w:tcW w:w="6368" w:type="dxa"/>
            <w:vAlign w:val="center"/>
          </w:tcPr>
          <w:p w:rsidR="00371160" w:rsidRDefault="009658B8">
            <w:pPr>
              <w:pStyle w:val="xl79"/>
              <w:pBdr>
                <w:left w:val="none" w:sz="0" w:space="0" w:color="auto"/>
                <w:bottom w:val="none" w:sz="0" w:space="0" w:color="auto"/>
                <w:right w:val="none" w:sz="0" w:space="0" w:color="auto"/>
              </w:pBdr>
              <w:spacing w:before="0" w:beforeAutospacing="0" w:after="0" w:afterAutospacing="0"/>
              <w:ind w:firstLine="131"/>
              <w:rPr>
                <w:rFonts w:eastAsia="Times New Roman"/>
                <w:lang w:val="tr-TR"/>
              </w:rPr>
            </w:pPr>
            <w:r>
              <w:rPr>
                <w:rFonts w:eastAsia="Times New Roman"/>
                <w:lang w:val="tr-TR"/>
              </w:rPr>
              <w:t>Ödenmiş Sermaye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894.525</w:t>
            </w:r>
          </w:p>
        </w:tc>
        <w:tc>
          <w:tcPr>
            <w:tcW w:w="1418" w:type="dxa"/>
            <w:vAlign w:val="bottom"/>
          </w:tcPr>
          <w:p w:rsidR="00371160" w:rsidRDefault="009658B8">
            <w:pPr>
              <w:ind w:right="57"/>
              <w:jc w:val="right"/>
              <w:rPr>
                <w:sz w:val="18"/>
                <w:szCs w:val="18"/>
                <w:lang w:val="tr-TR"/>
              </w:rPr>
            </w:pPr>
            <w:r>
              <w:rPr>
                <w:sz w:val="18"/>
                <w:szCs w:val="18"/>
                <w:lang w:val="tr-TR"/>
              </w:rPr>
              <w:t xml:space="preserve">       900.000 </w:t>
            </w:r>
          </w:p>
        </w:tc>
      </w:tr>
      <w:tr w:rsidR="002C62BD" w:rsidRPr="00872466" w:rsidTr="005F2323">
        <w:trPr>
          <w:cantSplit/>
          <w:trHeight w:hRule="exact" w:val="255"/>
        </w:trPr>
        <w:tc>
          <w:tcPr>
            <w:tcW w:w="6368" w:type="dxa"/>
            <w:vAlign w:val="center"/>
          </w:tcPr>
          <w:p w:rsidR="00371160" w:rsidRDefault="009658B8">
            <w:pPr>
              <w:ind w:left="375"/>
              <w:rPr>
                <w:rFonts w:eastAsia="Arial Unicode MS"/>
                <w:sz w:val="18"/>
                <w:szCs w:val="18"/>
                <w:lang w:val="tr-TR"/>
              </w:rPr>
            </w:pPr>
            <w:r>
              <w:rPr>
                <w:sz w:val="18"/>
                <w:szCs w:val="18"/>
                <w:lang w:val="tr-TR"/>
              </w:rPr>
              <w:t>Nominal Sermaye</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894.525</w:t>
            </w:r>
          </w:p>
        </w:tc>
        <w:tc>
          <w:tcPr>
            <w:tcW w:w="1418" w:type="dxa"/>
            <w:vAlign w:val="bottom"/>
          </w:tcPr>
          <w:p w:rsidR="00371160" w:rsidRDefault="009658B8">
            <w:pPr>
              <w:ind w:right="57"/>
              <w:jc w:val="right"/>
              <w:rPr>
                <w:sz w:val="18"/>
                <w:szCs w:val="18"/>
                <w:lang w:val="tr-TR"/>
              </w:rPr>
            </w:pPr>
            <w:r>
              <w:rPr>
                <w:sz w:val="18"/>
                <w:szCs w:val="18"/>
                <w:lang w:val="tr-TR"/>
              </w:rPr>
              <w:t xml:space="preserve">       900.000 </w:t>
            </w:r>
          </w:p>
        </w:tc>
      </w:tr>
      <w:tr w:rsidR="002C62BD" w:rsidRPr="00872466" w:rsidTr="005F2323">
        <w:trPr>
          <w:cantSplit/>
          <w:trHeight w:hRule="exact" w:val="255"/>
        </w:trPr>
        <w:tc>
          <w:tcPr>
            <w:tcW w:w="6368" w:type="dxa"/>
            <w:vAlign w:val="center"/>
          </w:tcPr>
          <w:p w:rsidR="00371160" w:rsidRDefault="009658B8">
            <w:pPr>
              <w:ind w:left="375"/>
              <w:rPr>
                <w:rFonts w:eastAsia="Arial Unicode MS"/>
                <w:sz w:val="18"/>
                <w:szCs w:val="18"/>
                <w:lang w:val="tr-TR"/>
              </w:rPr>
            </w:pPr>
            <w:r>
              <w:rPr>
                <w:rFonts w:eastAsia="Arial Unicode MS"/>
                <w:sz w:val="18"/>
                <w:szCs w:val="18"/>
                <w:lang w:val="tr-TR"/>
              </w:rPr>
              <w:t>Sermaye Taahhütleri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rFonts w:eastAsia="Arial Unicode MS"/>
                <w:sz w:val="18"/>
                <w:szCs w:val="18"/>
                <w:lang w:val="tr-TR"/>
              </w:rPr>
            </w:pPr>
            <w:r>
              <w:rPr>
                <w:rFonts w:eastAsia="Arial Unicode MS"/>
                <w:sz w:val="18"/>
                <w:szCs w:val="18"/>
                <w:lang w:val="tr-TR"/>
              </w:rPr>
              <w:t xml:space="preserve">Ödenmiş Sermaye Enflasyon Düzeltme Farkı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rFonts w:eastAsia="Arial Unicode MS"/>
                <w:sz w:val="18"/>
                <w:szCs w:val="18"/>
                <w:lang w:val="tr-TR"/>
              </w:rPr>
            </w:pPr>
            <w:r>
              <w:rPr>
                <w:rFonts w:eastAsia="Arial Unicode MS"/>
                <w:sz w:val="18"/>
                <w:szCs w:val="18"/>
                <w:lang w:val="tr-TR"/>
              </w:rPr>
              <w:t>Hisse Senedi İhraç Primleri</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3.307</w:t>
            </w:r>
          </w:p>
        </w:tc>
        <w:tc>
          <w:tcPr>
            <w:tcW w:w="1418" w:type="dxa"/>
            <w:vAlign w:val="bottom"/>
          </w:tcPr>
          <w:p w:rsidR="00371160" w:rsidRDefault="009658B8">
            <w:pPr>
              <w:ind w:right="57"/>
              <w:jc w:val="right"/>
              <w:rPr>
                <w:sz w:val="18"/>
                <w:szCs w:val="18"/>
                <w:lang w:val="tr-TR"/>
              </w:rPr>
            </w:pPr>
            <w:r>
              <w:rPr>
                <w:sz w:val="18"/>
                <w:szCs w:val="18"/>
                <w:lang w:val="tr-TR"/>
              </w:rPr>
              <w:t xml:space="preserve">           3.307 </w:t>
            </w:r>
          </w:p>
        </w:tc>
      </w:tr>
      <w:tr w:rsidR="002C62BD" w:rsidRPr="00872466" w:rsidTr="005F2323">
        <w:trPr>
          <w:cantSplit/>
          <w:trHeight w:hRule="exact" w:val="255"/>
        </w:trPr>
        <w:tc>
          <w:tcPr>
            <w:tcW w:w="6368" w:type="dxa"/>
            <w:vAlign w:val="center"/>
          </w:tcPr>
          <w:p w:rsidR="00371160" w:rsidRDefault="009658B8">
            <w:pPr>
              <w:ind w:firstLine="131"/>
              <w:rPr>
                <w:rFonts w:eastAsia="Arial Unicode MS"/>
                <w:sz w:val="18"/>
                <w:szCs w:val="18"/>
                <w:lang w:val="tr-TR"/>
              </w:rPr>
            </w:pPr>
            <w:r>
              <w:rPr>
                <w:rFonts w:eastAsia="Arial Unicode MS"/>
                <w:sz w:val="18"/>
                <w:szCs w:val="18"/>
                <w:lang w:val="tr-TR"/>
              </w:rPr>
              <w:t>Hisse Senedi İptal Karları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rFonts w:eastAsia="Arial Unicode MS"/>
                <w:sz w:val="18"/>
                <w:szCs w:val="18"/>
                <w:lang w:val="tr-TR"/>
              </w:rPr>
            </w:pPr>
            <w:r>
              <w:rPr>
                <w:rFonts w:eastAsia="Arial Unicode MS"/>
                <w:sz w:val="18"/>
                <w:szCs w:val="18"/>
                <w:lang w:val="tr-TR"/>
              </w:rPr>
              <w:t>Yasal Yedekler</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52.950</w:t>
            </w:r>
          </w:p>
        </w:tc>
        <w:tc>
          <w:tcPr>
            <w:tcW w:w="1418" w:type="dxa"/>
            <w:vAlign w:val="bottom"/>
          </w:tcPr>
          <w:p w:rsidR="00371160" w:rsidRDefault="009658B8">
            <w:pPr>
              <w:ind w:right="57"/>
              <w:jc w:val="right"/>
              <w:rPr>
                <w:sz w:val="18"/>
                <w:szCs w:val="18"/>
                <w:lang w:val="tr-TR"/>
              </w:rPr>
            </w:pPr>
            <w:r>
              <w:rPr>
                <w:sz w:val="18"/>
                <w:szCs w:val="18"/>
                <w:lang w:val="tr-TR"/>
              </w:rPr>
              <w:t xml:space="preserve">         37.886 </w:t>
            </w:r>
          </w:p>
        </w:tc>
      </w:tr>
      <w:tr w:rsidR="002C62BD" w:rsidRPr="00872466" w:rsidTr="005F2323">
        <w:trPr>
          <w:cantSplit/>
          <w:trHeight w:hRule="exact" w:val="255"/>
        </w:trPr>
        <w:tc>
          <w:tcPr>
            <w:tcW w:w="6368" w:type="dxa"/>
            <w:vAlign w:val="center"/>
          </w:tcPr>
          <w:p w:rsidR="00371160" w:rsidRDefault="009658B8">
            <w:pPr>
              <w:ind w:left="375"/>
              <w:rPr>
                <w:rFonts w:eastAsia="Arial Unicode MS"/>
                <w:sz w:val="18"/>
                <w:szCs w:val="18"/>
                <w:lang w:val="tr-TR"/>
              </w:rPr>
            </w:pPr>
            <w:r>
              <w:rPr>
                <w:sz w:val="18"/>
                <w:szCs w:val="18"/>
                <w:lang w:val="tr-TR"/>
              </w:rPr>
              <w:t>I. Tertip Kanuni Yedek Akçe (TTK 466/1)</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51.023</w:t>
            </w:r>
          </w:p>
        </w:tc>
        <w:tc>
          <w:tcPr>
            <w:tcW w:w="1418" w:type="dxa"/>
            <w:vAlign w:val="bottom"/>
          </w:tcPr>
          <w:p w:rsidR="00371160" w:rsidRDefault="009658B8">
            <w:pPr>
              <w:ind w:right="57"/>
              <w:jc w:val="right"/>
              <w:rPr>
                <w:sz w:val="18"/>
                <w:szCs w:val="18"/>
                <w:lang w:val="tr-TR"/>
              </w:rPr>
            </w:pPr>
            <w:r>
              <w:rPr>
                <w:sz w:val="18"/>
                <w:szCs w:val="18"/>
                <w:lang w:val="tr-TR"/>
              </w:rPr>
              <w:t xml:space="preserve">         35.959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II. Tertip Kanuni Yedek Akçe (TTK 466/2)</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1.927</w:t>
            </w:r>
          </w:p>
        </w:tc>
        <w:tc>
          <w:tcPr>
            <w:tcW w:w="1418" w:type="dxa"/>
            <w:vAlign w:val="bottom"/>
          </w:tcPr>
          <w:p w:rsidR="00371160" w:rsidRDefault="009658B8">
            <w:pPr>
              <w:ind w:right="57"/>
              <w:jc w:val="right"/>
              <w:rPr>
                <w:sz w:val="18"/>
                <w:szCs w:val="18"/>
                <w:lang w:val="tr-TR"/>
              </w:rPr>
            </w:pPr>
            <w:r>
              <w:rPr>
                <w:sz w:val="18"/>
                <w:szCs w:val="18"/>
                <w:lang w:val="tr-TR"/>
              </w:rPr>
              <w:t xml:space="preserve">           1.927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Özel Kanunlar Gereği Ayrılan Yedek Akçe</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Statü Yedekleri</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Olağanüstü Yedekler</w:t>
            </w:r>
          </w:p>
        </w:tc>
        <w:tc>
          <w:tcPr>
            <w:tcW w:w="1559" w:type="dxa"/>
            <w:vAlign w:val="bottom"/>
          </w:tcPr>
          <w:p w:rsidR="00371160" w:rsidRDefault="009658B8">
            <w:pPr>
              <w:ind w:right="57"/>
              <w:jc w:val="right"/>
              <w:rPr>
                <w:sz w:val="18"/>
                <w:szCs w:val="18"/>
                <w:lang w:val="tr-TR"/>
              </w:rPr>
            </w:pPr>
            <w:r>
              <w:rPr>
                <w:sz w:val="18"/>
                <w:szCs w:val="18"/>
                <w:lang w:val="tr-TR"/>
              </w:rPr>
              <w:t>714.441</w:t>
            </w:r>
          </w:p>
        </w:tc>
        <w:tc>
          <w:tcPr>
            <w:tcW w:w="1418" w:type="dxa"/>
            <w:vAlign w:val="bottom"/>
          </w:tcPr>
          <w:p w:rsidR="00371160" w:rsidRDefault="009658B8">
            <w:pPr>
              <w:ind w:right="57"/>
              <w:jc w:val="right"/>
              <w:rPr>
                <w:sz w:val="18"/>
                <w:szCs w:val="18"/>
                <w:lang w:val="tr-TR"/>
              </w:rPr>
            </w:pPr>
            <w:r>
              <w:rPr>
                <w:sz w:val="18"/>
                <w:szCs w:val="18"/>
                <w:lang w:val="tr-TR"/>
              </w:rPr>
              <w:t xml:space="preserve">       458.224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Genel Kurul Kararı Uyarınca Ayrılan Yedek Akçe</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714.441</w:t>
            </w:r>
          </w:p>
        </w:tc>
        <w:tc>
          <w:tcPr>
            <w:tcW w:w="1418" w:type="dxa"/>
            <w:vAlign w:val="bottom"/>
          </w:tcPr>
          <w:p w:rsidR="00371160" w:rsidRDefault="009658B8">
            <w:pPr>
              <w:ind w:right="57"/>
              <w:jc w:val="right"/>
              <w:rPr>
                <w:sz w:val="18"/>
                <w:szCs w:val="18"/>
                <w:lang w:val="tr-TR"/>
              </w:rPr>
            </w:pPr>
            <w:r>
              <w:rPr>
                <w:sz w:val="18"/>
                <w:szCs w:val="18"/>
                <w:lang w:val="tr-TR"/>
              </w:rPr>
              <w:t xml:space="preserve">       458.224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Dağıtılmamış Karlar</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Birikmiş Zararlar</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Yabancı Para Sermaye Kur Farkı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455"/>
        </w:trPr>
        <w:tc>
          <w:tcPr>
            <w:tcW w:w="6368" w:type="dxa"/>
            <w:vAlign w:val="center"/>
          </w:tcPr>
          <w:p w:rsidR="00371160" w:rsidRDefault="009658B8">
            <w:pPr>
              <w:ind w:left="131"/>
              <w:rPr>
                <w:sz w:val="18"/>
                <w:szCs w:val="18"/>
                <w:lang w:val="tr-TR"/>
              </w:rPr>
            </w:pPr>
            <w:r>
              <w:rPr>
                <w:sz w:val="18"/>
                <w:szCs w:val="18"/>
                <w:lang w:val="tr-TR"/>
              </w:rPr>
              <w:t>Yasal Yedek, Statü Yedekleri ve Olağanüstü Yedeklerin Enflasyona Göre Düzeltme Farkı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131"/>
              <w:rPr>
                <w:sz w:val="18"/>
                <w:szCs w:val="18"/>
                <w:lang w:val="tr-TR"/>
              </w:rPr>
            </w:pPr>
            <w:r>
              <w:rPr>
                <w:sz w:val="18"/>
                <w:szCs w:val="18"/>
                <w:lang w:val="tr-TR"/>
              </w:rPr>
              <w:t>Kar</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259.96</w:t>
            </w:r>
            <w:ins w:id="296" w:author="Asiye Mara (Open)&#10;" w:date="2011-02-12T01:39:00Z">
              <w:r>
                <w:rPr>
                  <w:sz w:val="18"/>
                  <w:szCs w:val="18"/>
                  <w:lang w:val="tr-TR"/>
                </w:rPr>
                <w:t>2</w:t>
              </w:r>
            </w:ins>
            <w:del w:id="297" w:author="Asiye Mara (Open)&#10;" w:date="2011-02-12T01:39:00Z">
              <w:r>
                <w:rPr>
                  <w:sz w:val="18"/>
                  <w:szCs w:val="18"/>
                  <w:lang w:val="tr-TR"/>
                </w:rPr>
                <w:delText>5</w:delText>
              </w:r>
            </w:del>
          </w:p>
        </w:tc>
        <w:tc>
          <w:tcPr>
            <w:tcW w:w="1418" w:type="dxa"/>
            <w:vAlign w:val="bottom"/>
          </w:tcPr>
          <w:p w:rsidR="00371160" w:rsidRDefault="009658B8">
            <w:pPr>
              <w:ind w:right="57"/>
              <w:jc w:val="right"/>
              <w:rPr>
                <w:sz w:val="18"/>
                <w:szCs w:val="18"/>
                <w:lang w:val="tr-TR"/>
              </w:rPr>
            </w:pPr>
            <w:r>
              <w:rPr>
                <w:sz w:val="18"/>
                <w:szCs w:val="18"/>
                <w:lang w:val="tr-TR"/>
              </w:rPr>
              <w:t xml:space="preserve">       301.281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Net Dönem Karı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259.96</w:t>
            </w:r>
            <w:ins w:id="298" w:author="Asiye Mara (Open)&#10;" w:date="2011-02-12T01:39:00Z">
              <w:r>
                <w:rPr>
                  <w:sz w:val="18"/>
                  <w:szCs w:val="18"/>
                  <w:lang w:val="tr-TR"/>
                </w:rPr>
                <w:t>2</w:t>
              </w:r>
            </w:ins>
            <w:del w:id="299" w:author="Asiye Mara (Open)&#10;" w:date="2011-02-12T01:39:00Z">
              <w:r>
                <w:rPr>
                  <w:sz w:val="18"/>
                  <w:szCs w:val="18"/>
                  <w:lang w:val="tr-TR"/>
                </w:rPr>
                <w:delText>5</w:delText>
              </w:r>
            </w:del>
          </w:p>
        </w:tc>
        <w:tc>
          <w:tcPr>
            <w:tcW w:w="1418" w:type="dxa"/>
            <w:vAlign w:val="bottom"/>
          </w:tcPr>
          <w:p w:rsidR="00371160" w:rsidRDefault="009658B8">
            <w:pPr>
              <w:ind w:right="57"/>
              <w:jc w:val="right"/>
              <w:rPr>
                <w:sz w:val="18"/>
                <w:szCs w:val="18"/>
                <w:lang w:val="tr-TR"/>
              </w:rPr>
            </w:pPr>
            <w:r>
              <w:rPr>
                <w:sz w:val="18"/>
                <w:szCs w:val="18"/>
                <w:lang w:val="tr-TR"/>
              </w:rPr>
              <w:t xml:space="preserve">       301.281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Geçmiş Yıllar Karı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515"/>
        </w:trPr>
        <w:tc>
          <w:tcPr>
            <w:tcW w:w="6368" w:type="dxa"/>
            <w:vAlign w:val="center"/>
          </w:tcPr>
          <w:p w:rsidR="00371160" w:rsidRDefault="009658B8">
            <w:pPr>
              <w:ind w:left="131"/>
              <w:rPr>
                <w:sz w:val="18"/>
                <w:szCs w:val="18"/>
                <w:lang w:val="tr-TR"/>
              </w:rPr>
            </w:pPr>
            <w:r>
              <w:rPr>
                <w:sz w:val="18"/>
                <w:szCs w:val="18"/>
                <w:lang w:val="tr-TR"/>
              </w:rPr>
              <w:t>Muhtemel Riskler İçin Ayrılan Serbest Karşılıkların Ana Sermayenin %25’ine Kadar</w:t>
            </w:r>
          </w:p>
          <w:p w:rsidR="00371160" w:rsidRDefault="009658B8">
            <w:pPr>
              <w:ind w:left="131"/>
              <w:rPr>
                <w:sz w:val="18"/>
                <w:szCs w:val="18"/>
                <w:lang w:val="tr-TR"/>
              </w:rPr>
            </w:pPr>
            <w:r>
              <w:rPr>
                <w:sz w:val="18"/>
                <w:szCs w:val="18"/>
                <w:lang w:val="tr-TR"/>
              </w:rPr>
              <w:t>Olan Kısmı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131"/>
              <w:rPr>
                <w:sz w:val="18"/>
                <w:szCs w:val="18"/>
                <w:lang w:val="tr-TR"/>
              </w:rPr>
            </w:pPr>
            <w:r>
              <w:rPr>
                <w:sz w:val="18"/>
                <w:szCs w:val="18"/>
                <w:lang w:val="tr-TR"/>
              </w:rPr>
              <w:t>İştirak ve Bağlı Ortaklık Hisseleri ile Gayr</w:t>
            </w:r>
            <w:ins w:id="300" w:author="Gülşah Tuba Ünlü (Open)&#10;" w:date="2011-02-13T01:40:00Z">
              <w:r>
                <w:rPr>
                  <w:sz w:val="18"/>
                  <w:szCs w:val="18"/>
                  <w:lang w:val="tr-TR"/>
                </w:rPr>
                <w:t>i</w:t>
              </w:r>
            </w:ins>
            <w:del w:id="301" w:author="Gülşah Tuba Ünlü (Open)&#10;" w:date="2011-02-13T01:40:00Z">
              <w:r>
                <w:rPr>
                  <w:sz w:val="18"/>
                  <w:szCs w:val="18"/>
                  <w:lang w:val="tr-TR"/>
                </w:rPr>
                <w:delText>ı</w:delText>
              </w:r>
            </w:del>
            <w:r>
              <w:rPr>
                <w:sz w:val="18"/>
                <w:szCs w:val="18"/>
                <w:lang w:val="tr-TR"/>
              </w:rPr>
              <w:t>m. Satış Kazançları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4.275</w:t>
            </w:r>
          </w:p>
        </w:tc>
        <w:tc>
          <w:tcPr>
            <w:tcW w:w="1418" w:type="dxa"/>
            <w:vAlign w:val="bottom"/>
          </w:tcPr>
          <w:p w:rsidR="00371160" w:rsidRDefault="009658B8">
            <w:pPr>
              <w:ind w:right="57"/>
              <w:jc w:val="right"/>
              <w:rPr>
                <w:sz w:val="18"/>
                <w:szCs w:val="18"/>
                <w:lang w:val="tr-TR"/>
              </w:rPr>
            </w:pPr>
            <w:r>
              <w:rPr>
                <w:sz w:val="18"/>
                <w:szCs w:val="18"/>
                <w:lang w:val="tr-TR"/>
              </w:rPr>
              <w:t xml:space="preserve">           4.275 </w:t>
            </w:r>
          </w:p>
        </w:tc>
      </w:tr>
      <w:tr w:rsidR="002C62BD" w:rsidRPr="00872466" w:rsidTr="005F2323">
        <w:trPr>
          <w:cantSplit/>
          <w:trHeight w:hRule="exact" w:val="255"/>
        </w:trPr>
        <w:tc>
          <w:tcPr>
            <w:tcW w:w="6368" w:type="dxa"/>
            <w:vAlign w:val="center"/>
          </w:tcPr>
          <w:p w:rsidR="00371160" w:rsidRDefault="009658B8">
            <w:pPr>
              <w:ind w:left="131"/>
              <w:rPr>
                <w:sz w:val="18"/>
                <w:szCs w:val="18"/>
                <w:lang w:val="tr-TR"/>
              </w:rPr>
            </w:pPr>
            <w:r>
              <w:rPr>
                <w:sz w:val="18"/>
                <w:szCs w:val="18"/>
                <w:lang w:val="tr-TR"/>
              </w:rPr>
              <w:t xml:space="preserve">Birincil Sermaye Benzeri Borçların Ana Sermayenin %15’ine Kadar Olan Kısmı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131"/>
              <w:rPr>
                <w:sz w:val="18"/>
                <w:szCs w:val="18"/>
                <w:lang w:val="tr-TR"/>
              </w:rPr>
            </w:pPr>
            <w:r>
              <w:rPr>
                <w:sz w:val="18"/>
                <w:szCs w:val="18"/>
                <w:lang w:val="tr-TR"/>
              </w:rPr>
              <w:t>Zararın Yedek Akçelerle Karşılanamayan Kısmı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Net Dönem Zararı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left="375"/>
              <w:rPr>
                <w:sz w:val="18"/>
                <w:szCs w:val="18"/>
                <w:lang w:val="tr-TR"/>
              </w:rPr>
            </w:pPr>
            <w:r>
              <w:rPr>
                <w:sz w:val="18"/>
                <w:szCs w:val="18"/>
                <w:lang w:val="tr-TR"/>
              </w:rPr>
              <w:t>Geçmiş Yıllar Zararı</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 xml:space="preserve">Özel Maliyet Bedelleri (-)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55.453</w:t>
            </w:r>
          </w:p>
        </w:tc>
        <w:tc>
          <w:tcPr>
            <w:tcW w:w="1418" w:type="dxa"/>
            <w:vAlign w:val="bottom"/>
          </w:tcPr>
          <w:p w:rsidR="00371160" w:rsidRDefault="009658B8">
            <w:pPr>
              <w:ind w:right="57"/>
              <w:jc w:val="right"/>
              <w:rPr>
                <w:sz w:val="18"/>
                <w:szCs w:val="18"/>
                <w:lang w:val="tr-TR"/>
              </w:rPr>
            </w:pPr>
            <w:r>
              <w:rPr>
                <w:sz w:val="18"/>
                <w:szCs w:val="18"/>
                <w:lang w:val="tr-TR"/>
              </w:rPr>
              <w:t xml:space="preserve">         50.616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Peşin Ödenmiş Giderler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13.153</w:t>
            </w:r>
          </w:p>
        </w:tc>
        <w:tc>
          <w:tcPr>
            <w:tcW w:w="1418" w:type="dxa"/>
            <w:vAlign w:val="bottom"/>
          </w:tcPr>
          <w:p w:rsidR="00371160" w:rsidRDefault="009658B8">
            <w:pPr>
              <w:ind w:right="57"/>
              <w:jc w:val="right"/>
              <w:rPr>
                <w:sz w:val="18"/>
                <w:szCs w:val="18"/>
                <w:lang w:val="tr-TR"/>
              </w:rPr>
            </w:pPr>
            <w:r>
              <w:rPr>
                <w:sz w:val="18"/>
                <w:szCs w:val="18"/>
                <w:lang w:val="tr-TR"/>
              </w:rPr>
              <w:t xml:space="preserve">           8.840 </w:t>
            </w:r>
          </w:p>
        </w:tc>
      </w:tr>
      <w:tr w:rsidR="002C62BD" w:rsidRPr="00872466" w:rsidTr="005F2323">
        <w:trPr>
          <w:cantSplit/>
          <w:trHeight w:hRule="exact" w:val="255"/>
        </w:trPr>
        <w:tc>
          <w:tcPr>
            <w:tcW w:w="6368" w:type="dxa"/>
            <w:vAlign w:val="center"/>
          </w:tcPr>
          <w:p w:rsidR="00371160" w:rsidRDefault="009658B8">
            <w:pPr>
              <w:tabs>
                <w:tab w:val="left" w:pos="3510"/>
              </w:tabs>
              <w:ind w:firstLine="131"/>
              <w:rPr>
                <w:sz w:val="18"/>
                <w:szCs w:val="18"/>
                <w:lang w:val="tr-TR"/>
              </w:rPr>
            </w:pPr>
            <w:r>
              <w:rPr>
                <w:sz w:val="18"/>
                <w:szCs w:val="18"/>
                <w:lang w:val="tr-TR"/>
              </w:rPr>
              <w:t xml:space="preserve">Maddi Olmayan Duran Varlıklar (-)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10.419</w:t>
            </w:r>
          </w:p>
        </w:tc>
        <w:tc>
          <w:tcPr>
            <w:tcW w:w="1418" w:type="dxa"/>
            <w:vAlign w:val="bottom"/>
          </w:tcPr>
          <w:p w:rsidR="00371160" w:rsidRDefault="009658B8">
            <w:pPr>
              <w:ind w:right="57"/>
              <w:jc w:val="right"/>
              <w:rPr>
                <w:sz w:val="18"/>
                <w:szCs w:val="18"/>
                <w:lang w:val="tr-TR"/>
              </w:rPr>
            </w:pPr>
            <w:r>
              <w:rPr>
                <w:sz w:val="18"/>
                <w:szCs w:val="18"/>
                <w:lang w:val="tr-TR"/>
              </w:rPr>
              <w:t xml:space="preserve">         10.224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Ana Sermayenin %10’unu Aşan Ertelenmiş Vergi Varlığı Tutarı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rPr>
                <w:sz w:val="18"/>
                <w:szCs w:val="18"/>
                <w:lang w:val="tr-TR"/>
              </w:rPr>
            </w:pPr>
            <w:r>
              <w:rPr>
                <w:sz w:val="18"/>
                <w:szCs w:val="18"/>
                <w:lang w:val="tr-TR"/>
              </w:rPr>
              <w:t>Kanunun 56’ ncı maddesinin Üçüncü Fıkrasındaki Aşım Tutarı (-)</w:t>
            </w:r>
          </w:p>
        </w:tc>
        <w:tc>
          <w:tcPr>
            <w:tcW w:w="1559"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418" w:type="dxa"/>
            <w:vAlign w:val="bottom"/>
          </w:tcPr>
          <w:p w:rsidR="00371160" w:rsidRDefault="009658B8">
            <w:pPr>
              <w:ind w:right="57"/>
              <w:jc w:val="right"/>
              <w:rPr>
                <w:sz w:val="18"/>
                <w:szCs w:val="18"/>
                <w:lang w:val="tr-TR"/>
              </w:rPr>
            </w:pPr>
            <w:r>
              <w:rPr>
                <w:sz w:val="18"/>
                <w:szCs w:val="18"/>
                <w:lang w:val="tr-TR"/>
              </w:rPr>
              <w:t xml:space="preserve">                   - </w:t>
            </w:r>
          </w:p>
        </w:tc>
      </w:tr>
      <w:tr w:rsidR="002C62BD" w:rsidRPr="00872466" w:rsidTr="005F2323">
        <w:trPr>
          <w:cantSplit/>
          <w:trHeight w:hRule="exact" w:val="255"/>
        </w:trPr>
        <w:tc>
          <w:tcPr>
            <w:tcW w:w="6368" w:type="dxa"/>
            <w:vAlign w:val="center"/>
          </w:tcPr>
          <w:p w:rsidR="00371160" w:rsidRDefault="009658B8">
            <w:pPr>
              <w:ind w:firstLine="131"/>
              <w:jc w:val="both"/>
              <w:rPr>
                <w:b/>
                <w:sz w:val="18"/>
                <w:szCs w:val="18"/>
                <w:lang w:val="tr-TR"/>
              </w:rPr>
            </w:pPr>
            <w:r>
              <w:rPr>
                <w:b/>
                <w:sz w:val="18"/>
                <w:szCs w:val="18"/>
                <w:lang w:val="tr-TR"/>
              </w:rPr>
              <w:t>Ana Sermaye Toplamı</w:t>
            </w:r>
          </w:p>
        </w:tc>
        <w:tc>
          <w:tcPr>
            <w:tcW w:w="1559" w:type="dxa"/>
            <w:noWrap/>
            <w:tcMar>
              <w:top w:w="15" w:type="dxa"/>
              <w:left w:w="15" w:type="dxa"/>
              <w:bottom w:w="0" w:type="dxa"/>
              <w:right w:w="15" w:type="dxa"/>
            </w:tcMar>
            <w:vAlign w:val="bottom"/>
          </w:tcPr>
          <w:p w:rsidR="00371160" w:rsidRDefault="009658B8">
            <w:pPr>
              <w:ind w:right="57"/>
              <w:jc w:val="right"/>
              <w:rPr>
                <w:b/>
                <w:sz w:val="18"/>
                <w:szCs w:val="18"/>
                <w:lang w:val="tr-TR"/>
              </w:rPr>
            </w:pPr>
            <w:r>
              <w:rPr>
                <w:b/>
                <w:sz w:val="18"/>
                <w:szCs w:val="18"/>
                <w:lang w:val="tr-TR"/>
              </w:rPr>
              <w:t>1.850.43</w:t>
            </w:r>
            <w:ins w:id="302" w:author="Asiye Mara (Open)&#10;" w:date="2011-02-12T01:39:00Z">
              <w:r>
                <w:rPr>
                  <w:b/>
                  <w:sz w:val="18"/>
                  <w:szCs w:val="18"/>
                  <w:lang w:val="tr-TR"/>
                </w:rPr>
                <w:t>5</w:t>
              </w:r>
            </w:ins>
            <w:del w:id="303" w:author="Asiye Mara (Open)&#10;" w:date="2011-02-12T01:39:00Z">
              <w:r>
                <w:rPr>
                  <w:b/>
                  <w:sz w:val="18"/>
                  <w:szCs w:val="18"/>
                  <w:lang w:val="tr-TR"/>
                </w:rPr>
                <w:delText>8</w:delText>
              </w:r>
            </w:del>
          </w:p>
        </w:tc>
        <w:tc>
          <w:tcPr>
            <w:tcW w:w="1418" w:type="dxa"/>
            <w:vAlign w:val="bottom"/>
          </w:tcPr>
          <w:p w:rsidR="00371160" w:rsidRDefault="009658B8">
            <w:pPr>
              <w:ind w:right="57"/>
              <w:jc w:val="right"/>
              <w:rPr>
                <w:b/>
                <w:sz w:val="18"/>
                <w:szCs w:val="18"/>
                <w:lang w:val="tr-TR"/>
              </w:rPr>
            </w:pPr>
            <w:r>
              <w:rPr>
                <w:b/>
                <w:sz w:val="18"/>
                <w:szCs w:val="18"/>
                <w:lang w:val="tr-TR"/>
              </w:rPr>
              <w:t xml:space="preserve">    1.635.293 </w:t>
            </w:r>
          </w:p>
        </w:tc>
      </w:tr>
    </w:tbl>
    <w:p w:rsidR="00371160" w:rsidRDefault="009658B8">
      <w:pPr>
        <w:ind w:left="709"/>
        <w:jc w:val="both"/>
        <w:rPr>
          <w:sz w:val="18"/>
          <w:szCs w:val="18"/>
        </w:rPr>
      </w:pPr>
      <w:r>
        <w:rPr>
          <w:bCs/>
          <w:sz w:val="18"/>
          <w:szCs w:val="18"/>
          <w:lang w:val="tr-TR"/>
        </w:rPr>
        <w:t xml:space="preserve">(*) </w:t>
      </w:r>
      <w:r>
        <w:rPr>
          <w:sz w:val="18"/>
          <w:szCs w:val="18"/>
        </w:rPr>
        <w:t>Banka 1.500.000 adet rehinli hisselerini, cebri satış neticesinde Türk Ticaret Kanununun 329</w:t>
      </w:r>
      <w:ins w:id="304" w:author="Gülşah Tuba Ünlü (Open)&#10;" w:date="2011-02-13T01:40:00Z">
        <w:r>
          <w:rPr>
            <w:sz w:val="18"/>
            <w:szCs w:val="18"/>
          </w:rPr>
          <w:t>’</w:t>
        </w:r>
      </w:ins>
      <w:r>
        <w:rPr>
          <w:sz w:val="18"/>
          <w:szCs w:val="18"/>
        </w:rPr>
        <w:t xml:space="preserve"> uncu maddesinin ikinci fıkrası uyarınca 5.475 B</w:t>
      </w:r>
      <w:ins w:id="305" w:author="Gülşah Tuba Ünlü (Open)&#10;" w:date="2011-02-13T01:40:00Z">
        <w:r>
          <w:rPr>
            <w:sz w:val="18"/>
            <w:szCs w:val="18"/>
          </w:rPr>
          <w:t xml:space="preserve">in </w:t>
        </w:r>
      </w:ins>
      <w:r>
        <w:rPr>
          <w:sz w:val="18"/>
          <w:szCs w:val="18"/>
        </w:rPr>
        <w:t>TL bedel üzerinden satın almıştır. Alım etkisi sermaye yeterlilik tablosunda sermayeden indirim olarak dikkate alınmıştır.</w:t>
      </w: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720"/>
        </w:tabs>
        <w:rPr>
          <w:lang w:val="tr-TR"/>
        </w:rPr>
      </w:pPr>
    </w:p>
    <w:p w:rsidR="00371160" w:rsidRDefault="009658B8">
      <w:pPr>
        <w:pStyle w:val="Heading2"/>
        <w:spacing w:before="0"/>
        <w:ind w:left="720" w:hanging="720"/>
        <w:rPr>
          <w:rFonts w:ascii="Times New Roman" w:hAnsi="Times New Roman"/>
          <w:sz w:val="22"/>
          <w:szCs w:val="22"/>
          <w:lang w:val="tr-TR"/>
        </w:rPr>
      </w:pPr>
      <w:r>
        <w:rPr>
          <w:rFonts w:ascii="Times New Roman" w:hAnsi="Times New Roman"/>
          <w:sz w:val="22"/>
          <w:szCs w:val="22"/>
          <w:lang w:val="tr-TR"/>
        </w:rPr>
        <w:t>I.</w:t>
      </w:r>
      <w:r>
        <w:rPr>
          <w:rFonts w:ascii="Times New Roman" w:hAnsi="Times New Roman"/>
          <w:sz w:val="22"/>
          <w:szCs w:val="22"/>
          <w:lang w:val="tr-TR"/>
        </w:rPr>
        <w:tab/>
        <w:t xml:space="preserve">Sermaye Yeterliliği Standart Oranına İlişkin Açıklamalar (devamı) </w:t>
      </w:r>
    </w:p>
    <w:p w:rsidR="00371160" w:rsidRDefault="00371160">
      <w:pPr>
        <w:ind w:left="720"/>
        <w:rPr>
          <w:b/>
          <w:sz w:val="22"/>
          <w:szCs w:val="22"/>
          <w:lang w:val="tr-TR"/>
        </w:rPr>
      </w:pPr>
    </w:p>
    <w:p w:rsidR="00371160" w:rsidRDefault="009658B8">
      <w:pPr>
        <w:ind w:left="720"/>
        <w:rPr>
          <w:b/>
          <w:sz w:val="22"/>
          <w:szCs w:val="22"/>
          <w:lang w:val="tr-TR"/>
        </w:rPr>
      </w:pPr>
      <w:r>
        <w:rPr>
          <w:b/>
          <w:sz w:val="22"/>
          <w:szCs w:val="22"/>
          <w:lang w:val="tr-TR"/>
        </w:rPr>
        <w:t xml:space="preserve">Özkaynak Kalemlerine İlişkin Bilgiler (devamı) :     </w:t>
      </w:r>
    </w:p>
    <w:p w:rsidR="00371160" w:rsidRDefault="00371160">
      <w:pPr>
        <w:rPr>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510"/>
        <w:gridCol w:w="1417"/>
        <w:gridCol w:w="1418"/>
      </w:tblGrid>
      <w:tr w:rsidR="00F43E48" w:rsidRPr="00872466" w:rsidTr="00293BA8">
        <w:trPr>
          <w:cantSplit/>
          <w:trHeight w:hRule="exact" w:val="284"/>
        </w:trPr>
        <w:tc>
          <w:tcPr>
            <w:tcW w:w="6510" w:type="dxa"/>
            <w:vAlign w:val="center"/>
          </w:tcPr>
          <w:p w:rsidR="00371160" w:rsidRDefault="009658B8">
            <w:pPr>
              <w:ind w:left="131"/>
              <w:rPr>
                <w:rFonts w:eastAsia="Arial Unicode MS"/>
                <w:sz w:val="18"/>
                <w:szCs w:val="18"/>
                <w:lang w:val="tr-TR"/>
              </w:rPr>
            </w:pPr>
            <w:r>
              <w:rPr>
                <w:b/>
                <w:bCs/>
                <w:sz w:val="18"/>
                <w:szCs w:val="18"/>
                <w:lang w:val="tr-TR"/>
              </w:rPr>
              <w:t>KATKI SERMAYE</w:t>
            </w:r>
          </w:p>
        </w:tc>
        <w:tc>
          <w:tcPr>
            <w:tcW w:w="1417" w:type="dxa"/>
            <w:noWrap/>
            <w:tcMar>
              <w:top w:w="15" w:type="dxa"/>
              <w:left w:w="15" w:type="dxa"/>
              <w:bottom w:w="0" w:type="dxa"/>
              <w:right w:w="15" w:type="dxa"/>
            </w:tcMar>
            <w:vAlign w:val="center"/>
          </w:tcPr>
          <w:p w:rsidR="00371160" w:rsidRDefault="009658B8">
            <w:pPr>
              <w:ind w:right="165"/>
              <w:jc w:val="center"/>
              <w:rPr>
                <w:rFonts w:eastAsia="Arial Unicode MS"/>
                <w:sz w:val="18"/>
                <w:szCs w:val="18"/>
                <w:lang w:val="tr-TR"/>
              </w:rPr>
            </w:pPr>
            <w:r>
              <w:rPr>
                <w:rFonts w:eastAsia="Arial Unicode MS"/>
                <w:sz w:val="18"/>
                <w:szCs w:val="18"/>
                <w:lang w:val="tr-TR"/>
              </w:rPr>
              <w:t>Cari Dönem</w:t>
            </w:r>
          </w:p>
        </w:tc>
        <w:tc>
          <w:tcPr>
            <w:tcW w:w="1418" w:type="dxa"/>
            <w:vAlign w:val="center"/>
          </w:tcPr>
          <w:p w:rsidR="00371160" w:rsidRDefault="009658B8">
            <w:pPr>
              <w:jc w:val="center"/>
              <w:rPr>
                <w:rFonts w:eastAsia="Arial Unicode MS"/>
                <w:sz w:val="18"/>
                <w:szCs w:val="18"/>
                <w:lang w:val="tr-TR"/>
              </w:rPr>
            </w:pPr>
            <w:r>
              <w:rPr>
                <w:rFonts w:eastAsia="Arial Unicode MS"/>
                <w:sz w:val="18"/>
                <w:szCs w:val="18"/>
                <w:lang w:val="tr-TR"/>
              </w:rPr>
              <w:t>Önceki Dönem</w:t>
            </w:r>
          </w:p>
        </w:tc>
      </w:tr>
      <w:tr w:rsidR="00B65763" w:rsidRPr="00872466" w:rsidTr="00293BA8">
        <w:trPr>
          <w:cantSplit/>
          <w:trHeight w:hRule="exact" w:val="284"/>
        </w:trPr>
        <w:tc>
          <w:tcPr>
            <w:tcW w:w="6510" w:type="dxa"/>
            <w:vAlign w:val="center"/>
          </w:tcPr>
          <w:p w:rsidR="00371160" w:rsidRDefault="009658B8">
            <w:pPr>
              <w:ind w:left="131"/>
              <w:rPr>
                <w:sz w:val="18"/>
                <w:szCs w:val="18"/>
                <w:lang w:val="tr-TR"/>
              </w:rPr>
            </w:pPr>
            <w:r>
              <w:rPr>
                <w:rFonts w:eastAsia="Arial Unicode MS"/>
                <w:sz w:val="18"/>
                <w:szCs w:val="18"/>
                <w:lang w:val="tr-TR"/>
              </w:rPr>
              <w:t>Genel Karşılıklar</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70.287</w:t>
            </w:r>
          </w:p>
        </w:tc>
        <w:tc>
          <w:tcPr>
            <w:tcW w:w="1418" w:type="dxa"/>
            <w:vAlign w:val="bottom"/>
          </w:tcPr>
          <w:p w:rsidR="00371160" w:rsidRDefault="009658B8">
            <w:pPr>
              <w:ind w:right="57"/>
              <w:jc w:val="right"/>
              <w:rPr>
                <w:sz w:val="18"/>
                <w:szCs w:val="18"/>
              </w:rPr>
            </w:pPr>
            <w:r>
              <w:rPr>
                <w:sz w:val="18"/>
                <w:szCs w:val="18"/>
              </w:rPr>
              <w:t xml:space="preserve">         49.393 </w:t>
            </w:r>
          </w:p>
        </w:tc>
      </w:tr>
      <w:tr w:rsidR="00B65763" w:rsidRPr="00872466" w:rsidTr="00293BA8">
        <w:trPr>
          <w:cantSplit/>
          <w:trHeight w:hRule="exact" w:val="284"/>
        </w:trPr>
        <w:tc>
          <w:tcPr>
            <w:tcW w:w="6510" w:type="dxa"/>
            <w:vAlign w:val="center"/>
          </w:tcPr>
          <w:p w:rsidR="00371160" w:rsidRDefault="009658B8">
            <w:pPr>
              <w:ind w:left="131"/>
              <w:rPr>
                <w:rFonts w:eastAsia="Arial Unicode MS"/>
                <w:sz w:val="18"/>
                <w:szCs w:val="18"/>
                <w:lang w:val="tr-TR"/>
              </w:rPr>
            </w:pPr>
            <w:r>
              <w:rPr>
                <w:sz w:val="18"/>
                <w:szCs w:val="18"/>
                <w:lang w:val="tr-TR"/>
              </w:rPr>
              <w:t xml:space="preserve">Menkuller Yeniden Değerleme Değer Artışı Tutarının %45’i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cantSplit/>
          <w:trHeight w:hRule="exact" w:val="260"/>
        </w:trPr>
        <w:tc>
          <w:tcPr>
            <w:tcW w:w="6510" w:type="dxa"/>
            <w:vAlign w:val="center"/>
          </w:tcPr>
          <w:p w:rsidR="00371160" w:rsidRDefault="009658B8">
            <w:pPr>
              <w:ind w:left="131"/>
              <w:rPr>
                <w:sz w:val="18"/>
                <w:szCs w:val="18"/>
                <w:lang w:val="tr-TR"/>
              </w:rPr>
            </w:pPr>
            <w:r>
              <w:rPr>
                <w:sz w:val="18"/>
                <w:szCs w:val="18"/>
                <w:lang w:val="tr-TR"/>
              </w:rPr>
              <w:t>G</w:t>
            </w:r>
            <w:del w:id="306" w:author="Gülşah Tuba Ünlü (Open)&#10;" w:date="2011-02-12T11:42:00Z">
              <w:r>
                <w:rPr>
                  <w:sz w:val="18"/>
                  <w:szCs w:val="18"/>
                  <w:lang w:val="tr-TR"/>
                </w:rPr>
                <w:delText>ayrımenkul</w:delText>
              </w:r>
            </w:del>
            <w:ins w:id="307" w:author="Gülşah Tuba Ünlü (Open)&#10;" w:date="2011-02-12T11:42:00Z">
              <w:r>
                <w:rPr>
                  <w:sz w:val="18"/>
                  <w:szCs w:val="18"/>
                  <w:lang w:val="tr-TR"/>
                </w:rPr>
                <w:t>ayrimenkul</w:t>
              </w:r>
            </w:ins>
            <w:r>
              <w:rPr>
                <w:sz w:val="18"/>
                <w:szCs w:val="18"/>
                <w:lang w:val="tr-TR"/>
              </w:rPr>
              <w:t>ler Yeniden Değerleme Değer Artışı Tutarının %45’i</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cantSplit/>
          <w:trHeight w:hRule="exact" w:val="260"/>
        </w:trPr>
        <w:tc>
          <w:tcPr>
            <w:tcW w:w="6510" w:type="dxa"/>
            <w:vAlign w:val="center"/>
          </w:tcPr>
          <w:p w:rsidR="00371160" w:rsidRDefault="009658B8">
            <w:pPr>
              <w:ind w:left="131"/>
              <w:rPr>
                <w:sz w:val="18"/>
                <w:szCs w:val="18"/>
                <w:lang w:val="tr-TR"/>
              </w:rPr>
            </w:pPr>
            <w:r>
              <w:rPr>
                <w:sz w:val="18"/>
                <w:szCs w:val="18"/>
                <w:lang w:val="tr-TR"/>
              </w:rPr>
              <w:t>İştirakler, Bağlı Ortaklıklar ve Birlikte Kontrol Edilen Ortaklıklar Bedelsiz Hisseleri</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sv-SE"/>
              </w:rPr>
              <w:t xml:space="preserve">                   </w:t>
            </w:r>
            <w:r>
              <w:rPr>
                <w:sz w:val="18"/>
                <w:szCs w:val="18"/>
              </w:rPr>
              <w:t xml:space="preserve">- </w:t>
            </w:r>
          </w:p>
        </w:tc>
      </w:tr>
      <w:tr w:rsidR="00B65763" w:rsidRPr="00872466" w:rsidTr="00293BA8">
        <w:trPr>
          <w:cantSplit/>
          <w:trHeight w:hRule="exact" w:val="458"/>
        </w:trPr>
        <w:tc>
          <w:tcPr>
            <w:tcW w:w="6510" w:type="dxa"/>
            <w:vAlign w:val="center"/>
          </w:tcPr>
          <w:p w:rsidR="00371160" w:rsidRDefault="009658B8">
            <w:pPr>
              <w:ind w:left="131"/>
              <w:rPr>
                <w:sz w:val="18"/>
                <w:szCs w:val="18"/>
                <w:lang w:val="tr-TR"/>
              </w:rPr>
            </w:pPr>
            <w:r>
              <w:rPr>
                <w:bCs/>
                <w:sz w:val="18"/>
                <w:szCs w:val="18"/>
                <w:lang w:val="tr-TR"/>
              </w:rPr>
              <w:t>Birincil Sermaye Benzeri Borçların Ana Sermaye Hesaplamasında Dikkate Alınmayan</w:t>
            </w:r>
            <w:r>
              <w:rPr>
                <w:sz w:val="18"/>
                <w:szCs w:val="18"/>
                <w:lang w:val="tr-TR"/>
              </w:rPr>
              <w:t xml:space="preserve"> Kısmı</w:t>
            </w:r>
          </w:p>
          <w:p w:rsidR="00371160" w:rsidRDefault="009658B8">
            <w:pPr>
              <w:ind w:left="131"/>
              <w:rPr>
                <w:sz w:val="18"/>
                <w:szCs w:val="18"/>
                <w:lang w:val="tr-TR"/>
              </w:rPr>
            </w:pPr>
            <w:r>
              <w:rPr>
                <w:sz w:val="18"/>
                <w:szCs w:val="18"/>
                <w:lang w:val="tr-TR"/>
              </w:rPr>
              <w:t>KısmıKısmı</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 xml:space="preserve">                   - </w:t>
            </w:r>
          </w:p>
        </w:tc>
      </w:tr>
      <w:tr w:rsidR="00B65763" w:rsidRPr="00872466" w:rsidTr="00293BA8">
        <w:trPr>
          <w:cantSplit/>
          <w:trHeight w:hRule="exact" w:val="274"/>
        </w:trPr>
        <w:tc>
          <w:tcPr>
            <w:tcW w:w="6510" w:type="dxa"/>
            <w:vAlign w:val="center"/>
          </w:tcPr>
          <w:p w:rsidR="00371160" w:rsidRDefault="009658B8">
            <w:pPr>
              <w:ind w:left="131"/>
              <w:rPr>
                <w:sz w:val="18"/>
                <w:szCs w:val="18"/>
                <w:lang w:val="tr-TR"/>
              </w:rPr>
            </w:pPr>
            <w:r>
              <w:rPr>
                <w:sz w:val="18"/>
                <w:szCs w:val="18"/>
                <w:lang w:val="tr-TR"/>
              </w:rPr>
              <w:t>İkincil Sermaye Benzeri Borçlar</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 xml:space="preserve">                   - </w:t>
            </w:r>
          </w:p>
        </w:tc>
      </w:tr>
      <w:tr w:rsidR="00B65763" w:rsidRPr="00872466" w:rsidTr="00293BA8">
        <w:trPr>
          <w:cantSplit/>
          <w:trHeight w:hRule="exact" w:val="274"/>
        </w:trPr>
        <w:tc>
          <w:tcPr>
            <w:tcW w:w="6510" w:type="dxa"/>
            <w:vAlign w:val="center"/>
          </w:tcPr>
          <w:p w:rsidR="00371160" w:rsidRDefault="009658B8">
            <w:pPr>
              <w:ind w:left="131"/>
              <w:rPr>
                <w:rFonts w:eastAsia="Arial Unicode MS"/>
                <w:sz w:val="18"/>
                <w:szCs w:val="18"/>
                <w:lang w:val="tr-TR"/>
              </w:rPr>
            </w:pPr>
            <w:r>
              <w:rPr>
                <w:sz w:val="18"/>
                <w:szCs w:val="18"/>
                <w:lang w:val="tr-TR"/>
              </w:rPr>
              <w:t>Menkul Değerler Değer Artış Fonu Tutarının %45’i</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3.029</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1.314 </w:t>
            </w:r>
          </w:p>
        </w:tc>
      </w:tr>
      <w:tr w:rsidR="00B65763" w:rsidRPr="00872466" w:rsidTr="00293BA8">
        <w:trPr>
          <w:cantSplit/>
          <w:trHeight w:hRule="exact" w:val="274"/>
        </w:trPr>
        <w:tc>
          <w:tcPr>
            <w:tcW w:w="6510" w:type="dxa"/>
            <w:vAlign w:val="center"/>
          </w:tcPr>
          <w:p w:rsidR="00371160" w:rsidRDefault="009658B8">
            <w:pPr>
              <w:ind w:left="375"/>
              <w:rPr>
                <w:rFonts w:eastAsia="Arial Unicode MS"/>
                <w:sz w:val="18"/>
                <w:szCs w:val="18"/>
                <w:lang w:val="tr-TR"/>
              </w:rPr>
            </w:pPr>
            <w:r>
              <w:rPr>
                <w:sz w:val="18"/>
                <w:szCs w:val="18"/>
                <w:lang w:val="tr-TR"/>
              </w:rPr>
              <w:t>İştirakler ve Bağlı Ortaklıklardan</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 xml:space="preserve">                   - </w:t>
            </w:r>
          </w:p>
        </w:tc>
      </w:tr>
      <w:tr w:rsidR="00B65763" w:rsidRPr="00872466" w:rsidTr="00293BA8">
        <w:trPr>
          <w:cantSplit/>
          <w:trHeight w:hRule="exact" w:val="274"/>
        </w:trPr>
        <w:tc>
          <w:tcPr>
            <w:tcW w:w="6510" w:type="dxa"/>
            <w:vAlign w:val="center"/>
          </w:tcPr>
          <w:p w:rsidR="00371160" w:rsidRDefault="009658B8">
            <w:pPr>
              <w:ind w:left="375"/>
              <w:rPr>
                <w:rFonts w:eastAsia="Arial Unicode MS"/>
                <w:sz w:val="18"/>
                <w:szCs w:val="18"/>
                <w:lang w:val="tr-TR"/>
              </w:rPr>
            </w:pPr>
            <w:r>
              <w:rPr>
                <w:sz w:val="18"/>
                <w:szCs w:val="18"/>
                <w:lang w:val="tr-TR"/>
              </w:rPr>
              <w:t xml:space="preserve">Satılmaya Hazır </w:t>
            </w:r>
            <w:r>
              <w:rPr>
                <w:color w:val="000000"/>
                <w:sz w:val="18"/>
                <w:szCs w:val="18"/>
                <w:lang w:val="tr-TR"/>
              </w:rPr>
              <w:t>Finansal Varlıklar</w:t>
            </w:r>
            <w:r>
              <w:rPr>
                <w:sz w:val="18"/>
                <w:szCs w:val="18"/>
                <w:lang w:val="tr-TR"/>
              </w:rPr>
              <w:t>dan</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3.029</w:t>
            </w:r>
          </w:p>
        </w:tc>
        <w:tc>
          <w:tcPr>
            <w:tcW w:w="1418" w:type="dxa"/>
            <w:vAlign w:val="bottom"/>
          </w:tcPr>
          <w:p w:rsidR="00371160" w:rsidRDefault="009658B8">
            <w:pPr>
              <w:ind w:right="57"/>
              <w:jc w:val="right"/>
              <w:rPr>
                <w:sz w:val="18"/>
                <w:szCs w:val="18"/>
              </w:rPr>
            </w:pPr>
            <w:r>
              <w:rPr>
                <w:sz w:val="18"/>
                <w:szCs w:val="18"/>
              </w:rPr>
              <w:t xml:space="preserve">           1.314 </w:t>
            </w:r>
          </w:p>
        </w:tc>
      </w:tr>
      <w:tr w:rsidR="00B65763" w:rsidRPr="00872466" w:rsidTr="00293BA8">
        <w:trPr>
          <w:trHeight w:val="702"/>
        </w:trPr>
        <w:tc>
          <w:tcPr>
            <w:tcW w:w="6510" w:type="dxa"/>
            <w:tcMar>
              <w:top w:w="15" w:type="dxa"/>
              <w:left w:w="15" w:type="dxa"/>
              <w:bottom w:w="0" w:type="dxa"/>
              <w:right w:w="15" w:type="dxa"/>
            </w:tcMar>
            <w:vAlign w:val="center"/>
          </w:tcPr>
          <w:p w:rsidR="00371160" w:rsidRDefault="009658B8">
            <w:pPr>
              <w:pStyle w:val="Heading5"/>
              <w:ind w:left="116"/>
              <w:rPr>
                <w:rFonts w:ascii="Times New Roman" w:hAnsi="Times New Roman"/>
                <w:b w:val="0"/>
                <w:bCs/>
                <w:sz w:val="18"/>
                <w:szCs w:val="18"/>
                <w:lang w:val="tr-TR"/>
              </w:rPr>
            </w:pPr>
            <w:r>
              <w:rPr>
                <w:rFonts w:ascii="Times New Roman" w:hAnsi="Times New Roman"/>
                <w:b w:val="0"/>
                <w:bCs/>
                <w:sz w:val="18"/>
                <w:szCs w:val="18"/>
                <w:lang w:val="tr-TR"/>
              </w:rPr>
              <w:t>Sermaye Yedeklerinin, Kar Yedeklerinin ve Geçmiş Yıllar K/Z’ının Enflasyona Göre Düzeltme Farkları (</w:t>
            </w:r>
            <w:r>
              <w:rPr>
                <w:rFonts w:ascii="Times New Roman" w:hAnsi="Times New Roman"/>
                <w:b w:val="0"/>
                <w:sz w:val="18"/>
                <w:szCs w:val="18"/>
                <w:lang w:val="tr-TR"/>
              </w:rPr>
              <w:t>Yasal Yedek, Statü Yedekleri ve Olağanüstü Yedeklerin Enflasyona Göre Düzeltme Farkı hariç)</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trHeight w:val="255"/>
        </w:trPr>
        <w:tc>
          <w:tcPr>
            <w:tcW w:w="6510" w:type="dxa"/>
            <w:tcMar>
              <w:top w:w="15" w:type="dxa"/>
              <w:left w:w="15" w:type="dxa"/>
              <w:bottom w:w="0" w:type="dxa"/>
              <w:right w:w="15" w:type="dxa"/>
            </w:tcMar>
            <w:vAlign w:val="center"/>
          </w:tcPr>
          <w:p w:rsidR="00371160" w:rsidRDefault="009658B8">
            <w:pPr>
              <w:pStyle w:val="Heading5"/>
              <w:ind w:left="0" w:firstLine="116"/>
              <w:rPr>
                <w:rFonts w:ascii="Times New Roman" w:hAnsi="Times New Roman"/>
                <w:bCs/>
                <w:sz w:val="18"/>
                <w:szCs w:val="18"/>
                <w:lang w:val="tr-TR"/>
              </w:rPr>
            </w:pPr>
            <w:r>
              <w:rPr>
                <w:rFonts w:ascii="Times New Roman" w:hAnsi="Times New Roman"/>
                <w:bCs/>
                <w:sz w:val="18"/>
                <w:szCs w:val="18"/>
                <w:lang w:val="tr-TR"/>
              </w:rPr>
              <w:t>Katkı Sermaye Toplamı</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73.316</w:t>
            </w:r>
          </w:p>
        </w:tc>
        <w:tc>
          <w:tcPr>
            <w:tcW w:w="1418" w:type="dxa"/>
            <w:vAlign w:val="bottom"/>
          </w:tcPr>
          <w:p w:rsidR="00371160" w:rsidRDefault="009658B8">
            <w:pPr>
              <w:ind w:right="57"/>
              <w:jc w:val="right"/>
              <w:rPr>
                <w:b/>
                <w:sz w:val="18"/>
                <w:szCs w:val="18"/>
              </w:rPr>
            </w:pPr>
            <w:r>
              <w:rPr>
                <w:b/>
                <w:sz w:val="18"/>
                <w:szCs w:val="18"/>
              </w:rPr>
              <w:t xml:space="preserve">         50.707 </w:t>
            </w:r>
          </w:p>
        </w:tc>
      </w:tr>
      <w:tr w:rsidR="00B65763" w:rsidRPr="00872466" w:rsidTr="00293BA8">
        <w:trPr>
          <w:trHeight w:val="255"/>
        </w:trPr>
        <w:tc>
          <w:tcPr>
            <w:tcW w:w="6510" w:type="dxa"/>
            <w:tcMar>
              <w:top w:w="15" w:type="dxa"/>
              <w:left w:w="15" w:type="dxa"/>
              <w:bottom w:w="0" w:type="dxa"/>
              <w:right w:w="15" w:type="dxa"/>
            </w:tcMar>
            <w:vAlign w:val="center"/>
          </w:tcPr>
          <w:p w:rsidR="00371160" w:rsidRDefault="009658B8">
            <w:pPr>
              <w:ind w:firstLine="116"/>
              <w:jc w:val="both"/>
              <w:rPr>
                <w:b/>
                <w:sz w:val="18"/>
                <w:szCs w:val="18"/>
                <w:lang w:val="tr-TR"/>
              </w:rPr>
            </w:pPr>
            <w:r>
              <w:rPr>
                <w:b/>
                <w:sz w:val="18"/>
                <w:szCs w:val="18"/>
                <w:lang w:val="tr-TR"/>
              </w:rPr>
              <w:t>ÜÇÜNCÜ KUŞAK SERMAYE</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18" w:type="dxa"/>
            <w:vAlign w:val="bottom"/>
          </w:tcPr>
          <w:p w:rsidR="00371160" w:rsidRDefault="009658B8">
            <w:pPr>
              <w:ind w:right="57"/>
              <w:jc w:val="right"/>
              <w:rPr>
                <w:b/>
                <w:sz w:val="18"/>
                <w:szCs w:val="18"/>
              </w:rPr>
            </w:pPr>
            <w:r>
              <w:rPr>
                <w:b/>
                <w:sz w:val="18"/>
                <w:szCs w:val="18"/>
              </w:rPr>
              <w:t xml:space="preserve">                   - </w:t>
            </w:r>
          </w:p>
        </w:tc>
      </w:tr>
      <w:tr w:rsidR="00B65763" w:rsidRPr="00872466" w:rsidTr="00293BA8">
        <w:trPr>
          <w:trHeight w:val="255"/>
        </w:trPr>
        <w:tc>
          <w:tcPr>
            <w:tcW w:w="6510" w:type="dxa"/>
            <w:tcMar>
              <w:top w:w="15" w:type="dxa"/>
              <w:left w:w="360" w:type="dxa"/>
              <w:bottom w:w="0" w:type="dxa"/>
              <w:right w:w="15" w:type="dxa"/>
            </w:tcMar>
            <w:vAlign w:val="center"/>
          </w:tcPr>
          <w:p w:rsidR="00371160" w:rsidRDefault="009658B8">
            <w:pPr>
              <w:pStyle w:val="Heading5"/>
              <w:ind w:left="-360" w:firstLine="116"/>
              <w:rPr>
                <w:rFonts w:ascii="Times New Roman" w:hAnsi="Times New Roman"/>
                <w:sz w:val="18"/>
                <w:szCs w:val="18"/>
                <w:lang w:val="tr-TR"/>
              </w:rPr>
            </w:pPr>
            <w:r>
              <w:rPr>
                <w:rFonts w:ascii="Times New Roman" w:hAnsi="Times New Roman"/>
                <w:sz w:val="18"/>
                <w:szCs w:val="18"/>
                <w:lang w:val="tr-TR"/>
              </w:rPr>
              <w:t xml:space="preserve">SERMAYE </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1.923.75</w:t>
            </w:r>
            <w:ins w:id="308" w:author="Asiye Mara (Open)&#10;" w:date="2011-02-12T01:39:00Z">
              <w:r>
                <w:rPr>
                  <w:b/>
                  <w:sz w:val="18"/>
                  <w:szCs w:val="18"/>
                </w:rPr>
                <w:t>1</w:t>
              </w:r>
            </w:ins>
            <w:del w:id="309" w:author="Asiye Mara (Open)&#10;" w:date="2011-02-12T01:39:00Z">
              <w:r>
                <w:rPr>
                  <w:b/>
                  <w:sz w:val="18"/>
                  <w:szCs w:val="18"/>
                </w:rPr>
                <w:delText>4</w:delText>
              </w:r>
            </w:del>
          </w:p>
        </w:tc>
        <w:tc>
          <w:tcPr>
            <w:tcW w:w="1418" w:type="dxa"/>
            <w:vAlign w:val="bottom"/>
          </w:tcPr>
          <w:p w:rsidR="00371160" w:rsidRDefault="009658B8">
            <w:pPr>
              <w:ind w:right="57"/>
              <w:jc w:val="right"/>
              <w:rPr>
                <w:b/>
                <w:sz w:val="18"/>
                <w:szCs w:val="18"/>
              </w:rPr>
            </w:pPr>
            <w:r>
              <w:rPr>
                <w:b/>
                <w:sz w:val="18"/>
                <w:szCs w:val="18"/>
              </w:rPr>
              <w:t xml:space="preserve">    1.686.000 </w:t>
            </w:r>
          </w:p>
        </w:tc>
      </w:tr>
      <w:tr w:rsidR="00B65763" w:rsidRPr="00872466" w:rsidTr="00293BA8">
        <w:trPr>
          <w:trHeight w:val="255"/>
        </w:trPr>
        <w:tc>
          <w:tcPr>
            <w:tcW w:w="6510" w:type="dxa"/>
            <w:tcMar>
              <w:top w:w="15" w:type="dxa"/>
              <w:left w:w="360" w:type="dxa"/>
              <w:bottom w:w="0" w:type="dxa"/>
              <w:right w:w="15" w:type="dxa"/>
            </w:tcMar>
            <w:vAlign w:val="center"/>
          </w:tcPr>
          <w:p w:rsidR="00371160" w:rsidRDefault="009658B8">
            <w:pPr>
              <w:pStyle w:val="Heading5"/>
              <w:ind w:left="-360" w:firstLine="116"/>
              <w:rPr>
                <w:rFonts w:ascii="Times New Roman" w:hAnsi="Times New Roman"/>
                <w:sz w:val="18"/>
                <w:szCs w:val="18"/>
                <w:lang w:val="tr-TR"/>
              </w:rPr>
            </w:pPr>
            <w:r>
              <w:rPr>
                <w:rFonts w:ascii="Times New Roman" w:hAnsi="Times New Roman"/>
                <w:sz w:val="18"/>
                <w:szCs w:val="18"/>
                <w:lang w:val="tr-TR"/>
              </w:rPr>
              <w:t>SERMAYEDEN İNDİRİLEN DEĞERLER</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1.246</w:t>
            </w:r>
          </w:p>
        </w:tc>
        <w:tc>
          <w:tcPr>
            <w:tcW w:w="1418" w:type="dxa"/>
            <w:vAlign w:val="bottom"/>
          </w:tcPr>
          <w:p w:rsidR="00371160" w:rsidRDefault="009658B8">
            <w:pPr>
              <w:ind w:right="57"/>
              <w:jc w:val="right"/>
              <w:rPr>
                <w:b/>
                <w:sz w:val="18"/>
                <w:szCs w:val="18"/>
              </w:rPr>
            </w:pPr>
            <w:r>
              <w:rPr>
                <w:b/>
                <w:sz w:val="18"/>
                <w:szCs w:val="18"/>
              </w:rPr>
              <w:t xml:space="preserve">         266 </w:t>
            </w:r>
          </w:p>
        </w:tc>
      </w:tr>
      <w:tr w:rsidR="00B65763" w:rsidRPr="00872466" w:rsidTr="00293BA8">
        <w:trPr>
          <w:trHeight w:val="474"/>
        </w:trPr>
        <w:tc>
          <w:tcPr>
            <w:tcW w:w="6510" w:type="dxa"/>
            <w:tcMar>
              <w:top w:w="15" w:type="dxa"/>
              <w:left w:w="360" w:type="dxa"/>
              <w:bottom w:w="0" w:type="dxa"/>
              <w:right w:w="15" w:type="dxa"/>
            </w:tcMar>
            <w:vAlign w:val="center"/>
          </w:tcPr>
          <w:p w:rsidR="00371160" w:rsidRDefault="009658B8">
            <w:pPr>
              <w:ind w:left="-229"/>
              <w:jc w:val="both"/>
              <w:rPr>
                <w:rFonts w:eastAsia="Arial Unicode MS"/>
                <w:sz w:val="18"/>
                <w:szCs w:val="18"/>
                <w:lang w:val="tr-TR"/>
              </w:rPr>
            </w:pPr>
            <w:r>
              <w:rPr>
                <w:sz w:val="18"/>
                <w:szCs w:val="18"/>
                <w:lang w:val="tr-TR"/>
              </w:rPr>
              <w:t>Sermayesinin Yüzde On ve Daha Fazlasına Sahip Olunan Bankalar ile Finansal Kuruluşlardan (Yurt İçi, Yurt Dışı) Konsolide Edilmeyenlerdeki Ortaklık Payları</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34</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34 </w:t>
            </w:r>
          </w:p>
        </w:tc>
      </w:tr>
      <w:tr w:rsidR="00B65763" w:rsidRPr="00872466" w:rsidTr="00293BA8">
        <w:trPr>
          <w:trHeight w:val="690"/>
        </w:trPr>
        <w:tc>
          <w:tcPr>
            <w:tcW w:w="6510" w:type="dxa"/>
            <w:tcMar>
              <w:top w:w="15" w:type="dxa"/>
              <w:left w:w="15" w:type="dxa"/>
              <w:bottom w:w="0" w:type="dxa"/>
              <w:right w:w="15" w:type="dxa"/>
            </w:tcMar>
            <w:vAlign w:val="center"/>
          </w:tcPr>
          <w:p w:rsidR="00371160" w:rsidRDefault="009658B8">
            <w:pPr>
              <w:ind w:left="116"/>
              <w:jc w:val="both"/>
              <w:rPr>
                <w:sz w:val="18"/>
                <w:szCs w:val="18"/>
                <w:lang w:val="tr-TR"/>
              </w:rPr>
            </w:pPr>
            <w:r>
              <w:rPr>
                <w:sz w:val="18"/>
                <w:szCs w:val="18"/>
                <w:lang w:val="tr-TR"/>
              </w:rPr>
              <w:t>Sermayesinin Yüzde Onundan Azına Sahip Olunan Bankalar ile Finansal Kuruluşlardaki (Yurt İçi, Yurt Dışı) Bankanın Ana Sermaye ve Katkı Sermaye Toplamının Yüzde On ve Daha Fazlasını Aşan Tutardaki Ortaklık Payları Toplamı</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trHeight w:val="725"/>
        </w:trPr>
        <w:tc>
          <w:tcPr>
            <w:tcW w:w="6510" w:type="dxa"/>
            <w:tcMar>
              <w:top w:w="15" w:type="dxa"/>
              <w:left w:w="360" w:type="dxa"/>
              <w:bottom w:w="0" w:type="dxa"/>
              <w:right w:w="15" w:type="dxa"/>
            </w:tcMar>
            <w:vAlign w:val="center"/>
          </w:tcPr>
          <w:p w:rsidR="00371160" w:rsidRDefault="009658B8">
            <w:pPr>
              <w:ind w:left="-229"/>
              <w:jc w:val="both"/>
              <w:rPr>
                <w:sz w:val="18"/>
                <w:szCs w:val="18"/>
                <w:lang w:val="tr-TR"/>
              </w:rPr>
            </w:pPr>
            <w:r>
              <w:rPr>
                <w:sz w:val="18"/>
                <w:szCs w:val="18"/>
                <w:lang w:val="tr-TR"/>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trHeight w:val="255"/>
        </w:trPr>
        <w:tc>
          <w:tcPr>
            <w:tcW w:w="6510" w:type="dxa"/>
            <w:tcMar>
              <w:top w:w="15" w:type="dxa"/>
              <w:left w:w="360" w:type="dxa"/>
              <w:bottom w:w="0" w:type="dxa"/>
              <w:right w:w="15" w:type="dxa"/>
            </w:tcMar>
            <w:vAlign w:val="center"/>
          </w:tcPr>
          <w:p w:rsidR="00371160" w:rsidRDefault="009658B8">
            <w:pPr>
              <w:ind w:left="-360" w:firstLine="131"/>
              <w:jc w:val="both"/>
              <w:rPr>
                <w:sz w:val="18"/>
                <w:szCs w:val="18"/>
                <w:lang w:val="tr-TR"/>
              </w:rPr>
            </w:pPr>
            <w:r>
              <w:rPr>
                <w:sz w:val="18"/>
                <w:szCs w:val="18"/>
                <w:lang w:val="tr-TR"/>
              </w:rPr>
              <w:t>Kanunun 50 ve 51’inci Maddeleri Hükümlerine Aykırı Olarak Kullandırılan Krediler</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 </w:t>
            </w:r>
          </w:p>
        </w:tc>
      </w:tr>
      <w:tr w:rsidR="00B65763" w:rsidRPr="00872466" w:rsidTr="00293BA8">
        <w:trPr>
          <w:trHeight w:val="1211"/>
        </w:trPr>
        <w:tc>
          <w:tcPr>
            <w:tcW w:w="6510" w:type="dxa"/>
            <w:tcMar>
              <w:top w:w="15" w:type="dxa"/>
              <w:left w:w="360" w:type="dxa"/>
              <w:bottom w:w="0" w:type="dxa"/>
              <w:right w:w="15" w:type="dxa"/>
            </w:tcMar>
            <w:vAlign w:val="center"/>
          </w:tcPr>
          <w:p w:rsidR="00371160" w:rsidRDefault="009658B8">
            <w:pPr>
              <w:ind w:left="-229"/>
              <w:jc w:val="both"/>
              <w:rPr>
                <w:sz w:val="18"/>
                <w:szCs w:val="18"/>
                <w:lang w:val="tr-TR"/>
              </w:rPr>
            </w:pPr>
            <w:r>
              <w:rPr>
                <w:sz w:val="18"/>
                <w:szCs w:val="18"/>
                <w:lang w:val="tr-TR"/>
              </w:rPr>
              <w:t>Bankaların, G</w:t>
            </w:r>
            <w:del w:id="310" w:author="Gülşah Tuba Ünlü (Open)&#10;" w:date="2011-02-12T11:42:00Z">
              <w:r>
                <w:rPr>
                  <w:sz w:val="18"/>
                  <w:szCs w:val="18"/>
                  <w:lang w:val="tr-TR"/>
                </w:rPr>
                <w:delText>ayrımenkul</w:delText>
              </w:r>
            </w:del>
            <w:ins w:id="311" w:author="Gülşah Tuba Ünlü (Open)&#10;" w:date="2011-02-12T11:42:00Z">
              <w:r>
                <w:rPr>
                  <w:sz w:val="18"/>
                  <w:szCs w:val="18"/>
                  <w:lang w:val="tr-TR"/>
                </w:rPr>
                <w:t>ayrimenkul</w:t>
              </w:r>
            </w:ins>
            <w:r>
              <w:rPr>
                <w:sz w:val="18"/>
                <w:szCs w:val="18"/>
                <w:lang w:val="tr-TR"/>
              </w:rPr>
              <w:t>lerinin Net Defter Değerleri Toplamının Özkaynaklarının Yüzde Ellisini Aşan Kısmı ile Alacaklarından Dolayı Edinmek Zorunda Kaldıkları ve Kanunun 57’nci Maddesi Uyarınca Elden Çıkarılması Gereken Emtia ve G</w:t>
            </w:r>
            <w:del w:id="312" w:author="Gülşah Tuba Ünlü (Open)&#10;" w:date="2011-02-12T11:42:00Z">
              <w:r>
                <w:rPr>
                  <w:sz w:val="18"/>
                  <w:szCs w:val="18"/>
                  <w:lang w:val="tr-TR"/>
                </w:rPr>
                <w:delText>ayrımenkul</w:delText>
              </w:r>
            </w:del>
            <w:ins w:id="313" w:author="Gülşah Tuba Ünlü (Open)&#10;" w:date="2011-02-12T11:42:00Z">
              <w:r>
                <w:rPr>
                  <w:sz w:val="18"/>
                  <w:szCs w:val="18"/>
                  <w:lang w:val="tr-TR"/>
                </w:rPr>
                <w:t>ayrimenkul</w:t>
              </w:r>
            </w:ins>
            <w:r>
              <w:rPr>
                <w:sz w:val="18"/>
                <w:szCs w:val="18"/>
                <w:lang w:val="tr-TR"/>
              </w:rPr>
              <w:t>lerden Edinim Tarihinden İtibaren Beş Yıl Geçmesine Rağmen Elden Çıkarılamayanların Net Defter Değerleri</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1.212</w:t>
            </w:r>
          </w:p>
        </w:tc>
        <w:tc>
          <w:tcPr>
            <w:tcW w:w="1418" w:type="dxa"/>
            <w:vAlign w:val="bottom"/>
          </w:tcPr>
          <w:p w:rsidR="00371160" w:rsidRDefault="009658B8">
            <w:pPr>
              <w:ind w:right="57"/>
              <w:jc w:val="right"/>
              <w:rPr>
                <w:sz w:val="18"/>
                <w:szCs w:val="18"/>
              </w:rPr>
            </w:pPr>
            <w:r>
              <w:rPr>
                <w:sz w:val="18"/>
                <w:szCs w:val="18"/>
                <w:lang w:val="tr-TR"/>
              </w:rPr>
              <w:t xml:space="preserve">              </w:t>
            </w:r>
            <w:r>
              <w:rPr>
                <w:sz w:val="18"/>
                <w:szCs w:val="18"/>
              </w:rPr>
              <w:t xml:space="preserve">232 </w:t>
            </w:r>
          </w:p>
        </w:tc>
      </w:tr>
      <w:tr w:rsidR="00B65763" w:rsidRPr="00872466" w:rsidTr="00293BA8">
        <w:trPr>
          <w:trHeight w:val="255"/>
        </w:trPr>
        <w:tc>
          <w:tcPr>
            <w:tcW w:w="6510" w:type="dxa"/>
            <w:tcMar>
              <w:top w:w="15" w:type="dxa"/>
              <w:left w:w="15" w:type="dxa"/>
              <w:bottom w:w="0" w:type="dxa"/>
              <w:right w:w="15" w:type="dxa"/>
            </w:tcMar>
            <w:vAlign w:val="center"/>
          </w:tcPr>
          <w:p w:rsidR="00371160" w:rsidRDefault="009658B8">
            <w:pPr>
              <w:pStyle w:val="Heading9"/>
              <w:ind w:firstLine="116"/>
              <w:rPr>
                <w:b w:val="0"/>
                <w:bCs w:val="0"/>
                <w:szCs w:val="18"/>
              </w:rPr>
            </w:pPr>
            <w:r>
              <w:rPr>
                <w:b w:val="0"/>
                <w:bCs w:val="0"/>
                <w:szCs w:val="18"/>
              </w:rPr>
              <w:t>Diğer</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 xml:space="preserve">                   - </w:t>
            </w:r>
          </w:p>
        </w:tc>
      </w:tr>
      <w:tr w:rsidR="00B65763" w:rsidRPr="00872466" w:rsidTr="00293BA8">
        <w:trPr>
          <w:trHeight w:val="255"/>
        </w:trPr>
        <w:tc>
          <w:tcPr>
            <w:tcW w:w="6510" w:type="dxa"/>
            <w:tcMar>
              <w:top w:w="15" w:type="dxa"/>
              <w:left w:w="15" w:type="dxa"/>
              <w:bottom w:w="0" w:type="dxa"/>
              <w:right w:w="15" w:type="dxa"/>
            </w:tcMar>
            <w:vAlign w:val="center"/>
          </w:tcPr>
          <w:p w:rsidR="00371160" w:rsidRDefault="009658B8">
            <w:pPr>
              <w:pStyle w:val="Heading9"/>
              <w:ind w:firstLine="116"/>
              <w:rPr>
                <w:bCs w:val="0"/>
                <w:szCs w:val="18"/>
              </w:rPr>
            </w:pPr>
            <w:r>
              <w:rPr>
                <w:bCs w:val="0"/>
                <w:szCs w:val="18"/>
              </w:rPr>
              <w:t>TOPLAM ÖZKAYNAK</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1.922.50</w:t>
            </w:r>
            <w:ins w:id="314" w:author="Asiye Mara (Open)&#10;" w:date="2011-02-12T01:39:00Z">
              <w:r>
                <w:rPr>
                  <w:b/>
                  <w:sz w:val="18"/>
                  <w:szCs w:val="18"/>
                </w:rPr>
                <w:t>5</w:t>
              </w:r>
            </w:ins>
            <w:del w:id="315" w:author="Asiye Mara (Open)&#10;" w:date="2011-02-12T01:39:00Z">
              <w:r>
                <w:rPr>
                  <w:b/>
                  <w:sz w:val="18"/>
                  <w:szCs w:val="18"/>
                </w:rPr>
                <w:delText>8</w:delText>
              </w:r>
            </w:del>
          </w:p>
        </w:tc>
        <w:tc>
          <w:tcPr>
            <w:tcW w:w="1418" w:type="dxa"/>
            <w:vAlign w:val="bottom"/>
          </w:tcPr>
          <w:p w:rsidR="00371160" w:rsidRDefault="009658B8">
            <w:pPr>
              <w:ind w:right="57"/>
              <w:jc w:val="right"/>
              <w:rPr>
                <w:b/>
                <w:sz w:val="18"/>
                <w:szCs w:val="18"/>
              </w:rPr>
            </w:pPr>
            <w:r>
              <w:rPr>
                <w:b/>
                <w:sz w:val="18"/>
                <w:szCs w:val="18"/>
              </w:rPr>
              <w:t xml:space="preserve">    1.685.734 </w:t>
            </w:r>
          </w:p>
        </w:tc>
      </w:tr>
    </w:tbl>
    <w:p w:rsidR="00371160" w:rsidRDefault="00371160">
      <w:pPr>
        <w:jc w:val="both"/>
        <w:rPr>
          <w:sz w:val="2"/>
          <w:szCs w:val="2"/>
          <w:lang w:val="tr-TR"/>
        </w:rPr>
      </w:pPr>
    </w:p>
    <w:p w:rsidR="00371160" w:rsidRDefault="00371160">
      <w:pPr>
        <w:tabs>
          <w:tab w:val="left" w:pos="540"/>
        </w:tabs>
        <w:spacing w:before="100" w:beforeAutospacing="1" w:after="100" w:afterAutospacing="1"/>
        <w:ind w:right="-57"/>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9658B8">
      <w:pPr>
        <w:tabs>
          <w:tab w:val="left" w:pos="540"/>
        </w:tabs>
        <w:spacing w:before="100" w:beforeAutospacing="1" w:after="100" w:afterAutospacing="1"/>
        <w:ind w:right="-57"/>
        <w:jc w:val="both"/>
        <w:rPr>
          <w:b/>
          <w:bCs/>
          <w:sz w:val="22"/>
          <w:szCs w:val="22"/>
          <w:lang w:val="tr-TR"/>
        </w:rPr>
      </w:pPr>
      <w:r>
        <w:rPr>
          <w:b/>
          <w:bCs/>
          <w:sz w:val="22"/>
          <w:szCs w:val="22"/>
          <w:lang w:val="tr-TR"/>
        </w:rPr>
        <w:t>II.</w:t>
      </w:r>
      <w:r>
        <w:rPr>
          <w:b/>
          <w:bCs/>
          <w:sz w:val="22"/>
          <w:szCs w:val="22"/>
          <w:lang w:val="tr-TR"/>
        </w:rPr>
        <w:tab/>
      </w:r>
      <w:r>
        <w:rPr>
          <w:b/>
          <w:bCs/>
          <w:sz w:val="22"/>
          <w:szCs w:val="22"/>
          <w:lang w:val="tr-TR"/>
        </w:rPr>
        <w:tab/>
        <w:t xml:space="preserve">Kredi Riskine İlişkin Açıklamalar </w:t>
      </w:r>
    </w:p>
    <w:p w:rsidR="00371160" w:rsidRDefault="009658B8">
      <w:pPr>
        <w:ind w:left="720"/>
        <w:jc w:val="both"/>
        <w:rPr>
          <w:sz w:val="22"/>
          <w:szCs w:val="22"/>
          <w:lang w:val="tr-TR"/>
        </w:rPr>
      </w:pPr>
      <w:r>
        <w:rPr>
          <w:sz w:val="22"/>
          <w:szCs w:val="22"/>
          <w:lang w:val="tr-TR"/>
        </w:rPr>
        <w:t>Banka</w:t>
      </w:r>
      <w:ins w:id="316" w:author="Gülşah Tuba Ünlü (Open)&#10;" w:date="2011-02-13T01:40:00Z">
        <w:r>
          <w:rPr>
            <w:sz w:val="22"/>
            <w:szCs w:val="22"/>
            <w:lang w:val="tr-TR"/>
          </w:rPr>
          <w:t>’</w:t>
        </w:r>
      </w:ins>
      <w:r>
        <w:rPr>
          <w:sz w:val="22"/>
          <w:szCs w:val="22"/>
          <w:lang w:val="tr-TR"/>
        </w:rPr>
        <w:t>nın Risk İzleme Müdürlüğü’nce kredi müşterilerinin kredi değerliliği izlenmekte ve altı ayda bir düzenli olarak gözden geçirilmektedir. Borçlularının kredi değerlilikleri düzenli aralıklarla “Bankalarca Karşılık Ayrılacak Kredilerin ve Diğer Alacakların Niteliklerinin Belirlenmesi ve Ayrılacak Karşılıklara İlişkin Usul ve Esaslar Hakkında Yönetmelik”e uygun şekilde izlenmektedir. Hesap durum belgeleri ilgili mevzuatta öngörüldüğü şekilde alınmaktadır. Kredi limitleri Yönetim Kurulu, Banka Kredi Komitesi ve Kredi Yönetimi</w:t>
      </w:r>
      <w:ins w:id="317" w:author="Gülşah Tuba Ünlü (Open)&#10;" w:date="2011-02-13T01:41:00Z">
        <w:r>
          <w:rPr>
            <w:sz w:val="22"/>
            <w:szCs w:val="22"/>
            <w:lang w:val="tr-TR"/>
          </w:rPr>
          <w:t>’</w:t>
        </w:r>
      </w:ins>
      <w:r>
        <w:rPr>
          <w:sz w:val="22"/>
          <w:szCs w:val="22"/>
          <w:lang w:val="tr-TR"/>
        </w:rPr>
        <w:t>nce belirlenmektedir. Banka, kullandırdığı kredileri ve diğer alacakları için yeterli miktarda teminat almaktadır. Alınan teminatlar nakit blokajı, g</w:t>
      </w:r>
      <w:del w:id="318" w:author="Gülşah Tuba Ünlü (Open)&#10;" w:date="2011-02-12T11:43:00Z">
        <w:r>
          <w:rPr>
            <w:sz w:val="22"/>
            <w:szCs w:val="22"/>
            <w:lang w:val="tr-TR"/>
          </w:rPr>
          <w:delText>ayrimenkul</w:delText>
        </w:r>
      </w:del>
      <w:ins w:id="319" w:author="Gülşah Tuba Ünlü (Open)&#10;" w:date="2011-02-12T11:43:00Z">
        <w:r>
          <w:rPr>
            <w:sz w:val="22"/>
            <w:szCs w:val="22"/>
            <w:lang w:val="tr-TR"/>
          </w:rPr>
          <w:t>ayrimenkul</w:t>
        </w:r>
      </w:ins>
      <w:r>
        <w:rPr>
          <w:sz w:val="22"/>
          <w:szCs w:val="22"/>
          <w:lang w:val="tr-TR"/>
        </w:rPr>
        <w:t xml:space="preserve"> ipoteği, şahsi kefalet ve müşteri çekleri gibi teminatlardan oluşmaktadır.</w:t>
      </w:r>
    </w:p>
    <w:p w:rsidR="00371160" w:rsidRDefault="00371160">
      <w:pPr>
        <w:ind w:left="720"/>
        <w:jc w:val="both"/>
        <w:rPr>
          <w:sz w:val="22"/>
          <w:szCs w:val="22"/>
          <w:lang w:val="tr-TR"/>
        </w:rPr>
      </w:pPr>
    </w:p>
    <w:p w:rsidR="00371160" w:rsidRDefault="009658B8">
      <w:pPr>
        <w:pStyle w:val="BodyText3"/>
        <w:ind w:left="720"/>
        <w:jc w:val="both"/>
        <w:rPr>
          <w:bCs w:val="0"/>
          <w:i w:val="0"/>
          <w:iCs w:val="0"/>
          <w:szCs w:val="22"/>
        </w:rPr>
      </w:pPr>
      <w:r>
        <w:rPr>
          <w:bCs w:val="0"/>
          <w:i w:val="0"/>
          <w:iCs w:val="0"/>
          <w:szCs w:val="22"/>
        </w:rPr>
        <w:t xml:space="preserve">Banka’nın vadeli işlem ve benzeri diğer sözleşmeler cinsinden tutulan pozisyonları  için Yönetim Kurulu tarafından işlem limitleri tahsis edilmekte ve işlemler bu limitler dahilinde gerçekleştirilmektedir. </w:t>
      </w:r>
    </w:p>
    <w:p w:rsidR="00371160" w:rsidRDefault="00371160">
      <w:pPr>
        <w:ind w:left="720"/>
        <w:jc w:val="both"/>
        <w:rPr>
          <w:bCs/>
          <w:sz w:val="22"/>
          <w:szCs w:val="22"/>
          <w:lang w:val="tr-TR"/>
        </w:rPr>
      </w:pPr>
    </w:p>
    <w:p w:rsidR="00371160" w:rsidRDefault="009658B8">
      <w:pPr>
        <w:ind w:left="720"/>
        <w:jc w:val="both"/>
        <w:rPr>
          <w:sz w:val="22"/>
          <w:szCs w:val="22"/>
          <w:lang w:val="tr-TR"/>
        </w:rPr>
      </w:pPr>
      <w:r>
        <w:rPr>
          <w:bCs/>
          <w:sz w:val="22"/>
          <w:szCs w:val="22"/>
          <w:lang w:val="tr-TR"/>
        </w:rPr>
        <w:t>Opsiyon ve benzer nitelikli sözleşmeleri bulunmamaktadır.</w:t>
      </w:r>
    </w:p>
    <w:p w:rsidR="00371160" w:rsidRDefault="009658B8">
      <w:pPr>
        <w:tabs>
          <w:tab w:val="left" w:pos="540"/>
        </w:tabs>
        <w:spacing w:before="100" w:beforeAutospacing="1" w:after="100" w:afterAutospacing="1"/>
        <w:ind w:left="720"/>
        <w:jc w:val="both"/>
        <w:rPr>
          <w:sz w:val="22"/>
          <w:szCs w:val="22"/>
          <w:lang w:val="tr-TR"/>
        </w:rPr>
      </w:pPr>
      <w:r>
        <w:rPr>
          <w:sz w:val="22"/>
          <w:szCs w:val="22"/>
          <w:lang w:val="tr-TR"/>
        </w:rPr>
        <w:t>Tazmin edilen gayr</w:t>
      </w:r>
      <w:del w:id="320" w:author="Gülşah Tuba Ünlü (Open)&#10;" w:date="2011-02-12T11:45:00Z">
        <w:r>
          <w:rPr>
            <w:sz w:val="22"/>
            <w:szCs w:val="22"/>
            <w:lang w:val="tr-TR"/>
          </w:rPr>
          <w:delText>inakdi</w:delText>
        </w:r>
      </w:del>
      <w:ins w:id="321" w:author="Gülşah Tuba Ünlü (Open)&#10;" w:date="2011-02-12T11:45:00Z">
        <w:r>
          <w:rPr>
            <w:sz w:val="22"/>
            <w:szCs w:val="22"/>
            <w:lang w:val="tr-TR"/>
          </w:rPr>
          <w:t>inakdi</w:t>
        </w:r>
      </w:ins>
      <w:r>
        <w:rPr>
          <w:sz w:val="22"/>
          <w:szCs w:val="22"/>
          <w:lang w:val="tr-TR"/>
        </w:rPr>
        <w:t xml:space="preserve"> krediler, vadesi geldiği halde ödenmeyen kredilerle aynı risk ağırlığına tabi    tutulmaktadır.</w:t>
      </w:r>
    </w:p>
    <w:p w:rsidR="00371160" w:rsidRDefault="009658B8">
      <w:pPr>
        <w:tabs>
          <w:tab w:val="left" w:pos="540"/>
        </w:tabs>
        <w:spacing w:before="100" w:beforeAutospacing="1" w:after="100" w:afterAutospacing="1"/>
        <w:ind w:left="720"/>
        <w:jc w:val="both"/>
        <w:rPr>
          <w:sz w:val="22"/>
          <w:szCs w:val="22"/>
          <w:lang w:val="tr-TR"/>
        </w:rPr>
      </w:pPr>
      <w:r>
        <w:rPr>
          <w:sz w:val="22"/>
          <w:szCs w:val="22"/>
          <w:lang w:val="tr-TR"/>
        </w:rPr>
        <w:t>Yenilenen ve yeniden itfa planına bağlanan krediler Banka tarafından “Bankalarca Karşılık Ayrılacak Kredilerin ve Diğer Alacakların Niteliklerinin Belirlenmesi ve Ayrılacak Karşılıklara İlişkin Usul ve Esaslar Hakkında Yönetmelik”e uygun şekilde izlenmektedir. İlgili müşterinin finansal durumu ve ticari faaliyetleri sürekli analiz edilmekte ve yenilenen plana göre anapara ve kar payı ödemelerinin yapılıp yapılmadığı ilgili birimler tarafından takip edilmektedir.</w:t>
      </w:r>
    </w:p>
    <w:p w:rsidR="00371160" w:rsidRDefault="009658B8">
      <w:pPr>
        <w:tabs>
          <w:tab w:val="left" w:pos="540"/>
        </w:tabs>
        <w:spacing w:before="100" w:beforeAutospacing="1" w:after="100" w:afterAutospacing="1"/>
        <w:ind w:left="720"/>
        <w:jc w:val="both"/>
        <w:rPr>
          <w:sz w:val="22"/>
          <w:szCs w:val="22"/>
          <w:lang w:val="tr-TR"/>
        </w:rPr>
      </w:pPr>
      <w:r>
        <w:rPr>
          <w:sz w:val="22"/>
          <w:szCs w:val="22"/>
          <w:lang w:val="tr-TR"/>
        </w:rPr>
        <w:t>Banka’nın 31 Aralık 2010 itibarıyla ilk büyük 100 nakdi kredi müşterisinden olan risklerinin toplam nakdi krediler  portföyü içindeki payı %39,32’dir (31 Aralık 2009: %46,57).</w:t>
      </w:r>
    </w:p>
    <w:p w:rsidR="00371160" w:rsidRDefault="009658B8">
      <w:pPr>
        <w:tabs>
          <w:tab w:val="left" w:pos="540"/>
        </w:tabs>
        <w:spacing w:before="100" w:beforeAutospacing="1" w:after="100" w:afterAutospacing="1"/>
        <w:ind w:left="720"/>
        <w:jc w:val="both"/>
        <w:rPr>
          <w:sz w:val="22"/>
          <w:szCs w:val="22"/>
          <w:lang w:val="tr-TR"/>
        </w:rPr>
      </w:pPr>
      <w:r>
        <w:rPr>
          <w:sz w:val="22"/>
          <w:szCs w:val="22"/>
          <w:lang w:val="tr-TR"/>
        </w:rPr>
        <w:t>Banka’nın 31 Aralık 2010 itibarıyla ilk büyük 100 gayr</w:t>
      </w:r>
      <w:del w:id="322" w:author="Gülşah Tuba Ünlü (Open)&#10;" w:date="2011-02-12T11:45:00Z">
        <w:r>
          <w:rPr>
            <w:sz w:val="22"/>
            <w:szCs w:val="22"/>
            <w:lang w:val="tr-TR"/>
          </w:rPr>
          <w:delText>inakdi</w:delText>
        </w:r>
      </w:del>
      <w:ins w:id="323" w:author="Gülşah Tuba Ünlü (Open)&#10;" w:date="2011-02-12T11:45:00Z">
        <w:r>
          <w:rPr>
            <w:sz w:val="22"/>
            <w:szCs w:val="22"/>
            <w:lang w:val="tr-TR"/>
          </w:rPr>
          <w:t>inakdi</w:t>
        </w:r>
      </w:ins>
      <w:r>
        <w:rPr>
          <w:sz w:val="22"/>
          <w:szCs w:val="22"/>
          <w:lang w:val="tr-TR"/>
        </w:rPr>
        <w:t xml:space="preserve"> kredi müşterisinden olan risklerinin toplam gayr</w:t>
      </w:r>
      <w:del w:id="324" w:author="Gülşah Tuba Ünlü (Open)&#10;" w:date="2011-02-12T11:45:00Z">
        <w:r>
          <w:rPr>
            <w:sz w:val="22"/>
            <w:szCs w:val="22"/>
            <w:lang w:val="tr-TR"/>
          </w:rPr>
          <w:delText>inakdi</w:delText>
        </w:r>
      </w:del>
      <w:ins w:id="325" w:author="Gülşah Tuba Ünlü (Open)&#10;" w:date="2011-02-12T11:45:00Z">
        <w:r>
          <w:rPr>
            <w:sz w:val="22"/>
            <w:szCs w:val="22"/>
            <w:lang w:val="tr-TR"/>
          </w:rPr>
          <w:t>inakdi</w:t>
        </w:r>
      </w:ins>
      <w:r>
        <w:rPr>
          <w:sz w:val="22"/>
          <w:szCs w:val="22"/>
          <w:lang w:val="tr-TR"/>
        </w:rPr>
        <w:t xml:space="preserve"> krediler portföyü içindeki payı %47,22’dir (31 Aralık 2009 : %46,62).</w:t>
      </w:r>
    </w:p>
    <w:p w:rsidR="00371160" w:rsidRDefault="009658B8">
      <w:pPr>
        <w:tabs>
          <w:tab w:val="left" w:pos="540"/>
        </w:tabs>
        <w:spacing w:before="100" w:beforeAutospacing="1" w:after="100" w:afterAutospacing="1"/>
        <w:ind w:left="720"/>
        <w:jc w:val="both"/>
        <w:rPr>
          <w:sz w:val="22"/>
          <w:szCs w:val="22"/>
          <w:lang w:val="tr-TR"/>
        </w:rPr>
      </w:pPr>
      <w:r>
        <w:rPr>
          <w:sz w:val="22"/>
          <w:szCs w:val="22"/>
          <w:lang w:val="tr-TR"/>
        </w:rPr>
        <w:t>Banka’nın 31 Aralık 2010 itibarıyla ilk büyük 100 kredi müşterisinden olan nakdi ve gayr</w:t>
      </w:r>
      <w:del w:id="326" w:author="Gülşah Tuba Ünlü (Open)&#10;" w:date="2011-02-12T11:45:00Z">
        <w:r>
          <w:rPr>
            <w:sz w:val="22"/>
            <w:szCs w:val="22"/>
            <w:lang w:val="tr-TR"/>
          </w:rPr>
          <w:delText>inakdi</w:delText>
        </w:r>
      </w:del>
      <w:ins w:id="327" w:author="Gülşah Tuba Ünlü (Open)&#10;" w:date="2011-02-12T11:45:00Z">
        <w:r>
          <w:rPr>
            <w:sz w:val="22"/>
            <w:szCs w:val="22"/>
            <w:lang w:val="tr-TR"/>
          </w:rPr>
          <w:t>inakdi</w:t>
        </w:r>
      </w:ins>
      <w:r>
        <w:rPr>
          <w:sz w:val="22"/>
          <w:szCs w:val="22"/>
          <w:lang w:val="tr-TR"/>
        </w:rPr>
        <w:t xml:space="preserve"> alacak tutarının toplam bilanço içi varlıklar ve gayr</w:t>
      </w:r>
      <w:del w:id="328" w:author="Gülşah Tuba Ünlü (Open)&#10;" w:date="2011-02-12T11:45:00Z">
        <w:r>
          <w:rPr>
            <w:sz w:val="22"/>
            <w:szCs w:val="22"/>
            <w:lang w:val="tr-TR"/>
          </w:rPr>
          <w:delText>inakdi</w:delText>
        </w:r>
      </w:del>
      <w:ins w:id="329" w:author="Gülşah Tuba Ünlü (Open)&#10;" w:date="2011-02-12T11:45:00Z">
        <w:r>
          <w:rPr>
            <w:sz w:val="22"/>
            <w:szCs w:val="22"/>
            <w:lang w:val="tr-TR"/>
          </w:rPr>
          <w:t>inakdi</w:t>
        </w:r>
      </w:ins>
      <w:r>
        <w:rPr>
          <w:sz w:val="22"/>
          <w:szCs w:val="22"/>
          <w:lang w:val="tr-TR"/>
        </w:rPr>
        <w:t xml:space="preserve"> krediler toplamı içindeki payı %36,66’dır (31 Aralık 2009 : %39,86).</w:t>
      </w:r>
    </w:p>
    <w:p w:rsidR="00371160" w:rsidRDefault="009658B8">
      <w:pPr>
        <w:tabs>
          <w:tab w:val="left" w:pos="540"/>
        </w:tabs>
        <w:spacing w:before="100" w:beforeAutospacing="1" w:after="100" w:afterAutospacing="1"/>
        <w:ind w:left="709"/>
        <w:jc w:val="both"/>
        <w:rPr>
          <w:sz w:val="22"/>
          <w:szCs w:val="22"/>
          <w:lang w:val="tr-TR"/>
        </w:rPr>
      </w:pPr>
      <w:r>
        <w:rPr>
          <w:sz w:val="22"/>
          <w:szCs w:val="22"/>
          <w:lang w:val="tr-TR"/>
        </w:rPr>
        <w:t>Banka tarafından üstlenilen kredi riski için ayrılan genel karşılık tutarı cari dönemde 117.204 Bin TL’dir (31 Aralık 2009: 89.368 Bin TL).</w:t>
      </w:r>
    </w:p>
    <w:p w:rsidR="00371160" w:rsidRDefault="00371160">
      <w:pPr>
        <w:tabs>
          <w:tab w:val="left" w:pos="540"/>
        </w:tabs>
        <w:spacing w:before="100" w:beforeAutospacing="1" w:after="100" w:afterAutospacing="1"/>
        <w:ind w:right="-57"/>
        <w:jc w:val="both"/>
        <w:rPr>
          <w:sz w:val="22"/>
          <w:szCs w:val="22"/>
          <w:lang w:val="tr-TR"/>
        </w:rPr>
      </w:pPr>
    </w:p>
    <w:p w:rsidR="00371160" w:rsidRDefault="00371160">
      <w:pPr>
        <w:tabs>
          <w:tab w:val="left" w:pos="540"/>
        </w:tabs>
        <w:spacing w:before="100" w:beforeAutospacing="1" w:after="100" w:afterAutospacing="1"/>
        <w:ind w:right="-57"/>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9658B8">
      <w:pPr>
        <w:tabs>
          <w:tab w:val="left" w:pos="540"/>
        </w:tabs>
        <w:spacing w:before="100" w:beforeAutospacing="1" w:after="100" w:afterAutospacing="1"/>
        <w:ind w:right="-57"/>
        <w:jc w:val="both"/>
        <w:rPr>
          <w:b/>
          <w:bCs/>
          <w:sz w:val="22"/>
          <w:szCs w:val="22"/>
          <w:lang w:val="tr-TR"/>
        </w:rPr>
      </w:pPr>
      <w:r>
        <w:rPr>
          <w:b/>
          <w:bCs/>
          <w:sz w:val="22"/>
          <w:szCs w:val="22"/>
          <w:lang w:val="tr-TR"/>
        </w:rPr>
        <w:t>II.</w:t>
      </w:r>
      <w:r>
        <w:rPr>
          <w:b/>
          <w:bCs/>
          <w:sz w:val="22"/>
          <w:szCs w:val="22"/>
          <w:lang w:val="tr-TR"/>
        </w:rPr>
        <w:tab/>
        <w:t xml:space="preserve">Kredi Riskine İlişkin Açıklamalar (devamı) </w:t>
      </w:r>
    </w:p>
    <w:p w:rsidR="00371160" w:rsidRDefault="009658B8">
      <w:pPr>
        <w:rPr>
          <w:b/>
          <w:bCs/>
          <w:sz w:val="22"/>
          <w:szCs w:val="22"/>
          <w:lang w:val="tr-TR"/>
        </w:rPr>
      </w:pPr>
      <w:r>
        <w:rPr>
          <w:b/>
          <w:bCs/>
          <w:sz w:val="22"/>
          <w:szCs w:val="22"/>
          <w:lang w:val="tr-TR"/>
        </w:rPr>
        <w:t xml:space="preserve">          Kredi riskinin kullanıcılara ve coğrafi bölgelere göre dağılımı tablosu:</w:t>
      </w:r>
    </w:p>
    <w:p w:rsidR="00371160" w:rsidRDefault="00371160">
      <w:pPr>
        <w:rPr>
          <w:sz w:val="20"/>
          <w:szCs w:val="20"/>
          <w:lang w:val="tr-TR"/>
        </w:rPr>
      </w:pPr>
    </w:p>
    <w:tbl>
      <w:tblPr>
        <w:tblW w:w="9954" w:type="dxa"/>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159"/>
        <w:gridCol w:w="974"/>
        <w:gridCol w:w="974"/>
        <w:gridCol w:w="975"/>
        <w:gridCol w:w="974"/>
        <w:gridCol w:w="974"/>
        <w:gridCol w:w="975"/>
        <w:gridCol w:w="974"/>
        <w:gridCol w:w="975"/>
        <w:tblGridChange w:id="330">
          <w:tblGrid>
            <w:gridCol w:w="758"/>
            <w:gridCol w:w="1401"/>
            <w:gridCol w:w="758"/>
            <w:gridCol w:w="216"/>
            <w:gridCol w:w="758"/>
            <w:gridCol w:w="216"/>
            <w:gridCol w:w="758"/>
            <w:gridCol w:w="217"/>
            <w:gridCol w:w="758"/>
            <w:gridCol w:w="216"/>
            <w:gridCol w:w="758"/>
            <w:gridCol w:w="216"/>
            <w:gridCol w:w="758"/>
            <w:gridCol w:w="217"/>
            <w:gridCol w:w="758"/>
            <w:gridCol w:w="216"/>
            <w:gridCol w:w="758"/>
            <w:gridCol w:w="217"/>
            <w:gridCol w:w="758"/>
          </w:tblGrid>
        </w:tblGridChange>
      </w:tblGrid>
      <w:tr w:rsidR="00D9078B" w:rsidRPr="00872466" w:rsidTr="00284A55">
        <w:trPr>
          <w:trHeight w:val="288"/>
          <w:jc w:val="center"/>
        </w:trPr>
        <w:tc>
          <w:tcPr>
            <w:tcW w:w="2159" w:type="dxa"/>
            <w:vAlign w:val="center"/>
          </w:tcPr>
          <w:p w:rsidR="00371160" w:rsidRDefault="00371160">
            <w:pPr>
              <w:rPr>
                <w:snapToGrid w:val="0"/>
                <w:sz w:val="18"/>
                <w:szCs w:val="18"/>
                <w:lang w:val="tr-TR"/>
              </w:rPr>
            </w:pPr>
          </w:p>
        </w:tc>
        <w:tc>
          <w:tcPr>
            <w:tcW w:w="1948" w:type="dxa"/>
            <w:gridSpan w:val="2"/>
            <w:vAlign w:val="bottom"/>
          </w:tcPr>
          <w:p w:rsidR="00371160" w:rsidRDefault="009658B8">
            <w:pPr>
              <w:jc w:val="center"/>
              <w:rPr>
                <w:ins w:id="331" w:author="Asiye Mara (Open)&#10;" w:date="2011-02-12T01:47:00Z"/>
                <w:snapToGrid w:val="0"/>
                <w:sz w:val="18"/>
                <w:szCs w:val="18"/>
                <w:lang w:val="tr-TR"/>
              </w:rPr>
            </w:pPr>
            <w:r>
              <w:rPr>
                <w:snapToGrid w:val="0"/>
                <w:sz w:val="18"/>
                <w:szCs w:val="18"/>
                <w:lang w:val="tr-TR"/>
              </w:rPr>
              <w:t>Kişi ve Kuruluşlara Kullandırılan Krediler</w:t>
            </w:r>
          </w:p>
          <w:p w:rsidR="00371160" w:rsidRDefault="009658B8">
            <w:pPr>
              <w:jc w:val="center"/>
              <w:rPr>
                <w:snapToGrid w:val="0"/>
                <w:sz w:val="18"/>
                <w:szCs w:val="18"/>
                <w:lang w:val="tr-TR"/>
              </w:rPr>
            </w:pPr>
            <w:ins w:id="332" w:author="Asiye Mara (Open)&#10;" w:date="2011-02-12T01:47:00Z">
              <w:r>
                <w:rPr>
                  <w:snapToGrid w:val="0"/>
                  <w:sz w:val="18"/>
                  <w:szCs w:val="18"/>
                  <w:lang w:val="tr-TR"/>
                </w:rPr>
                <w:t>(**)</w:t>
              </w:r>
            </w:ins>
          </w:p>
        </w:tc>
        <w:tc>
          <w:tcPr>
            <w:tcW w:w="1949" w:type="dxa"/>
            <w:gridSpan w:val="2"/>
            <w:vAlign w:val="bottom"/>
          </w:tcPr>
          <w:p w:rsidR="00371160" w:rsidRDefault="009658B8">
            <w:pPr>
              <w:jc w:val="center"/>
              <w:rPr>
                <w:snapToGrid w:val="0"/>
                <w:sz w:val="18"/>
                <w:szCs w:val="18"/>
                <w:lang w:val="tr-TR"/>
              </w:rPr>
            </w:pPr>
            <w:r>
              <w:rPr>
                <w:snapToGrid w:val="0"/>
                <w:sz w:val="18"/>
                <w:szCs w:val="18"/>
                <w:lang w:val="tr-TR"/>
              </w:rPr>
              <w:t>Bankalar ve Diğer Mali Kuruluşlara Kullandırılan Krediler</w:t>
            </w:r>
          </w:p>
        </w:tc>
        <w:tc>
          <w:tcPr>
            <w:tcW w:w="1949" w:type="dxa"/>
            <w:gridSpan w:val="2"/>
            <w:vAlign w:val="bottom"/>
          </w:tcPr>
          <w:p w:rsidR="00371160" w:rsidRDefault="009658B8">
            <w:pPr>
              <w:jc w:val="center"/>
              <w:rPr>
                <w:snapToGrid w:val="0"/>
                <w:sz w:val="18"/>
                <w:szCs w:val="18"/>
                <w:lang w:val="tr-TR"/>
              </w:rPr>
            </w:pPr>
            <w:r>
              <w:rPr>
                <w:snapToGrid w:val="0"/>
                <w:sz w:val="18"/>
                <w:szCs w:val="18"/>
                <w:lang w:val="tr-TR"/>
              </w:rPr>
              <w:t>Menkul Değerler        (***)</w:t>
            </w:r>
          </w:p>
        </w:tc>
        <w:tc>
          <w:tcPr>
            <w:tcW w:w="1949" w:type="dxa"/>
            <w:gridSpan w:val="2"/>
            <w:shd w:val="clear" w:color="auto" w:fill="auto"/>
            <w:vAlign w:val="bottom"/>
          </w:tcPr>
          <w:p w:rsidR="00371160" w:rsidRDefault="009658B8">
            <w:pPr>
              <w:jc w:val="center"/>
              <w:rPr>
                <w:snapToGrid w:val="0"/>
                <w:sz w:val="18"/>
                <w:szCs w:val="18"/>
                <w:lang w:val="tr-TR"/>
              </w:rPr>
            </w:pPr>
            <w:r>
              <w:rPr>
                <w:snapToGrid w:val="0"/>
                <w:sz w:val="18"/>
                <w:szCs w:val="18"/>
                <w:lang w:val="tr-TR"/>
              </w:rPr>
              <w:t>Diğer Krediler            (**</w:t>
            </w:r>
            <w:ins w:id="333" w:author="Asiye Mara (Open)&#10;" w:date="2011-02-12T01:47:00Z">
              <w:r>
                <w:rPr>
                  <w:snapToGrid w:val="0"/>
                  <w:sz w:val="18"/>
                  <w:szCs w:val="18"/>
                  <w:lang w:val="tr-TR"/>
                </w:rPr>
                <w:t>**</w:t>
              </w:r>
            </w:ins>
            <w:r>
              <w:rPr>
                <w:snapToGrid w:val="0"/>
                <w:sz w:val="18"/>
                <w:szCs w:val="18"/>
                <w:lang w:val="tr-TR"/>
              </w:rPr>
              <w:t>)</w:t>
            </w:r>
          </w:p>
        </w:tc>
      </w:tr>
      <w:tr w:rsidR="00D9078B" w:rsidRPr="00872466" w:rsidTr="00284A55">
        <w:trPr>
          <w:trHeight w:val="288"/>
          <w:jc w:val="center"/>
        </w:trPr>
        <w:tc>
          <w:tcPr>
            <w:tcW w:w="2159" w:type="dxa"/>
            <w:vAlign w:val="center"/>
          </w:tcPr>
          <w:p w:rsidR="00000000" w:rsidRDefault="006663F3">
            <w:pPr>
              <w:rPr>
                <w:snapToGrid w:val="0"/>
                <w:sz w:val="18"/>
                <w:szCs w:val="18"/>
                <w:lang w:val="tr-TR"/>
                <w:rPrChange w:id="334" w:author="Asiye Mara (Open)&#10;" w:date="2011-02-14T12:31:00Z">
                  <w:rPr>
                    <w:rFonts w:ascii="Univers (WN)" w:hAnsi="Univers (WN)"/>
                    <w:b/>
                    <w:snapToGrid w:val="0"/>
                    <w:sz w:val="18"/>
                    <w:szCs w:val="18"/>
                    <w:u w:val="single"/>
                    <w:lang w:val="tr-TR"/>
                  </w:rPr>
                </w:rPrChange>
              </w:rPr>
              <w:pPrChange w:id="335" w:author="Asiye Mara (Open)&#10;" w:date="2011-02-14T12:30:00Z">
                <w:pPr>
                  <w:numPr>
                    <w:numId w:val="1"/>
                  </w:numPr>
                  <w:tabs>
                    <w:tab w:val="num" w:pos="1086"/>
                  </w:tabs>
                  <w:spacing w:before="240"/>
                  <w:ind w:left="1086" w:hanging="720"/>
                  <w:outlineLvl w:val="0"/>
                </w:pPr>
              </w:pPrChange>
            </w:pPr>
          </w:p>
        </w:tc>
        <w:tc>
          <w:tcPr>
            <w:tcW w:w="974" w:type="dxa"/>
            <w:vAlign w:val="bottom"/>
          </w:tcPr>
          <w:p w:rsidR="00371160" w:rsidRDefault="009658B8">
            <w:pPr>
              <w:jc w:val="center"/>
              <w:rPr>
                <w:snapToGrid w:val="0"/>
                <w:sz w:val="18"/>
                <w:szCs w:val="18"/>
                <w:lang w:val="tr-TR"/>
              </w:rPr>
            </w:pPr>
            <w:r>
              <w:rPr>
                <w:snapToGrid w:val="0"/>
                <w:sz w:val="18"/>
                <w:szCs w:val="18"/>
                <w:lang w:val="tr-TR"/>
              </w:rPr>
              <w:t>Cari  Dönem</w:t>
            </w:r>
          </w:p>
        </w:tc>
        <w:tc>
          <w:tcPr>
            <w:tcW w:w="974" w:type="dxa"/>
            <w:vAlign w:val="bottom"/>
          </w:tcPr>
          <w:p w:rsidR="00371160" w:rsidRDefault="009658B8">
            <w:pPr>
              <w:jc w:val="center"/>
              <w:rPr>
                <w:snapToGrid w:val="0"/>
                <w:sz w:val="18"/>
                <w:szCs w:val="18"/>
                <w:lang w:val="tr-TR"/>
              </w:rPr>
            </w:pPr>
            <w:r>
              <w:rPr>
                <w:snapToGrid w:val="0"/>
                <w:sz w:val="18"/>
                <w:szCs w:val="18"/>
                <w:lang w:val="tr-TR"/>
              </w:rPr>
              <w:t>Önceki Dönem</w:t>
            </w:r>
          </w:p>
        </w:tc>
        <w:tc>
          <w:tcPr>
            <w:tcW w:w="975" w:type="dxa"/>
            <w:vAlign w:val="bottom"/>
          </w:tcPr>
          <w:p w:rsidR="00371160" w:rsidRDefault="009658B8">
            <w:pPr>
              <w:jc w:val="center"/>
              <w:rPr>
                <w:snapToGrid w:val="0"/>
                <w:sz w:val="18"/>
                <w:szCs w:val="18"/>
                <w:lang w:val="tr-TR"/>
              </w:rPr>
            </w:pPr>
            <w:r>
              <w:rPr>
                <w:snapToGrid w:val="0"/>
                <w:sz w:val="18"/>
                <w:szCs w:val="18"/>
                <w:lang w:val="tr-TR"/>
              </w:rPr>
              <w:t>Cari  Dönem</w:t>
            </w:r>
          </w:p>
        </w:tc>
        <w:tc>
          <w:tcPr>
            <w:tcW w:w="974" w:type="dxa"/>
            <w:vAlign w:val="bottom"/>
          </w:tcPr>
          <w:p w:rsidR="00371160" w:rsidRDefault="009658B8">
            <w:pPr>
              <w:jc w:val="center"/>
              <w:rPr>
                <w:snapToGrid w:val="0"/>
                <w:sz w:val="18"/>
                <w:szCs w:val="18"/>
                <w:lang w:val="tr-TR"/>
              </w:rPr>
            </w:pPr>
            <w:r>
              <w:rPr>
                <w:snapToGrid w:val="0"/>
                <w:sz w:val="18"/>
                <w:szCs w:val="18"/>
                <w:lang w:val="tr-TR"/>
              </w:rPr>
              <w:t>Önceki Dönem</w:t>
            </w:r>
          </w:p>
        </w:tc>
        <w:tc>
          <w:tcPr>
            <w:tcW w:w="974" w:type="dxa"/>
            <w:vAlign w:val="bottom"/>
          </w:tcPr>
          <w:p w:rsidR="00371160" w:rsidRDefault="009658B8">
            <w:pPr>
              <w:jc w:val="center"/>
              <w:rPr>
                <w:snapToGrid w:val="0"/>
                <w:sz w:val="18"/>
                <w:szCs w:val="18"/>
                <w:lang w:val="tr-TR"/>
              </w:rPr>
            </w:pPr>
            <w:r>
              <w:rPr>
                <w:snapToGrid w:val="0"/>
                <w:sz w:val="18"/>
                <w:szCs w:val="18"/>
                <w:lang w:val="tr-TR"/>
              </w:rPr>
              <w:t>Cari  Dönem</w:t>
            </w:r>
          </w:p>
        </w:tc>
        <w:tc>
          <w:tcPr>
            <w:tcW w:w="975" w:type="dxa"/>
            <w:vAlign w:val="bottom"/>
          </w:tcPr>
          <w:p w:rsidR="00371160" w:rsidRDefault="009658B8">
            <w:pPr>
              <w:jc w:val="center"/>
              <w:rPr>
                <w:snapToGrid w:val="0"/>
                <w:sz w:val="18"/>
                <w:szCs w:val="18"/>
                <w:lang w:val="tr-TR"/>
              </w:rPr>
            </w:pPr>
            <w:r>
              <w:rPr>
                <w:snapToGrid w:val="0"/>
                <w:sz w:val="18"/>
                <w:szCs w:val="18"/>
                <w:lang w:val="tr-TR"/>
              </w:rPr>
              <w:t>Önceki Dönem</w:t>
            </w:r>
          </w:p>
        </w:tc>
        <w:tc>
          <w:tcPr>
            <w:tcW w:w="974" w:type="dxa"/>
            <w:shd w:val="clear" w:color="auto" w:fill="auto"/>
            <w:vAlign w:val="bottom"/>
          </w:tcPr>
          <w:p w:rsidR="00371160" w:rsidRDefault="009658B8">
            <w:pPr>
              <w:jc w:val="center"/>
              <w:rPr>
                <w:snapToGrid w:val="0"/>
                <w:sz w:val="18"/>
                <w:szCs w:val="18"/>
                <w:lang w:val="tr-TR"/>
              </w:rPr>
            </w:pPr>
            <w:r>
              <w:rPr>
                <w:snapToGrid w:val="0"/>
                <w:sz w:val="18"/>
                <w:szCs w:val="18"/>
                <w:lang w:val="tr-TR"/>
              </w:rPr>
              <w:t>Cari  Dönem</w:t>
            </w:r>
          </w:p>
        </w:tc>
        <w:tc>
          <w:tcPr>
            <w:tcW w:w="975" w:type="dxa"/>
            <w:shd w:val="clear" w:color="auto" w:fill="auto"/>
            <w:vAlign w:val="bottom"/>
          </w:tcPr>
          <w:p w:rsidR="00371160" w:rsidRDefault="009658B8">
            <w:pPr>
              <w:jc w:val="center"/>
              <w:rPr>
                <w:snapToGrid w:val="0"/>
                <w:sz w:val="18"/>
                <w:szCs w:val="18"/>
                <w:lang w:val="tr-TR"/>
              </w:rPr>
            </w:pPr>
            <w:r>
              <w:rPr>
                <w:snapToGrid w:val="0"/>
                <w:sz w:val="18"/>
                <w:szCs w:val="18"/>
                <w:lang w:val="tr-TR"/>
              </w:rPr>
              <w:t>Önceki Dönem</w:t>
            </w:r>
          </w:p>
        </w:tc>
      </w:tr>
      <w:tr w:rsidR="00284A55" w:rsidRPr="00872466" w:rsidTr="00284A55">
        <w:trPr>
          <w:trHeight w:val="288"/>
          <w:jc w:val="center"/>
        </w:trPr>
        <w:tc>
          <w:tcPr>
            <w:tcW w:w="2159" w:type="dxa"/>
            <w:vAlign w:val="center"/>
          </w:tcPr>
          <w:p w:rsidR="00371160" w:rsidRDefault="009658B8">
            <w:pPr>
              <w:rPr>
                <w:b/>
                <w:snapToGrid w:val="0"/>
                <w:sz w:val="18"/>
                <w:szCs w:val="18"/>
                <w:lang w:val="tr-TR"/>
              </w:rPr>
            </w:pPr>
            <w:r>
              <w:rPr>
                <w:b/>
                <w:bCs/>
                <w:sz w:val="18"/>
                <w:szCs w:val="18"/>
                <w:lang w:val="tr-TR"/>
              </w:rPr>
              <w:t>Kullanıcılara göre kredi dağılımı</w:t>
            </w:r>
          </w:p>
        </w:tc>
        <w:tc>
          <w:tcPr>
            <w:tcW w:w="974" w:type="dxa"/>
            <w:vAlign w:val="bottom"/>
          </w:tcPr>
          <w:p w:rsidR="00371160" w:rsidRDefault="009658B8">
            <w:pPr>
              <w:ind w:right="57"/>
              <w:jc w:val="right"/>
              <w:rPr>
                <w:b/>
                <w:bCs/>
                <w:sz w:val="18"/>
                <w:szCs w:val="18"/>
              </w:rPr>
            </w:pPr>
            <w:del w:id="336" w:author="Asiye Mara (Open)&#10;" w:date="2011-02-12T01:47:00Z">
              <w:r>
                <w:rPr>
                  <w:b/>
                  <w:bCs/>
                  <w:sz w:val="18"/>
                  <w:szCs w:val="18"/>
                </w:rPr>
                <w:delText>10.810.698</w:delText>
              </w:r>
            </w:del>
          </w:p>
        </w:tc>
        <w:tc>
          <w:tcPr>
            <w:tcW w:w="974" w:type="dxa"/>
            <w:vAlign w:val="bottom"/>
          </w:tcPr>
          <w:p w:rsidR="00371160" w:rsidRDefault="009658B8">
            <w:pPr>
              <w:ind w:right="57"/>
              <w:jc w:val="right"/>
              <w:rPr>
                <w:b/>
                <w:bCs/>
                <w:sz w:val="18"/>
                <w:szCs w:val="18"/>
              </w:rPr>
            </w:pPr>
            <w:del w:id="337" w:author="Asiye Mara (Open)&#10;" w:date="2011-02-12T01:47:00Z">
              <w:r>
                <w:rPr>
                  <w:b/>
                  <w:bCs/>
                  <w:sz w:val="18"/>
                  <w:szCs w:val="18"/>
                </w:rPr>
                <w:delText>7.962.432</w:delText>
              </w:r>
            </w:del>
          </w:p>
        </w:tc>
        <w:tc>
          <w:tcPr>
            <w:tcW w:w="975" w:type="dxa"/>
            <w:vAlign w:val="bottom"/>
          </w:tcPr>
          <w:p w:rsidR="00371160" w:rsidRDefault="009658B8">
            <w:pPr>
              <w:ind w:right="57"/>
              <w:jc w:val="right"/>
              <w:rPr>
                <w:b/>
                <w:bCs/>
                <w:sz w:val="18"/>
                <w:szCs w:val="18"/>
              </w:rPr>
            </w:pPr>
            <w:del w:id="338" w:author="Asiye Mara (Open)&#10;" w:date="2011-02-12T01:47:00Z">
              <w:r>
                <w:rPr>
                  <w:b/>
                  <w:bCs/>
                  <w:sz w:val="18"/>
                  <w:szCs w:val="18"/>
                </w:rPr>
                <w:delText>187.175</w:delText>
              </w:r>
            </w:del>
          </w:p>
        </w:tc>
        <w:tc>
          <w:tcPr>
            <w:tcW w:w="974" w:type="dxa"/>
            <w:vAlign w:val="bottom"/>
          </w:tcPr>
          <w:p w:rsidR="00371160" w:rsidRDefault="009658B8">
            <w:pPr>
              <w:ind w:right="57"/>
              <w:jc w:val="right"/>
              <w:rPr>
                <w:b/>
                <w:bCs/>
                <w:sz w:val="18"/>
                <w:szCs w:val="18"/>
              </w:rPr>
            </w:pPr>
            <w:del w:id="339" w:author="Asiye Mara (Open)&#10;" w:date="2011-02-12T01:47:00Z">
              <w:r>
                <w:rPr>
                  <w:b/>
                  <w:bCs/>
                  <w:sz w:val="18"/>
                  <w:szCs w:val="18"/>
                </w:rPr>
                <w:delText>247.342</w:delText>
              </w:r>
            </w:del>
          </w:p>
        </w:tc>
        <w:tc>
          <w:tcPr>
            <w:tcW w:w="974" w:type="dxa"/>
            <w:vAlign w:val="bottom"/>
          </w:tcPr>
          <w:p w:rsidR="00371160" w:rsidRDefault="009658B8">
            <w:pPr>
              <w:ind w:right="57"/>
              <w:jc w:val="right"/>
              <w:rPr>
                <w:b/>
                <w:bCs/>
                <w:sz w:val="18"/>
                <w:szCs w:val="18"/>
              </w:rPr>
            </w:pPr>
            <w:del w:id="340" w:author="Asiye Mara (Open)&#10;" w:date="2011-02-12T01:47:00Z">
              <w:r>
                <w:rPr>
                  <w:b/>
                  <w:bCs/>
                  <w:sz w:val="18"/>
                  <w:szCs w:val="18"/>
                </w:rPr>
                <w:delText>474.190</w:delText>
              </w:r>
            </w:del>
          </w:p>
        </w:tc>
        <w:tc>
          <w:tcPr>
            <w:tcW w:w="975" w:type="dxa"/>
            <w:vAlign w:val="bottom"/>
          </w:tcPr>
          <w:p w:rsidR="00371160" w:rsidRDefault="009658B8">
            <w:pPr>
              <w:ind w:right="57"/>
              <w:jc w:val="right"/>
              <w:rPr>
                <w:b/>
                <w:bCs/>
                <w:sz w:val="18"/>
                <w:szCs w:val="18"/>
              </w:rPr>
            </w:pPr>
            <w:del w:id="341" w:author="Asiye Mara (Open)&#10;" w:date="2011-02-12T01:47:00Z">
              <w:r>
                <w:rPr>
                  <w:b/>
                  <w:bCs/>
                  <w:sz w:val="18"/>
                  <w:szCs w:val="18"/>
                </w:rPr>
                <w:delText>160.553</w:delText>
              </w:r>
            </w:del>
          </w:p>
        </w:tc>
        <w:tc>
          <w:tcPr>
            <w:tcW w:w="974" w:type="dxa"/>
            <w:shd w:val="clear" w:color="auto" w:fill="auto"/>
            <w:vAlign w:val="bottom"/>
          </w:tcPr>
          <w:p w:rsidR="00371160" w:rsidRDefault="009658B8">
            <w:pPr>
              <w:jc w:val="right"/>
              <w:rPr>
                <w:b/>
                <w:sz w:val="18"/>
                <w:szCs w:val="18"/>
              </w:rPr>
            </w:pPr>
            <w:del w:id="342" w:author="Asiye Mara (Open)&#10;" w:date="2011-02-12T01:47:00Z">
              <w:r>
                <w:rPr>
                  <w:b/>
                  <w:sz w:val="18"/>
                  <w:szCs w:val="18"/>
                </w:rPr>
                <w:delText>13.150.838</w:delText>
              </w:r>
            </w:del>
          </w:p>
        </w:tc>
        <w:tc>
          <w:tcPr>
            <w:tcW w:w="975" w:type="dxa"/>
            <w:shd w:val="clear" w:color="auto" w:fill="auto"/>
            <w:vAlign w:val="bottom"/>
          </w:tcPr>
          <w:p w:rsidR="00371160" w:rsidRDefault="009658B8">
            <w:pPr>
              <w:jc w:val="right"/>
              <w:rPr>
                <w:b/>
                <w:bCs/>
                <w:sz w:val="18"/>
                <w:szCs w:val="18"/>
              </w:rPr>
            </w:pPr>
            <w:del w:id="343" w:author="Asiye Mara (Open)&#10;" w:date="2011-02-12T01:47:00Z">
              <w:r>
                <w:rPr>
                  <w:b/>
                  <w:bCs/>
                  <w:sz w:val="18"/>
                  <w:szCs w:val="18"/>
                </w:rPr>
                <w:delText>12.445.111</w:delText>
              </w:r>
            </w:del>
          </w:p>
        </w:tc>
      </w:tr>
      <w:tr w:rsidR="002A2235" w:rsidRPr="00872466" w:rsidTr="00284A55">
        <w:trPr>
          <w:trHeight w:val="288"/>
          <w:jc w:val="center"/>
        </w:trPr>
        <w:tc>
          <w:tcPr>
            <w:tcW w:w="2159" w:type="dxa"/>
            <w:vAlign w:val="center"/>
          </w:tcPr>
          <w:p w:rsidR="00371160" w:rsidRDefault="009658B8">
            <w:pPr>
              <w:rPr>
                <w:iCs/>
                <w:snapToGrid w:val="0"/>
                <w:sz w:val="18"/>
                <w:szCs w:val="18"/>
                <w:lang w:val="tr-TR"/>
              </w:rPr>
            </w:pPr>
            <w:r>
              <w:rPr>
                <w:iCs/>
                <w:snapToGrid w:val="0"/>
                <w:sz w:val="18"/>
                <w:szCs w:val="18"/>
                <w:lang w:val="tr-TR"/>
              </w:rPr>
              <w:t xml:space="preserve">Özel Sektör  </w:t>
            </w:r>
          </w:p>
        </w:tc>
        <w:tc>
          <w:tcPr>
            <w:tcW w:w="974" w:type="dxa"/>
            <w:vAlign w:val="bottom"/>
          </w:tcPr>
          <w:p w:rsidR="00371160" w:rsidRDefault="009658B8">
            <w:pPr>
              <w:ind w:right="57"/>
              <w:jc w:val="right"/>
              <w:rPr>
                <w:sz w:val="18"/>
                <w:szCs w:val="18"/>
              </w:rPr>
            </w:pPr>
            <w:r>
              <w:rPr>
                <w:sz w:val="18"/>
                <w:szCs w:val="18"/>
              </w:rPr>
              <w:t>9.170.204</w:t>
            </w:r>
          </w:p>
        </w:tc>
        <w:tc>
          <w:tcPr>
            <w:tcW w:w="974" w:type="dxa"/>
            <w:vAlign w:val="bottom"/>
          </w:tcPr>
          <w:p w:rsidR="00371160" w:rsidRDefault="009658B8">
            <w:pPr>
              <w:ind w:right="57"/>
              <w:jc w:val="right"/>
              <w:rPr>
                <w:sz w:val="18"/>
                <w:szCs w:val="18"/>
              </w:rPr>
            </w:pPr>
            <w:r>
              <w:rPr>
                <w:sz w:val="18"/>
                <w:szCs w:val="18"/>
              </w:rPr>
              <w:t>6.854.661</w:t>
            </w:r>
          </w:p>
        </w:tc>
        <w:tc>
          <w:tcPr>
            <w:tcW w:w="975" w:type="dxa"/>
            <w:vAlign w:val="bottom"/>
          </w:tcPr>
          <w:p w:rsidR="00371160" w:rsidRDefault="009658B8">
            <w:pPr>
              <w:ind w:right="57"/>
              <w:jc w:val="right"/>
              <w:rPr>
                <w:sz w:val="18"/>
                <w:szCs w:val="18"/>
              </w:rPr>
            </w:pPr>
            <w:r>
              <w:rPr>
                <w:sz w:val="18"/>
                <w:szCs w:val="18"/>
              </w:rPr>
              <w:t>563</w:t>
            </w:r>
          </w:p>
        </w:tc>
        <w:tc>
          <w:tcPr>
            <w:tcW w:w="974" w:type="dxa"/>
            <w:vAlign w:val="bottom"/>
          </w:tcPr>
          <w:p w:rsidR="00371160" w:rsidRDefault="009658B8">
            <w:pPr>
              <w:ind w:right="57"/>
              <w:jc w:val="right"/>
              <w:rPr>
                <w:sz w:val="18"/>
                <w:szCs w:val="18"/>
              </w:rPr>
            </w:pPr>
            <w:r>
              <w:rPr>
                <w:sz w:val="18"/>
                <w:szCs w:val="18"/>
              </w:rPr>
              <w:t>163</w:t>
            </w:r>
          </w:p>
        </w:tc>
        <w:tc>
          <w:tcPr>
            <w:tcW w:w="974" w:type="dxa"/>
            <w:vAlign w:val="bottom"/>
          </w:tcPr>
          <w:p w:rsidR="00371160" w:rsidRDefault="009658B8">
            <w:pPr>
              <w:ind w:right="57"/>
              <w:jc w:val="right"/>
              <w:rPr>
                <w:sz w:val="18"/>
                <w:szCs w:val="18"/>
              </w:rPr>
            </w:pPr>
            <w:r>
              <w:rPr>
                <w:sz w:val="18"/>
                <w:szCs w:val="18"/>
              </w:rPr>
              <w:t>2.581</w:t>
            </w:r>
          </w:p>
        </w:tc>
        <w:tc>
          <w:tcPr>
            <w:tcW w:w="975" w:type="dxa"/>
            <w:vAlign w:val="bottom"/>
          </w:tcPr>
          <w:p w:rsidR="00371160" w:rsidRDefault="009658B8">
            <w:pPr>
              <w:ind w:right="57"/>
              <w:jc w:val="right"/>
              <w:rPr>
                <w:sz w:val="18"/>
                <w:szCs w:val="18"/>
              </w:rPr>
            </w:pPr>
            <w:r>
              <w:rPr>
                <w:sz w:val="18"/>
                <w:szCs w:val="18"/>
              </w:rPr>
              <w:t>3.889</w:t>
            </w:r>
          </w:p>
        </w:tc>
        <w:tc>
          <w:tcPr>
            <w:tcW w:w="974" w:type="dxa"/>
            <w:shd w:val="clear" w:color="auto" w:fill="auto"/>
            <w:vAlign w:val="bottom"/>
          </w:tcPr>
          <w:p w:rsidR="00000000" w:rsidRDefault="009658B8">
            <w:pPr>
              <w:ind w:right="57"/>
              <w:jc w:val="right"/>
              <w:rPr>
                <w:sz w:val="18"/>
                <w:szCs w:val="18"/>
              </w:rPr>
              <w:pPrChange w:id="344" w:author="Asiye Mara (Open)&#10;" w:date="2011-02-14T12:30:00Z">
                <w:pPr>
                  <w:ind w:firstLine="720"/>
                  <w:jc w:val="right"/>
                </w:pPr>
              </w:pPrChange>
            </w:pPr>
            <w:ins w:id="345" w:author="Asiye Mara (Open)&#10;" w:date="2011-02-14T01:32:00Z">
              <w:r>
                <w:rPr>
                  <w:sz w:val="18"/>
                  <w:szCs w:val="18"/>
                </w:rPr>
                <w:t>11.586.101</w:t>
              </w:r>
            </w:ins>
            <w:ins w:id="346" w:author="Gülşah Tuba Ünlü (Open)&#10;" w:date="2011-02-12T12:23:00Z">
              <w:del w:id="347" w:author="Asiye Mara (Open)&#10;" w:date="2011-02-14T01:32:00Z">
                <w:r w:rsidR="0092089C" w:rsidRPr="0092089C">
                  <w:rPr>
                    <w:sz w:val="18"/>
                    <w:szCs w:val="18"/>
                    <w:rPrChange w:id="348" w:author="Asiye Mara (Open)&#10;" w:date="2011-02-14T12:31:00Z">
                      <w:rPr>
                        <w:sz w:val="18"/>
                        <w:szCs w:val="18"/>
                        <w:highlight w:val="yellow"/>
                      </w:rPr>
                    </w:rPrChange>
                  </w:rPr>
                  <w:delText>11.586.101</w:delText>
                </w:r>
              </w:del>
            </w:ins>
            <w:del w:id="349" w:author="Asiye Mara (Open)&#10;" w:date="2011-02-14T01:32:00Z">
              <w:r>
                <w:rPr>
                  <w:sz w:val="18"/>
                  <w:szCs w:val="18"/>
                </w:rPr>
                <w:delText>11.480.630</w:delText>
              </w:r>
            </w:del>
          </w:p>
        </w:tc>
        <w:tc>
          <w:tcPr>
            <w:tcW w:w="975" w:type="dxa"/>
            <w:shd w:val="clear" w:color="auto" w:fill="auto"/>
            <w:vAlign w:val="bottom"/>
          </w:tcPr>
          <w:p w:rsidR="00000000" w:rsidRDefault="009658B8">
            <w:pPr>
              <w:ind w:right="57"/>
              <w:jc w:val="right"/>
              <w:rPr>
                <w:sz w:val="18"/>
                <w:szCs w:val="18"/>
              </w:rPr>
              <w:pPrChange w:id="350" w:author="Asiye Mara (Open)&#10;" w:date="2011-02-14T12:30:00Z">
                <w:pPr>
                  <w:ind w:firstLine="720"/>
                  <w:jc w:val="right"/>
                </w:pPr>
              </w:pPrChange>
            </w:pPr>
            <w:ins w:id="351" w:author="Asiye Mara (Open)&#10;" w:date="2011-02-14T01:34:00Z">
              <w:r>
                <w:rPr>
                  <w:sz w:val="18"/>
                  <w:szCs w:val="18"/>
                </w:rPr>
                <w:t>10.721.316</w:t>
              </w:r>
            </w:ins>
            <w:ins w:id="352" w:author="Gülşah Tuba Ünlü (Open)&#10;" w:date="2011-02-13T21:21:00Z">
              <w:del w:id="353" w:author="Asiye Mara (Open)&#10;" w:date="2011-02-14T01:32:00Z">
                <w:r>
                  <w:rPr>
                    <w:sz w:val="18"/>
                    <w:szCs w:val="18"/>
                  </w:rPr>
                  <w:delText>10.721.316</w:delText>
                </w:r>
              </w:del>
            </w:ins>
            <w:del w:id="354" w:author="Asiye Mara (Open)&#10;" w:date="2011-02-14T01:32:00Z">
              <w:r>
                <w:rPr>
                  <w:sz w:val="18"/>
                  <w:szCs w:val="18"/>
                </w:rPr>
                <w:delText>10.562.645</w:delText>
              </w:r>
            </w:del>
          </w:p>
        </w:tc>
      </w:tr>
      <w:tr w:rsidR="002A2235" w:rsidRPr="00872466" w:rsidTr="00284A55">
        <w:trPr>
          <w:trHeight w:val="288"/>
          <w:jc w:val="center"/>
        </w:trPr>
        <w:tc>
          <w:tcPr>
            <w:tcW w:w="2159" w:type="dxa"/>
            <w:vAlign w:val="center"/>
          </w:tcPr>
          <w:p w:rsidR="00371160" w:rsidRDefault="009658B8">
            <w:pPr>
              <w:rPr>
                <w:snapToGrid w:val="0"/>
                <w:sz w:val="18"/>
                <w:szCs w:val="18"/>
                <w:lang w:val="tr-TR"/>
              </w:rPr>
            </w:pPr>
            <w:r>
              <w:rPr>
                <w:snapToGrid w:val="0"/>
                <w:sz w:val="18"/>
                <w:szCs w:val="18"/>
                <w:lang w:val="tr-TR"/>
              </w:rPr>
              <w:t xml:space="preserve">Kamu Sektörü </w:t>
            </w:r>
          </w:p>
        </w:tc>
        <w:tc>
          <w:tcPr>
            <w:tcW w:w="974" w:type="dxa"/>
            <w:vAlign w:val="bottom"/>
          </w:tcPr>
          <w:p w:rsidR="00371160" w:rsidRDefault="009658B8">
            <w:pPr>
              <w:ind w:right="57"/>
              <w:jc w:val="right"/>
              <w:rPr>
                <w:sz w:val="18"/>
                <w:szCs w:val="18"/>
              </w:rPr>
            </w:pPr>
            <w:r>
              <w:rPr>
                <w:sz w:val="18"/>
                <w:szCs w:val="18"/>
              </w:rPr>
              <w:t>1.439</w:t>
            </w:r>
          </w:p>
        </w:tc>
        <w:tc>
          <w:tcPr>
            <w:tcW w:w="974" w:type="dxa"/>
            <w:vAlign w:val="bottom"/>
          </w:tcPr>
          <w:p w:rsidR="00371160" w:rsidRDefault="009658B8">
            <w:pPr>
              <w:ind w:right="57"/>
              <w:jc w:val="right"/>
              <w:rPr>
                <w:sz w:val="18"/>
                <w:szCs w:val="18"/>
              </w:rPr>
            </w:pPr>
            <w:r>
              <w:rPr>
                <w:sz w:val="18"/>
                <w:szCs w:val="18"/>
              </w:rPr>
              <w:t>12.051</w:t>
            </w:r>
          </w:p>
        </w:tc>
        <w:tc>
          <w:tcPr>
            <w:tcW w:w="975"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471.516</w:t>
            </w:r>
          </w:p>
        </w:tc>
        <w:tc>
          <w:tcPr>
            <w:tcW w:w="975" w:type="dxa"/>
            <w:vAlign w:val="bottom"/>
          </w:tcPr>
          <w:p w:rsidR="00371160" w:rsidRDefault="009658B8">
            <w:pPr>
              <w:ind w:right="57"/>
              <w:jc w:val="right"/>
              <w:rPr>
                <w:sz w:val="18"/>
                <w:szCs w:val="18"/>
              </w:rPr>
            </w:pPr>
            <w:r>
              <w:rPr>
                <w:sz w:val="18"/>
                <w:szCs w:val="18"/>
              </w:rPr>
              <w:t>156.571</w:t>
            </w:r>
          </w:p>
        </w:tc>
        <w:tc>
          <w:tcPr>
            <w:tcW w:w="974" w:type="dxa"/>
            <w:shd w:val="clear" w:color="auto" w:fill="auto"/>
            <w:vAlign w:val="bottom"/>
          </w:tcPr>
          <w:p w:rsidR="00000000" w:rsidRDefault="009658B8">
            <w:pPr>
              <w:ind w:right="57"/>
              <w:jc w:val="right"/>
              <w:rPr>
                <w:sz w:val="18"/>
                <w:szCs w:val="18"/>
              </w:rPr>
              <w:pPrChange w:id="355" w:author="Asiye Mara (Open)&#10;" w:date="2011-02-14T12:30:00Z">
                <w:pPr>
                  <w:ind w:firstLine="720"/>
                  <w:jc w:val="right"/>
                </w:pPr>
              </w:pPrChange>
            </w:pPr>
            <w:ins w:id="356" w:author="Asiye Mara (Open)&#10;" w:date="2011-02-14T01:32:00Z">
              <w:r>
                <w:rPr>
                  <w:sz w:val="18"/>
                  <w:szCs w:val="18"/>
                </w:rPr>
                <w:t>    -  </w:t>
              </w:r>
            </w:ins>
            <w:ins w:id="357" w:author="Gülşah Tuba Ünlü (Open)&#10;" w:date="2011-02-12T12:23:00Z">
              <w:del w:id="358" w:author="Asiye Mara (Open)&#10;" w:date="2011-02-14T01:32:00Z">
                <w:r>
                  <w:rPr>
                    <w:sz w:val="18"/>
                    <w:szCs w:val="18"/>
                  </w:rPr>
                  <w:delText>-</w:delText>
                </w:r>
              </w:del>
            </w:ins>
            <w:del w:id="359" w:author="Asiye Mara (Open)&#10;" w:date="2011-02-14T01:32:00Z">
              <w:r>
                <w:rPr>
                  <w:sz w:val="18"/>
                  <w:szCs w:val="18"/>
                </w:rPr>
                <w:delText>-</w:delText>
              </w:r>
            </w:del>
          </w:p>
        </w:tc>
        <w:tc>
          <w:tcPr>
            <w:tcW w:w="975" w:type="dxa"/>
            <w:shd w:val="clear" w:color="auto" w:fill="auto"/>
            <w:vAlign w:val="bottom"/>
          </w:tcPr>
          <w:p w:rsidR="00000000" w:rsidRDefault="009658B8">
            <w:pPr>
              <w:ind w:right="57"/>
              <w:jc w:val="right"/>
              <w:rPr>
                <w:sz w:val="18"/>
                <w:szCs w:val="18"/>
              </w:rPr>
              <w:pPrChange w:id="360" w:author="Asiye Mara (Open)&#10;" w:date="2011-02-14T12:30:00Z">
                <w:pPr>
                  <w:ind w:firstLine="720"/>
                  <w:jc w:val="right"/>
                </w:pPr>
              </w:pPrChange>
            </w:pPr>
            <w:ins w:id="361" w:author="Asiye Mara (Open)&#10;" w:date="2011-02-14T01:34:00Z">
              <w:r>
                <w:rPr>
                  <w:sz w:val="18"/>
                  <w:szCs w:val="18"/>
                </w:rPr>
                <w:t> </w:t>
              </w:r>
            </w:ins>
            <w:ins w:id="362" w:author="Gülşah Tuba Ünlü (Open)&#10;" w:date="2011-02-13T21:21:00Z">
              <w:del w:id="363" w:author="Asiye Mara (Open)&#10;" w:date="2011-02-14T01:32:00Z">
                <w:r>
                  <w:rPr>
                    <w:sz w:val="18"/>
                    <w:szCs w:val="18"/>
                  </w:rPr>
                  <w:delText>-</w:delText>
                </w:r>
              </w:del>
            </w:ins>
            <w:del w:id="364" w:author="Asiye Mara (Open)&#10;" w:date="2011-02-14T01:32:00Z">
              <w:r>
                <w:rPr>
                  <w:sz w:val="18"/>
                  <w:szCs w:val="18"/>
                </w:rPr>
                <w:delText>-</w:delText>
              </w:r>
            </w:del>
          </w:p>
        </w:tc>
      </w:tr>
      <w:tr w:rsidR="002A2235" w:rsidRPr="00872466" w:rsidTr="00284A55">
        <w:trPr>
          <w:trHeight w:val="288"/>
          <w:jc w:val="center"/>
        </w:trPr>
        <w:tc>
          <w:tcPr>
            <w:tcW w:w="2159" w:type="dxa"/>
            <w:vAlign w:val="center"/>
          </w:tcPr>
          <w:p w:rsidR="00371160" w:rsidRDefault="009658B8">
            <w:pPr>
              <w:rPr>
                <w:snapToGrid w:val="0"/>
                <w:sz w:val="18"/>
                <w:szCs w:val="18"/>
                <w:lang w:val="tr-TR"/>
              </w:rPr>
            </w:pPr>
            <w:r>
              <w:rPr>
                <w:snapToGrid w:val="0"/>
                <w:sz w:val="18"/>
                <w:szCs w:val="18"/>
                <w:lang w:val="tr-TR"/>
              </w:rPr>
              <w:t>Bankalar</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186.612</w:t>
            </w:r>
          </w:p>
        </w:tc>
        <w:tc>
          <w:tcPr>
            <w:tcW w:w="974" w:type="dxa"/>
            <w:vAlign w:val="bottom"/>
          </w:tcPr>
          <w:p w:rsidR="00371160" w:rsidRDefault="009658B8">
            <w:pPr>
              <w:ind w:right="57"/>
              <w:jc w:val="right"/>
              <w:rPr>
                <w:sz w:val="18"/>
                <w:szCs w:val="18"/>
              </w:rPr>
            </w:pPr>
            <w:r>
              <w:rPr>
                <w:sz w:val="18"/>
                <w:szCs w:val="18"/>
              </w:rPr>
              <w:t>247.179</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365" w:author="Asiye Mara (Open)&#10;" w:date="2011-02-14T12:30:00Z">
                <w:pPr>
                  <w:ind w:firstLine="720"/>
                  <w:jc w:val="right"/>
                </w:pPr>
              </w:pPrChange>
            </w:pPr>
            <w:ins w:id="366" w:author="Asiye Mara (Open)&#10;" w:date="2011-02-14T01:32:00Z">
              <w:r>
                <w:rPr>
                  <w:sz w:val="18"/>
                  <w:szCs w:val="18"/>
                </w:rPr>
                <w:t>780.949</w:t>
              </w:r>
            </w:ins>
            <w:ins w:id="367" w:author="Gülşah Tuba Ünlü (Open)&#10;" w:date="2011-02-13T21:10:00Z">
              <w:del w:id="368" w:author="Asiye Mara (Open)&#10;" w:date="2011-02-14T01:32:00Z">
                <w:r>
                  <w:rPr>
                    <w:sz w:val="18"/>
                    <w:szCs w:val="18"/>
                  </w:rPr>
                  <w:delText>723.120</w:delText>
                </w:r>
              </w:del>
            </w:ins>
            <w:del w:id="369" w:author="Asiye Mara (Open)&#10;" w:date="2011-02-14T01:32:00Z">
              <w:r>
                <w:rPr>
                  <w:sz w:val="18"/>
                  <w:szCs w:val="18"/>
                </w:rPr>
                <w:delText>1.244.526</w:delText>
              </w:r>
            </w:del>
          </w:p>
        </w:tc>
        <w:tc>
          <w:tcPr>
            <w:tcW w:w="975" w:type="dxa"/>
            <w:shd w:val="clear" w:color="auto" w:fill="auto"/>
            <w:vAlign w:val="bottom"/>
          </w:tcPr>
          <w:p w:rsidR="00000000" w:rsidRDefault="009658B8">
            <w:pPr>
              <w:ind w:right="57"/>
              <w:jc w:val="right"/>
              <w:rPr>
                <w:sz w:val="18"/>
                <w:szCs w:val="18"/>
              </w:rPr>
              <w:pPrChange w:id="370" w:author="Asiye Mara (Open)&#10;" w:date="2011-02-14T12:30:00Z">
                <w:pPr>
                  <w:ind w:firstLine="720"/>
                  <w:jc w:val="right"/>
                </w:pPr>
              </w:pPrChange>
            </w:pPr>
            <w:ins w:id="371" w:author="Asiye Mara (Open)&#10;" w:date="2011-02-14T01:34:00Z">
              <w:r>
                <w:rPr>
                  <w:sz w:val="18"/>
                  <w:szCs w:val="18"/>
                </w:rPr>
                <w:t>1.124.246</w:t>
              </w:r>
            </w:ins>
            <w:ins w:id="372" w:author="Gülşah Tuba Ünlü (Open)&#10;" w:date="2011-02-13T21:21:00Z">
              <w:del w:id="373" w:author="Asiye Mara (Open)&#10;" w:date="2011-02-14T01:32:00Z">
                <w:r>
                  <w:rPr>
                    <w:sz w:val="18"/>
                    <w:szCs w:val="18"/>
                  </w:rPr>
                  <w:delText>877.265</w:delText>
                </w:r>
              </w:del>
            </w:ins>
            <w:del w:id="374" w:author="Asiye Mara (Open)&#10;" w:date="2011-02-14T01:32:00Z">
              <w:r>
                <w:rPr>
                  <w:sz w:val="18"/>
                  <w:szCs w:val="18"/>
                </w:rPr>
                <w:delText>1.572.945</w:delText>
              </w:r>
            </w:del>
          </w:p>
        </w:tc>
      </w:tr>
      <w:tr w:rsidR="002A2235" w:rsidRPr="00872466" w:rsidTr="00284A55">
        <w:trPr>
          <w:trHeight w:val="288"/>
          <w:jc w:val="center"/>
        </w:trPr>
        <w:tc>
          <w:tcPr>
            <w:tcW w:w="2159" w:type="dxa"/>
            <w:vAlign w:val="center"/>
          </w:tcPr>
          <w:p w:rsidR="00371160" w:rsidRDefault="009658B8">
            <w:pPr>
              <w:rPr>
                <w:snapToGrid w:val="0"/>
                <w:sz w:val="18"/>
                <w:szCs w:val="18"/>
                <w:lang w:val="tr-TR"/>
              </w:rPr>
            </w:pPr>
            <w:r>
              <w:rPr>
                <w:snapToGrid w:val="0"/>
                <w:sz w:val="18"/>
                <w:szCs w:val="18"/>
                <w:lang w:val="tr-TR"/>
              </w:rPr>
              <w:t>Bireysel Müşteriler</w:t>
            </w:r>
          </w:p>
        </w:tc>
        <w:tc>
          <w:tcPr>
            <w:tcW w:w="974" w:type="dxa"/>
            <w:vAlign w:val="bottom"/>
          </w:tcPr>
          <w:p w:rsidR="00371160" w:rsidRDefault="009658B8">
            <w:pPr>
              <w:ind w:right="57"/>
              <w:jc w:val="right"/>
              <w:rPr>
                <w:sz w:val="18"/>
                <w:szCs w:val="18"/>
              </w:rPr>
            </w:pPr>
            <w:r>
              <w:rPr>
                <w:sz w:val="18"/>
                <w:szCs w:val="18"/>
              </w:rPr>
              <w:t>1.639.055</w:t>
            </w:r>
          </w:p>
        </w:tc>
        <w:tc>
          <w:tcPr>
            <w:tcW w:w="974" w:type="dxa"/>
            <w:vAlign w:val="bottom"/>
          </w:tcPr>
          <w:p w:rsidR="00371160" w:rsidRDefault="009658B8">
            <w:pPr>
              <w:ind w:right="57"/>
              <w:jc w:val="right"/>
              <w:rPr>
                <w:sz w:val="18"/>
                <w:szCs w:val="18"/>
              </w:rPr>
            </w:pPr>
            <w:r>
              <w:rPr>
                <w:sz w:val="18"/>
                <w:szCs w:val="18"/>
              </w:rPr>
              <w:t>1.095.720</w:t>
            </w:r>
          </w:p>
        </w:tc>
        <w:tc>
          <w:tcPr>
            <w:tcW w:w="975"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375" w:author="Asiye Mara (Open)&#10;" w:date="2011-02-14T12:30:00Z">
                <w:pPr>
                  <w:ind w:firstLine="720"/>
                  <w:jc w:val="right"/>
                </w:pPr>
              </w:pPrChange>
            </w:pPr>
            <w:ins w:id="376" w:author="Asiye Mara (Open)&#10;" w:date="2011-02-14T01:32:00Z">
              <w:r>
                <w:rPr>
                  <w:sz w:val="18"/>
                  <w:szCs w:val="18"/>
                </w:rPr>
                <w:t>194.113</w:t>
              </w:r>
            </w:ins>
            <w:ins w:id="377" w:author="Gülşah Tuba Ünlü (Open)&#10;" w:date="2011-02-12T12:23:00Z">
              <w:del w:id="378" w:author="Asiye Mara (Open)&#10;" w:date="2011-02-14T01:32:00Z">
                <w:r>
                  <w:rPr>
                    <w:sz w:val="18"/>
                    <w:szCs w:val="18"/>
                  </w:rPr>
                  <w:delText>194.113</w:delText>
                </w:r>
              </w:del>
            </w:ins>
            <w:del w:id="379" w:author="Asiye Mara (Open)&#10;" w:date="2011-02-14T01:32:00Z">
              <w:r>
                <w:rPr>
                  <w:sz w:val="18"/>
                  <w:szCs w:val="18"/>
                </w:rPr>
                <w:delText>194.113</w:delText>
              </w:r>
            </w:del>
          </w:p>
        </w:tc>
        <w:tc>
          <w:tcPr>
            <w:tcW w:w="975" w:type="dxa"/>
            <w:shd w:val="clear" w:color="auto" w:fill="auto"/>
            <w:vAlign w:val="bottom"/>
          </w:tcPr>
          <w:p w:rsidR="00000000" w:rsidRDefault="009658B8">
            <w:pPr>
              <w:ind w:right="57"/>
              <w:jc w:val="right"/>
              <w:rPr>
                <w:sz w:val="18"/>
                <w:szCs w:val="18"/>
              </w:rPr>
              <w:pPrChange w:id="380" w:author="Asiye Mara (Open)&#10;" w:date="2011-02-14T12:30:00Z">
                <w:pPr>
                  <w:ind w:firstLine="720"/>
                  <w:jc w:val="right"/>
                </w:pPr>
              </w:pPrChange>
            </w:pPr>
            <w:ins w:id="381" w:author="Asiye Mara (Open)&#10;" w:date="2011-02-14T01:34:00Z">
              <w:r>
                <w:rPr>
                  <w:sz w:val="18"/>
                  <w:szCs w:val="18"/>
                </w:rPr>
                <w:t>124.648</w:t>
              </w:r>
            </w:ins>
            <w:ins w:id="382" w:author="Gülşah Tuba Ünlü (Open)&#10;" w:date="2011-02-13T21:21:00Z">
              <w:del w:id="383" w:author="Asiye Mara (Open)&#10;" w:date="2011-02-14T01:32:00Z">
                <w:r>
                  <w:rPr>
                    <w:sz w:val="18"/>
                    <w:szCs w:val="18"/>
                  </w:rPr>
                  <w:delText>124.648</w:delText>
                </w:r>
              </w:del>
            </w:ins>
            <w:del w:id="384" w:author="Asiye Mara (Open)&#10;" w:date="2011-02-14T01:32:00Z">
              <w:r>
                <w:rPr>
                  <w:sz w:val="18"/>
                  <w:szCs w:val="18"/>
                </w:rPr>
                <w:delText>124.648</w:delText>
              </w:r>
            </w:del>
          </w:p>
        </w:tc>
      </w:tr>
      <w:tr w:rsidR="002A2235" w:rsidRPr="00872466" w:rsidTr="00284A55">
        <w:trPr>
          <w:trHeight w:val="288"/>
          <w:jc w:val="center"/>
        </w:trPr>
        <w:tc>
          <w:tcPr>
            <w:tcW w:w="2159" w:type="dxa"/>
            <w:vAlign w:val="center"/>
          </w:tcPr>
          <w:p w:rsidR="00371160" w:rsidRDefault="009658B8">
            <w:pPr>
              <w:rPr>
                <w:snapToGrid w:val="0"/>
                <w:sz w:val="18"/>
                <w:szCs w:val="18"/>
                <w:lang w:val="tr-TR"/>
              </w:rPr>
            </w:pPr>
            <w:r>
              <w:rPr>
                <w:snapToGrid w:val="0"/>
                <w:sz w:val="18"/>
                <w:szCs w:val="18"/>
                <w:lang w:val="tr-TR"/>
              </w:rPr>
              <w:t>Sermayede Payı Temsil Eden MD</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93</w:t>
            </w:r>
          </w:p>
        </w:tc>
        <w:tc>
          <w:tcPr>
            <w:tcW w:w="975" w:type="dxa"/>
            <w:vAlign w:val="bottom"/>
          </w:tcPr>
          <w:p w:rsidR="00371160" w:rsidRDefault="009658B8">
            <w:pPr>
              <w:ind w:right="57"/>
              <w:jc w:val="right"/>
              <w:rPr>
                <w:sz w:val="18"/>
                <w:szCs w:val="18"/>
              </w:rPr>
            </w:pPr>
            <w:r>
              <w:rPr>
                <w:sz w:val="18"/>
                <w:szCs w:val="18"/>
              </w:rPr>
              <w:t>93</w:t>
            </w:r>
          </w:p>
        </w:tc>
        <w:tc>
          <w:tcPr>
            <w:tcW w:w="974" w:type="dxa"/>
            <w:shd w:val="clear" w:color="auto" w:fill="auto"/>
            <w:vAlign w:val="bottom"/>
          </w:tcPr>
          <w:p w:rsidR="00000000" w:rsidRDefault="009658B8">
            <w:pPr>
              <w:ind w:right="57"/>
              <w:jc w:val="right"/>
              <w:rPr>
                <w:sz w:val="18"/>
                <w:szCs w:val="18"/>
              </w:rPr>
              <w:pPrChange w:id="385" w:author="Asiye Mara (Open)&#10;" w:date="2011-02-14T12:30:00Z">
                <w:pPr>
                  <w:ind w:firstLine="720"/>
                  <w:jc w:val="right"/>
                </w:pPr>
              </w:pPrChange>
            </w:pPr>
            <w:ins w:id="386" w:author="Asiye Mara (Open)&#10;" w:date="2011-02-14T01:32:00Z">
              <w:r>
                <w:rPr>
                  <w:sz w:val="18"/>
                  <w:szCs w:val="18"/>
                </w:rPr>
                <w:t>231.569</w:t>
              </w:r>
            </w:ins>
            <w:ins w:id="387" w:author="Gülşah Tuba Ünlü (Open)&#10;" w:date="2011-02-12T12:23:00Z">
              <w:del w:id="388" w:author="Asiye Mara (Open)&#10;" w:date="2011-02-14T01:32:00Z">
                <w:r>
                  <w:rPr>
                    <w:sz w:val="18"/>
                    <w:szCs w:val="18"/>
                  </w:rPr>
                  <w:delText>231.569</w:delText>
                </w:r>
              </w:del>
            </w:ins>
            <w:del w:id="389" w:author="Asiye Mara (Open)&#10;" w:date="2011-02-14T01:32:00Z">
              <w:r>
                <w:rPr>
                  <w:sz w:val="18"/>
                  <w:szCs w:val="18"/>
                </w:rPr>
                <w:delText>231.569</w:delText>
              </w:r>
            </w:del>
          </w:p>
        </w:tc>
        <w:tc>
          <w:tcPr>
            <w:tcW w:w="975" w:type="dxa"/>
            <w:shd w:val="clear" w:color="auto" w:fill="auto"/>
            <w:vAlign w:val="bottom"/>
          </w:tcPr>
          <w:p w:rsidR="00000000" w:rsidRDefault="009658B8">
            <w:pPr>
              <w:ind w:right="57"/>
              <w:jc w:val="right"/>
              <w:rPr>
                <w:sz w:val="18"/>
                <w:szCs w:val="18"/>
              </w:rPr>
              <w:pPrChange w:id="390" w:author="Asiye Mara (Open)&#10;" w:date="2011-02-14T12:30:00Z">
                <w:pPr>
                  <w:ind w:firstLine="720"/>
                  <w:jc w:val="right"/>
                </w:pPr>
              </w:pPrChange>
            </w:pPr>
            <w:ins w:id="391" w:author="Asiye Mara (Open)&#10;" w:date="2011-02-14T01:34:00Z">
              <w:r>
                <w:rPr>
                  <w:sz w:val="18"/>
                  <w:szCs w:val="18"/>
                </w:rPr>
                <w:t>184.873</w:t>
              </w:r>
            </w:ins>
            <w:ins w:id="392" w:author="Gülşah Tuba Ünlü (Open)&#10;" w:date="2011-02-13T21:21:00Z">
              <w:del w:id="393" w:author="Asiye Mara (Open)&#10;" w:date="2011-02-14T01:32:00Z">
                <w:r>
                  <w:rPr>
                    <w:sz w:val="18"/>
                    <w:szCs w:val="18"/>
                  </w:rPr>
                  <w:delText>184.873</w:delText>
                </w:r>
              </w:del>
            </w:ins>
            <w:del w:id="394" w:author="Asiye Mara (Open)&#10;" w:date="2011-02-14T01:32:00Z">
              <w:r>
                <w:rPr>
                  <w:sz w:val="18"/>
                  <w:szCs w:val="18"/>
                </w:rPr>
                <w:delText>184.873</w:delText>
              </w:r>
            </w:del>
          </w:p>
        </w:tc>
      </w:tr>
      <w:tr w:rsidR="00C76FCA" w:rsidRPr="00872466" w:rsidTr="00872466">
        <w:tblPrEx>
          <w:tblW w:w="9954" w:type="dxa"/>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ExChange w:id="395" w:author="Asiye Mara (Open)&#10;" w:date="2011-02-14T12:11:00Z">
            <w:tblPrEx>
              <w:tblW w:w="9954" w:type="dxa"/>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Ex>
          </w:tblPrExChange>
        </w:tblPrEx>
        <w:trPr>
          <w:trHeight w:val="288"/>
          <w:jc w:val="center"/>
          <w:ins w:id="396" w:author="Asiye Mara (Open)&#10;" w:date="2011-02-14T12:11:00Z"/>
          <w:trPrChange w:id="397" w:author="Asiye Mara (Open)&#10;" w:date="2011-02-14T12:11:00Z">
            <w:trPr>
              <w:gridAfter w:val="0"/>
              <w:trHeight w:val="288"/>
              <w:jc w:val="center"/>
            </w:trPr>
          </w:trPrChange>
        </w:trPr>
        <w:tc>
          <w:tcPr>
            <w:tcW w:w="2159" w:type="dxa"/>
            <w:vAlign w:val="bottom"/>
            <w:tcPrChange w:id="398" w:author="Asiye Mara (Open)&#10;" w:date="2011-02-14T12:11:00Z">
              <w:tcPr>
                <w:tcW w:w="2159" w:type="dxa"/>
                <w:gridSpan w:val="2"/>
                <w:vAlign w:val="center"/>
              </w:tcPr>
            </w:tcPrChange>
          </w:tcPr>
          <w:p w:rsidR="00371160" w:rsidRDefault="009658B8">
            <w:pPr>
              <w:rPr>
                <w:ins w:id="399" w:author="Asiye Mara (Open)&#10;" w:date="2011-02-14T12:11:00Z"/>
                <w:snapToGrid w:val="0"/>
                <w:sz w:val="18"/>
                <w:szCs w:val="18"/>
                <w:lang w:val="tr-TR"/>
              </w:rPr>
            </w:pPr>
            <w:ins w:id="400" w:author="Asiye Mara (Open)&#10;" w:date="2011-02-14T12:11:00Z">
              <w:r>
                <w:rPr>
                  <w:b/>
                  <w:bCs/>
                  <w:snapToGrid w:val="0"/>
                  <w:sz w:val="18"/>
                  <w:lang w:val="tr-TR"/>
                </w:rPr>
                <w:t>Toplam</w:t>
              </w:r>
            </w:ins>
          </w:p>
        </w:tc>
        <w:tc>
          <w:tcPr>
            <w:tcW w:w="974" w:type="dxa"/>
            <w:vAlign w:val="bottom"/>
            <w:tcPrChange w:id="401" w:author="Asiye Mara (Open)&#10;" w:date="2011-02-14T12:11:00Z">
              <w:tcPr>
                <w:tcW w:w="974" w:type="dxa"/>
                <w:gridSpan w:val="2"/>
                <w:vAlign w:val="bottom"/>
              </w:tcPr>
            </w:tcPrChange>
          </w:tcPr>
          <w:p w:rsidR="00371160" w:rsidRDefault="009658B8">
            <w:pPr>
              <w:ind w:right="57"/>
              <w:jc w:val="right"/>
              <w:rPr>
                <w:ins w:id="402" w:author="Asiye Mara (Open)&#10;" w:date="2011-02-14T12:11:00Z"/>
                <w:sz w:val="18"/>
                <w:szCs w:val="18"/>
              </w:rPr>
            </w:pPr>
            <w:ins w:id="403" w:author="Asiye Mara (Open)&#10;" w:date="2011-02-14T12:11:00Z">
              <w:r>
                <w:rPr>
                  <w:b/>
                  <w:bCs/>
                  <w:sz w:val="18"/>
                  <w:szCs w:val="18"/>
                </w:rPr>
                <w:t>10.810.698</w:t>
              </w:r>
            </w:ins>
          </w:p>
        </w:tc>
        <w:tc>
          <w:tcPr>
            <w:tcW w:w="974" w:type="dxa"/>
            <w:vAlign w:val="bottom"/>
            <w:tcPrChange w:id="404" w:author="Asiye Mara (Open)&#10;" w:date="2011-02-14T12:11:00Z">
              <w:tcPr>
                <w:tcW w:w="974" w:type="dxa"/>
                <w:gridSpan w:val="2"/>
                <w:vAlign w:val="bottom"/>
              </w:tcPr>
            </w:tcPrChange>
          </w:tcPr>
          <w:p w:rsidR="00371160" w:rsidRDefault="009658B8">
            <w:pPr>
              <w:ind w:right="57"/>
              <w:jc w:val="right"/>
              <w:rPr>
                <w:ins w:id="405" w:author="Asiye Mara (Open)&#10;" w:date="2011-02-14T12:11:00Z"/>
                <w:sz w:val="18"/>
                <w:szCs w:val="18"/>
              </w:rPr>
            </w:pPr>
            <w:ins w:id="406" w:author="Asiye Mara (Open)&#10;" w:date="2011-02-14T12:11:00Z">
              <w:r>
                <w:rPr>
                  <w:b/>
                  <w:bCs/>
                  <w:sz w:val="18"/>
                  <w:szCs w:val="18"/>
                </w:rPr>
                <w:t>7.962.432</w:t>
              </w:r>
            </w:ins>
          </w:p>
        </w:tc>
        <w:tc>
          <w:tcPr>
            <w:tcW w:w="975" w:type="dxa"/>
            <w:vAlign w:val="bottom"/>
            <w:tcPrChange w:id="407" w:author="Asiye Mara (Open)&#10;" w:date="2011-02-14T12:11:00Z">
              <w:tcPr>
                <w:tcW w:w="975" w:type="dxa"/>
                <w:gridSpan w:val="2"/>
                <w:vAlign w:val="bottom"/>
              </w:tcPr>
            </w:tcPrChange>
          </w:tcPr>
          <w:p w:rsidR="00371160" w:rsidRDefault="009658B8">
            <w:pPr>
              <w:ind w:right="57"/>
              <w:jc w:val="right"/>
              <w:rPr>
                <w:ins w:id="408" w:author="Asiye Mara (Open)&#10;" w:date="2011-02-14T12:11:00Z"/>
                <w:sz w:val="18"/>
                <w:szCs w:val="18"/>
              </w:rPr>
            </w:pPr>
            <w:ins w:id="409" w:author="Asiye Mara (Open)&#10;" w:date="2011-02-14T12:11:00Z">
              <w:r>
                <w:rPr>
                  <w:b/>
                  <w:bCs/>
                  <w:sz w:val="18"/>
                  <w:szCs w:val="18"/>
                </w:rPr>
                <w:t>187.175</w:t>
              </w:r>
            </w:ins>
          </w:p>
        </w:tc>
        <w:tc>
          <w:tcPr>
            <w:tcW w:w="974" w:type="dxa"/>
            <w:vAlign w:val="bottom"/>
            <w:tcPrChange w:id="410" w:author="Asiye Mara (Open)&#10;" w:date="2011-02-14T12:11:00Z">
              <w:tcPr>
                <w:tcW w:w="974" w:type="dxa"/>
                <w:gridSpan w:val="2"/>
                <w:vAlign w:val="bottom"/>
              </w:tcPr>
            </w:tcPrChange>
          </w:tcPr>
          <w:p w:rsidR="00371160" w:rsidRDefault="009658B8">
            <w:pPr>
              <w:ind w:right="57"/>
              <w:jc w:val="right"/>
              <w:rPr>
                <w:ins w:id="411" w:author="Asiye Mara (Open)&#10;" w:date="2011-02-14T12:11:00Z"/>
                <w:sz w:val="18"/>
                <w:szCs w:val="18"/>
              </w:rPr>
            </w:pPr>
            <w:ins w:id="412" w:author="Asiye Mara (Open)&#10;" w:date="2011-02-14T12:11:00Z">
              <w:r>
                <w:rPr>
                  <w:b/>
                  <w:bCs/>
                  <w:sz w:val="18"/>
                  <w:szCs w:val="18"/>
                </w:rPr>
                <w:t>247.342</w:t>
              </w:r>
            </w:ins>
          </w:p>
        </w:tc>
        <w:tc>
          <w:tcPr>
            <w:tcW w:w="974" w:type="dxa"/>
            <w:vAlign w:val="bottom"/>
            <w:tcPrChange w:id="413" w:author="Asiye Mara (Open)&#10;" w:date="2011-02-14T12:11:00Z">
              <w:tcPr>
                <w:tcW w:w="974" w:type="dxa"/>
                <w:gridSpan w:val="2"/>
                <w:vAlign w:val="bottom"/>
              </w:tcPr>
            </w:tcPrChange>
          </w:tcPr>
          <w:p w:rsidR="00371160" w:rsidRDefault="009658B8">
            <w:pPr>
              <w:ind w:right="57"/>
              <w:jc w:val="right"/>
              <w:rPr>
                <w:ins w:id="414" w:author="Asiye Mara (Open)&#10;" w:date="2011-02-14T12:11:00Z"/>
                <w:sz w:val="18"/>
                <w:szCs w:val="18"/>
              </w:rPr>
            </w:pPr>
            <w:ins w:id="415" w:author="Asiye Mara (Open)&#10;" w:date="2011-02-14T12:11:00Z">
              <w:r>
                <w:rPr>
                  <w:b/>
                  <w:bCs/>
                  <w:sz w:val="18"/>
                  <w:szCs w:val="18"/>
                </w:rPr>
                <w:t>474.190</w:t>
              </w:r>
            </w:ins>
          </w:p>
        </w:tc>
        <w:tc>
          <w:tcPr>
            <w:tcW w:w="975" w:type="dxa"/>
            <w:vAlign w:val="bottom"/>
            <w:tcPrChange w:id="416" w:author="Asiye Mara (Open)&#10;" w:date="2011-02-14T12:11:00Z">
              <w:tcPr>
                <w:tcW w:w="975" w:type="dxa"/>
                <w:gridSpan w:val="2"/>
                <w:vAlign w:val="bottom"/>
              </w:tcPr>
            </w:tcPrChange>
          </w:tcPr>
          <w:p w:rsidR="00371160" w:rsidRDefault="009658B8">
            <w:pPr>
              <w:ind w:right="57"/>
              <w:jc w:val="right"/>
              <w:rPr>
                <w:ins w:id="417" w:author="Asiye Mara (Open)&#10;" w:date="2011-02-14T12:11:00Z"/>
                <w:sz w:val="18"/>
                <w:szCs w:val="18"/>
              </w:rPr>
            </w:pPr>
            <w:ins w:id="418" w:author="Asiye Mara (Open)&#10;" w:date="2011-02-14T12:11:00Z">
              <w:r>
                <w:rPr>
                  <w:b/>
                  <w:bCs/>
                  <w:sz w:val="18"/>
                  <w:szCs w:val="18"/>
                </w:rPr>
                <w:t>160.553</w:t>
              </w:r>
            </w:ins>
          </w:p>
        </w:tc>
        <w:tc>
          <w:tcPr>
            <w:tcW w:w="974" w:type="dxa"/>
            <w:shd w:val="clear" w:color="auto" w:fill="auto"/>
            <w:vAlign w:val="bottom"/>
            <w:tcPrChange w:id="419" w:author="Asiye Mara (Open)&#10;" w:date="2011-02-14T12:11:00Z">
              <w:tcPr>
                <w:tcW w:w="974" w:type="dxa"/>
                <w:gridSpan w:val="2"/>
                <w:shd w:val="clear" w:color="auto" w:fill="auto"/>
                <w:vAlign w:val="bottom"/>
              </w:tcPr>
            </w:tcPrChange>
          </w:tcPr>
          <w:p w:rsidR="00371160" w:rsidRDefault="009658B8">
            <w:pPr>
              <w:ind w:right="57"/>
              <w:jc w:val="right"/>
              <w:rPr>
                <w:ins w:id="420" w:author="Asiye Mara (Open)&#10;" w:date="2011-02-14T12:11:00Z"/>
                <w:sz w:val="18"/>
                <w:szCs w:val="18"/>
              </w:rPr>
            </w:pPr>
            <w:ins w:id="421" w:author="Asiye Mara (Open)&#10;" w:date="2011-02-14T12:11:00Z">
              <w:r>
                <w:rPr>
                  <w:b/>
                  <w:sz w:val="18"/>
                  <w:szCs w:val="18"/>
                </w:rPr>
                <w:t>12.792.732</w:t>
              </w:r>
            </w:ins>
          </w:p>
        </w:tc>
        <w:tc>
          <w:tcPr>
            <w:tcW w:w="975" w:type="dxa"/>
            <w:shd w:val="clear" w:color="auto" w:fill="auto"/>
            <w:vAlign w:val="bottom"/>
            <w:tcPrChange w:id="422" w:author="Asiye Mara (Open)&#10;" w:date="2011-02-14T12:11:00Z">
              <w:tcPr>
                <w:tcW w:w="975" w:type="dxa"/>
                <w:gridSpan w:val="2"/>
                <w:shd w:val="clear" w:color="auto" w:fill="auto"/>
                <w:vAlign w:val="bottom"/>
              </w:tcPr>
            </w:tcPrChange>
          </w:tcPr>
          <w:p w:rsidR="00371160" w:rsidRDefault="009658B8">
            <w:pPr>
              <w:ind w:right="57"/>
              <w:jc w:val="right"/>
              <w:rPr>
                <w:ins w:id="423" w:author="Asiye Mara (Open)&#10;" w:date="2011-02-14T12:11:00Z"/>
                <w:sz w:val="18"/>
                <w:szCs w:val="18"/>
              </w:rPr>
            </w:pPr>
            <w:ins w:id="424" w:author="Asiye Mara (Open)&#10;" w:date="2011-02-14T12:11:00Z">
              <w:r>
                <w:rPr>
                  <w:b/>
                  <w:bCs/>
                  <w:sz w:val="18"/>
                  <w:szCs w:val="18"/>
                </w:rPr>
                <w:t>12.155.083</w:t>
              </w:r>
            </w:ins>
          </w:p>
        </w:tc>
      </w:tr>
      <w:tr w:rsidR="002A2235" w:rsidRPr="00872466" w:rsidTr="00284A55">
        <w:trPr>
          <w:trHeight w:val="288"/>
          <w:jc w:val="center"/>
        </w:trPr>
        <w:tc>
          <w:tcPr>
            <w:tcW w:w="2159" w:type="dxa"/>
            <w:vAlign w:val="center"/>
          </w:tcPr>
          <w:p w:rsidR="00371160" w:rsidRDefault="009658B8">
            <w:pPr>
              <w:rPr>
                <w:b/>
                <w:snapToGrid w:val="0"/>
                <w:sz w:val="18"/>
                <w:szCs w:val="18"/>
                <w:lang w:val="tr-TR"/>
              </w:rPr>
            </w:pPr>
            <w:r>
              <w:rPr>
                <w:b/>
                <w:bCs/>
                <w:iCs/>
                <w:sz w:val="18"/>
                <w:szCs w:val="18"/>
                <w:lang w:val="tr-TR"/>
              </w:rPr>
              <w:t>Coğrafi bölgeler itibarıyla bilgiler</w:t>
            </w:r>
          </w:p>
        </w:tc>
        <w:tc>
          <w:tcPr>
            <w:tcW w:w="974" w:type="dxa"/>
            <w:vAlign w:val="bottom"/>
          </w:tcPr>
          <w:p w:rsidR="00371160" w:rsidRDefault="009658B8">
            <w:pPr>
              <w:ind w:right="57"/>
              <w:jc w:val="right"/>
              <w:rPr>
                <w:b/>
                <w:bCs/>
                <w:sz w:val="18"/>
                <w:szCs w:val="18"/>
              </w:rPr>
            </w:pPr>
            <w:del w:id="425" w:author="Asiye Mara (Open)&#10;" w:date="2011-02-12T01:47:00Z">
              <w:r>
                <w:rPr>
                  <w:b/>
                  <w:bCs/>
                  <w:sz w:val="18"/>
                  <w:szCs w:val="18"/>
                </w:rPr>
                <w:delText>10.810.698</w:delText>
              </w:r>
            </w:del>
          </w:p>
        </w:tc>
        <w:tc>
          <w:tcPr>
            <w:tcW w:w="974" w:type="dxa"/>
            <w:vAlign w:val="bottom"/>
          </w:tcPr>
          <w:p w:rsidR="00371160" w:rsidRDefault="009658B8">
            <w:pPr>
              <w:ind w:right="57"/>
              <w:jc w:val="right"/>
              <w:rPr>
                <w:b/>
                <w:bCs/>
                <w:sz w:val="18"/>
                <w:szCs w:val="18"/>
              </w:rPr>
            </w:pPr>
            <w:del w:id="426" w:author="Asiye Mara (Open)&#10;" w:date="2011-02-12T01:47:00Z">
              <w:r>
                <w:rPr>
                  <w:b/>
                  <w:bCs/>
                  <w:sz w:val="18"/>
                  <w:szCs w:val="18"/>
                </w:rPr>
                <w:delText>7.962.432</w:delText>
              </w:r>
            </w:del>
          </w:p>
        </w:tc>
        <w:tc>
          <w:tcPr>
            <w:tcW w:w="975" w:type="dxa"/>
            <w:vAlign w:val="bottom"/>
          </w:tcPr>
          <w:p w:rsidR="00371160" w:rsidRDefault="009658B8">
            <w:pPr>
              <w:ind w:right="57"/>
              <w:jc w:val="right"/>
              <w:rPr>
                <w:b/>
                <w:bCs/>
                <w:sz w:val="18"/>
                <w:szCs w:val="18"/>
              </w:rPr>
            </w:pPr>
            <w:del w:id="427" w:author="Asiye Mara (Open)&#10;" w:date="2011-02-12T01:47:00Z">
              <w:r>
                <w:rPr>
                  <w:b/>
                  <w:bCs/>
                  <w:sz w:val="18"/>
                  <w:szCs w:val="18"/>
                </w:rPr>
                <w:delText>187.175</w:delText>
              </w:r>
            </w:del>
          </w:p>
        </w:tc>
        <w:tc>
          <w:tcPr>
            <w:tcW w:w="974" w:type="dxa"/>
            <w:vAlign w:val="bottom"/>
          </w:tcPr>
          <w:p w:rsidR="00371160" w:rsidRDefault="009658B8">
            <w:pPr>
              <w:ind w:right="57"/>
              <w:jc w:val="right"/>
              <w:rPr>
                <w:b/>
                <w:bCs/>
                <w:sz w:val="18"/>
                <w:szCs w:val="18"/>
              </w:rPr>
            </w:pPr>
            <w:del w:id="428" w:author="Asiye Mara (Open)&#10;" w:date="2011-02-12T01:47:00Z">
              <w:r>
                <w:rPr>
                  <w:b/>
                  <w:bCs/>
                  <w:sz w:val="18"/>
                  <w:szCs w:val="18"/>
                </w:rPr>
                <w:delText>247.342</w:delText>
              </w:r>
            </w:del>
          </w:p>
        </w:tc>
        <w:tc>
          <w:tcPr>
            <w:tcW w:w="974" w:type="dxa"/>
            <w:vAlign w:val="bottom"/>
          </w:tcPr>
          <w:p w:rsidR="00371160" w:rsidRDefault="009658B8">
            <w:pPr>
              <w:ind w:right="57"/>
              <w:jc w:val="right"/>
              <w:rPr>
                <w:b/>
                <w:bCs/>
                <w:sz w:val="18"/>
                <w:szCs w:val="18"/>
              </w:rPr>
            </w:pPr>
            <w:del w:id="429" w:author="Asiye Mara (Open)&#10;" w:date="2011-02-12T01:47:00Z">
              <w:r>
                <w:rPr>
                  <w:b/>
                  <w:bCs/>
                  <w:sz w:val="18"/>
                  <w:szCs w:val="18"/>
                </w:rPr>
                <w:delText>474.190</w:delText>
              </w:r>
            </w:del>
          </w:p>
        </w:tc>
        <w:tc>
          <w:tcPr>
            <w:tcW w:w="975" w:type="dxa"/>
            <w:vAlign w:val="bottom"/>
          </w:tcPr>
          <w:p w:rsidR="00371160" w:rsidRDefault="009658B8">
            <w:pPr>
              <w:ind w:right="57"/>
              <w:jc w:val="right"/>
              <w:rPr>
                <w:b/>
                <w:bCs/>
                <w:sz w:val="18"/>
                <w:szCs w:val="18"/>
              </w:rPr>
            </w:pPr>
            <w:del w:id="430" w:author="Asiye Mara (Open)&#10;" w:date="2011-02-12T01:47:00Z">
              <w:r>
                <w:rPr>
                  <w:b/>
                  <w:bCs/>
                  <w:sz w:val="18"/>
                  <w:szCs w:val="18"/>
                </w:rPr>
                <w:delText>160.553</w:delText>
              </w:r>
            </w:del>
          </w:p>
        </w:tc>
        <w:tc>
          <w:tcPr>
            <w:tcW w:w="974" w:type="dxa"/>
            <w:shd w:val="clear" w:color="auto" w:fill="auto"/>
            <w:vAlign w:val="bottom"/>
          </w:tcPr>
          <w:p w:rsidR="00000000" w:rsidRDefault="0092089C">
            <w:pPr>
              <w:ind w:right="57"/>
              <w:jc w:val="right"/>
              <w:rPr>
                <w:sz w:val="18"/>
                <w:szCs w:val="18"/>
                <w:rPrChange w:id="431" w:author="Asiye Mara (Open)&#10;" w:date="2011-02-14T12:31:00Z">
                  <w:rPr>
                    <w:b/>
                    <w:sz w:val="18"/>
                    <w:szCs w:val="18"/>
                  </w:rPr>
                </w:rPrChange>
              </w:rPr>
              <w:pPrChange w:id="432" w:author="Asiye Mara (Open)&#10;" w:date="2011-02-14T12:30:00Z">
                <w:pPr>
                  <w:ind w:firstLine="720"/>
                  <w:jc w:val="right"/>
                </w:pPr>
              </w:pPrChange>
            </w:pPr>
            <w:ins w:id="433" w:author="Asiye Mara (Open)&#10;" w:date="2011-02-14T01:32:00Z">
              <w:r w:rsidRPr="0092089C">
                <w:rPr>
                  <w:sz w:val="18"/>
                  <w:szCs w:val="18"/>
                  <w:rPrChange w:id="434" w:author="Asiye Mara (Open)&#10;" w:date="2011-02-14T12:31:00Z">
                    <w:rPr>
                      <w:b/>
                      <w:bCs/>
                      <w:sz w:val="18"/>
                      <w:szCs w:val="18"/>
                    </w:rPr>
                  </w:rPrChange>
                </w:rPr>
                <w:t> </w:t>
              </w:r>
            </w:ins>
            <w:del w:id="435" w:author="Asiye Mara (Open)&#10;" w:date="2011-02-14T01:32:00Z">
              <w:r w:rsidRPr="0092089C">
                <w:rPr>
                  <w:sz w:val="18"/>
                  <w:szCs w:val="18"/>
                  <w:rPrChange w:id="436" w:author="Asiye Mara (Open)&#10;" w:date="2011-02-14T12:31:00Z">
                    <w:rPr>
                      <w:b/>
                      <w:sz w:val="18"/>
                      <w:szCs w:val="18"/>
                    </w:rPr>
                  </w:rPrChange>
                </w:rPr>
                <w:delText>13.150.838</w:delText>
              </w:r>
            </w:del>
          </w:p>
        </w:tc>
        <w:tc>
          <w:tcPr>
            <w:tcW w:w="975" w:type="dxa"/>
            <w:shd w:val="clear" w:color="auto" w:fill="auto"/>
            <w:vAlign w:val="bottom"/>
          </w:tcPr>
          <w:p w:rsidR="00000000" w:rsidRDefault="009658B8">
            <w:pPr>
              <w:ind w:right="57"/>
              <w:jc w:val="right"/>
              <w:rPr>
                <w:sz w:val="18"/>
                <w:szCs w:val="18"/>
                <w:rPrChange w:id="437" w:author="Asiye Mara (Open)&#10;" w:date="2011-02-14T12:31:00Z">
                  <w:rPr>
                    <w:b/>
                    <w:bCs/>
                    <w:sz w:val="18"/>
                    <w:szCs w:val="18"/>
                  </w:rPr>
                </w:rPrChange>
              </w:rPr>
              <w:pPrChange w:id="438" w:author="Asiye Mara (Open)&#10;" w:date="2011-02-14T12:30:00Z">
                <w:pPr>
                  <w:ind w:firstLine="720"/>
                  <w:jc w:val="right"/>
                </w:pPr>
              </w:pPrChange>
            </w:pPr>
            <w:ins w:id="439" w:author="Asiye Mara (Open)&#10;" w:date="2011-02-14T01:34:00Z">
              <w:r>
                <w:rPr>
                  <w:b/>
                  <w:bCs/>
                  <w:sz w:val="18"/>
                  <w:szCs w:val="18"/>
                </w:rPr>
                <w:t> </w:t>
              </w:r>
            </w:ins>
            <w:del w:id="440" w:author="Asiye Mara (Open)&#10;" w:date="2011-02-14T01:32:00Z">
              <w:r w:rsidR="0092089C" w:rsidRPr="0092089C">
                <w:rPr>
                  <w:sz w:val="18"/>
                  <w:szCs w:val="18"/>
                  <w:rPrChange w:id="441" w:author="Asiye Mara (Open)&#10;" w:date="2011-02-14T12:31:00Z">
                    <w:rPr>
                      <w:b/>
                      <w:bCs/>
                      <w:sz w:val="18"/>
                      <w:szCs w:val="18"/>
                    </w:rPr>
                  </w:rPrChange>
                </w:rPr>
                <w:delText>12.445.111</w:delText>
              </w:r>
            </w:del>
          </w:p>
        </w:tc>
      </w:tr>
      <w:tr w:rsidR="002A2235" w:rsidRPr="00872466" w:rsidTr="00284A55">
        <w:trPr>
          <w:trHeight w:val="288"/>
          <w:jc w:val="center"/>
        </w:trPr>
        <w:tc>
          <w:tcPr>
            <w:tcW w:w="2159" w:type="dxa"/>
            <w:vAlign w:val="center"/>
          </w:tcPr>
          <w:p w:rsidR="00371160" w:rsidRDefault="009658B8">
            <w:pPr>
              <w:rPr>
                <w:rFonts w:eastAsia="Arial Unicode MS"/>
                <w:bCs/>
                <w:sz w:val="18"/>
                <w:szCs w:val="18"/>
                <w:lang w:val="tr-TR"/>
              </w:rPr>
            </w:pPr>
            <w:r>
              <w:rPr>
                <w:bCs/>
                <w:snapToGrid w:val="0"/>
                <w:sz w:val="18"/>
                <w:lang w:val="tr-TR"/>
              </w:rPr>
              <w:t>Yurtiçi</w:t>
            </w:r>
          </w:p>
        </w:tc>
        <w:tc>
          <w:tcPr>
            <w:tcW w:w="974" w:type="dxa"/>
            <w:vAlign w:val="bottom"/>
          </w:tcPr>
          <w:p w:rsidR="00371160" w:rsidRDefault="009658B8">
            <w:pPr>
              <w:ind w:right="57"/>
              <w:jc w:val="right"/>
              <w:rPr>
                <w:sz w:val="18"/>
                <w:szCs w:val="18"/>
              </w:rPr>
            </w:pPr>
            <w:r>
              <w:rPr>
                <w:sz w:val="18"/>
                <w:szCs w:val="18"/>
              </w:rPr>
              <w:t>10.452.268</w:t>
            </w:r>
          </w:p>
        </w:tc>
        <w:tc>
          <w:tcPr>
            <w:tcW w:w="974" w:type="dxa"/>
            <w:vAlign w:val="bottom"/>
          </w:tcPr>
          <w:p w:rsidR="00371160" w:rsidRDefault="009658B8">
            <w:pPr>
              <w:ind w:right="57"/>
              <w:jc w:val="right"/>
              <w:rPr>
                <w:sz w:val="18"/>
                <w:szCs w:val="18"/>
              </w:rPr>
            </w:pPr>
            <w:r>
              <w:rPr>
                <w:sz w:val="18"/>
                <w:szCs w:val="18"/>
              </w:rPr>
              <w:t>7.720.332</w:t>
            </w:r>
          </w:p>
        </w:tc>
        <w:tc>
          <w:tcPr>
            <w:tcW w:w="975" w:type="dxa"/>
            <w:vAlign w:val="bottom"/>
          </w:tcPr>
          <w:p w:rsidR="00371160" w:rsidRDefault="009658B8">
            <w:pPr>
              <w:ind w:right="57"/>
              <w:jc w:val="right"/>
              <w:rPr>
                <w:sz w:val="18"/>
                <w:szCs w:val="18"/>
              </w:rPr>
            </w:pPr>
            <w:r>
              <w:rPr>
                <w:sz w:val="18"/>
                <w:szCs w:val="18"/>
              </w:rPr>
              <w:t>69.247</w:t>
            </w:r>
          </w:p>
        </w:tc>
        <w:tc>
          <w:tcPr>
            <w:tcW w:w="974" w:type="dxa"/>
            <w:vAlign w:val="bottom"/>
          </w:tcPr>
          <w:p w:rsidR="00371160" w:rsidRDefault="009658B8">
            <w:pPr>
              <w:ind w:right="57"/>
              <w:jc w:val="right"/>
              <w:rPr>
                <w:sz w:val="18"/>
                <w:szCs w:val="18"/>
              </w:rPr>
            </w:pPr>
            <w:r>
              <w:rPr>
                <w:sz w:val="18"/>
                <w:szCs w:val="18"/>
              </w:rPr>
              <w:t>49.666</w:t>
            </w:r>
          </w:p>
        </w:tc>
        <w:tc>
          <w:tcPr>
            <w:tcW w:w="974" w:type="dxa"/>
            <w:vAlign w:val="bottom"/>
          </w:tcPr>
          <w:p w:rsidR="00371160" w:rsidRDefault="009658B8">
            <w:pPr>
              <w:ind w:right="57"/>
              <w:jc w:val="right"/>
              <w:rPr>
                <w:sz w:val="18"/>
                <w:szCs w:val="18"/>
              </w:rPr>
            </w:pPr>
            <w:r>
              <w:rPr>
                <w:sz w:val="18"/>
                <w:szCs w:val="18"/>
              </w:rPr>
              <w:t>471.</w:t>
            </w:r>
            <w:del w:id="442" w:author="Gülşah Tuba Ünlü (Open)&#10;" w:date="2011-02-12T14:06:00Z">
              <w:r>
                <w:rPr>
                  <w:sz w:val="18"/>
                  <w:szCs w:val="18"/>
                </w:rPr>
                <w:delText>516</w:delText>
              </w:r>
            </w:del>
            <w:ins w:id="443" w:author="Gülşah Tuba Ünlü (Open)&#10;" w:date="2011-02-12T14:06:00Z">
              <w:r>
                <w:rPr>
                  <w:sz w:val="18"/>
                  <w:szCs w:val="18"/>
                </w:rPr>
                <w:t>532</w:t>
              </w:r>
            </w:ins>
          </w:p>
        </w:tc>
        <w:tc>
          <w:tcPr>
            <w:tcW w:w="975" w:type="dxa"/>
            <w:vAlign w:val="bottom"/>
          </w:tcPr>
          <w:p w:rsidR="00371160" w:rsidRDefault="009658B8">
            <w:pPr>
              <w:ind w:right="57"/>
              <w:jc w:val="right"/>
              <w:rPr>
                <w:sz w:val="18"/>
                <w:szCs w:val="18"/>
              </w:rPr>
            </w:pPr>
            <w:r>
              <w:rPr>
                <w:sz w:val="18"/>
                <w:szCs w:val="18"/>
              </w:rPr>
              <w:t>156.571</w:t>
            </w:r>
          </w:p>
        </w:tc>
        <w:tc>
          <w:tcPr>
            <w:tcW w:w="974" w:type="dxa"/>
            <w:shd w:val="clear" w:color="auto" w:fill="auto"/>
            <w:vAlign w:val="bottom"/>
          </w:tcPr>
          <w:p w:rsidR="00000000" w:rsidRDefault="009658B8">
            <w:pPr>
              <w:ind w:right="57"/>
              <w:jc w:val="right"/>
              <w:rPr>
                <w:sz w:val="18"/>
                <w:szCs w:val="18"/>
              </w:rPr>
              <w:pPrChange w:id="444" w:author="Asiye Mara (Open)&#10;" w:date="2011-02-14T12:30:00Z">
                <w:pPr>
                  <w:ind w:firstLine="720"/>
                  <w:jc w:val="right"/>
                </w:pPr>
              </w:pPrChange>
            </w:pPr>
            <w:ins w:id="445" w:author="Asiye Mara (Open)&#10;" w:date="2011-02-14T01:32:00Z">
              <w:r>
                <w:rPr>
                  <w:sz w:val="18"/>
                  <w:szCs w:val="18"/>
                </w:rPr>
                <w:t>11.916.494</w:t>
              </w:r>
            </w:ins>
            <w:ins w:id="446" w:author="Gülşah Tuba Ünlü (Open)&#10;" w:date="2011-02-12T12:23:00Z">
              <w:del w:id="447" w:author="Asiye Mara (Open)&#10;" w:date="2011-02-14T01:32:00Z">
                <w:r>
                  <w:rPr>
                    <w:sz w:val="18"/>
                    <w:szCs w:val="18"/>
                  </w:rPr>
                  <w:delText>11.</w:delText>
                </w:r>
              </w:del>
            </w:ins>
            <w:ins w:id="448" w:author="Gülşah Tuba Ünlü (Open)&#10;" w:date="2011-02-13T21:10:00Z">
              <w:del w:id="449" w:author="Asiye Mara (Open)&#10;" w:date="2011-02-14T01:32:00Z">
                <w:r>
                  <w:rPr>
                    <w:sz w:val="18"/>
                    <w:szCs w:val="18"/>
                  </w:rPr>
                  <w:delText>898.438</w:delText>
                </w:r>
              </w:del>
            </w:ins>
            <w:del w:id="450" w:author="Asiye Mara (Open)&#10;" w:date="2011-02-14T01:32:00Z">
              <w:r>
                <w:rPr>
                  <w:sz w:val="18"/>
                  <w:szCs w:val="18"/>
                </w:rPr>
                <w:delText>11.811.023</w:delText>
              </w:r>
            </w:del>
          </w:p>
        </w:tc>
        <w:tc>
          <w:tcPr>
            <w:tcW w:w="975" w:type="dxa"/>
            <w:shd w:val="clear" w:color="auto" w:fill="auto"/>
            <w:vAlign w:val="bottom"/>
          </w:tcPr>
          <w:p w:rsidR="00000000" w:rsidRDefault="009658B8">
            <w:pPr>
              <w:ind w:right="57"/>
              <w:jc w:val="right"/>
              <w:rPr>
                <w:sz w:val="18"/>
                <w:szCs w:val="18"/>
              </w:rPr>
              <w:pPrChange w:id="451" w:author="Asiye Mara (Open)&#10;" w:date="2011-02-14T12:30:00Z">
                <w:pPr>
                  <w:ind w:firstLine="720"/>
                  <w:jc w:val="right"/>
                </w:pPr>
              </w:pPrChange>
            </w:pPr>
            <w:ins w:id="452" w:author="Asiye Mara (Open)&#10;" w:date="2011-02-14T01:34:00Z">
              <w:r>
                <w:rPr>
                  <w:sz w:val="18"/>
                  <w:szCs w:val="18"/>
                </w:rPr>
                <w:t>11.035.922</w:t>
              </w:r>
            </w:ins>
            <w:ins w:id="453" w:author="Gülşah Tuba Ünlü (Open)&#10;" w:date="2011-02-13T21:21:00Z">
              <w:del w:id="454" w:author="Asiye Mara (Open)&#10;" w:date="2011-02-14T01:32:00Z">
                <w:r>
                  <w:rPr>
                    <w:sz w:val="18"/>
                    <w:szCs w:val="18"/>
                  </w:rPr>
                  <w:delText>11.034.416</w:delText>
                </w:r>
              </w:del>
            </w:ins>
            <w:del w:id="455" w:author="Asiye Mara (Open)&#10;" w:date="2011-02-14T01:32:00Z">
              <w:r>
                <w:rPr>
                  <w:sz w:val="18"/>
                  <w:szCs w:val="18"/>
                </w:rPr>
                <w:delText>10.877.251</w:delText>
              </w:r>
            </w:del>
          </w:p>
        </w:tc>
      </w:tr>
      <w:tr w:rsidR="002A2235" w:rsidRPr="00872466" w:rsidTr="00284A55">
        <w:trPr>
          <w:trHeight w:val="288"/>
          <w:jc w:val="center"/>
        </w:trPr>
        <w:tc>
          <w:tcPr>
            <w:tcW w:w="2159" w:type="dxa"/>
            <w:vAlign w:val="center"/>
          </w:tcPr>
          <w:p w:rsidR="00371160" w:rsidRDefault="009658B8">
            <w:pPr>
              <w:rPr>
                <w:rFonts w:eastAsia="Arial Unicode MS"/>
                <w:bCs/>
                <w:sz w:val="18"/>
                <w:szCs w:val="18"/>
                <w:lang w:val="tr-TR"/>
              </w:rPr>
            </w:pPr>
            <w:r>
              <w:rPr>
                <w:bCs/>
                <w:snapToGrid w:val="0"/>
                <w:sz w:val="18"/>
                <w:lang w:val="tr-TR"/>
              </w:rPr>
              <w:t>Avrupa Birliği Ülkeleri</w:t>
            </w:r>
          </w:p>
        </w:tc>
        <w:tc>
          <w:tcPr>
            <w:tcW w:w="974" w:type="dxa"/>
            <w:vAlign w:val="bottom"/>
          </w:tcPr>
          <w:p w:rsidR="00371160" w:rsidRDefault="009658B8">
            <w:pPr>
              <w:ind w:right="57"/>
              <w:jc w:val="right"/>
              <w:rPr>
                <w:sz w:val="18"/>
                <w:szCs w:val="18"/>
              </w:rPr>
            </w:pPr>
            <w:r>
              <w:rPr>
                <w:sz w:val="18"/>
                <w:szCs w:val="18"/>
              </w:rPr>
              <w:t>102.925</w:t>
            </w:r>
          </w:p>
        </w:tc>
        <w:tc>
          <w:tcPr>
            <w:tcW w:w="974" w:type="dxa"/>
            <w:vAlign w:val="bottom"/>
          </w:tcPr>
          <w:p w:rsidR="00371160" w:rsidRDefault="009658B8">
            <w:pPr>
              <w:ind w:right="57"/>
              <w:jc w:val="right"/>
              <w:rPr>
                <w:sz w:val="18"/>
                <w:szCs w:val="18"/>
              </w:rPr>
            </w:pPr>
            <w:r>
              <w:rPr>
                <w:sz w:val="18"/>
                <w:szCs w:val="18"/>
              </w:rPr>
              <w:t>105.111</w:t>
            </w:r>
          </w:p>
        </w:tc>
        <w:tc>
          <w:tcPr>
            <w:tcW w:w="975" w:type="dxa"/>
            <w:vAlign w:val="bottom"/>
          </w:tcPr>
          <w:p w:rsidR="00371160" w:rsidRDefault="009658B8">
            <w:pPr>
              <w:ind w:right="57"/>
              <w:jc w:val="right"/>
              <w:rPr>
                <w:sz w:val="18"/>
                <w:szCs w:val="18"/>
              </w:rPr>
            </w:pPr>
            <w:r>
              <w:rPr>
                <w:sz w:val="18"/>
                <w:szCs w:val="18"/>
              </w:rPr>
              <w:t>34.515</w:t>
            </w:r>
          </w:p>
        </w:tc>
        <w:tc>
          <w:tcPr>
            <w:tcW w:w="974" w:type="dxa"/>
            <w:vAlign w:val="bottom"/>
          </w:tcPr>
          <w:p w:rsidR="00371160" w:rsidRDefault="009658B8">
            <w:pPr>
              <w:ind w:right="57"/>
              <w:jc w:val="right"/>
              <w:rPr>
                <w:sz w:val="18"/>
                <w:szCs w:val="18"/>
              </w:rPr>
            </w:pPr>
            <w:r>
              <w:rPr>
                <w:sz w:val="18"/>
                <w:szCs w:val="18"/>
              </w:rPr>
              <w:t>143.486</w:t>
            </w:r>
          </w:p>
        </w:tc>
        <w:tc>
          <w:tcPr>
            <w:tcW w:w="974" w:type="dxa"/>
            <w:vAlign w:val="bottom"/>
          </w:tcPr>
          <w:p w:rsidR="00371160" w:rsidRDefault="009658B8">
            <w:pPr>
              <w:ind w:right="57"/>
              <w:jc w:val="right"/>
              <w:rPr>
                <w:sz w:val="18"/>
                <w:szCs w:val="18"/>
              </w:rPr>
            </w:pPr>
            <w:del w:id="456" w:author="Gülşah Tuba Ünlü (Open)&#10;" w:date="2011-02-12T14:06:00Z">
              <w:r>
                <w:rPr>
                  <w:sz w:val="18"/>
                  <w:szCs w:val="18"/>
                </w:rPr>
                <w:delText>2.674</w:delText>
              </w:r>
            </w:del>
            <w:ins w:id="457" w:author="Gülşah Tuba Ünlü (Open)&#10;" w:date="2011-02-12T14:06:00Z">
              <w:r>
                <w:rPr>
                  <w:sz w:val="18"/>
                  <w:szCs w:val="18"/>
                </w:rPr>
                <w:t>836</w:t>
              </w:r>
            </w:ins>
          </w:p>
        </w:tc>
        <w:tc>
          <w:tcPr>
            <w:tcW w:w="975" w:type="dxa"/>
            <w:vAlign w:val="bottom"/>
          </w:tcPr>
          <w:p w:rsidR="00371160" w:rsidRDefault="009658B8">
            <w:pPr>
              <w:ind w:right="57"/>
              <w:jc w:val="right"/>
              <w:rPr>
                <w:sz w:val="18"/>
                <w:szCs w:val="18"/>
              </w:rPr>
            </w:pPr>
            <w:r>
              <w:rPr>
                <w:sz w:val="18"/>
                <w:szCs w:val="18"/>
              </w:rPr>
              <w:t>3.982</w:t>
            </w:r>
          </w:p>
        </w:tc>
        <w:tc>
          <w:tcPr>
            <w:tcW w:w="974" w:type="dxa"/>
            <w:shd w:val="clear" w:color="auto" w:fill="auto"/>
            <w:vAlign w:val="bottom"/>
          </w:tcPr>
          <w:p w:rsidR="00000000" w:rsidRDefault="009658B8">
            <w:pPr>
              <w:ind w:right="57"/>
              <w:jc w:val="right"/>
              <w:rPr>
                <w:sz w:val="18"/>
                <w:szCs w:val="18"/>
              </w:rPr>
              <w:pPrChange w:id="458" w:author="Asiye Mara (Open)&#10;" w:date="2011-02-14T12:30:00Z">
                <w:pPr>
                  <w:ind w:firstLine="720"/>
                  <w:jc w:val="right"/>
                </w:pPr>
              </w:pPrChange>
            </w:pPr>
            <w:ins w:id="459" w:author="Asiye Mara (Open)&#10;" w:date="2011-02-14T01:32:00Z">
              <w:r>
                <w:rPr>
                  <w:sz w:val="18"/>
                  <w:szCs w:val="18"/>
                </w:rPr>
                <w:t>364.589</w:t>
              </w:r>
            </w:ins>
            <w:ins w:id="460" w:author="Gülşah Tuba Ünlü (Open)&#10;" w:date="2011-02-13T21:10:00Z">
              <w:del w:id="461" w:author="Asiye Mara (Open)&#10;" w:date="2011-02-14T01:32:00Z">
                <w:r>
                  <w:rPr>
                    <w:sz w:val="18"/>
                    <w:szCs w:val="18"/>
                  </w:rPr>
                  <w:delText>344.560</w:delText>
                </w:r>
              </w:del>
            </w:ins>
            <w:del w:id="462" w:author="Asiye Mara (Open)&#10;" w:date="2011-02-14T01:32:00Z">
              <w:r>
                <w:rPr>
                  <w:sz w:val="18"/>
                  <w:szCs w:val="18"/>
                </w:rPr>
                <w:delText>623.673</w:delText>
              </w:r>
            </w:del>
          </w:p>
        </w:tc>
        <w:tc>
          <w:tcPr>
            <w:tcW w:w="975" w:type="dxa"/>
            <w:shd w:val="clear" w:color="auto" w:fill="auto"/>
            <w:vAlign w:val="bottom"/>
          </w:tcPr>
          <w:p w:rsidR="00000000" w:rsidRDefault="009658B8">
            <w:pPr>
              <w:ind w:right="57"/>
              <w:jc w:val="right"/>
              <w:rPr>
                <w:sz w:val="18"/>
                <w:szCs w:val="18"/>
              </w:rPr>
              <w:pPrChange w:id="463" w:author="Asiye Mara (Open)&#10;" w:date="2011-02-14T12:30:00Z">
                <w:pPr>
                  <w:ind w:firstLine="720"/>
                  <w:jc w:val="right"/>
                </w:pPr>
              </w:pPrChange>
            </w:pPr>
            <w:ins w:id="464" w:author="Asiye Mara (Open)&#10;" w:date="2011-02-14T01:34:00Z">
              <w:r>
                <w:rPr>
                  <w:sz w:val="18"/>
                  <w:szCs w:val="18"/>
                </w:rPr>
                <w:t>986.088</w:t>
              </w:r>
            </w:ins>
            <w:ins w:id="465" w:author="Gülşah Tuba Ünlü (Open)&#10;" w:date="2011-02-13T21:21:00Z">
              <w:del w:id="466" w:author="Asiye Mara (Open)&#10;" w:date="2011-02-14T01:32:00Z">
                <w:r>
                  <w:rPr>
                    <w:sz w:val="18"/>
                    <w:szCs w:val="18"/>
                  </w:rPr>
                  <w:delText>752.930</w:delText>
                </w:r>
              </w:del>
            </w:ins>
            <w:del w:id="467" w:author="Asiye Mara (Open)&#10;" w:date="2011-02-14T01:32:00Z">
              <w:r>
                <w:rPr>
                  <w:sz w:val="18"/>
                  <w:szCs w:val="18"/>
                </w:rPr>
                <w:delText>1.434.787</w:delText>
              </w:r>
            </w:del>
          </w:p>
        </w:tc>
      </w:tr>
      <w:tr w:rsidR="002A2235" w:rsidRPr="00872466" w:rsidTr="00284A55">
        <w:trPr>
          <w:trHeight w:val="288"/>
          <w:jc w:val="center"/>
        </w:trPr>
        <w:tc>
          <w:tcPr>
            <w:tcW w:w="2159" w:type="dxa"/>
            <w:vAlign w:val="center"/>
          </w:tcPr>
          <w:p w:rsidR="00371160" w:rsidRDefault="009658B8">
            <w:pPr>
              <w:rPr>
                <w:rFonts w:eastAsia="Arial Unicode MS"/>
                <w:bCs/>
                <w:sz w:val="18"/>
                <w:szCs w:val="18"/>
                <w:lang w:val="tr-TR"/>
              </w:rPr>
            </w:pPr>
            <w:r>
              <w:rPr>
                <w:bCs/>
                <w:snapToGrid w:val="0"/>
                <w:sz w:val="18"/>
                <w:lang w:val="tr-TR"/>
              </w:rPr>
              <w:t>OECD Ülkeleri (*)</w:t>
            </w:r>
          </w:p>
        </w:tc>
        <w:tc>
          <w:tcPr>
            <w:tcW w:w="974" w:type="dxa"/>
            <w:vAlign w:val="bottom"/>
          </w:tcPr>
          <w:p w:rsidR="00371160" w:rsidRDefault="009658B8">
            <w:pPr>
              <w:ind w:right="57"/>
              <w:jc w:val="right"/>
              <w:rPr>
                <w:sz w:val="18"/>
                <w:szCs w:val="18"/>
              </w:rPr>
            </w:pPr>
            <w:r>
              <w:rPr>
                <w:sz w:val="18"/>
                <w:szCs w:val="18"/>
              </w:rPr>
              <w:t>9.740</w:t>
            </w:r>
          </w:p>
        </w:tc>
        <w:tc>
          <w:tcPr>
            <w:tcW w:w="974" w:type="dxa"/>
            <w:vAlign w:val="bottom"/>
          </w:tcPr>
          <w:p w:rsidR="00371160" w:rsidRDefault="009658B8">
            <w:pPr>
              <w:ind w:right="57"/>
              <w:jc w:val="right"/>
              <w:rPr>
                <w:sz w:val="18"/>
                <w:szCs w:val="18"/>
              </w:rPr>
            </w:pPr>
            <w:r>
              <w:rPr>
                <w:sz w:val="18"/>
                <w:szCs w:val="18"/>
              </w:rPr>
              <w:t>5.117</w:t>
            </w:r>
          </w:p>
        </w:tc>
        <w:tc>
          <w:tcPr>
            <w:tcW w:w="975" w:type="dxa"/>
            <w:vAlign w:val="bottom"/>
          </w:tcPr>
          <w:p w:rsidR="00371160" w:rsidRDefault="009658B8">
            <w:pPr>
              <w:ind w:right="57"/>
              <w:jc w:val="right"/>
              <w:rPr>
                <w:sz w:val="18"/>
                <w:szCs w:val="18"/>
              </w:rPr>
            </w:pPr>
            <w:r>
              <w:rPr>
                <w:sz w:val="18"/>
                <w:szCs w:val="18"/>
              </w:rPr>
              <w:t>7.406</w:t>
            </w:r>
          </w:p>
        </w:tc>
        <w:tc>
          <w:tcPr>
            <w:tcW w:w="974" w:type="dxa"/>
            <w:vAlign w:val="bottom"/>
          </w:tcPr>
          <w:p w:rsidR="00371160" w:rsidRDefault="009658B8">
            <w:pPr>
              <w:ind w:right="57"/>
              <w:jc w:val="right"/>
              <w:rPr>
                <w:sz w:val="18"/>
                <w:szCs w:val="18"/>
              </w:rPr>
            </w:pPr>
            <w:r>
              <w:rPr>
                <w:sz w:val="18"/>
                <w:szCs w:val="18"/>
              </w:rPr>
              <w:t>2.459</w:t>
            </w:r>
          </w:p>
        </w:tc>
        <w:tc>
          <w:tcPr>
            <w:tcW w:w="974" w:type="dxa"/>
            <w:vAlign w:val="bottom"/>
          </w:tcPr>
          <w:p w:rsidR="00371160" w:rsidRDefault="009658B8">
            <w:pPr>
              <w:ind w:right="57"/>
              <w:jc w:val="right"/>
              <w:rPr>
                <w:sz w:val="18"/>
                <w:szCs w:val="18"/>
              </w:rPr>
            </w:pPr>
            <w:ins w:id="468" w:author="Gülşah Tuba Ünlü (Open)&#10;" w:date="2011-02-12T14:06:00Z">
              <w:r>
                <w:rPr>
                  <w:sz w:val="18"/>
                  <w:szCs w:val="18"/>
                </w:rPr>
                <w:t>1.822</w:t>
              </w:r>
            </w:ins>
            <w:del w:id="469" w:author="Gülşah Tuba Ünlü (Open)&#10;" w:date="2011-02-12T14:06:00Z">
              <w:r>
                <w:rPr>
                  <w:sz w:val="18"/>
                  <w:szCs w:val="18"/>
                </w:rPr>
                <w:delText>-</w:delText>
              </w:r>
            </w:del>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470" w:author="Asiye Mara (Open)&#10;" w:date="2011-02-14T12:30:00Z">
                <w:pPr>
                  <w:ind w:firstLine="720"/>
                  <w:jc w:val="right"/>
                </w:pPr>
              </w:pPrChange>
            </w:pPr>
            <w:ins w:id="471" w:author="Asiye Mara (Open)&#10;" w:date="2011-02-14T01:32:00Z">
              <w:r>
                <w:rPr>
                  <w:sz w:val="18"/>
                  <w:szCs w:val="18"/>
                </w:rPr>
                <w:t>341.446</w:t>
              </w:r>
            </w:ins>
            <w:ins w:id="472" w:author="Gülşah Tuba Ünlü (Open)&#10;" w:date="2011-02-13T21:10:00Z">
              <w:del w:id="473" w:author="Asiye Mara (Open)&#10;" w:date="2011-02-14T01:32:00Z">
                <w:r>
                  <w:rPr>
                    <w:sz w:val="18"/>
                    <w:szCs w:val="18"/>
                  </w:rPr>
                  <w:delText>321.702</w:delText>
                </w:r>
              </w:del>
            </w:ins>
            <w:del w:id="474" w:author="Asiye Mara (Open)&#10;" w:date="2011-02-14T01:32:00Z">
              <w:r>
                <w:rPr>
                  <w:sz w:val="18"/>
                  <w:szCs w:val="18"/>
                </w:rPr>
                <w:delText>545.939</w:delText>
              </w:r>
            </w:del>
          </w:p>
        </w:tc>
        <w:tc>
          <w:tcPr>
            <w:tcW w:w="975" w:type="dxa"/>
            <w:shd w:val="clear" w:color="auto" w:fill="auto"/>
            <w:vAlign w:val="bottom"/>
          </w:tcPr>
          <w:p w:rsidR="00000000" w:rsidRDefault="009658B8">
            <w:pPr>
              <w:ind w:right="57"/>
              <w:jc w:val="right"/>
              <w:rPr>
                <w:sz w:val="18"/>
                <w:szCs w:val="18"/>
              </w:rPr>
              <w:pPrChange w:id="475" w:author="Asiye Mara (Open)&#10;" w:date="2011-02-14T12:30:00Z">
                <w:pPr>
                  <w:ind w:firstLine="720"/>
                  <w:jc w:val="right"/>
                </w:pPr>
              </w:pPrChange>
            </w:pPr>
            <w:ins w:id="476" w:author="Asiye Mara (Open)&#10;" w:date="2011-02-14T01:34:00Z">
              <w:r>
                <w:rPr>
                  <w:sz w:val="18"/>
                  <w:szCs w:val="18"/>
                </w:rPr>
                <w:t>40.976</w:t>
              </w:r>
            </w:ins>
            <w:ins w:id="477" w:author="Gülşah Tuba Ünlü (Open)&#10;" w:date="2011-02-13T21:21:00Z">
              <w:del w:id="478" w:author="Asiye Mara (Open)&#10;" w:date="2011-02-14T01:32:00Z">
                <w:r>
                  <w:rPr>
                    <w:sz w:val="18"/>
                    <w:szCs w:val="18"/>
                  </w:rPr>
                  <w:delText>28.659</w:delText>
                </w:r>
              </w:del>
            </w:ins>
            <w:del w:id="479" w:author="Asiye Mara (Open)&#10;" w:date="2011-02-14T01:32:00Z">
              <w:r>
                <w:rPr>
                  <w:sz w:val="18"/>
                  <w:szCs w:val="18"/>
                </w:rPr>
                <w:delText>40.976</w:delText>
              </w:r>
            </w:del>
          </w:p>
        </w:tc>
      </w:tr>
      <w:tr w:rsidR="002A2235" w:rsidRPr="00872466" w:rsidTr="00284A55">
        <w:trPr>
          <w:trHeight w:val="288"/>
          <w:jc w:val="center"/>
        </w:trPr>
        <w:tc>
          <w:tcPr>
            <w:tcW w:w="2159" w:type="dxa"/>
            <w:vAlign w:val="center"/>
          </w:tcPr>
          <w:p w:rsidR="00371160" w:rsidRDefault="009658B8">
            <w:pPr>
              <w:rPr>
                <w:rFonts w:eastAsia="Arial Unicode MS"/>
                <w:bCs/>
                <w:sz w:val="18"/>
                <w:szCs w:val="18"/>
                <w:lang w:val="tr-TR"/>
              </w:rPr>
            </w:pPr>
            <w:r>
              <w:rPr>
                <w:bCs/>
                <w:snapToGrid w:val="0"/>
                <w:sz w:val="18"/>
                <w:lang w:val="tr-TR"/>
              </w:rPr>
              <w:t>Kıyı Bankacılığı Bölgeleri</w:t>
            </w:r>
          </w:p>
        </w:tc>
        <w:tc>
          <w:tcPr>
            <w:tcW w:w="974" w:type="dxa"/>
            <w:vAlign w:val="bottom"/>
          </w:tcPr>
          <w:p w:rsidR="00371160" w:rsidRDefault="009658B8">
            <w:pPr>
              <w:ind w:right="57"/>
              <w:jc w:val="right"/>
              <w:rPr>
                <w:sz w:val="18"/>
                <w:szCs w:val="18"/>
              </w:rPr>
            </w:pPr>
            <w:del w:id="480" w:author="Gülşah Tuba Ünlü (Open)&#10;" w:date="2011-02-13T01:59:00Z">
              <w:r>
                <w:rPr>
                  <w:sz w:val="18"/>
                  <w:szCs w:val="18"/>
                </w:rPr>
                <w:delText>136</w:delText>
              </w:r>
            </w:del>
            <w:ins w:id="481" w:author="Gülşah Tuba Ünlü (Open)&#10;" w:date="2011-02-13T01:59:00Z">
              <w:r>
                <w:rPr>
                  <w:sz w:val="18"/>
                  <w:szCs w:val="18"/>
                </w:rPr>
                <w:t>152</w:t>
              </w:r>
            </w:ins>
            <w:r>
              <w:rPr>
                <w:sz w:val="18"/>
                <w:szCs w:val="18"/>
              </w:rPr>
              <w:t>.</w:t>
            </w:r>
            <w:del w:id="482" w:author="Gülşah Tuba Ünlü (Open)&#10;" w:date="2011-02-13T01:59:00Z">
              <w:r>
                <w:rPr>
                  <w:sz w:val="18"/>
                  <w:szCs w:val="18"/>
                </w:rPr>
                <w:delText>200</w:delText>
              </w:r>
            </w:del>
            <w:ins w:id="483" w:author="Gülşah Tuba Ünlü (Open)&#10;" w:date="2011-02-13T01:59:00Z">
              <w:r>
                <w:rPr>
                  <w:sz w:val="18"/>
                  <w:szCs w:val="18"/>
                </w:rPr>
                <w:t>244</w:t>
              </w:r>
            </w:ins>
          </w:p>
        </w:tc>
        <w:tc>
          <w:tcPr>
            <w:tcW w:w="974" w:type="dxa"/>
            <w:vAlign w:val="bottom"/>
          </w:tcPr>
          <w:p w:rsidR="00371160" w:rsidRDefault="009658B8">
            <w:pPr>
              <w:ind w:right="57"/>
              <w:jc w:val="right"/>
              <w:rPr>
                <w:sz w:val="18"/>
                <w:szCs w:val="18"/>
              </w:rPr>
            </w:pPr>
            <w:r>
              <w:rPr>
                <w:sz w:val="18"/>
                <w:szCs w:val="18"/>
              </w:rPr>
              <w:t>112.451</w:t>
            </w:r>
          </w:p>
        </w:tc>
        <w:tc>
          <w:tcPr>
            <w:tcW w:w="975"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484" w:author="Asiye Mara (Open)&#10;" w:date="2011-02-14T12:30:00Z">
                <w:pPr>
                  <w:ind w:firstLine="720"/>
                  <w:jc w:val="right"/>
                </w:pPr>
              </w:pPrChange>
            </w:pPr>
            <w:ins w:id="485" w:author="Asiye Mara (Open)&#10;" w:date="2011-02-14T01:32:00Z">
              <w:r>
                <w:rPr>
                  <w:sz w:val="18"/>
                  <w:szCs w:val="18"/>
                </w:rPr>
                <w:t>18.103</w:t>
              </w:r>
            </w:ins>
            <w:ins w:id="486" w:author="Gülşah Tuba Ünlü (Open)&#10;" w:date="2011-02-12T12:23:00Z">
              <w:del w:id="487" w:author="Asiye Mara (Open)&#10;" w:date="2011-02-14T01:32:00Z">
                <w:r>
                  <w:rPr>
                    <w:sz w:val="18"/>
                    <w:szCs w:val="18"/>
                  </w:rPr>
                  <w:delText>18.103</w:delText>
                </w:r>
              </w:del>
            </w:ins>
            <w:del w:id="488" w:author="Asiye Mara (Open)&#10;" w:date="2011-02-14T01:32:00Z">
              <w:r>
                <w:rPr>
                  <w:sz w:val="18"/>
                  <w:szCs w:val="18"/>
                </w:rPr>
                <w:delText>18.103</w:delText>
              </w:r>
            </w:del>
          </w:p>
        </w:tc>
        <w:tc>
          <w:tcPr>
            <w:tcW w:w="975" w:type="dxa"/>
            <w:shd w:val="clear" w:color="auto" w:fill="auto"/>
            <w:vAlign w:val="bottom"/>
          </w:tcPr>
          <w:p w:rsidR="00000000" w:rsidRDefault="009658B8">
            <w:pPr>
              <w:ind w:right="57"/>
              <w:jc w:val="right"/>
              <w:rPr>
                <w:sz w:val="18"/>
                <w:szCs w:val="18"/>
              </w:rPr>
              <w:pPrChange w:id="489" w:author="Asiye Mara (Open)&#10;" w:date="2011-02-14T12:30:00Z">
                <w:pPr>
                  <w:ind w:firstLine="720"/>
                  <w:jc w:val="right"/>
                </w:pPr>
              </w:pPrChange>
            </w:pPr>
            <w:ins w:id="490" w:author="Asiye Mara (Open)&#10;" w:date="2011-02-14T01:34:00Z">
              <w:r>
                <w:rPr>
                  <w:sz w:val="18"/>
                  <w:szCs w:val="18"/>
                </w:rPr>
                <w:t>13.265</w:t>
              </w:r>
            </w:ins>
            <w:ins w:id="491" w:author="Gülşah Tuba Ünlü (Open)&#10;" w:date="2011-02-13T21:21:00Z">
              <w:del w:id="492" w:author="Asiye Mara (Open)&#10;" w:date="2011-02-14T01:32:00Z">
                <w:r>
                  <w:rPr>
                    <w:sz w:val="18"/>
                    <w:szCs w:val="18"/>
                  </w:rPr>
                  <w:delText>13.265</w:delText>
                </w:r>
              </w:del>
            </w:ins>
            <w:del w:id="493" w:author="Asiye Mara (Open)&#10;" w:date="2011-02-14T01:32:00Z">
              <w:r>
                <w:rPr>
                  <w:sz w:val="18"/>
                  <w:szCs w:val="18"/>
                </w:rPr>
                <w:delText>13.265</w:delText>
              </w:r>
            </w:del>
          </w:p>
        </w:tc>
      </w:tr>
      <w:tr w:rsidR="002A2235" w:rsidRPr="00872466" w:rsidTr="00284A55">
        <w:trPr>
          <w:trHeight w:val="288"/>
          <w:jc w:val="center"/>
        </w:trPr>
        <w:tc>
          <w:tcPr>
            <w:tcW w:w="2159" w:type="dxa"/>
            <w:vAlign w:val="center"/>
          </w:tcPr>
          <w:p w:rsidR="00371160" w:rsidRDefault="009658B8">
            <w:pPr>
              <w:rPr>
                <w:bCs/>
                <w:snapToGrid w:val="0"/>
                <w:sz w:val="18"/>
                <w:lang w:val="tr-TR"/>
              </w:rPr>
            </w:pPr>
            <w:r>
              <w:rPr>
                <w:bCs/>
                <w:snapToGrid w:val="0"/>
                <w:sz w:val="18"/>
                <w:lang w:val="tr-TR"/>
              </w:rPr>
              <w:t>ABD, Kanada</w:t>
            </w:r>
          </w:p>
        </w:tc>
        <w:tc>
          <w:tcPr>
            <w:tcW w:w="974" w:type="dxa"/>
            <w:vAlign w:val="bottom"/>
          </w:tcPr>
          <w:p w:rsidR="00371160" w:rsidRDefault="009658B8">
            <w:pPr>
              <w:ind w:right="57"/>
              <w:jc w:val="right"/>
              <w:rPr>
                <w:sz w:val="18"/>
                <w:szCs w:val="18"/>
              </w:rPr>
            </w:pPr>
            <w:del w:id="494" w:author="Gülşah Tuba Ünlü (Open)&#10;" w:date="2011-02-13T01:59:00Z">
              <w:r>
                <w:rPr>
                  <w:sz w:val="18"/>
                  <w:szCs w:val="18"/>
                </w:rPr>
                <w:delText>797</w:delText>
              </w:r>
            </w:del>
            <w:ins w:id="495" w:author="Gülşah Tuba Ünlü (Open)&#10;" w:date="2011-02-13T01:59:00Z">
              <w:r>
                <w:rPr>
                  <w:sz w:val="18"/>
                  <w:szCs w:val="18"/>
                </w:rPr>
                <w:t>796</w:t>
              </w:r>
            </w:ins>
          </w:p>
        </w:tc>
        <w:tc>
          <w:tcPr>
            <w:tcW w:w="974" w:type="dxa"/>
            <w:vAlign w:val="bottom"/>
          </w:tcPr>
          <w:p w:rsidR="00371160" w:rsidRDefault="009658B8">
            <w:pPr>
              <w:ind w:right="57"/>
              <w:jc w:val="right"/>
              <w:rPr>
                <w:sz w:val="18"/>
                <w:szCs w:val="18"/>
              </w:rPr>
            </w:pPr>
            <w:r>
              <w:rPr>
                <w:sz w:val="18"/>
                <w:szCs w:val="18"/>
              </w:rPr>
              <w:t>775</w:t>
            </w:r>
          </w:p>
        </w:tc>
        <w:tc>
          <w:tcPr>
            <w:tcW w:w="975" w:type="dxa"/>
            <w:vAlign w:val="bottom"/>
          </w:tcPr>
          <w:p w:rsidR="00371160" w:rsidRDefault="009658B8">
            <w:pPr>
              <w:ind w:right="57"/>
              <w:jc w:val="right"/>
              <w:rPr>
                <w:sz w:val="18"/>
                <w:szCs w:val="18"/>
              </w:rPr>
            </w:pPr>
            <w:r>
              <w:rPr>
                <w:sz w:val="18"/>
                <w:szCs w:val="18"/>
              </w:rPr>
              <w:t>74.871</w:t>
            </w:r>
          </w:p>
        </w:tc>
        <w:tc>
          <w:tcPr>
            <w:tcW w:w="974" w:type="dxa"/>
            <w:vAlign w:val="bottom"/>
          </w:tcPr>
          <w:p w:rsidR="00371160" w:rsidRDefault="009658B8">
            <w:pPr>
              <w:ind w:right="57"/>
              <w:jc w:val="right"/>
              <w:rPr>
                <w:sz w:val="18"/>
                <w:szCs w:val="18"/>
              </w:rPr>
            </w:pPr>
            <w:r>
              <w:rPr>
                <w:sz w:val="18"/>
                <w:szCs w:val="18"/>
              </w:rPr>
              <w:t>50.458</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496" w:author="Asiye Mara (Open)&#10;" w:date="2011-02-14T12:30:00Z">
                <w:pPr>
                  <w:ind w:firstLine="720"/>
                  <w:jc w:val="right"/>
                </w:pPr>
              </w:pPrChange>
            </w:pPr>
            <w:ins w:id="497" w:author="Asiye Mara (Open)&#10;" w:date="2011-02-14T01:32:00Z">
              <w:r>
                <w:rPr>
                  <w:sz w:val="18"/>
                  <w:szCs w:val="18"/>
                </w:rPr>
                <w:t>3.973</w:t>
              </w:r>
            </w:ins>
            <w:ins w:id="498" w:author="Gülşah Tuba Ünlü (Open)&#10;" w:date="2011-02-12T12:23:00Z">
              <w:del w:id="499" w:author="Asiye Mara (Open)&#10;" w:date="2011-02-14T01:32:00Z">
                <w:r>
                  <w:rPr>
                    <w:sz w:val="18"/>
                    <w:szCs w:val="18"/>
                  </w:rPr>
                  <w:delText>3.973</w:delText>
                </w:r>
              </w:del>
            </w:ins>
            <w:del w:id="500" w:author="Asiye Mara (Open)&#10;" w:date="2011-02-14T01:32:00Z">
              <w:r>
                <w:rPr>
                  <w:sz w:val="18"/>
                  <w:szCs w:val="18"/>
                </w:rPr>
                <w:delText>3.973</w:delText>
              </w:r>
            </w:del>
          </w:p>
        </w:tc>
        <w:tc>
          <w:tcPr>
            <w:tcW w:w="975" w:type="dxa"/>
            <w:shd w:val="clear" w:color="auto" w:fill="auto"/>
            <w:vAlign w:val="bottom"/>
          </w:tcPr>
          <w:p w:rsidR="00000000" w:rsidRDefault="009658B8">
            <w:pPr>
              <w:ind w:right="57"/>
              <w:jc w:val="right"/>
              <w:rPr>
                <w:sz w:val="18"/>
                <w:szCs w:val="18"/>
              </w:rPr>
              <w:pPrChange w:id="501" w:author="Asiye Mara (Open)&#10;" w:date="2011-02-14T12:30:00Z">
                <w:pPr>
                  <w:ind w:firstLine="720"/>
                  <w:jc w:val="right"/>
                </w:pPr>
              </w:pPrChange>
            </w:pPr>
            <w:ins w:id="502" w:author="Asiye Mara (Open)&#10;" w:date="2011-02-14T01:34:00Z">
              <w:r>
                <w:rPr>
                  <w:sz w:val="18"/>
                  <w:szCs w:val="18"/>
                </w:rPr>
                <w:t>7.234</w:t>
              </w:r>
            </w:ins>
            <w:ins w:id="503" w:author="Gülşah Tuba Ünlü (Open)&#10;" w:date="2011-02-13T21:21:00Z">
              <w:del w:id="504" w:author="Asiye Mara (Open)&#10;" w:date="2011-02-14T01:32:00Z">
                <w:r>
                  <w:rPr>
                    <w:sz w:val="18"/>
                    <w:szCs w:val="18"/>
                  </w:rPr>
                  <w:delText>7.234</w:delText>
                </w:r>
              </w:del>
            </w:ins>
            <w:del w:id="505" w:author="Asiye Mara (Open)&#10;" w:date="2011-02-14T01:32:00Z">
              <w:r>
                <w:rPr>
                  <w:sz w:val="18"/>
                  <w:szCs w:val="18"/>
                </w:rPr>
                <w:delText>7.234</w:delText>
              </w:r>
            </w:del>
          </w:p>
        </w:tc>
      </w:tr>
      <w:tr w:rsidR="002A2235" w:rsidRPr="00872466" w:rsidTr="00284A55">
        <w:trPr>
          <w:trHeight w:val="288"/>
          <w:jc w:val="center"/>
        </w:trPr>
        <w:tc>
          <w:tcPr>
            <w:tcW w:w="2159" w:type="dxa"/>
            <w:vAlign w:val="center"/>
          </w:tcPr>
          <w:p w:rsidR="00371160" w:rsidRDefault="009658B8">
            <w:pPr>
              <w:rPr>
                <w:bCs/>
                <w:snapToGrid w:val="0"/>
                <w:sz w:val="18"/>
                <w:lang w:val="tr-TR"/>
              </w:rPr>
            </w:pPr>
            <w:r>
              <w:rPr>
                <w:bCs/>
                <w:snapToGrid w:val="0"/>
                <w:sz w:val="18"/>
                <w:lang w:val="tr-TR"/>
              </w:rPr>
              <w:t>Diğer Ülkeler</w:t>
            </w:r>
          </w:p>
        </w:tc>
        <w:tc>
          <w:tcPr>
            <w:tcW w:w="974" w:type="dxa"/>
            <w:vAlign w:val="bottom"/>
          </w:tcPr>
          <w:p w:rsidR="00371160" w:rsidRDefault="009658B8">
            <w:pPr>
              <w:ind w:right="57"/>
              <w:jc w:val="right"/>
              <w:rPr>
                <w:sz w:val="18"/>
                <w:szCs w:val="18"/>
              </w:rPr>
            </w:pPr>
            <w:del w:id="506" w:author="Gülşah Tuba Ünlü (Open)&#10;" w:date="2011-02-13T01:59:00Z">
              <w:r>
                <w:rPr>
                  <w:sz w:val="18"/>
                  <w:szCs w:val="18"/>
                </w:rPr>
                <w:delText>108.768</w:delText>
              </w:r>
            </w:del>
            <w:ins w:id="507" w:author="Gülşah Tuba Ünlü (Open)&#10;" w:date="2011-02-13T01:59:00Z">
              <w:r>
                <w:rPr>
                  <w:sz w:val="18"/>
                  <w:szCs w:val="18"/>
                </w:rPr>
                <w:t>92.72</w:t>
              </w:r>
            </w:ins>
            <w:ins w:id="508" w:author="Asiye Mara (Open)&#10;" w:date="2011-02-14T10:43:00Z">
              <w:r>
                <w:rPr>
                  <w:sz w:val="18"/>
                  <w:szCs w:val="18"/>
                </w:rPr>
                <w:t>5</w:t>
              </w:r>
            </w:ins>
            <w:ins w:id="509" w:author="Gülşah Tuba Ünlü (Open)&#10;" w:date="2011-02-13T01:59:00Z">
              <w:del w:id="510" w:author="Asiye Mara (Open)&#10;" w:date="2011-02-14T10:43:00Z">
                <w:r>
                  <w:rPr>
                    <w:sz w:val="18"/>
                    <w:szCs w:val="18"/>
                  </w:rPr>
                  <w:delText>4</w:delText>
                </w:r>
              </w:del>
            </w:ins>
          </w:p>
        </w:tc>
        <w:tc>
          <w:tcPr>
            <w:tcW w:w="974" w:type="dxa"/>
            <w:vAlign w:val="bottom"/>
          </w:tcPr>
          <w:p w:rsidR="00371160" w:rsidRDefault="009658B8">
            <w:pPr>
              <w:ind w:right="57"/>
              <w:jc w:val="right"/>
              <w:rPr>
                <w:sz w:val="18"/>
                <w:szCs w:val="18"/>
              </w:rPr>
            </w:pPr>
            <w:r>
              <w:rPr>
                <w:sz w:val="18"/>
                <w:szCs w:val="18"/>
              </w:rPr>
              <w:t>18.646</w:t>
            </w:r>
          </w:p>
        </w:tc>
        <w:tc>
          <w:tcPr>
            <w:tcW w:w="975" w:type="dxa"/>
            <w:vAlign w:val="bottom"/>
          </w:tcPr>
          <w:p w:rsidR="00371160" w:rsidRDefault="009658B8">
            <w:pPr>
              <w:ind w:right="57"/>
              <w:jc w:val="right"/>
              <w:rPr>
                <w:sz w:val="18"/>
                <w:szCs w:val="18"/>
              </w:rPr>
            </w:pPr>
            <w:r>
              <w:rPr>
                <w:sz w:val="18"/>
                <w:szCs w:val="18"/>
              </w:rPr>
              <w:t>1.136</w:t>
            </w:r>
          </w:p>
        </w:tc>
        <w:tc>
          <w:tcPr>
            <w:tcW w:w="974" w:type="dxa"/>
            <w:vAlign w:val="bottom"/>
          </w:tcPr>
          <w:p w:rsidR="00371160" w:rsidRDefault="009658B8">
            <w:pPr>
              <w:ind w:right="57"/>
              <w:jc w:val="right"/>
              <w:rPr>
                <w:sz w:val="18"/>
                <w:szCs w:val="18"/>
              </w:rPr>
            </w:pPr>
            <w:r>
              <w:rPr>
                <w:sz w:val="18"/>
                <w:szCs w:val="18"/>
              </w:rPr>
              <w:t>1.273</w:t>
            </w:r>
          </w:p>
        </w:tc>
        <w:tc>
          <w:tcPr>
            <w:tcW w:w="974" w:type="dxa"/>
            <w:vAlign w:val="bottom"/>
          </w:tcPr>
          <w:p w:rsidR="00371160" w:rsidRDefault="009658B8">
            <w:pPr>
              <w:ind w:right="57"/>
              <w:jc w:val="right"/>
              <w:rPr>
                <w:sz w:val="18"/>
                <w:szCs w:val="18"/>
              </w:rPr>
            </w:pPr>
            <w:r>
              <w:rPr>
                <w:sz w:val="18"/>
                <w:szCs w:val="18"/>
              </w:rPr>
              <w:t>-</w:t>
            </w:r>
          </w:p>
        </w:tc>
        <w:tc>
          <w:tcPr>
            <w:tcW w:w="975" w:type="dxa"/>
            <w:vAlign w:val="bottom"/>
          </w:tcPr>
          <w:p w:rsidR="00371160" w:rsidRDefault="009658B8">
            <w:pPr>
              <w:ind w:right="57"/>
              <w:jc w:val="right"/>
              <w:rPr>
                <w:sz w:val="18"/>
                <w:szCs w:val="18"/>
              </w:rPr>
            </w:pPr>
            <w:r>
              <w:rPr>
                <w:sz w:val="18"/>
                <w:szCs w:val="18"/>
              </w:rPr>
              <w:t>-</w:t>
            </w:r>
          </w:p>
        </w:tc>
        <w:tc>
          <w:tcPr>
            <w:tcW w:w="974" w:type="dxa"/>
            <w:shd w:val="clear" w:color="auto" w:fill="auto"/>
            <w:vAlign w:val="bottom"/>
          </w:tcPr>
          <w:p w:rsidR="00000000" w:rsidRDefault="009658B8">
            <w:pPr>
              <w:ind w:right="57"/>
              <w:jc w:val="right"/>
              <w:rPr>
                <w:sz w:val="18"/>
                <w:szCs w:val="18"/>
              </w:rPr>
              <w:pPrChange w:id="511" w:author="Asiye Mara (Open)&#10;" w:date="2011-02-14T12:30:00Z">
                <w:pPr>
                  <w:ind w:firstLine="720"/>
                  <w:jc w:val="right"/>
                </w:pPr>
              </w:pPrChange>
            </w:pPr>
            <w:ins w:id="512" w:author="Asiye Mara (Open)&#10;" w:date="2011-02-14T01:32:00Z">
              <w:r>
                <w:rPr>
                  <w:sz w:val="18"/>
                  <w:szCs w:val="18"/>
                </w:rPr>
                <w:t>148.127</w:t>
              </w:r>
            </w:ins>
            <w:ins w:id="513" w:author="Gülşah Tuba Ünlü (Open)&#10;" w:date="2011-02-12T12:23:00Z">
              <w:del w:id="514" w:author="Asiye Mara (Open)&#10;" w:date="2011-02-14T01:32:00Z">
                <w:r>
                  <w:rPr>
                    <w:sz w:val="18"/>
                    <w:szCs w:val="18"/>
                  </w:rPr>
                  <w:delText>148.127</w:delText>
                </w:r>
              </w:del>
            </w:ins>
            <w:del w:id="515" w:author="Asiye Mara (Open)&#10;" w:date="2011-02-14T01:32:00Z">
              <w:r>
                <w:rPr>
                  <w:sz w:val="18"/>
                  <w:szCs w:val="18"/>
                </w:rPr>
                <w:delText>148.127</w:delText>
              </w:r>
            </w:del>
          </w:p>
        </w:tc>
        <w:tc>
          <w:tcPr>
            <w:tcW w:w="975" w:type="dxa"/>
            <w:shd w:val="clear" w:color="auto" w:fill="auto"/>
            <w:vAlign w:val="bottom"/>
          </w:tcPr>
          <w:p w:rsidR="00000000" w:rsidRDefault="009658B8">
            <w:pPr>
              <w:ind w:right="57"/>
              <w:jc w:val="right"/>
              <w:rPr>
                <w:sz w:val="18"/>
                <w:szCs w:val="18"/>
              </w:rPr>
              <w:pPrChange w:id="516" w:author="Asiye Mara (Open)&#10;" w:date="2011-02-14T12:30:00Z">
                <w:pPr>
                  <w:ind w:firstLine="720"/>
                  <w:jc w:val="right"/>
                </w:pPr>
              </w:pPrChange>
            </w:pPr>
            <w:ins w:id="517" w:author="Asiye Mara (Open)&#10;" w:date="2011-02-14T01:34:00Z">
              <w:r>
                <w:rPr>
                  <w:sz w:val="18"/>
                  <w:szCs w:val="18"/>
                </w:rPr>
                <w:t>71.598</w:t>
              </w:r>
            </w:ins>
            <w:ins w:id="518" w:author="Gülşah Tuba Ünlü (Open)&#10;" w:date="2011-02-13T21:21:00Z">
              <w:del w:id="519" w:author="Asiye Mara (Open)&#10;" w:date="2011-02-14T01:32:00Z">
                <w:r>
                  <w:rPr>
                    <w:sz w:val="18"/>
                    <w:szCs w:val="18"/>
                  </w:rPr>
                  <w:delText>71.598</w:delText>
                </w:r>
              </w:del>
            </w:ins>
            <w:del w:id="520" w:author="Asiye Mara (Open)&#10;" w:date="2011-02-14T01:32:00Z">
              <w:r>
                <w:rPr>
                  <w:sz w:val="18"/>
                  <w:szCs w:val="18"/>
                </w:rPr>
                <w:delText>71.598</w:delText>
              </w:r>
            </w:del>
          </w:p>
        </w:tc>
      </w:tr>
      <w:tr w:rsidR="002A2235" w:rsidRPr="00872466" w:rsidTr="00284A55">
        <w:trPr>
          <w:trHeight w:val="288"/>
          <w:jc w:val="center"/>
        </w:trPr>
        <w:tc>
          <w:tcPr>
            <w:tcW w:w="2159" w:type="dxa"/>
            <w:vAlign w:val="bottom"/>
          </w:tcPr>
          <w:p w:rsidR="00371160" w:rsidRDefault="009658B8">
            <w:pPr>
              <w:rPr>
                <w:b/>
                <w:bCs/>
                <w:snapToGrid w:val="0"/>
                <w:sz w:val="18"/>
                <w:lang w:val="tr-TR"/>
              </w:rPr>
            </w:pPr>
            <w:r>
              <w:rPr>
                <w:b/>
                <w:bCs/>
                <w:snapToGrid w:val="0"/>
                <w:sz w:val="18"/>
                <w:lang w:val="tr-TR"/>
              </w:rPr>
              <w:t>Toplam</w:t>
            </w:r>
          </w:p>
        </w:tc>
        <w:tc>
          <w:tcPr>
            <w:tcW w:w="974" w:type="dxa"/>
            <w:vAlign w:val="bottom"/>
          </w:tcPr>
          <w:p w:rsidR="00371160" w:rsidRDefault="009658B8">
            <w:pPr>
              <w:ind w:right="57"/>
              <w:jc w:val="right"/>
              <w:rPr>
                <w:b/>
                <w:bCs/>
                <w:sz w:val="18"/>
                <w:szCs w:val="18"/>
              </w:rPr>
            </w:pPr>
            <w:r>
              <w:rPr>
                <w:b/>
                <w:bCs/>
                <w:sz w:val="18"/>
                <w:szCs w:val="18"/>
              </w:rPr>
              <w:t>10.810.698</w:t>
            </w:r>
          </w:p>
        </w:tc>
        <w:tc>
          <w:tcPr>
            <w:tcW w:w="974" w:type="dxa"/>
            <w:vAlign w:val="bottom"/>
          </w:tcPr>
          <w:p w:rsidR="00371160" w:rsidRDefault="009658B8">
            <w:pPr>
              <w:ind w:right="57"/>
              <w:jc w:val="right"/>
              <w:rPr>
                <w:b/>
                <w:bCs/>
                <w:sz w:val="18"/>
                <w:szCs w:val="18"/>
              </w:rPr>
            </w:pPr>
            <w:r>
              <w:rPr>
                <w:b/>
                <w:bCs/>
                <w:sz w:val="18"/>
                <w:szCs w:val="18"/>
              </w:rPr>
              <w:t>7.962.432</w:t>
            </w:r>
          </w:p>
        </w:tc>
        <w:tc>
          <w:tcPr>
            <w:tcW w:w="975" w:type="dxa"/>
            <w:vAlign w:val="bottom"/>
          </w:tcPr>
          <w:p w:rsidR="00371160" w:rsidRDefault="009658B8">
            <w:pPr>
              <w:ind w:right="57"/>
              <w:jc w:val="right"/>
              <w:rPr>
                <w:b/>
                <w:bCs/>
                <w:sz w:val="18"/>
                <w:szCs w:val="18"/>
              </w:rPr>
            </w:pPr>
            <w:r>
              <w:rPr>
                <w:b/>
                <w:bCs/>
                <w:sz w:val="18"/>
                <w:szCs w:val="18"/>
              </w:rPr>
              <w:t>187.175</w:t>
            </w:r>
          </w:p>
        </w:tc>
        <w:tc>
          <w:tcPr>
            <w:tcW w:w="974" w:type="dxa"/>
            <w:vAlign w:val="bottom"/>
          </w:tcPr>
          <w:p w:rsidR="00371160" w:rsidRDefault="009658B8">
            <w:pPr>
              <w:ind w:right="57"/>
              <w:jc w:val="right"/>
              <w:rPr>
                <w:b/>
                <w:bCs/>
                <w:sz w:val="18"/>
                <w:szCs w:val="18"/>
              </w:rPr>
            </w:pPr>
            <w:r>
              <w:rPr>
                <w:b/>
                <w:bCs/>
                <w:sz w:val="18"/>
                <w:szCs w:val="18"/>
              </w:rPr>
              <w:t>247.342</w:t>
            </w:r>
          </w:p>
        </w:tc>
        <w:tc>
          <w:tcPr>
            <w:tcW w:w="974" w:type="dxa"/>
            <w:vAlign w:val="bottom"/>
          </w:tcPr>
          <w:p w:rsidR="00371160" w:rsidRDefault="009658B8">
            <w:pPr>
              <w:ind w:right="57"/>
              <w:jc w:val="right"/>
              <w:rPr>
                <w:b/>
                <w:bCs/>
                <w:sz w:val="18"/>
                <w:szCs w:val="18"/>
              </w:rPr>
            </w:pPr>
            <w:r>
              <w:rPr>
                <w:b/>
                <w:bCs/>
                <w:sz w:val="18"/>
                <w:szCs w:val="18"/>
              </w:rPr>
              <w:t>474.190</w:t>
            </w:r>
          </w:p>
        </w:tc>
        <w:tc>
          <w:tcPr>
            <w:tcW w:w="975" w:type="dxa"/>
            <w:vAlign w:val="bottom"/>
          </w:tcPr>
          <w:p w:rsidR="00371160" w:rsidRDefault="009658B8">
            <w:pPr>
              <w:ind w:right="57"/>
              <w:jc w:val="right"/>
              <w:rPr>
                <w:b/>
                <w:bCs/>
                <w:sz w:val="18"/>
                <w:szCs w:val="18"/>
              </w:rPr>
            </w:pPr>
            <w:r>
              <w:rPr>
                <w:b/>
                <w:bCs/>
                <w:sz w:val="18"/>
                <w:szCs w:val="18"/>
              </w:rPr>
              <w:t>160.553</w:t>
            </w:r>
          </w:p>
        </w:tc>
        <w:tc>
          <w:tcPr>
            <w:tcW w:w="974" w:type="dxa"/>
            <w:shd w:val="clear" w:color="auto" w:fill="auto"/>
            <w:vAlign w:val="bottom"/>
          </w:tcPr>
          <w:p w:rsidR="00000000" w:rsidRDefault="0092089C">
            <w:pPr>
              <w:ind w:right="57"/>
              <w:jc w:val="right"/>
              <w:rPr>
                <w:b/>
                <w:sz w:val="18"/>
                <w:szCs w:val="18"/>
              </w:rPr>
              <w:pPrChange w:id="521" w:author="Asiye Mara (Open)&#10;" w:date="2011-02-14T12:30:00Z">
                <w:pPr>
                  <w:ind w:firstLine="720"/>
                  <w:jc w:val="right"/>
                </w:pPr>
              </w:pPrChange>
            </w:pPr>
            <w:ins w:id="522" w:author="Asiye Mara (Open)&#10;" w:date="2011-02-14T01:32:00Z">
              <w:r w:rsidRPr="0092089C">
                <w:rPr>
                  <w:b/>
                  <w:sz w:val="18"/>
                  <w:szCs w:val="18"/>
                  <w:rPrChange w:id="523" w:author="Asiye Mara (Open)&#10;" w:date="2011-02-14T12:31:00Z">
                    <w:rPr>
                      <w:sz w:val="18"/>
                      <w:szCs w:val="18"/>
                    </w:rPr>
                  </w:rPrChange>
                </w:rPr>
                <w:t>12.792.732</w:t>
              </w:r>
            </w:ins>
            <w:ins w:id="524" w:author="Gülşah Tuba Ünlü (Open)&#10;" w:date="2011-02-12T12:23:00Z">
              <w:del w:id="525" w:author="Asiye Mara (Open)&#10;" w:date="2011-02-14T01:32:00Z">
                <w:r w:rsidR="009658B8">
                  <w:rPr>
                    <w:b/>
                    <w:sz w:val="18"/>
                    <w:szCs w:val="18"/>
                  </w:rPr>
                  <w:delText>1</w:delText>
                </w:r>
              </w:del>
            </w:ins>
            <w:ins w:id="526" w:author="Gülşah Tuba Ünlü (Open)&#10;" w:date="2011-02-13T21:10:00Z">
              <w:del w:id="527" w:author="Asiye Mara (Open)&#10;" w:date="2011-02-14T01:32:00Z">
                <w:r w:rsidR="009658B8">
                  <w:rPr>
                    <w:b/>
                    <w:sz w:val="18"/>
                    <w:szCs w:val="18"/>
                  </w:rPr>
                  <w:delText>2.73</w:delText>
                </w:r>
              </w:del>
            </w:ins>
            <w:ins w:id="528" w:author="Gülşah Tuba Ünlü (Open)&#10;" w:date="2011-02-13T21:11:00Z">
              <w:del w:id="529" w:author="Asiye Mara (Open)&#10;" w:date="2011-02-14T01:32:00Z">
                <w:r w:rsidR="009658B8">
                  <w:rPr>
                    <w:b/>
                    <w:sz w:val="18"/>
                    <w:szCs w:val="18"/>
                  </w:rPr>
                  <w:delText>4.903</w:delText>
                </w:r>
              </w:del>
            </w:ins>
            <w:del w:id="530" w:author="Asiye Mara (Open)&#10;" w:date="2011-02-14T01:32:00Z">
              <w:r w:rsidR="009658B8">
                <w:rPr>
                  <w:b/>
                  <w:sz w:val="18"/>
                  <w:szCs w:val="18"/>
                </w:rPr>
                <w:delText>13.150.838</w:delText>
              </w:r>
            </w:del>
          </w:p>
        </w:tc>
        <w:tc>
          <w:tcPr>
            <w:tcW w:w="975" w:type="dxa"/>
            <w:shd w:val="clear" w:color="auto" w:fill="auto"/>
            <w:vAlign w:val="bottom"/>
          </w:tcPr>
          <w:p w:rsidR="00000000" w:rsidRDefault="009658B8">
            <w:pPr>
              <w:ind w:right="57"/>
              <w:jc w:val="right"/>
              <w:rPr>
                <w:b/>
                <w:sz w:val="18"/>
                <w:szCs w:val="18"/>
              </w:rPr>
              <w:pPrChange w:id="531" w:author="Asiye Mara (Open)&#10;" w:date="2011-02-14T12:30:00Z">
                <w:pPr>
                  <w:ind w:firstLine="720"/>
                  <w:jc w:val="right"/>
                </w:pPr>
              </w:pPrChange>
            </w:pPr>
            <w:ins w:id="532" w:author="Asiye Mara (Open)&#10;" w:date="2011-02-14T01:34:00Z">
              <w:r>
                <w:rPr>
                  <w:b/>
                  <w:bCs/>
                  <w:sz w:val="18"/>
                  <w:szCs w:val="18"/>
                </w:rPr>
                <w:t>12.155.083</w:t>
              </w:r>
            </w:ins>
            <w:ins w:id="533" w:author="Gülşah Tuba Ünlü (Open)&#10;" w:date="2011-02-13T21:21:00Z">
              <w:del w:id="534" w:author="Asiye Mara (Open)&#10;" w:date="2011-02-14T01:32:00Z">
                <w:r>
                  <w:rPr>
                    <w:b/>
                    <w:sz w:val="18"/>
                    <w:szCs w:val="18"/>
                  </w:rPr>
                  <w:delText>11.908.102</w:delText>
                </w:r>
              </w:del>
            </w:ins>
            <w:del w:id="535" w:author="Asiye Mara (Open)&#10;" w:date="2011-02-14T01:32:00Z">
              <w:r>
                <w:rPr>
                  <w:b/>
                  <w:sz w:val="18"/>
                  <w:szCs w:val="18"/>
                </w:rPr>
                <w:delText>12.445.111</w:delText>
              </w:r>
            </w:del>
          </w:p>
        </w:tc>
      </w:tr>
    </w:tbl>
    <w:p w:rsidR="00371160" w:rsidRDefault="009658B8">
      <w:pPr>
        <w:tabs>
          <w:tab w:val="left" w:pos="0"/>
        </w:tabs>
        <w:jc w:val="both"/>
        <w:rPr>
          <w:ins w:id="536" w:author="Asiye Mara (Open)&#10;" w:date="2011-02-12T01:47:00Z"/>
          <w:sz w:val="16"/>
          <w:szCs w:val="16"/>
          <w:lang w:val="tr-TR"/>
        </w:rPr>
      </w:pPr>
      <w:r>
        <w:rPr>
          <w:sz w:val="16"/>
          <w:szCs w:val="16"/>
          <w:lang w:val="tr-TR"/>
        </w:rPr>
        <w:t>(*) AB ülkeleri, ABD ve Kanada dışındaki OECD ülkeleri</w:t>
      </w:r>
      <w:ins w:id="537" w:author="Gülşah Tuba Ünlü (Open)&#10;" w:date="2011-02-13T01:41:00Z">
        <w:r>
          <w:rPr>
            <w:sz w:val="16"/>
            <w:szCs w:val="16"/>
            <w:lang w:val="tr-TR"/>
          </w:rPr>
          <w:t>.</w:t>
        </w:r>
      </w:ins>
    </w:p>
    <w:p w:rsidR="00371160" w:rsidRDefault="009658B8">
      <w:pPr>
        <w:tabs>
          <w:tab w:val="left" w:pos="0"/>
        </w:tabs>
        <w:jc w:val="both"/>
        <w:rPr>
          <w:ins w:id="538" w:author="Asiye Mara (Open)&#10;" w:date="2011-02-12T01:47:00Z"/>
          <w:sz w:val="16"/>
          <w:szCs w:val="16"/>
          <w:lang w:val="tr-TR"/>
        </w:rPr>
      </w:pPr>
      <w:ins w:id="539" w:author="Asiye Mara (Open)&#10;" w:date="2011-02-12T01:47:00Z">
        <w:r>
          <w:rPr>
            <w:sz w:val="16"/>
            <w:szCs w:val="16"/>
            <w:lang w:val="tr-TR"/>
          </w:rPr>
          <w:t>(**)</w:t>
        </w:r>
      </w:ins>
      <w:ins w:id="540" w:author="Asiye Mara (Open)&#10;" w:date="2011-02-12T01:48:00Z">
        <w:r>
          <w:rPr>
            <w:sz w:val="16"/>
            <w:szCs w:val="16"/>
            <w:lang w:val="tr-TR"/>
          </w:rPr>
          <w:t xml:space="preserve"> Takipteki krediler bakiyesi dahil edilmemiştir.</w:t>
        </w:r>
      </w:ins>
    </w:p>
    <w:p w:rsidR="00371160" w:rsidRDefault="009658B8">
      <w:pPr>
        <w:tabs>
          <w:tab w:val="left" w:pos="0"/>
          <w:tab w:val="left" w:pos="720"/>
        </w:tabs>
        <w:spacing w:line="216" w:lineRule="auto"/>
        <w:jc w:val="both"/>
        <w:rPr>
          <w:b/>
          <w:bCs/>
          <w:sz w:val="22"/>
          <w:szCs w:val="22"/>
          <w:lang w:val="tr-TR"/>
        </w:rPr>
      </w:pPr>
      <w:moveToRangeStart w:id="541" w:author="Asiye Mara (Open)&#10;" w:date="2011-02-12T01:47:00Z" w:name="move285238595"/>
      <w:moveTo w:id="542" w:author="Asiye Mara (Open)&#10;" w:date="2011-02-12T01:47:00Z">
        <w:r>
          <w:rPr>
            <w:sz w:val="16"/>
            <w:szCs w:val="16"/>
            <w:lang w:val="tr-TR"/>
          </w:rPr>
          <w:t>(***) Gerçeğe uygun değer farkı kar/zarara yansıtılan finansal varlıklar, satılmaya hazır ve vadeye kadar elde tutulacak menkul değerleri  içermektedir.</w:t>
        </w:r>
      </w:moveTo>
    </w:p>
    <w:moveToRangeEnd w:id="541"/>
    <w:p w:rsidR="00371160" w:rsidRDefault="00371160">
      <w:pPr>
        <w:tabs>
          <w:tab w:val="left" w:pos="0"/>
        </w:tabs>
        <w:jc w:val="both"/>
        <w:rPr>
          <w:del w:id="543" w:author="Asiye Mara (Open)&#10;" w:date="2011-02-12T01:47:00Z"/>
          <w:sz w:val="16"/>
          <w:szCs w:val="16"/>
          <w:lang w:val="tr-TR"/>
        </w:rPr>
      </w:pPr>
    </w:p>
    <w:p w:rsidR="00371160" w:rsidRDefault="009658B8">
      <w:pPr>
        <w:tabs>
          <w:tab w:val="left" w:pos="0"/>
        </w:tabs>
        <w:jc w:val="both"/>
        <w:rPr>
          <w:sz w:val="16"/>
          <w:szCs w:val="16"/>
          <w:lang w:val="tr-TR"/>
        </w:rPr>
      </w:pPr>
      <w:r>
        <w:rPr>
          <w:sz w:val="16"/>
          <w:szCs w:val="16"/>
          <w:lang w:val="tr-TR"/>
        </w:rPr>
        <w:t>(**</w:t>
      </w:r>
      <w:ins w:id="544" w:author="Asiye Mara (Open)&#10;" w:date="2011-02-12T01:47:00Z">
        <w:r>
          <w:rPr>
            <w:sz w:val="16"/>
            <w:szCs w:val="16"/>
            <w:lang w:val="tr-TR"/>
          </w:rPr>
          <w:t>**</w:t>
        </w:r>
      </w:ins>
      <w:r>
        <w:rPr>
          <w:sz w:val="16"/>
          <w:szCs w:val="16"/>
          <w:lang w:val="tr-TR"/>
        </w:rPr>
        <w:t xml:space="preserve">) THP’de ilk üç sütunda yer alanlar dışında sınıflandırılan ve 5411 sayılı Kanunun 48’inci maddesinde kredi olarak tanımlanan işlemleri içermektedir. </w:t>
      </w:r>
    </w:p>
    <w:p w:rsidR="00371160" w:rsidRDefault="009658B8">
      <w:pPr>
        <w:tabs>
          <w:tab w:val="left" w:pos="0"/>
          <w:tab w:val="left" w:pos="720"/>
        </w:tabs>
        <w:spacing w:line="216" w:lineRule="auto"/>
        <w:jc w:val="both"/>
        <w:rPr>
          <w:b/>
          <w:bCs/>
          <w:sz w:val="22"/>
          <w:szCs w:val="22"/>
          <w:lang w:val="tr-TR"/>
        </w:rPr>
      </w:pPr>
      <w:moveFromRangeStart w:id="545" w:author="Asiye Mara (Open)&#10;" w:date="2011-02-12T01:47:00Z" w:name="move285238595"/>
      <w:moveFrom w:id="546" w:author="Asiye Mara (Open)&#10;" w:date="2011-02-12T01:47:00Z">
        <w:r>
          <w:rPr>
            <w:sz w:val="16"/>
            <w:szCs w:val="16"/>
            <w:lang w:val="tr-TR"/>
          </w:rPr>
          <w:t>(***) Gerçeğe uygun değer farkı kar/zarara yansıtılan finansal varlıklar, satılmaya hazır ve vadeye kadar elde tutulacak menkul değerleri  içermektedir.</w:t>
        </w:r>
      </w:moveFrom>
    </w:p>
    <w:moveFromRangeEnd w:id="545"/>
    <w:p w:rsidR="00371160" w:rsidRDefault="00371160">
      <w:pPr>
        <w:tabs>
          <w:tab w:val="left" w:pos="0"/>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del w:id="547" w:author="Asiye Mara (Open)&#10;" w:date="2011-02-14T12:11:00Z"/>
          <w:b/>
          <w:bCs/>
          <w:sz w:val="22"/>
          <w:szCs w:val="22"/>
          <w:lang w:val="tr-TR"/>
        </w:rPr>
      </w:pPr>
    </w:p>
    <w:p w:rsidR="00371160" w:rsidRDefault="00371160">
      <w:pPr>
        <w:tabs>
          <w:tab w:val="left" w:pos="720"/>
        </w:tabs>
        <w:spacing w:line="216" w:lineRule="auto"/>
        <w:rPr>
          <w:del w:id="548" w:author="Gülşah Tuba Ünlü (Open)&#10;" w:date="2011-02-12T10:29:00Z"/>
          <w:b/>
          <w:bCs/>
          <w:sz w:val="22"/>
          <w:szCs w:val="22"/>
          <w:lang w:val="tr-TR"/>
        </w:rPr>
      </w:pPr>
    </w:p>
    <w:p w:rsidR="00371160" w:rsidRDefault="00371160">
      <w:pPr>
        <w:tabs>
          <w:tab w:val="left" w:pos="720"/>
        </w:tabs>
        <w:spacing w:line="216" w:lineRule="auto"/>
        <w:rPr>
          <w:del w:id="549" w:author="Gülşah Tuba Ünlü (Open)&#10;" w:date="2011-02-12T10:29:00Z"/>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 xml:space="preserve">II.         Kredi Riskine İlişkin Açıklamalar (devamı) </w:t>
      </w:r>
    </w:p>
    <w:p w:rsidR="00371160" w:rsidRDefault="009658B8">
      <w:pPr>
        <w:pStyle w:val="BodyTextIndent"/>
        <w:spacing w:before="160"/>
        <w:ind w:left="720" w:firstLine="0"/>
        <w:rPr>
          <w:b/>
          <w:bCs/>
          <w:sz w:val="22"/>
          <w:szCs w:val="22"/>
        </w:rPr>
      </w:pPr>
      <w:r>
        <w:rPr>
          <w:b/>
          <w:bCs/>
          <w:sz w:val="22"/>
          <w:szCs w:val="22"/>
        </w:rPr>
        <w:t>Coğrafi bölgeler itibarıyla bilgiler:</w:t>
      </w:r>
    </w:p>
    <w:p w:rsidR="00371160" w:rsidRDefault="00371160">
      <w:pPr>
        <w:pStyle w:val="BodyTextIndent"/>
        <w:spacing w:before="160"/>
        <w:ind w:left="720" w:firstLine="0"/>
        <w:rPr>
          <w:b/>
          <w:bCs/>
          <w:sz w:val="6"/>
          <w:szCs w:val="6"/>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780"/>
        <w:gridCol w:w="1113"/>
        <w:gridCol w:w="1113"/>
        <w:gridCol w:w="1113"/>
        <w:gridCol w:w="1113"/>
        <w:gridCol w:w="1113"/>
      </w:tblGrid>
      <w:tr w:rsidR="00D9078B" w:rsidRPr="00872466" w:rsidTr="008E500E">
        <w:tc>
          <w:tcPr>
            <w:tcW w:w="3780" w:type="dxa"/>
            <w:vAlign w:val="center"/>
          </w:tcPr>
          <w:p w:rsidR="00371160" w:rsidRDefault="00371160">
            <w:pPr>
              <w:ind w:left="204"/>
              <w:jc w:val="both"/>
              <w:rPr>
                <w:sz w:val="18"/>
                <w:lang w:val="tr-TR"/>
              </w:rPr>
            </w:pPr>
          </w:p>
        </w:tc>
        <w:tc>
          <w:tcPr>
            <w:tcW w:w="1113" w:type="dxa"/>
            <w:vAlign w:val="bottom"/>
          </w:tcPr>
          <w:p w:rsidR="00371160" w:rsidRDefault="009658B8">
            <w:pPr>
              <w:jc w:val="center"/>
              <w:rPr>
                <w:rFonts w:eastAsia="Arial Unicode MS"/>
                <w:sz w:val="18"/>
                <w:lang w:val="tr-TR"/>
              </w:rPr>
            </w:pPr>
            <w:r>
              <w:rPr>
                <w:snapToGrid w:val="0"/>
                <w:sz w:val="18"/>
                <w:lang w:val="tr-TR"/>
              </w:rPr>
              <w:t>Varlıklar</w:t>
            </w:r>
          </w:p>
        </w:tc>
        <w:tc>
          <w:tcPr>
            <w:tcW w:w="1113" w:type="dxa"/>
            <w:vAlign w:val="bottom"/>
          </w:tcPr>
          <w:p w:rsidR="00371160" w:rsidRDefault="009658B8">
            <w:pPr>
              <w:jc w:val="center"/>
              <w:rPr>
                <w:rFonts w:eastAsia="Arial Unicode MS"/>
                <w:sz w:val="18"/>
                <w:lang w:val="tr-TR"/>
              </w:rPr>
            </w:pPr>
            <w:r>
              <w:rPr>
                <w:snapToGrid w:val="0"/>
                <w:sz w:val="18"/>
                <w:lang w:val="tr-TR"/>
              </w:rPr>
              <w:t>Yükümlülükler</w:t>
            </w:r>
          </w:p>
        </w:tc>
        <w:tc>
          <w:tcPr>
            <w:tcW w:w="1113" w:type="dxa"/>
            <w:vAlign w:val="bottom"/>
          </w:tcPr>
          <w:p w:rsidR="00371160" w:rsidRDefault="009658B8">
            <w:pPr>
              <w:jc w:val="center"/>
              <w:rPr>
                <w:rFonts w:eastAsia="Arial Unicode MS"/>
                <w:sz w:val="18"/>
                <w:lang w:val="tr-TR"/>
              </w:rPr>
            </w:pPr>
            <w:r>
              <w:rPr>
                <w:snapToGrid w:val="0"/>
                <w:sz w:val="18"/>
                <w:lang w:val="tr-TR"/>
              </w:rPr>
              <w:t>Gayr</w:t>
            </w:r>
            <w:del w:id="550" w:author="Gülşah Tuba Ünlü (Open)&#10;" w:date="2011-02-12T11:45:00Z">
              <w:r>
                <w:rPr>
                  <w:snapToGrid w:val="0"/>
                  <w:sz w:val="18"/>
                  <w:lang w:val="tr-TR"/>
                </w:rPr>
                <w:delText>inakdi</w:delText>
              </w:r>
            </w:del>
            <w:ins w:id="551" w:author="Gülşah Tuba Ünlü (Open)&#10;" w:date="2011-02-12T11:45:00Z">
              <w:r>
                <w:rPr>
                  <w:snapToGrid w:val="0"/>
                  <w:sz w:val="18"/>
                  <w:lang w:val="tr-TR"/>
                </w:rPr>
                <w:t>inakdi</w:t>
              </w:r>
            </w:ins>
            <w:r>
              <w:rPr>
                <w:snapToGrid w:val="0"/>
                <w:sz w:val="18"/>
                <w:lang w:val="tr-TR"/>
              </w:rPr>
              <w:t xml:space="preserve"> Krediler</w:t>
            </w:r>
          </w:p>
        </w:tc>
        <w:tc>
          <w:tcPr>
            <w:tcW w:w="1113" w:type="dxa"/>
            <w:vAlign w:val="bottom"/>
          </w:tcPr>
          <w:p w:rsidR="00371160" w:rsidRDefault="009658B8">
            <w:pPr>
              <w:jc w:val="center"/>
              <w:rPr>
                <w:rFonts w:eastAsia="Arial Unicode MS"/>
                <w:sz w:val="18"/>
                <w:lang w:val="tr-TR"/>
              </w:rPr>
            </w:pPr>
            <w:r>
              <w:rPr>
                <w:sz w:val="18"/>
                <w:lang w:val="tr-TR"/>
              </w:rPr>
              <w:t>Sabit Sermaye Yatırımları</w:t>
            </w:r>
          </w:p>
        </w:tc>
        <w:tc>
          <w:tcPr>
            <w:tcW w:w="1113" w:type="dxa"/>
            <w:vAlign w:val="bottom"/>
          </w:tcPr>
          <w:p w:rsidR="00371160" w:rsidRDefault="009658B8">
            <w:pPr>
              <w:jc w:val="center"/>
              <w:rPr>
                <w:rFonts w:eastAsia="Arial Unicode MS"/>
                <w:sz w:val="18"/>
                <w:lang w:val="tr-TR"/>
              </w:rPr>
            </w:pPr>
            <w:r>
              <w:rPr>
                <w:sz w:val="18"/>
                <w:lang w:val="tr-TR"/>
              </w:rPr>
              <w:t>Net Kâr</w:t>
            </w:r>
          </w:p>
        </w:tc>
      </w:tr>
      <w:tr w:rsidR="00D9078B" w:rsidRPr="00872466" w:rsidTr="008E500E">
        <w:trPr>
          <w:trHeight w:val="227"/>
        </w:trPr>
        <w:tc>
          <w:tcPr>
            <w:tcW w:w="3780" w:type="dxa"/>
            <w:vAlign w:val="center"/>
          </w:tcPr>
          <w:p w:rsidR="00371160" w:rsidRDefault="009658B8">
            <w:pPr>
              <w:pStyle w:val="Heading9"/>
              <w:ind w:left="10"/>
              <w:rPr>
                <w:snapToGrid w:val="0"/>
              </w:rPr>
            </w:pPr>
            <w:r>
              <w:t xml:space="preserve">Cari Dönem - </w:t>
            </w:r>
            <w:r>
              <w:rPr>
                <w:bCs w:val="0"/>
                <w:snapToGrid w:val="0"/>
                <w:color w:val="000000"/>
              </w:rPr>
              <w:t>31 Aralık 2010</w:t>
            </w:r>
          </w:p>
        </w:tc>
        <w:tc>
          <w:tcPr>
            <w:tcW w:w="1113" w:type="dxa"/>
            <w:vAlign w:val="center"/>
          </w:tcPr>
          <w:p w:rsidR="00371160" w:rsidRDefault="00371160">
            <w:pPr>
              <w:ind w:right="28"/>
              <w:jc w:val="right"/>
              <w:rPr>
                <w:sz w:val="16"/>
                <w:szCs w:val="16"/>
              </w:rPr>
            </w:pPr>
          </w:p>
        </w:tc>
        <w:tc>
          <w:tcPr>
            <w:tcW w:w="1113" w:type="dxa"/>
            <w:vAlign w:val="center"/>
          </w:tcPr>
          <w:p w:rsidR="00371160" w:rsidRDefault="00371160">
            <w:pPr>
              <w:ind w:right="28"/>
              <w:jc w:val="right"/>
              <w:rPr>
                <w:sz w:val="16"/>
                <w:szCs w:val="16"/>
              </w:rPr>
            </w:pPr>
          </w:p>
        </w:tc>
        <w:tc>
          <w:tcPr>
            <w:tcW w:w="1113" w:type="dxa"/>
            <w:vAlign w:val="center"/>
          </w:tcPr>
          <w:p w:rsidR="00371160" w:rsidRDefault="00371160">
            <w:pPr>
              <w:ind w:right="28"/>
              <w:jc w:val="right"/>
              <w:rPr>
                <w:sz w:val="16"/>
                <w:szCs w:val="16"/>
              </w:rPr>
            </w:pPr>
          </w:p>
        </w:tc>
        <w:tc>
          <w:tcPr>
            <w:tcW w:w="1113" w:type="dxa"/>
            <w:vAlign w:val="center"/>
          </w:tcPr>
          <w:p w:rsidR="00371160" w:rsidRDefault="00371160">
            <w:pPr>
              <w:ind w:right="28"/>
              <w:jc w:val="right"/>
              <w:rPr>
                <w:sz w:val="16"/>
                <w:szCs w:val="16"/>
              </w:rPr>
            </w:pPr>
          </w:p>
        </w:tc>
        <w:tc>
          <w:tcPr>
            <w:tcW w:w="1113" w:type="dxa"/>
            <w:vAlign w:val="center"/>
          </w:tcPr>
          <w:p w:rsidR="00371160" w:rsidRDefault="00371160">
            <w:pPr>
              <w:ind w:right="28"/>
              <w:jc w:val="right"/>
              <w:rPr>
                <w:sz w:val="16"/>
                <w:szCs w:val="16"/>
              </w:rPr>
            </w:pPr>
          </w:p>
        </w:tc>
      </w:tr>
      <w:tr w:rsidR="00332A96" w:rsidRPr="00872466" w:rsidTr="00947ACA">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Yurtiçi</w:t>
            </w:r>
          </w:p>
        </w:tc>
        <w:tc>
          <w:tcPr>
            <w:tcW w:w="1113" w:type="dxa"/>
            <w:vAlign w:val="bottom"/>
          </w:tcPr>
          <w:p w:rsidR="00371160" w:rsidRDefault="009658B8" w:rsidP="00772CD7">
            <w:pPr>
              <w:ind w:right="57"/>
              <w:jc w:val="right"/>
              <w:rPr>
                <w:sz w:val="18"/>
                <w:szCs w:val="18"/>
              </w:rPr>
              <w:pPrChange w:id="552" w:author="Gülşah Tuba Ünlü (Open)&#10;" w:date="2011-02-14T15:25:00Z">
                <w:pPr>
                  <w:ind w:right="57"/>
                  <w:jc w:val="right"/>
                </w:pPr>
              </w:pPrChange>
            </w:pPr>
            <w:ins w:id="553" w:author="Gülşah Tuba Ünlü (Open)&#10;" w:date="2011-02-12T14:04:00Z">
              <w:r>
                <w:rPr>
                  <w:sz w:val="18"/>
                  <w:szCs w:val="18"/>
                </w:rPr>
                <w:t>13.</w:t>
              </w:r>
            </w:ins>
            <w:ins w:id="554" w:author="Gülşah Tuba Ünlü (Open)&#10;" w:date="2011-02-14T15:25:00Z">
              <w:r w:rsidR="00772CD7">
                <w:rPr>
                  <w:sz w:val="18"/>
                  <w:szCs w:val="18"/>
                </w:rPr>
                <w:t>796</w:t>
              </w:r>
            </w:ins>
            <w:ins w:id="555" w:author="Gülşah Tuba Ünlü (Open)&#10;" w:date="2011-02-12T14:04:00Z">
              <w:r>
                <w:rPr>
                  <w:sz w:val="18"/>
                  <w:szCs w:val="18"/>
                </w:rPr>
                <w:t>.</w:t>
              </w:r>
            </w:ins>
            <w:ins w:id="556" w:author="Gülşah Tuba Ünlü (Open)&#10;" w:date="2011-02-14T15:25:00Z">
              <w:r w:rsidR="00772CD7">
                <w:rPr>
                  <w:sz w:val="18"/>
                  <w:szCs w:val="18"/>
                </w:rPr>
                <w:t>71</w:t>
              </w:r>
            </w:ins>
            <w:ins w:id="557" w:author="Gülşah Tuba Ünlü (Open)&#10;" w:date="2011-02-14T15:26:00Z">
              <w:r w:rsidR="00772CD7">
                <w:rPr>
                  <w:sz w:val="18"/>
                  <w:szCs w:val="18"/>
                </w:rPr>
                <w:t>6</w:t>
              </w:r>
            </w:ins>
            <w:ins w:id="558" w:author="Asiye Mara (Open)&#10;" w:date="2011-02-12T17:41:00Z">
              <w:del w:id="559" w:author="Gülşah Tuba Ünlü (Open)&#10;" w:date="2011-02-13T02:00:00Z">
                <w:r>
                  <w:rPr>
                    <w:sz w:val="18"/>
                    <w:szCs w:val="18"/>
                  </w:rPr>
                  <w:delText>4</w:delText>
                </w:r>
              </w:del>
            </w:ins>
            <w:ins w:id="560" w:author="Asiye Mara (Open)&#10;" w:date="2011-02-14T10:43:00Z">
              <w:del w:id="561" w:author="Gülşah Tuba Ünlü (Open)&#10;" w:date="2011-02-14T15:25:00Z">
                <w:r w:rsidDel="00772CD7">
                  <w:rPr>
                    <w:sz w:val="18"/>
                    <w:szCs w:val="18"/>
                  </w:rPr>
                  <w:delText>4</w:delText>
                </w:r>
              </w:del>
            </w:ins>
            <w:ins w:id="562" w:author="Gülşah Tuba Ünlü (Open)&#10;" w:date="2011-02-13T02:00:00Z">
              <w:del w:id="563" w:author="Asiye Mara (Open)&#10;" w:date="2011-02-14T10:43:00Z">
                <w:r>
                  <w:rPr>
                    <w:sz w:val="18"/>
                    <w:szCs w:val="18"/>
                  </w:rPr>
                  <w:delText>5</w:delText>
                </w:r>
              </w:del>
            </w:ins>
            <w:ins w:id="564" w:author="Gülşah Tuba Ünlü (Open)&#10;" w:date="2011-02-12T14:04:00Z">
              <w:del w:id="565" w:author="Asiye Mara (Open)&#10;" w:date="2011-02-12T17:41:00Z">
                <w:r>
                  <w:rPr>
                    <w:sz w:val="18"/>
                    <w:szCs w:val="18"/>
                  </w:rPr>
                  <w:delText>5</w:delText>
                </w:r>
              </w:del>
            </w:ins>
            <w:del w:id="566" w:author="Gülşah Tuba Ünlü (Open)&#10;" w:date="2011-02-12T14:04:00Z">
              <w:r>
                <w:rPr>
                  <w:sz w:val="18"/>
                  <w:szCs w:val="18"/>
                </w:rPr>
                <w:delText>13.796.701</w:delText>
              </w:r>
            </w:del>
            <w:ins w:id="567" w:author="Asiye Mara (Open)&#10;" w:date="2011-02-12T01:50:00Z">
              <w:del w:id="568" w:author="Gülşah Tuba Ünlü (Open)&#10;" w:date="2011-02-12T14:04:00Z">
                <w:r>
                  <w:rPr>
                    <w:sz w:val="18"/>
                    <w:szCs w:val="18"/>
                  </w:rPr>
                  <w:delText>699</w:delText>
                </w:r>
              </w:del>
            </w:ins>
          </w:p>
        </w:tc>
        <w:tc>
          <w:tcPr>
            <w:tcW w:w="1113" w:type="dxa"/>
            <w:vAlign w:val="bottom"/>
          </w:tcPr>
          <w:p w:rsidR="00371160" w:rsidRDefault="009658B8">
            <w:pPr>
              <w:ind w:right="57"/>
              <w:jc w:val="right"/>
              <w:rPr>
                <w:sz w:val="18"/>
                <w:szCs w:val="18"/>
              </w:rPr>
            </w:pPr>
            <w:ins w:id="569" w:author="Gülşah Tuba Ünlü (Open)&#10;" w:date="2011-02-12T14:04:00Z">
              <w:r>
                <w:rPr>
                  <w:sz w:val="18"/>
                  <w:szCs w:val="18"/>
                </w:rPr>
                <w:t>11.814.522</w:t>
              </w:r>
            </w:ins>
            <w:del w:id="570" w:author="Gülşah Tuba Ünlü (Open)&#10;" w:date="2011-02-12T14:04:00Z">
              <w:r>
                <w:rPr>
                  <w:sz w:val="18"/>
                  <w:szCs w:val="18"/>
                </w:rPr>
                <w:delText>11.814.496</w:delText>
              </w:r>
            </w:del>
            <w:ins w:id="571" w:author="Asiye Mara (Open)&#10;" w:date="2011-02-12T01:50:00Z">
              <w:del w:id="572" w:author="Gülşah Tuba Ünlü (Open)&#10;" w:date="2011-02-12T14:04:00Z">
                <w:r>
                  <w:rPr>
                    <w:sz w:val="18"/>
                    <w:szCs w:val="18"/>
                  </w:rPr>
                  <w:delText>497</w:delText>
                </w:r>
              </w:del>
            </w:ins>
          </w:p>
        </w:tc>
        <w:tc>
          <w:tcPr>
            <w:tcW w:w="1113" w:type="dxa"/>
            <w:vAlign w:val="bottom"/>
          </w:tcPr>
          <w:p w:rsidR="00371160" w:rsidRDefault="009658B8">
            <w:pPr>
              <w:ind w:right="57"/>
              <w:jc w:val="right"/>
              <w:rPr>
                <w:sz w:val="18"/>
                <w:szCs w:val="18"/>
              </w:rPr>
            </w:pPr>
            <w:ins w:id="573" w:author="Gülşah Tuba Ünlü (Open)&#10;" w:date="2011-02-12T14:04:00Z">
              <w:r>
                <w:rPr>
                  <w:sz w:val="18"/>
                  <w:szCs w:val="18"/>
                </w:rPr>
                <w:t>8.923.684</w:t>
              </w:r>
            </w:ins>
            <w:del w:id="574" w:author="Gülşah Tuba Ünlü (Open)&#10;" w:date="2011-02-12T14:04:00Z">
              <w:r>
                <w:rPr>
                  <w:sz w:val="18"/>
                  <w:szCs w:val="18"/>
                </w:rPr>
                <w:delText>8.923.684</w:delText>
              </w:r>
            </w:del>
          </w:p>
        </w:tc>
        <w:tc>
          <w:tcPr>
            <w:tcW w:w="1113" w:type="dxa"/>
            <w:vAlign w:val="bottom"/>
          </w:tcPr>
          <w:p w:rsidR="00371160" w:rsidRDefault="009658B8">
            <w:pPr>
              <w:ind w:right="57"/>
              <w:jc w:val="right"/>
              <w:rPr>
                <w:sz w:val="18"/>
                <w:szCs w:val="18"/>
              </w:rPr>
            </w:pPr>
            <w:ins w:id="575" w:author="Gülşah Tuba Ünlü (Open)&#10;" w:date="2011-02-12T14:04:00Z">
              <w:r>
                <w:rPr>
                  <w:sz w:val="18"/>
                  <w:szCs w:val="18"/>
                </w:rPr>
                <w:t>-</w:t>
              </w:r>
            </w:ins>
            <w:del w:id="576"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577" w:author="Gülşah Tuba Ünlü (Open)&#10;" w:date="2011-02-12T14:04:00Z">
              <w:r>
                <w:rPr>
                  <w:sz w:val="18"/>
                  <w:szCs w:val="18"/>
                </w:rPr>
                <w:t>259.962</w:t>
              </w:r>
            </w:ins>
            <w:del w:id="578" w:author="Gülşah Tuba Ünlü (Open)&#10;" w:date="2011-02-12T14:04:00Z">
              <w:r>
                <w:rPr>
                  <w:sz w:val="18"/>
                  <w:szCs w:val="18"/>
                </w:rPr>
                <w:delText>259.962</w:delText>
              </w:r>
            </w:del>
          </w:p>
        </w:tc>
      </w:tr>
      <w:tr w:rsidR="00332A96" w:rsidRPr="00872466" w:rsidTr="00947ACA">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Avrupa Birliği Ülkeleri</w:t>
            </w:r>
          </w:p>
        </w:tc>
        <w:tc>
          <w:tcPr>
            <w:tcW w:w="1113" w:type="dxa"/>
            <w:vAlign w:val="bottom"/>
          </w:tcPr>
          <w:p w:rsidR="00371160" w:rsidRDefault="009658B8">
            <w:pPr>
              <w:ind w:right="57"/>
              <w:jc w:val="right"/>
              <w:rPr>
                <w:sz w:val="18"/>
                <w:szCs w:val="18"/>
              </w:rPr>
            </w:pPr>
            <w:ins w:id="579" w:author="Gülşah Tuba Ünlü (Open)&#10;" w:date="2011-02-12T14:04:00Z">
              <w:r>
                <w:rPr>
                  <w:sz w:val="18"/>
                  <w:szCs w:val="18"/>
                </w:rPr>
                <w:t>138.276</w:t>
              </w:r>
            </w:ins>
            <w:del w:id="580" w:author="Gülşah Tuba Ünlü (Open)&#10;" w:date="2011-02-12T14:04:00Z">
              <w:r>
                <w:rPr>
                  <w:sz w:val="18"/>
                  <w:szCs w:val="18"/>
                </w:rPr>
                <w:delText>138.276</w:delText>
              </w:r>
            </w:del>
          </w:p>
        </w:tc>
        <w:tc>
          <w:tcPr>
            <w:tcW w:w="1113" w:type="dxa"/>
            <w:vAlign w:val="bottom"/>
          </w:tcPr>
          <w:p w:rsidR="00371160" w:rsidRDefault="009658B8">
            <w:pPr>
              <w:ind w:right="57"/>
              <w:jc w:val="right"/>
              <w:rPr>
                <w:sz w:val="18"/>
                <w:szCs w:val="18"/>
              </w:rPr>
            </w:pPr>
            <w:ins w:id="581" w:author="Gülşah Tuba Ünlü (Open)&#10;" w:date="2011-02-12T14:04:00Z">
              <w:r>
                <w:rPr>
                  <w:sz w:val="18"/>
                  <w:szCs w:val="18"/>
                </w:rPr>
                <w:t>276.678</w:t>
              </w:r>
            </w:ins>
            <w:del w:id="582" w:author="Gülşah Tuba Ünlü (Open)&#10;" w:date="2011-02-12T14:04:00Z">
              <w:r>
                <w:rPr>
                  <w:sz w:val="18"/>
                  <w:szCs w:val="18"/>
                </w:rPr>
                <w:delText>246.965</w:delText>
              </w:r>
            </w:del>
          </w:p>
        </w:tc>
        <w:tc>
          <w:tcPr>
            <w:tcW w:w="1113" w:type="dxa"/>
            <w:vAlign w:val="bottom"/>
          </w:tcPr>
          <w:p w:rsidR="00371160" w:rsidRDefault="009658B8">
            <w:pPr>
              <w:ind w:right="57"/>
              <w:jc w:val="right"/>
              <w:rPr>
                <w:sz w:val="18"/>
                <w:szCs w:val="18"/>
              </w:rPr>
            </w:pPr>
            <w:ins w:id="583" w:author="Gülşah Tuba Ünlü (Open)&#10;" w:date="2011-02-12T14:04:00Z">
              <w:r>
                <w:rPr>
                  <w:sz w:val="18"/>
                  <w:szCs w:val="18"/>
                </w:rPr>
                <w:t>69.318</w:t>
              </w:r>
            </w:ins>
            <w:del w:id="584" w:author="Gülşah Tuba Ünlü (Open)&#10;" w:date="2011-02-12T14:04:00Z">
              <w:r>
                <w:rPr>
                  <w:sz w:val="18"/>
                  <w:szCs w:val="18"/>
                </w:rPr>
                <w:delText>69.318</w:delText>
              </w:r>
            </w:del>
          </w:p>
        </w:tc>
        <w:tc>
          <w:tcPr>
            <w:tcW w:w="1113" w:type="dxa"/>
            <w:vAlign w:val="bottom"/>
          </w:tcPr>
          <w:p w:rsidR="00371160" w:rsidRDefault="009658B8">
            <w:pPr>
              <w:ind w:right="57"/>
              <w:jc w:val="right"/>
              <w:rPr>
                <w:sz w:val="18"/>
                <w:szCs w:val="18"/>
              </w:rPr>
            </w:pPr>
            <w:ins w:id="585" w:author="Gülşah Tuba Ünlü (Open)&#10;" w:date="2011-02-12T14:04:00Z">
              <w:r>
                <w:rPr>
                  <w:sz w:val="18"/>
                  <w:szCs w:val="18"/>
                </w:rPr>
                <w:t>-</w:t>
              </w:r>
            </w:ins>
            <w:del w:id="586"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587" w:author="Gülşah Tuba Ünlü (Open)&#10;" w:date="2011-02-12T14:04:00Z">
              <w:r>
                <w:rPr>
                  <w:sz w:val="18"/>
                  <w:szCs w:val="18"/>
                </w:rPr>
                <w:t>-</w:t>
              </w:r>
            </w:ins>
            <w:del w:id="588"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OECD Ülkeleri (*)</w:t>
            </w:r>
          </w:p>
        </w:tc>
        <w:tc>
          <w:tcPr>
            <w:tcW w:w="1113" w:type="dxa"/>
            <w:vAlign w:val="bottom"/>
          </w:tcPr>
          <w:p w:rsidR="00371160" w:rsidRDefault="009658B8">
            <w:pPr>
              <w:ind w:right="57"/>
              <w:jc w:val="right"/>
              <w:rPr>
                <w:sz w:val="18"/>
                <w:szCs w:val="18"/>
              </w:rPr>
            </w:pPr>
            <w:ins w:id="589" w:author="Gülşah Tuba Ünlü (Open)&#10;" w:date="2011-02-12T14:04:00Z">
              <w:r>
                <w:rPr>
                  <w:sz w:val="18"/>
                  <w:szCs w:val="18"/>
                </w:rPr>
                <w:t>18.968</w:t>
              </w:r>
            </w:ins>
            <w:del w:id="590" w:author="Gülşah Tuba Ünlü (Open)&#10;" w:date="2011-02-12T14:04:00Z">
              <w:r>
                <w:rPr>
                  <w:sz w:val="18"/>
                  <w:szCs w:val="18"/>
                </w:rPr>
                <w:delText>18.984</w:delText>
              </w:r>
            </w:del>
          </w:p>
        </w:tc>
        <w:tc>
          <w:tcPr>
            <w:tcW w:w="1113" w:type="dxa"/>
            <w:vAlign w:val="bottom"/>
          </w:tcPr>
          <w:p w:rsidR="00371160" w:rsidRDefault="009658B8">
            <w:pPr>
              <w:ind w:right="57"/>
              <w:jc w:val="right"/>
              <w:rPr>
                <w:sz w:val="18"/>
                <w:szCs w:val="18"/>
              </w:rPr>
            </w:pPr>
            <w:ins w:id="591" w:author="Gülşah Tuba Ünlü (Open)&#10;" w:date="2011-02-12T14:04:00Z">
              <w:r>
                <w:rPr>
                  <w:sz w:val="18"/>
                  <w:szCs w:val="18"/>
                </w:rPr>
                <w:t>61.916</w:t>
              </w:r>
            </w:ins>
            <w:del w:id="592" w:author="Gülşah Tuba Ünlü (Open)&#10;" w:date="2011-02-12T14:04:00Z">
              <w:r>
                <w:rPr>
                  <w:sz w:val="18"/>
                  <w:szCs w:val="18"/>
                </w:rPr>
                <w:delText>108.218</w:delText>
              </w:r>
            </w:del>
          </w:p>
        </w:tc>
        <w:tc>
          <w:tcPr>
            <w:tcW w:w="1113" w:type="dxa"/>
            <w:vAlign w:val="bottom"/>
          </w:tcPr>
          <w:p w:rsidR="00371160" w:rsidRDefault="009658B8">
            <w:pPr>
              <w:ind w:right="57"/>
              <w:jc w:val="right"/>
              <w:rPr>
                <w:sz w:val="18"/>
                <w:szCs w:val="18"/>
              </w:rPr>
            </w:pPr>
            <w:ins w:id="593" w:author="Gülşah Tuba Ünlü (Open)&#10;" w:date="2011-02-12T14:04:00Z">
              <w:r>
                <w:rPr>
                  <w:sz w:val="18"/>
                  <w:szCs w:val="18"/>
                </w:rPr>
                <w:t>94.303</w:t>
              </w:r>
            </w:ins>
            <w:del w:id="594" w:author="Gülşah Tuba Ünlü (Open)&#10;" w:date="2011-02-12T14:04:00Z">
              <w:r>
                <w:rPr>
                  <w:sz w:val="18"/>
                  <w:szCs w:val="18"/>
                </w:rPr>
                <w:delText>94.303</w:delText>
              </w:r>
            </w:del>
          </w:p>
        </w:tc>
        <w:tc>
          <w:tcPr>
            <w:tcW w:w="1113" w:type="dxa"/>
            <w:vAlign w:val="bottom"/>
          </w:tcPr>
          <w:p w:rsidR="00371160" w:rsidRDefault="009658B8">
            <w:pPr>
              <w:ind w:right="57"/>
              <w:jc w:val="right"/>
              <w:rPr>
                <w:sz w:val="18"/>
                <w:szCs w:val="18"/>
              </w:rPr>
            </w:pPr>
            <w:ins w:id="595" w:author="Gülşah Tuba Ünlü (Open)&#10;" w:date="2011-02-12T14:04:00Z">
              <w:r>
                <w:rPr>
                  <w:sz w:val="18"/>
                  <w:szCs w:val="18"/>
                </w:rPr>
                <w:t>-</w:t>
              </w:r>
            </w:ins>
            <w:del w:id="596"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597" w:author="Gülşah Tuba Ünlü (Open)&#10;" w:date="2011-02-12T14:04:00Z">
              <w:r>
                <w:rPr>
                  <w:sz w:val="18"/>
                  <w:szCs w:val="18"/>
                </w:rPr>
                <w:t>-</w:t>
              </w:r>
            </w:ins>
            <w:del w:id="598"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Kıyı Bankacılığı Bölgeleri</w:t>
            </w:r>
          </w:p>
        </w:tc>
        <w:tc>
          <w:tcPr>
            <w:tcW w:w="1113" w:type="dxa"/>
            <w:vAlign w:val="bottom"/>
          </w:tcPr>
          <w:p w:rsidR="00371160" w:rsidRDefault="009658B8" w:rsidP="00772CD7">
            <w:pPr>
              <w:ind w:right="57"/>
              <w:jc w:val="right"/>
              <w:rPr>
                <w:sz w:val="18"/>
                <w:szCs w:val="18"/>
              </w:rPr>
              <w:pPrChange w:id="599" w:author="Gülşah Tuba Ünlü (Open)&#10;" w:date="2011-02-14T15:24:00Z">
                <w:pPr>
                  <w:ind w:right="57"/>
                  <w:jc w:val="right"/>
                </w:pPr>
              </w:pPrChange>
            </w:pPr>
            <w:ins w:id="600" w:author="Gülşah Tuba Ünlü (Open)&#10;" w:date="2011-02-12T14:04:00Z">
              <w:del w:id="601" w:author="Asiye Mara (Open)&#10;" w:date="2011-02-12T17:40:00Z">
                <w:r>
                  <w:rPr>
                    <w:sz w:val="18"/>
                    <w:szCs w:val="18"/>
                  </w:rPr>
                  <w:delText>152.244</w:delText>
                </w:r>
              </w:del>
            </w:ins>
            <w:ins w:id="602" w:author="Asiye Mara (Open)&#10;" w:date="2011-02-12T17:40:00Z">
              <w:del w:id="603" w:author="Gülşah Tuba Ünlü (Open)&#10;" w:date="2011-02-13T02:00:00Z">
                <w:r>
                  <w:rPr>
                    <w:sz w:val="18"/>
                    <w:szCs w:val="18"/>
                  </w:rPr>
                  <w:delText>136.200</w:delText>
                </w:r>
              </w:del>
            </w:ins>
            <w:ins w:id="604" w:author="Gülşah Tuba Ünlü (Open)&#10;" w:date="2011-02-13T02:00:00Z">
              <w:r>
                <w:rPr>
                  <w:sz w:val="18"/>
                  <w:szCs w:val="18"/>
                </w:rPr>
                <w:t>1</w:t>
              </w:r>
            </w:ins>
            <w:ins w:id="605" w:author="Gülşah Tuba Ünlü (Open)&#10;" w:date="2011-02-14T15:24:00Z">
              <w:r w:rsidR="00772CD7">
                <w:rPr>
                  <w:sz w:val="18"/>
                  <w:szCs w:val="18"/>
                </w:rPr>
                <w:t>43</w:t>
              </w:r>
            </w:ins>
            <w:ins w:id="606" w:author="Gülşah Tuba Ünlü (Open)&#10;" w:date="2011-02-13T02:00:00Z">
              <w:r>
                <w:rPr>
                  <w:sz w:val="18"/>
                  <w:szCs w:val="18"/>
                </w:rPr>
                <w:t>.</w:t>
              </w:r>
            </w:ins>
            <w:ins w:id="607" w:author="Gülşah Tuba Ünlü (Open)&#10;" w:date="2011-02-14T15:24:00Z">
              <w:r w:rsidR="00772CD7">
                <w:rPr>
                  <w:sz w:val="18"/>
                  <w:szCs w:val="18"/>
                </w:rPr>
                <w:t>048</w:t>
              </w:r>
            </w:ins>
            <w:del w:id="608" w:author="Gülşah Tuba Ünlü (Open)&#10;" w:date="2011-02-12T14:04:00Z">
              <w:r>
                <w:rPr>
                  <w:sz w:val="18"/>
                  <w:szCs w:val="18"/>
                </w:rPr>
                <w:delText>142.319</w:delText>
              </w:r>
            </w:del>
          </w:p>
        </w:tc>
        <w:tc>
          <w:tcPr>
            <w:tcW w:w="1113" w:type="dxa"/>
            <w:vAlign w:val="bottom"/>
          </w:tcPr>
          <w:p w:rsidR="00371160" w:rsidRDefault="009658B8">
            <w:pPr>
              <w:ind w:right="57"/>
              <w:jc w:val="right"/>
              <w:rPr>
                <w:sz w:val="18"/>
                <w:szCs w:val="18"/>
              </w:rPr>
            </w:pPr>
            <w:ins w:id="609" w:author="Gülşah Tuba Ünlü (Open)&#10;" w:date="2011-02-12T14:04:00Z">
              <w:r>
                <w:rPr>
                  <w:sz w:val="18"/>
                  <w:szCs w:val="18"/>
                </w:rPr>
                <w:t>32.959</w:t>
              </w:r>
            </w:ins>
            <w:del w:id="610" w:author="Gülşah Tuba Ünlü (Open)&#10;" w:date="2011-02-12T14:04:00Z">
              <w:r>
                <w:rPr>
                  <w:sz w:val="18"/>
                  <w:szCs w:val="18"/>
                </w:rPr>
                <w:delText>31.493</w:delText>
              </w:r>
            </w:del>
          </w:p>
        </w:tc>
        <w:tc>
          <w:tcPr>
            <w:tcW w:w="1113" w:type="dxa"/>
            <w:vAlign w:val="bottom"/>
          </w:tcPr>
          <w:p w:rsidR="00371160" w:rsidRDefault="009658B8">
            <w:pPr>
              <w:ind w:right="57"/>
              <w:jc w:val="right"/>
              <w:rPr>
                <w:sz w:val="18"/>
                <w:szCs w:val="18"/>
              </w:rPr>
            </w:pPr>
            <w:ins w:id="611" w:author="Gülşah Tuba Ünlü (Open)&#10;" w:date="2011-02-12T14:04:00Z">
              <w:r>
                <w:rPr>
                  <w:sz w:val="18"/>
                  <w:szCs w:val="18"/>
                </w:rPr>
                <w:t>18.103</w:t>
              </w:r>
            </w:ins>
            <w:del w:id="612" w:author="Gülşah Tuba Ünlü (Open)&#10;" w:date="2011-02-12T14:04:00Z">
              <w:r>
                <w:rPr>
                  <w:sz w:val="18"/>
                  <w:szCs w:val="18"/>
                </w:rPr>
                <w:delText>17.126</w:delText>
              </w:r>
            </w:del>
          </w:p>
        </w:tc>
        <w:tc>
          <w:tcPr>
            <w:tcW w:w="1113" w:type="dxa"/>
            <w:vAlign w:val="bottom"/>
          </w:tcPr>
          <w:p w:rsidR="00371160" w:rsidRDefault="009658B8">
            <w:pPr>
              <w:ind w:right="57"/>
              <w:jc w:val="right"/>
              <w:rPr>
                <w:sz w:val="18"/>
                <w:szCs w:val="18"/>
              </w:rPr>
            </w:pPr>
            <w:ins w:id="613" w:author="Gülşah Tuba Ünlü (Open)&#10;" w:date="2011-02-12T14:04:00Z">
              <w:r>
                <w:rPr>
                  <w:sz w:val="18"/>
                  <w:szCs w:val="18"/>
                </w:rPr>
                <w:t>-</w:t>
              </w:r>
            </w:ins>
            <w:del w:id="614"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15" w:author="Gülşah Tuba Ünlü (Open)&#10;" w:date="2011-02-12T14:04:00Z">
              <w:r>
                <w:rPr>
                  <w:sz w:val="18"/>
                  <w:szCs w:val="18"/>
                </w:rPr>
                <w:t>-</w:t>
              </w:r>
            </w:ins>
            <w:del w:id="616"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ind w:left="170"/>
              <w:jc w:val="both"/>
              <w:rPr>
                <w:snapToGrid w:val="0"/>
                <w:sz w:val="18"/>
                <w:lang w:val="tr-TR"/>
              </w:rPr>
            </w:pPr>
            <w:r>
              <w:rPr>
                <w:snapToGrid w:val="0"/>
                <w:sz w:val="18"/>
                <w:lang w:val="tr-TR"/>
              </w:rPr>
              <w:t>ABD, Kanada</w:t>
            </w:r>
          </w:p>
        </w:tc>
        <w:tc>
          <w:tcPr>
            <w:tcW w:w="1113" w:type="dxa"/>
            <w:vAlign w:val="bottom"/>
          </w:tcPr>
          <w:p w:rsidR="00371160" w:rsidRDefault="009658B8">
            <w:pPr>
              <w:ind w:right="57"/>
              <w:jc w:val="right"/>
              <w:rPr>
                <w:sz w:val="18"/>
                <w:szCs w:val="18"/>
              </w:rPr>
            </w:pPr>
            <w:ins w:id="617" w:author="Gülşah Tuba Ünlü (Open)&#10;" w:date="2011-02-12T14:04:00Z">
              <w:r>
                <w:rPr>
                  <w:sz w:val="18"/>
                  <w:szCs w:val="18"/>
                </w:rPr>
                <w:t>75.66</w:t>
              </w:r>
              <w:del w:id="618" w:author="Asiye Mara (Open)&#10;" w:date="2011-02-12T17:40:00Z">
                <w:r>
                  <w:rPr>
                    <w:sz w:val="18"/>
                    <w:szCs w:val="18"/>
                  </w:rPr>
                  <w:delText>7</w:delText>
                </w:r>
              </w:del>
            </w:ins>
            <w:ins w:id="619" w:author="Asiye Mara (Open)&#10;" w:date="2011-02-12T17:40:00Z">
              <w:del w:id="620" w:author="Gülşah Tuba Ünlü (Open)&#10;" w:date="2011-02-13T02:00:00Z">
                <w:r>
                  <w:rPr>
                    <w:sz w:val="18"/>
                    <w:szCs w:val="18"/>
                  </w:rPr>
                  <w:delText>8</w:delText>
                </w:r>
              </w:del>
            </w:ins>
            <w:ins w:id="621" w:author="Gülşah Tuba Ünlü (Open)&#10;" w:date="2011-02-13T02:00:00Z">
              <w:r>
                <w:rPr>
                  <w:sz w:val="18"/>
                  <w:szCs w:val="18"/>
                </w:rPr>
                <w:t>7</w:t>
              </w:r>
            </w:ins>
            <w:del w:id="622" w:author="Gülşah Tuba Ünlü (Open)&#10;" w:date="2011-02-12T14:04:00Z">
              <w:r>
                <w:rPr>
                  <w:sz w:val="18"/>
                  <w:szCs w:val="18"/>
                </w:rPr>
                <w:delText>75.667</w:delText>
              </w:r>
            </w:del>
          </w:p>
        </w:tc>
        <w:tc>
          <w:tcPr>
            <w:tcW w:w="1113" w:type="dxa"/>
            <w:vAlign w:val="bottom"/>
          </w:tcPr>
          <w:p w:rsidR="00371160" w:rsidRDefault="009658B8">
            <w:pPr>
              <w:ind w:right="57"/>
              <w:jc w:val="right"/>
              <w:rPr>
                <w:sz w:val="18"/>
                <w:szCs w:val="18"/>
              </w:rPr>
            </w:pPr>
            <w:ins w:id="623" w:author="Gülşah Tuba Ünlü (Open)&#10;" w:date="2011-02-12T14:04:00Z">
              <w:r>
                <w:rPr>
                  <w:sz w:val="18"/>
                  <w:szCs w:val="18"/>
                </w:rPr>
                <w:t>52.649</w:t>
              </w:r>
            </w:ins>
            <w:del w:id="624" w:author="Gülşah Tuba Ünlü (Open)&#10;" w:date="2011-02-12T14:04:00Z">
              <w:r>
                <w:rPr>
                  <w:sz w:val="18"/>
                  <w:szCs w:val="18"/>
                </w:rPr>
                <w:delText>49.101</w:delText>
              </w:r>
            </w:del>
          </w:p>
        </w:tc>
        <w:tc>
          <w:tcPr>
            <w:tcW w:w="1113" w:type="dxa"/>
            <w:vAlign w:val="bottom"/>
          </w:tcPr>
          <w:p w:rsidR="00371160" w:rsidRDefault="009658B8">
            <w:pPr>
              <w:ind w:right="57"/>
              <w:jc w:val="right"/>
              <w:rPr>
                <w:sz w:val="18"/>
                <w:szCs w:val="18"/>
              </w:rPr>
            </w:pPr>
            <w:ins w:id="625" w:author="Gülşah Tuba Ünlü (Open)&#10;" w:date="2011-02-12T14:04:00Z">
              <w:r>
                <w:rPr>
                  <w:sz w:val="18"/>
                  <w:szCs w:val="18"/>
                </w:rPr>
                <w:t>3.973</w:t>
              </w:r>
            </w:ins>
            <w:del w:id="626" w:author="Gülşah Tuba Ünlü (Open)&#10;" w:date="2011-02-12T14:04:00Z">
              <w:r>
                <w:rPr>
                  <w:sz w:val="18"/>
                  <w:szCs w:val="18"/>
                </w:rPr>
                <w:delText>3.973</w:delText>
              </w:r>
            </w:del>
          </w:p>
        </w:tc>
        <w:tc>
          <w:tcPr>
            <w:tcW w:w="1113" w:type="dxa"/>
            <w:vAlign w:val="bottom"/>
          </w:tcPr>
          <w:p w:rsidR="00371160" w:rsidRDefault="009658B8">
            <w:pPr>
              <w:ind w:right="57"/>
              <w:jc w:val="right"/>
              <w:rPr>
                <w:sz w:val="18"/>
                <w:szCs w:val="18"/>
              </w:rPr>
            </w:pPr>
            <w:ins w:id="627" w:author="Gülşah Tuba Ünlü (Open)&#10;" w:date="2011-02-12T14:04:00Z">
              <w:r>
                <w:rPr>
                  <w:sz w:val="18"/>
                  <w:szCs w:val="18"/>
                </w:rPr>
                <w:t>-</w:t>
              </w:r>
            </w:ins>
            <w:del w:id="628"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29" w:author="Gülşah Tuba Ünlü (Open)&#10;" w:date="2011-02-12T14:04:00Z">
              <w:r>
                <w:rPr>
                  <w:sz w:val="18"/>
                  <w:szCs w:val="18"/>
                </w:rPr>
                <w:t>-</w:t>
              </w:r>
            </w:ins>
            <w:del w:id="630"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pStyle w:val="xl79"/>
              <w:pBdr>
                <w:left w:val="none" w:sz="0" w:space="0" w:color="auto"/>
                <w:bottom w:val="none" w:sz="0" w:space="0" w:color="auto"/>
                <w:right w:val="none" w:sz="0" w:space="0" w:color="auto"/>
              </w:pBdr>
              <w:spacing w:before="0" w:after="0"/>
              <w:ind w:left="346" w:hanging="176"/>
              <w:jc w:val="both"/>
              <w:rPr>
                <w:rFonts w:eastAsia="Times New Roman"/>
                <w:snapToGrid w:val="0"/>
                <w:lang w:val="tr-TR"/>
              </w:rPr>
            </w:pPr>
            <w:r>
              <w:rPr>
                <w:rFonts w:eastAsia="Times New Roman"/>
                <w:snapToGrid w:val="0"/>
                <w:lang w:val="tr-TR"/>
              </w:rPr>
              <w:t>Diğer Ülkeler</w:t>
            </w:r>
          </w:p>
        </w:tc>
        <w:tc>
          <w:tcPr>
            <w:tcW w:w="1113" w:type="dxa"/>
            <w:vAlign w:val="bottom"/>
          </w:tcPr>
          <w:p w:rsidR="00371160" w:rsidRDefault="009658B8">
            <w:pPr>
              <w:ind w:right="57"/>
              <w:jc w:val="right"/>
              <w:rPr>
                <w:sz w:val="18"/>
                <w:szCs w:val="18"/>
              </w:rPr>
            </w:pPr>
            <w:ins w:id="631" w:author="Gülşah Tuba Ünlü (Open)&#10;" w:date="2011-02-12T14:04:00Z">
              <w:del w:id="632" w:author="Asiye Mara (Open)&#10;" w:date="2011-02-12T17:40:00Z">
                <w:r>
                  <w:rPr>
                    <w:sz w:val="18"/>
                    <w:szCs w:val="18"/>
                  </w:rPr>
                  <w:delText>93.860</w:delText>
                </w:r>
              </w:del>
            </w:ins>
            <w:ins w:id="633" w:author="Asiye Mara (Open)&#10;" w:date="2011-02-12T17:40:00Z">
              <w:del w:id="634" w:author="Gülşah Tuba Ünlü (Open)&#10;" w:date="2011-02-13T02:00:00Z">
                <w:r>
                  <w:rPr>
                    <w:sz w:val="18"/>
                    <w:szCs w:val="18"/>
                  </w:rPr>
                  <w:delText>109.904</w:delText>
                </w:r>
              </w:del>
            </w:ins>
            <w:ins w:id="635" w:author="Gülşah Tuba Ünlü (Open)&#10;" w:date="2011-02-14T15:25:00Z">
              <w:r w:rsidR="00772CD7">
                <w:rPr>
                  <w:sz w:val="18"/>
                  <w:szCs w:val="18"/>
                </w:rPr>
                <w:t>109.175</w:t>
              </w:r>
            </w:ins>
            <w:ins w:id="636" w:author="Asiye Mara (Open)&#10;" w:date="2011-02-14T10:43:00Z">
              <w:del w:id="637" w:author="Gülşah Tuba Ünlü (Open)&#10;" w:date="2011-02-14T15:25:00Z">
                <w:r w:rsidDel="00772CD7">
                  <w:rPr>
                    <w:sz w:val="18"/>
                    <w:szCs w:val="18"/>
                  </w:rPr>
                  <w:delText>1</w:delText>
                </w:r>
              </w:del>
            </w:ins>
            <w:ins w:id="638" w:author="Gülşah Tuba Ünlü (Open)&#10;" w:date="2011-02-13T02:00:00Z">
              <w:del w:id="639" w:author="Asiye Mara (Open)&#10;" w:date="2011-02-14T10:43:00Z">
                <w:r>
                  <w:rPr>
                    <w:sz w:val="18"/>
                    <w:szCs w:val="18"/>
                  </w:rPr>
                  <w:delText>0</w:delText>
                </w:r>
              </w:del>
            </w:ins>
            <w:del w:id="640" w:author="Gülşah Tuba Ünlü (Open)&#10;" w:date="2011-02-12T14:04:00Z">
              <w:r>
                <w:rPr>
                  <w:sz w:val="18"/>
                  <w:szCs w:val="18"/>
                </w:rPr>
                <w:delText>109.905</w:delText>
              </w:r>
            </w:del>
          </w:p>
        </w:tc>
        <w:tc>
          <w:tcPr>
            <w:tcW w:w="1113" w:type="dxa"/>
            <w:vAlign w:val="bottom"/>
          </w:tcPr>
          <w:p w:rsidR="00371160" w:rsidRDefault="009658B8">
            <w:pPr>
              <w:ind w:right="57"/>
              <w:jc w:val="right"/>
              <w:rPr>
                <w:sz w:val="18"/>
                <w:szCs w:val="18"/>
              </w:rPr>
            </w:pPr>
            <w:ins w:id="641" w:author="Gülşah Tuba Ünlü (Open)&#10;" w:date="2011-02-12T14:04:00Z">
              <w:r>
                <w:rPr>
                  <w:sz w:val="18"/>
                  <w:szCs w:val="18"/>
                </w:rPr>
                <w:t>333.028</w:t>
              </w:r>
            </w:ins>
            <w:del w:id="642" w:author="Gülşah Tuba Ünlü (Open)&#10;" w:date="2011-02-12T14:04:00Z">
              <w:r>
                <w:rPr>
                  <w:sz w:val="18"/>
                  <w:szCs w:val="18"/>
                </w:rPr>
                <w:delText>321.478</w:delText>
              </w:r>
            </w:del>
          </w:p>
        </w:tc>
        <w:tc>
          <w:tcPr>
            <w:tcW w:w="1113" w:type="dxa"/>
            <w:vAlign w:val="bottom"/>
          </w:tcPr>
          <w:p w:rsidR="00371160" w:rsidRDefault="009658B8">
            <w:pPr>
              <w:ind w:right="57"/>
              <w:jc w:val="right"/>
              <w:rPr>
                <w:sz w:val="18"/>
                <w:szCs w:val="18"/>
              </w:rPr>
            </w:pPr>
            <w:ins w:id="643" w:author="Gülşah Tuba Ünlü (Open)&#10;" w:date="2011-02-12T14:04:00Z">
              <w:r>
                <w:rPr>
                  <w:sz w:val="18"/>
                  <w:szCs w:val="18"/>
                </w:rPr>
                <w:t>117.502</w:t>
              </w:r>
            </w:ins>
            <w:del w:id="644" w:author="Gülşah Tuba Ünlü (Open)&#10;" w:date="2011-02-12T14:04:00Z">
              <w:r>
                <w:rPr>
                  <w:sz w:val="18"/>
                  <w:szCs w:val="18"/>
                </w:rPr>
                <w:delText>118.479</w:delText>
              </w:r>
            </w:del>
          </w:p>
        </w:tc>
        <w:tc>
          <w:tcPr>
            <w:tcW w:w="1113" w:type="dxa"/>
            <w:vAlign w:val="bottom"/>
          </w:tcPr>
          <w:p w:rsidR="00371160" w:rsidRDefault="009658B8">
            <w:pPr>
              <w:ind w:right="57"/>
              <w:jc w:val="right"/>
              <w:rPr>
                <w:sz w:val="18"/>
                <w:szCs w:val="18"/>
              </w:rPr>
            </w:pPr>
            <w:ins w:id="645" w:author="Gülşah Tuba Ünlü (Open)&#10;" w:date="2011-02-12T14:04:00Z">
              <w:r>
                <w:rPr>
                  <w:sz w:val="18"/>
                  <w:szCs w:val="18"/>
                </w:rPr>
                <w:t>-</w:t>
              </w:r>
            </w:ins>
            <w:del w:id="646"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47" w:author="Gülşah Tuba Ünlü (Open)&#10;" w:date="2011-02-12T14:04:00Z">
              <w:r>
                <w:rPr>
                  <w:sz w:val="18"/>
                  <w:szCs w:val="18"/>
                </w:rPr>
                <w:t>-</w:t>
              </w:r>
            </w:ins>
            <w:del w:id="648"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pStyle w:val="xl79"/>
              <w:pBdr>
                <w:left w:val="none" w:sz="0" w:space="0" w:color="auto"/>
                <w:bottom w:val="none" w:sz="0" w:space="0" w:color="auto"/>
                <w:right w:val="none" w:sz="0" w:space="0" w:color="auto"/>
              </w:pBdr>
              <w:spacing w:before="0" w:beforeAutospacing="0" w:after="0" w:afterAutospacing="0"/>
              <w:ind w:left="170"/>
              <w:jc w:val="both"/>
              <w:rPr>
                <w:rFonts w:eastAsia="Times New Roman"/>
                <w:snapToGrid w:val="0"/>
                <w:lang w:val="tr-TR"/>
              </w:rPr>
            </w:pPr>
            <w:r>
              <w:rPr>
                <w:rFonts w:eastAsia="Times New Roman"/>
                <w:snapToGrid w:val="0"/>
                <w:lang w:val="tr-TR"/>
              </w:rPr>
              <w:t>İştirak, Bağlı Ortaklık ve Birlikte Kontrol Edilen Ortaklıklar</w:t>
            </w:r>
          </w:p>
        </w:tc>
        <w:tc>
          <w:tcPr>
            <w:tcW w:w="1113" w:type="dxa"/>
            <w:vAlign w:val="bottom"/>
          </w:tcPr>
          <w:p w:rsidR="00371160" w:rsidRDefault="009658B8">
            <w:pPr>
              <w:ind w:right="57"/>
              <w:jc w:val="right"/>
              <w:rPr>
                <w:sz w:val="18"/>
                <w:szCs w:val="18"/>
              </w:rPr>
            </w:pPr>
            <w:ins w:id="649" w:author="Gülşah Tuba Ünlü (Open)&#10;" w:date="2011-02-12T14:04:00Z">
              <w:r>
                <w:rPr>
                  <w:sz w:val="18"/>
                  <w:szCs w:val="18"/>
                </w:rPr>
                <w:t>-</w:t>
              </w:r>
            </w:ins>
            <w:del w:id="650"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51" w:author="Gülşah Tuba Ünlü (Open)&#10;" w:date="2011-02-12T14:04:00Z">
              <w:r>
                <w:rPr>
                  <w:sz w:val="18"/>
                  <w:szCs w:val="18"/>
                </w:rPr>
                <w:t>-</w:t>
              </w:r>
            </w:ins>
            <w:del w:id="652"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53" w:author="Gülşah Tuba Ünlü (Open)&#10;" w:date="2011-02-12T14:04:00Z">
              <w:r>
                <w:rPr>
                  <w:sz w:val="18"/>
                  <w:szCs w:val="18"/>
                </w:rPr>
                <w:t>-</w:t>
              </w:r>
            </w:ins>
            <w:del w:id="654"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55" w:author="Gülşah Tuba Ünlü (Open)&#10;" w:date="2011-02-12T14:04:00Z">
              <w:r>
                <w:rPr>
                  <w:sz w:val="18"/>
                  <w:szCs w:val="18"/>
                </w:rPr>
                <w:t>231.569</w:t>
              </w:r>
            </w:ins>
            <w:del w:id="656" w:author="Gülşah Tuba Ünlü (Open)&#10;" w:date="2011-02-12T14:04:00Z">
              <w:r>
                <w:rPr>
                  <w:sz w:val="18"/>
                  <w:szCs w:val="18"/>
                </w:rPr>
                <w:delText>231.569</w:delText>
              </w:r>
            </w:del>
          </w:p>
        </w:tc>
        <w:tc>
          <w:tcPr>
            <w:tcW w:w="1113" w:type="dxa"/>
            <w:vAlign w:val="bottom"/>
          </w:tcPr>
          <w:p w:rsidR="00371160" w:rsidRDefault="009658B8">
            <w:pPr>
              <w:ind w:right="57"/>
              <w:jc w:val="right"/>
              <w:rPr>
                <w:sz w:val="18"/>
                <w:szCs w:val="18"/>
              </w:rPr>
            </w:pPr>
            <w:ins w:id="657" w:author="Gülşah Tuba Ünlü (Open)&#10;" w:date="2011-02-12T14:04:00Z">
              <w:r>
                <w:rPr>
                  <w:sz w:val="18"/>
                  <w:szCs w:val="18"/>
                </w:rPr>
                <w:t>-</w:t>
              </w:r>
            </w:ins>
            <w:del w:id="658"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Dağıtılmamış</w:t>
            </w:r>
            <w:r>
              <w:rPr>
                <w:sz w:val="18"/>
                <w:lang w:val="tr-TR"/>
              </w:rPr>
              <w:t xml:space="preserve"> Varlıklar/Yükümlülükler (**)</w:t>
            </w:r>
          </w:p>
        </w:tc>
        <w:tc>
          <w:tcPr>
            <w:tcW w:w="1113" w:type="dxa"/>
            <w:vAlign w:val="bottom"/>
          </w:tcPr>
          <w:p w:rsidR="00371160" w:rsidRDefault="009658B8">
            <w:pPr>
              <w:ind w:right="57"/>
              <w:jc w:val="right"/>
              <w:rPr>
                <w:sz w:val="18"/>
                <w:szCs w:val="18"/>
              </w:rPr>
            </w:pPr>
            <w:ins w:id="659" w:author="Gülşah Tuba Ünlü (Open)&#10;" w:date="2011-02-12T14:04:00Z">
              <w:r>
                <w:rPr>
                  <w:sz w:val="18"/>
                  <w:szCs w:val="18"/>
                </w:rPr>
                <w:t>-</w:t>
              </w:r>
            </w:ins>
            <w:del w:id="660"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61" w:author="Gülşah Tuba Ünlü (Open)&#10;" w:date="2011-02-12T14:04:00Z">
              <w:r>
                <w:rPr>
                  <w:sz w:val="18"/>
                  <w:szCs w:val="18"/>
                </w:rPr>
                <w:t>-</w:t>
              </w:r>
            </w:ins>
            <w:del w:id="662"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63" w:author="Gülşah Tuba Ünlü (Open)&#10;" w:date="2011-02-12T14:04:00Z">
              <w:r>
                <w:rPr>
                  <w:color w:val="FFFFFF"/>
                  <w:sz w:val="18"/>
                  <w:szCs w:val="18"/>
                </w:rPr>
                <w:t>-</w:t>
              </w:r>
            </w:ins>
            <w:del w:id="664"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65" w:author="Gülşah Tuba Ünlü (Open)&#10;" w:date="2011-02-12T14:04:00Z">
              <w:r>
                <w:rPr>
                  <w:sz w:val="18"/>
                  <w:szCs w:val="18"/>
                </w:rPr>
                <w:t>-</w:t>
              </w:r>
            </w:ins>
            <w:del w:id="666" w:author="Gülşah Tuba Ünlü (Open)&#10;" w:date="2011-02-12T14:04:00Z">
              <w:r>
                <w:rPr>
                  <w:sz w:val="18"/>
                  <w:szCs w:val="18"/>
                </w:rPr>
                <w:delText>-</w:delText>
              </w:r>
            </w:del>
          </w:p>
        </w:tc>
        <w:tc>
          <w:tcPr>
            <w:tcW w:w="1113" w:type="dxa"/>
            <w:vAlign w:val="bottom"/>
          </w:tcPr>
          <w:p w:rsidR="00371160" w:rsidRDefault="009658B8">
            <w:pPr>
              <w:ind w:right="57"/>
              <w:jc w:val="right"/>
              <w:rPr>
                <w:sz w:val="18"/>
                <w:szCs w:val="18"/>
              </w:rPr>
            </w:pPr>
            <w:ins w:id="667" w:author="Gülşah Tuba Ünlü (Open)&#10;" w:date="2011-02-12T14:04:00Z">
              <w:r>
                <w:rPr>
                  <w:sz w:val="18"/>
                  <w:szCs w:val="18"/>
                </w:rPr>
                <w:t>-</w:t>
              </w:r>
            </w:ins>
            <w:del w:id="668" w:author="Gülşah Tuba Ünlü (Open)&#10;" w:date="2011-02-12T14:04:00Z">
              <w:r>
                <w:rPr>
                  <w:sz w:val="18"/>
                  <w:szCs w:val="18"/>
                </w:rPr>
                <w:delText>-</w:delText>
              </w:r>
            </w:del>
          </w:p>
        </w:tc>
      </w:tr>
      <w:tr w:rsidR="00332A96" w:rsidRPr="00872466" w:rsidTr="00947ACA">
        <w:trPr>
          <w:trHeight w:val="227"/>
        </w:trPr>
        <w:tc>
          <w:tcPr>
            <w:tcW w:w="3780" w:type="dxa"/>
            <w:vAlign w:val="center"/>
          </w:tcPr>
          <w:p w:rsidR="00371160" w:rsidRDefault="009658B8">
            <w:pPr>
              <w:pStyle w:val="xl79"/>
              <w:pBdr>
                <w:left w:val="none" w:sz="0" w:space="0" w:color="auto"/>
                <w:bottom w:val="none" w:sz="0" w:space="0" w:color="auto"/>
                <w:right w:val="none" w:sz="0" w:space="0" w:color="auto"/>
              </w:pBdr>
              <w:spacing w:before="0" w:after="0"/>
              <w:jc w:val="both"/>
              <w:rPr>
                <w:rFonts w:eastAsia="Times New Roman"/>
                <w:b/>
                <w:snapToGrid w:val="0"/>
                <w:lang w:val="tr-TR"/>
              </w:rPr>
            </w:pPr>
            <w:r>
              <w:rPr>
                <w:rFonts w:eastAsia="Times New Roman"/>
                <w:b/>
                <w:snapToGrid w:val="0"/>
                <w:lang w:val="tr-TR"/>
              </w:rPr>
              <w:t xml:space="preserve">Toplam </w:t>
            </w:r>
          </w:p>
        </w:tc>
        <w:tc>
          <w:tcPr>
            <w:tcW w:w="1113" w:type="dxa"/>
            <w:vAlign w:val="bottom"/>
          </w:tcPr>
          <w:p w:rsidR="00371160" w:rsidRDefault="0092089C">
            <w:pPr>
              <w:ind w:right="57"/>
              <w:jc w:val="right"/>
              <w:rPr>
                <w:b/>
                <w:sz w:val="18"/>
                <w:szCs w:val="18"/>
              </w:rPr>
            </w:pPr>
            <w:ins w:id="669" w:author="Gülşah Tuba Ünlü (Open)&#10;" w:date="2011-02-12T14:04:00Z">
              <w:r w:rsidRPr="0092089C">
                <w:rPr>
                  <w:b/>
                  <w:sz w:val="18"/>
                  <w:szCs w:val="18"/>
                  <w:rPrChange w:id="670" w:author="Asiye Mara (Open)&#10;" w:date="2011-02-14T12:31:00Z">
                    <w:rPr>
                      <w:sz w:val="18"/>
                      <w:szCs w:val="18"/>
                    </w:rPr>
                  </w:rPrChange>
                </w:rPr>
                <w:t>14.281.850</w:t>
              </w:r>
            </w:ins>
            <w:del w:id="671" w:author="Gülşah Tuba Ünlü (Open)&#10;" w:date="2011-02-12T14:04:00Z">
              <w:r w:rsidR="009658B8">
                <w:rPr>
                  <w:b/>
                  <w:sz w:val="18"/>
                  <w:szCs w:val="18"/>
                </w:rPr>
                <w:delText>14.281.852</w:delText>
              </w:r>
            </w:del>
            <w:ins w:id="672" w:author="Asiye Mara (Open)&#10;" w:date="2011-02-12T01:49:00Z">
              <w:del w:id="673" w:author="Gülşah Tuba Ünlü (Open)&#10;" w:date="2011-02-12T14:04:00Z">
                <w:r w:rsidR="009658B8">
                  <w:rPr>
                    <w:b/>
                    <w:sz w:val="18"/>
                    <w:szCs w:val="18"/>
                  </w:rPr>
                  <w:delText>850</w:delText>
                </w:r>
              </w:del>
            </w:ins>
          </w:p>
        </w:tc>
        <w:tc>
          <w:tcPr>
            <w:tcW w:w="1113" w:type="dxa"/>
            <w:vAlign w:val="bottom"/>
          </w:tcPr>
          <w:p w:rsidR="00371160" w:rsidRDefault="0092089C">
            <w:pPr>
              <w:ind w:right="57"/>
              <w:jc w:val="right"/>
              <w:rPr>
                <w:b/>
                <w:sz w:val="18"/>
                <w:szCs w:val="18"/>
              </w:rPr>
            </w:pPr>
            <w:ins w:id="674" w:author="Gülşah Tuba Ünlü (Open)&#10;" w:date="2011-02-12T14:04:00Z">
              <w:r w:rsidRPr="0092089C">
                <w:rPr>
                  <w:b/>
                  <w:sz w:val="18"/>
                  <w:szCs w:val="18"/>
                  <w:rPrChange w:id="675" w:author="Asiye Mara (Open)&#10;" w:date="2011-02-14T12:31:00Z">
                    <w:rPr>
                      <w:sz w:val="18"/>
                      <w:szCs w:val="18"/>
                    </w:rPr>
                  </w:rPrChange>
                </w:rPr>
                <w:t>12.571.752</w:t>
              </w:r>
            </w:ins>
            <w:del w:id="676" w:author="Gülşah Tuba Ünlü (Open)&#10;" w:date="2011-02-12T14:04:00Z">
              <w:r w:rsidR="009658B8">
                <w:rPr>
                  <w:b/>
                  <w:sz w:val="18"/>
                  <w:szCs w:val="18"/>
                </w:rPr>
                <w:delText>12.571.751</w:delText>
              </w:r>
            </w:del>
            <w:ins w:id="677" w:author="Asiye Mara (Open)&#10;" w:date="2011-02-12T01:50:00Z">
              <w:del w:id="678" w:author="Gülşah Tuba Ünlü (Open)&#10;" w:date="2011-02-12T14:04:00Z">
                <w:r w:rsidR="009658B8">
                  <w:rPr>
                    <w:b/>
                    <w:sz w:val="18"/>
                    <w:szCs w:val="18"/>
                  </w:rPr>
                  <w:delText>752</w:delText>
                </w:r>
              </w:del>
            </w:ins>
          </w:p>
        </w:tc>
        <w:tc>
          <w:tcPr>
            <w:tcW w:w="1113" w:type="dxa"/>
            <w:vAlign w:val="bottom"/>
          </w:tcPr>
          <w:p w:rsidR="00371160" w:rsidRDefault="0092089C">
            <w:pPr>
              <w:ind w:right="57"/>
              <w:jc w:val="right"/>
              <w:rPr>
                <w:b/>
                <w:sz w:val="18"/>
                <w:szCs w:val="18"/>
              </w:rPr>
            </w:pPr>
            <w:ins w:id="679" w:author="Gülşah Tuba Ünlü (Open)&#10;" w:date="2011-02-12T14:04:00Z">
              <w:r w:rsidRPr="0092089C">
                <w:rPr>
                  <w:b/>
                  <w:sz w:val="18"/>
                  <w:szCs w:val="18"/>
                  <w:rPrChange w:id="680" w:author="Asiye Mara (Open)&#10;" w:date="2011-02-14T12:31:00Z">
                    <w:rPr>
                      <w:sz w:val="18"/>
                      <w:szCs w:val="18"/>
                    </w:rPr>
                  </w:rPrChange>
                </w:rPr>
                <w:t>9.226.883</w:t>
              </w:r>
            </w:ins>
            <w:del w:id="681" w:author="Gülşah Tuba Ünlü (Open)&#10;" w:date="2011-02-12T14:04:00Z">
              <w:r w:rsidR="009658B8">
                <w:rPr>
                  <w:b/>
                  <w:sz w:val="18"/>
                  <w:szCs w:val="18"/>
                </w:rPr>
                <w:delText>9.226.883</w:delText>
              </w:r>
            </w:del>
          </w:p>
        </w:tc>
        <w:tc>
          <w:tcPr>
            <w:tcW w:w="1113" w:type="dxa"/>
            <w:vAlign w:val="bottom"/>
          </w:tcPr>
          <w:p w:rsidR="00371160" w:rsidRDefault="0092089C">
            <w:pPr>
              <w:ind w:right="57"/>
              <w:jc w:val="right"/>
              <w:rPr>
                <w:b/>
                <w:sz w:val="18"/>
                <w:szCs w:val="18"/>
              </w:rPr>
            </w:pPr>
            <w:ins w:id="682" w:author="Gülşah Tuba Ünlü (Open)&#10;" w:date="2011-02-12T14:04:00Z">
              <w:r w:rsidRPr="0092089C">
                <w:rPr>
                  <w:b/>
                  <w:sz w:val="18"/>
                  <w:szCs w:val="18"/>
                  <w:rPrChange w:id="683" w:author="Asiye Mara (Open)&#10;" w:date="2011-02-14T12:31:00Z">
                    <w:rPr>
                      <w:sz w:val="18"/>
                      <w:szCs w:val="18"/>
                    </w:rPr>
                  </w:rPrChange>
                </w:rPr>
                <w:t>231.569</w:t>
              </w:r>
            </w:ins>
            <w:del w:id="684" w:author="Gülşah Tuba Ünlü (Open)&#10;" w:date="2011-02-12T14:04:00Z">
              <w:r w:rsidR="009658B8">
                <w:rPr>
                  <w:b/>
                  <w:sz w:val="18"/>
                  <w:szCs w:val="18"/>
                </w:rPr>
                <w:delText>231.569</w:delText>
              </w:r>
            </w:del>
          </w:p>
        </w:tc>
        <w:tc>
          <w:tcPr>
            <w:tcW w:w="1113" w:type="dxa"/>
            <w:vAlign w:val="bottom"/>
          </w:tcPr>
          <w:p w:rsidR="00371160" w:rsidRDefault="0092089C">
            <w:pPr>
              <w:ind w:right="57"/>
              <w:jc w:val="right"/>
              <w:rPr>
                <w:b/>
                <w:sz w:val="18"/>
                <w:szCs w:val="18"/>
              </w:rPr>
            </w:pPr>
            <w:ins w:id="685" w:author="Gülşah Tuba Ünlü (Open)&#10;" w:date="2011-02-12T14:04:00Z">
              <w:r w:rsidRPr="0092089C">
                <w:rPr>
                  <w:b/>
                  <w:sz w:val="18"/>
                  <w:szCs w:val="18"/>
                  <w:rPrChange w:id="686" w:author="Asiye Mara (Open)&#10;" w:date="2011-02-14T12:31:00Z">
                    <w:rPr>
                      <w:sz w:val="18"/>
                      <w:szCs w:val="18"/>
                    </w:rPr>
                  </w:rPrChange>
                </w:rPr>
                <w:t>259.962</w:t>
              </w:r>
            </w:ins>
            <w:del w:id="687" w:author="Gülşah Tuba Ünlü (Open)&#10;" w:date="2011-02-12T14:04:00Z">
              <w:r w:rsidR="009658B8">
                <w:rPr>
                  <w:b/>
                  <w:sz w:val="18"/>
                  <w:szCs w:val="18"/>
                </w:rPr>
                <w:delText>259.965</w:delText>
              </w:r>
            </w:del>
            <w:ins w:id="688" w:author="Asiye Mara (Open)&#10;" w:date="2011-02-12T01:49:00Z">
              <w:del w:id="689" w:author="Gülşah Tuba Ünlü (Open)&#10;" w:date="2011-02-12T14:04:00Z">
                <w:r w:rsidR="009658B8">
                  <w:rPr>
                    <w:b/>
                    <w:sz w:val="18"/>
                    <w:szCs w:val="18"/>
                  </w:rPr>
                  <w:delText>962</w:delText>
                </w:r>
              </w:del>
            </w:ins>
          </w:p>
        </w:tc>
      </w:tr>
      <w:tr w:rsidR="00D9078B" w:rsidRPr="00872466" w:rsidTr="008E500E">
        <w:trPr>
          <w:trHeight w:val="227"/>
        </w:trPr>
        <w:tc>
          <w:tcPr>
            <w:tcW w:w="3780" w:type="dxa"/>
            <w:vAlign w:val="center"/>
          </w:tcPr>
          <w:p w:rsidR="00371160" w:rsidRDefault="009658B8">
            <w:pPr>
              <w:pStyle w:val="Heading9"/>
              <w:ind w:left="10"/>
            </w:pPr>
            <w:r>
              <w:t>Önceki Dönem - 31 Aralık 2009</w:t>
            </w:r>
          </w:p>
        </w:tc>
        <w:tc>
          <w:tcPr>
            <w:tcW w:w="1113" w:type="dxa"/>
            <w:vAlign w:val="bottom"/>
          </w:tcPr>
          <w:p w:rsidR="00371160" w:rsidRDefault="00371160">
            <w:pPr>
              <w:ind w:right="57"/>
              <w:jc w:val="right"/>
              <w:rPr>
                <w:sz w:val="16"/>
                <w:szCs w:val="16"/>
              </w:rPr>
            </w:pPr>
          </w:p>
        </w:tc>
        <w:tc>
          <w:tcPr>
            <w:tcW w:w="1113" w:type="dxa"/>
            <w:vAlign w:val="bottom"/>
          </w:tcPr>
          <w:p w:rsidR="00371160" w:rsidRDefault="00371160">
            <w:pPr>
              <w:ind w:right="57"/>
              <w:jc w:val="right"/>
              <w:rPr>
                <w:sz w:val="16"/>
                <w:szCs w:val="16"/>
              </w:rPr>
            </w:pPr>
          </w:p>
        </w:tc>
        <w:tc>
          <w:tcPr>
            <w:tcW w:w="1113" w:type="dxa"/>
            <w:vAlign w:val="bottom"/>
          </w:tcPr>
          <w:p w:rsidR="00371160" w:rsidRDefault="00371160">
            <w:pPr>
              <w:ind w:right="57"/>
              <w:jc w:val="right"/>
              <w:rPr>
                <w:sz w:val="16"/>
                <w:szCs w:val="16"/>
              </w:rPr>
            </w:pPr>
          </w:p>
        </w:tc>
        <w:tc>
          <w:tcPr>
            <w:tcW w:w="1113" w:type="dxa"/>
            <w:vAlign w:val="bottom"/>
          </w:tcPr>
          <w:p w:rsidR="00371160" w:rsidRDefault="00371160">
            <w:pPr>
              <w:ind w:right="57"/>
              <w:jc w:val="right"/>
              <w:rPr>
                <w:sz w:val="16"/>
                <w:szCs w:val="16"/>
              </w:rPr>
            </w:pPr>
          </w:p>
        </w:tc>
        <w:tc>
          <w:tcPr>
            <w:tcW w:w="1113" w:type="dxa"/>
            <w:vAlign w:val="bottom"/>
          </w:tcPr>
          <w:p w:rsidR="00371160" w:rsidRDefault="00371160">
            <w:pPr>
              <w:ind w:right="57"/>
              <w:jc w:val="right"/>
              <w:rPr>
                <w:sz w:val="16"/>
                <w:szCs w:val="16"/>
              </w:rPr>
            </w:pPr>
          </w:p>
        </w:tc>
      </w:tr>
      <w:tr w:rsidR="007D0E13" w:rsidRPr="00872466" w:rsidTr="008E500E">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Yurtiçi</w:t>
            </w:r>
          </w:p>
        </w:tc>
        <w:tc>
          <w:tcPr>
            <w:tcW w:w="1113" w:type="dxa"/>
            <w:vAlign w:val="bottom"/>
          </w:tcPr>
          <w:p w:rsidR="00371160" w:rsidRDefault="009658B8">
            <w:pPr>
              <w:ind w:right="57"/>
              <w:jc w:val="right"/>
              <w:rPr>
                <w:sz w:val="18"/>
                <w:szCs w:val="18"/>
              </w:rPr>
            </w:pPr>
            <w:r>
              <w:rPr>
                <w:sz w:val="18"/>
                <w:szCs w:val="18"/>
              </w:rPr>
              <w:t>10.980.324</w:t>
            </w:r>
          </w:p>
        </w:tc>
        <w:tc>
          <w:tcPr>
            <w:tcW w:w="1113" w:type="dxa"/>
            <w:vAlign w:val="bottom"/>
          </w:tcPr>
          <w:p w:rsidR="00371160" w:rsidRDefault="009658B8">
            <w:pPr>
              <w:ind w:right="57"/>
              <w:jc w:val="right"/>
              <w:rPr>
                <w:sz w:val="18"/>
                <w:szCs w:val="18"/>
              </w:rPr>
            </w:pPr>
            <w:r>
              <w:rPr>
                <w:sz w:val="18"/>
                <w:szCs w:val="18"/>
              </w:rPr>
              <w:t>9.605.691</w:t>
            </w:r>
          </w:p>
        </w:tc>
        <w:tc>
          <w:tcPr>
            <w:tcW w:w="1113" w:type="dxa"/>
            <w:vAlign w:val="bottom"/>
          </w:tcPr>
          <w:p w:rsidR="00371160" w:rsidRDefault="009658B8">
            <w:pPr>
              <w:ind w:right="57"/>
              <w:jc w:val="right"/>
              <w:rPr>
                <w:sz w:val="18"/>
                <w:szCs w:val="18"/>
              </w:rPr>
            </w:pPr>
            <w:r>
              <w:rPr>
                <w:sz w:val="18"/>
                <w:szCs w:val="18"/>
              </w:rPr>
              <w:t>8.733.493</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301.281</w:t>
            </w:r>
          </w:p>
        </w:tc>
      </w:tr>
      <w:tr w:rsidR="007D0E13" w:rsidRPr="00872466" w:rsidTr="008E500E">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Avrupa Birliği Ülkeleri</w:t>
            </w:r>
          </w:p>
        </w:tc>
        <w:tc>
          <w:tcPr>
            <w:tcW w:w="1113" w:type="dxa"/>
            <w:vAlign w:val="bottom"/>
          </w:tcPr>
          <w:p w:rsidR="00371160" w:rsidRDefault="009658B8">
            <w:pPr>
              <w:ind w:right="57"/>
              <w:jc w:val="right"/>
              <w:rPr>
                <w:sz w:val="18"/>
                <w:szCs w:val="18"/>
              </w:rPr>
            </w:pPr>
            <w:r>
              <w:rPr>
                <w:sz w:val="18"/>
                <w:szCs w:val="18"/>
              </w:rPr>
              <w:t>252.579</w:t>
            </w:r>
          </w:p>
        </w:tc>
        <w:tc>
          <w:tcPr>
            <w:tcW w:w="1113" w:type="dxa"/>
            <w:vAlign w:val="bottom"/>
          </w:tcPr>
          <w:p w:rsidR="00371160" w:rsidRDefault="009658B8">
            <w:pPr>
              <w:ind w:right="57"/>
              <w:jc w:val="right"/>
              <w:rPr>
                <w:sz w:val="18"/>
                <w:szCs w:val="18"/>
              </w:rPr>
            </w:pPr>
            <w:r>
              <w:rPr>
                <w:sz w:val="18"/>
                <w:szCs w:val="18"/>
              </w:rPr>
              <w:t>76.203</w:t>
            </w:r>
          </w:p>
        </w:tc>
        <w:tc>
          <w:tcPr>
            <w:tcW w:w="1113" w:type="dxa"/>
            <w:vAlign w:val="bottom"/>
          </w:tcPr>
          <w:p w:rsidR="00371160" w:rsidRDefault="009658B8">
            <w:pPr>
              <w:ind w:right="57"/>
              <w:jc w:val="right"/>
              <w:rPr>
                <w:sz w:val="18"/>
                <w:szCs w:val="18"/>
              </w:rPr>
            </w:pPr>
            <w:r>
              <w:rPr>
                <w:sz w:val="18"/>
                <w:szCs w:val="18"/>
              </w:rPr>
              <w:t>66.518</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OECD Ülkeleri (*)</w:t>
            </w:r>
          </w:p>
        </w:tc>
        <w:tc>
          <w:tcPr>
            <w:tcW w:w="1113" w:type="dxa"/>
            <w:vAlign w:val="bottom"/>
          </w:tcPr>
          <w:p w:rsidR="00371160" w:rsidRDefault="009658B8">
            <w:pPr>
              <w:ind w:right="57"/>
              <w:jc w:val="right"/>
              <w:rPr>
                <w:sz w:val="18"/>
                <w:szCs w:val="18"/>
              </w:rPr>
            </w:pPr>
            <w:r>
              <w:rPr>
                <w:sz w:val="18"/>
                <w:szCs w:val="18"/>
              </w:rPr>
              <w:t>7.576</w:t>
            </w:r>
          </w:p>
        </w:tc>
        <w:tc>
          <w:tcPr>
            <w:tcW w:w="1113" w:type="dxa"/>
            <w:vAlign w:val="bottom"/>
          </w:tcPr>
          <w:p w:rsidR="00371160" w:rsidRDefault="009658B8">
            <w:pPr>
              <w:ind w:right="57"/>
              <w:jc w:val="right"/>
              <w:rPr>
                <w:sz w:val="18"/>
                <w:szCs w:val="18"/>
              </w:rPr>
            </w:pPr>
            <w:r>
              <w:rPr>
                <w:sz w:val="18"/>
                <w:szCs w:val="18"/>
              </w:rPr>
              <w:t>11.292</w:t>
            </w:r>
          </w:p>
        </w:tc>
        <w:tc>
          <w:tcPr>
            <w:tcW w:w="1113" w:type="dxa"/>
            <w:vAlign w:val="bottom"/>
          </w:tcPr>
          <w:p w:rsidR="00371160" w:rsidRDefault="009658B8">
            <w:pPr>
              <w:ind w:right="57"/>
              <w:jc w:val="right"/>
              <w:rPr>
                <w:sz w:val="18"/>
                <w:szCs w:val="18"/>
              </w:rPr>
            </w:pPr>
            <w:r>
              <w:rPr>
                <w:sz w:val="18"/>
                <w:szCs w:val="18"/>
              </w:rPr>
              <w:t>16.416</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Kıyı Bankacılığı Bölgeleri</w:t>
            </w:r>
          </w:p>
        </w:tc>
        <w:tc>
          <w:tcPr>
            <w:tcW w:w="1113" w:type="dxa"/>
            <w:vAlign w:val="bottom"/>
          </w:tcPr>
          <w:p w:rsidR="00371160" w:rsidRDefault="009658B8">
            <w:pPr>
              <w:ind w:right="57"/>
              <w:jc w:val="right"/>
              <w:rPr>
                <w:sz w:val="18"/>
                <w:szCs w:val="18"/>
              </w:rPr>
            </w:pPr>
            <w:r>
              <w:rPr>
                <w:sz w:val="18"/>
                <w:szCs w:val="18"/>
              </w:rPr>
              <w:t>112.451</w:t>
            </w:r>
          </w:p>
        </w:tc>
        <w:tc>
          <w:tcPr>
            <w:tcW w:w="1113" w:type="dxa"/>
            <w:vAlign w:val="bottom"/>
          </w:tcPr>
          <w:p w:rsidR="00371160" w:rsidRDefault="009658B8">
            <w:pPr>
              <w:ind w:right="57"/>
              <w:jc w:val="right"/>
              <w:rPr>
                <w:sz w:val="18"/>
                <w:szCs w:val="18"/>
              </w:rPr>
            </w:pPr>
            <w:r>
              <w:rPr>
                <w:sz w:val="18"/>
                <w:szCs w:val="18"/>
              </w:rPr>
              <w:t>21.106</w:t>
            </w:r>
          </w:p>
        </w:tc>
        <w:tc>
          <w:tcPr>
            <w:tcW w:w="1113" w:type="dxa"/>
            <w:vAlign w:val="bottom"/>
          </w:tcPr>
          <w:p w:rsidR="00371160" w:rsidRDefault="009658B8">
            <w:pPr>
              <w:ind w:right="57"/>
              <w:jc w:val="right"/>
              <w:rPr>
                <w:sz w:val="18"/>
                <w:szCs w:val="18"/>
              </w:rPr>
            </w:pPr>
            <w:r>
              <w:rPr>
                <w:sz w:val="18"/>
                <w:szCs w:val="18"/>
              </w:rPr>
              <w:t>13.265</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ind w:left="170"/>
              <w:jc w:val="both"/>
              <w:rPr>
                <w:snapToGrid w:val="0"/>
                <w:sz w:val="18"/>
                <w:lang w:val="tr-TR"/>
              </w:rPr>
            </w:pPr>
            <w:r>
              <w:rPr>
                <w:snapToGrid w:val="0"/>
                <w:sz w:val="18"/>
                <w:lang w:val="tr-TR"/>
              </w:rPr>
              <w:t>ABD, Kanada</w:t>
            </w:r>
          </w:p>
        </w:tc>
        <w:tc>
          <w:tcPr>
            <w:tcW w:w="1113" w:type="dxa"/>
            <w:vAlign w:val="bottom"/>
          </w:tcPr>
          <w:p w:rsidR="00371160" w:rsidRDefault="009658B8">
            <w:pPr>
              <w:ind w:right="57"/>
              <w:jc w:val="right"/>
              <w:rPr>
                <w:sz w:val="18"/>
                <w:szCs w:val="18"/>
              </w:rPr>
            </w:pPr>
            <w:r>
              <w:rPr>
                <w:sz w:val="18"/>
                <w:szCs w:val="18"/>
              </w:rPr>
              <w:t>51.233</w:t>
            </w:r>
          </w:p>
        </w:tc>
        <w:tc>
          <w:tcPr>
            <w:tcW w:w="1113" w:type="dxa"/>
            <w:vAlign w:val="bottom"/>
          </w:tcPr>
          <w:p w:rsidR="00371160" w:rsidRDefault="009658B8">
            <w:pPr>
              <w:ind w:right="57"/>
              <w:jc w:val="right"/>
              <w:rPr>
                <w:sz w:val="18"/>
                <w:szCs w:val="18"/>
              </w:rPr>
            </w:pPr>
            <w:r>
              <w:rPr>
                <w:sz w:val="18"/>
                <w:szCs w:val="18"/>
              </w:rPr>
              <w:t>46.964</w:t>
            </w:r>
          </w:p>
        </w:tc>
        <w:tc>
          <w:tcPr>
            <w:tcW w:w="1113" w:type="dxa"/>
            <w:vAlign w:val="bottom"/>
          </w:tcPr>
          <w:p w:rsidR="00371160" w:rsidRDefault="009658B8">
            <w:pPr>
              <w:ind w:right="57"/>
              <w:jc w:val="right"/>
              <w:rPr>
                <w:sz w:val="18"/>
                <w:szCs w:val="18"/>
              </w:rPr>
            </w:pPr>
            <w:r>
              <w:rPr>
                <w:sz w:val="18"/>
                <w:szCs w:val="18"/>
              </w:rPr>
              <w:t>7.234</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pStyle w:val="xl79"/>
              <w:pBdr>
                <w:left w:val="none" w:sz="0" w:space="0" w:color="auto"/>
                <w:bottom w:val="none" w:sz="0" w:space="0" w:color="auto"/>
                <w:right w:val="none" w:sz="0" w:space="0" w:color="auto"/>
              </w:pBdr>
              <w:spacing w:before="0" w:after="0"/>
              <w:ind w:left="170"/>
              <w:jc w:val="both"/>
              <w:rPr>
                <w:rFonts w:eastAsia="Times New Roman"/>
                <w:snapToGrid w:val="0"/>
                <w:lang w:val="tr-TR"/>
              </w:rPr>
            </w:pPr>
            <w:r>
              <w:rPr>
                <w:rFonts w:eastAsia="Times New Roman"/>
                <w:snapToGrid w:val="0"/>
                <w:lang w:val="tr-TR"/>
              </w:rPr>
              <w:t>Diğer Ülkeler</w:t>
            </w:r>
          </w:p>
        </w:tc>
        <w:tc>
          <w:tcPr>
            <w:tcW w:w="1113" w:type="dxa"/>
            <w:vAlign w:val="bottom"/>
          </w:tcPr>
          <w:p w:rsidR="00371160" w:rsidRDefault="009658B8">
            <w:pPr>
              <w:ind w:right="57"/>
              <w:jc w:val="right"/>
              <w:rPr>
                <w:sz w:val="18"/>
                <w:szCs w:val="18"/>
              </w:rPr>
            </w:pPr>
            <w:r>
              <w:rPr>
                <w:sz w:val="18"/>
                <w:szCs w:val="18"/>
              </w:rPr>
              <w:t>19.919</w:t>
            </w:r>
          </w:p>
        </w:tc>
        <w:tc>
          <w:tcPr>
            <w:tcW w:w="1113" w:type="dxa"/>
            <w:vAlign w:val="bottom"/>
          </w:tcPr>
          <w:p w:rsidR="00371160" w:rsidRDefault="009658B8">
            <w:pPr>
              <w:ind w:right="57"/>
              <w:jc w:val="right"/>
              <w:rPr>
                <w:sz w:val="18"/>
                <w:szCs w:val="18"/>
              </w:rPr>
            </w:pPr>
            <w:r>
              <w:rPr>
                <w:sz w:val="18"/>
                <w:szCs w:val="18"/>
              </w:rPr>
              <w:t>139.805</w:t>
            </w:r>
          </w:p>
        </w:tc>
        <w:tc>
          <w:tcPr>
            <w:tcW w:w="1113" w:type="dxa"/>
            <w:vAlign w:val="bottom"/>
          </w:tcPr>
          <w:p w:rsidR="00371160" w:rsidRDefault="009658B8">
            <w:pPr>
              <w:ind w:right="57"/>
              <w:jc w:val="right"/>
              <w:rPr>
                <w:sz w:val="18"/>
                <w:szCs w:val="18"/>
              </w:rPr>
            </w:pPr>
            <w:r>
              <w:rPr>
                <w:sz w:val="18"/>
                <w:szCs w:val="18"/>
              </w:rPr>
              <w:t>49.051</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ind w:left="170"/>
              <w:jc w:val="both"/>
              <w:rPr>
                <w:bCs/>
                <w:snapToGrid w:val="0"/>
                <w:sz w:val="18"/>
                <w:lang w:val="tr-TR"/>
              </w:rPr>
            </w:pPr>
            <w:r>
              <w:rPr>
                <w:bCs/>
                <w:snapToGrid w:val="0"/>
                <w:sz w:val="18"/>
                <w:lang w:val="tr-TR"/>
              </w:rPr>
              <w:t>İştirak, Bağlı Ortaklık ve Birlikte Kontrol Edilen Ortaklıklar</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184.873</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ind w:left="170"/>
              <w:jc w:val="both"/>
              <w:rPr>
                <w:rFonts w:eastAsia="Arial Unicode MS"/>
                <w:sz w:val="18"/>
                <w:lang w:val="tr-TR"/>
              </w:rPr>
            </w:pPr>
            <w:r>
              <w:rPr>
                <w:snapToGrid w:val="0"/>
                <w:sz w:val="18"/>
                <w:lang w:val="tr-TR"/>
              </w:rPr>
              <w:t>Dağıtılmamış</w:t>
            </w:r>
            <w:r>
              <w:rPr>
                <w:sz w:val="18"/>
                <w:lang w:val="tr-TR"/>
              </w:rPr>
              <w:t xml:space="preserve"> Varlıklar/Yükümlülükler (**)</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c>
          <w:tcPr>
            <w:tcW w:w="1113" w:type="dxa"/>
            <w:vAlign w:val="bottom"/>
          </w:tcPr>
          <w:p w:rsidR="00371160" w:rsidRDefault="009658B8">
            <w:pPr>
              <w:ind w:right="57"/>
              <w:jc w:val="right"/>
              <w:rPr>
                <w:sz w:val="18"/>
                <w:szCs w:val="18"/>
              </w:rPr>
            </w:pPr>
            <w:r>
              <w:rPr>
                <w:sz w:val="18"/>
                <w:szCs w:val="18"/>
              </w:rPr>
              <w:t>-</w:t>
            </w:r>
          </w:p>
        </w:tc>
      </w:tr>
      <w:tr w:rsidR="007D0E13" w:rsidRPr="00872466" w:rsidTr="008E500E">
        <w:trPr>
          <w:trHeight w:val="227"/>
        </w:trPr>
        <w:tc>
          <w:tcPr>
            <w:tcW w:w="3780" w:type="dxa"/>
            <w:vAlign w:val="center"/>
          </w:tcPr>
          <w:p w:rsidR="00371160" w:rsidRDefault="009658B8">
            <w:pPr>
              <w:pStyle w:val="xl79"/>
              <w:pBdr>
                <w:left w:val="none" w:sz="0" w:space="0" w:color="auto"/>
                <w:bottom w:val="none" w:sz="0" w:space="0" w:color="auto"/>
                <w:right w:val="none" w:sz="0" w:space="0" w:color="auto"/>
              </w:pBdr>
              <w:spacing w:before="0" w:after="0"/>
              <w:jc w:val="both"/>
              <w:rPr>
                <w:rFonts w:eastAsia="Times New Roman"/>
                <w:b/>
                <w:snapToGrid w:val="0"/>
                <w:lang w:val="tr-TR"/>
              </w:rPr>
            </w:pPr>
            <w:r>
              <w:rPr>
                <w:rFonts w:eastAsia="Times New Roman"/>
                <w:b/>
                <w:snapToGrid w:val="0"/>
                <w:lang w:val="tr-TR"/>
              </w:rPr>
              <w:t xml:space="preserve">Toplam </w:t>
            </w:r>
          </w:p>
        </w:tc>
        <w:tc>
          <w:tcPr>
            <w:tcW w:w="1113" w:type="dxa"/>
            <w:vAlign w:val="bottom"/>
          </w:tcPr>
          <w:p w:rsidR="00371160" w:rsidRDefault="009658B8">
            <w:pPr>
              <w:ind w:right="57"/>
              <w:jc w:val="right"/>
              <w:rPr>
                <w:b/>
                <w:sz w:val="18"/>
                <w:szCs w:val="18"/>
              </w:rPr>
            </w:pPr>
            <w:r>
              <w:rPr>
                <w:b/>
                <w:sz w:val="18"/>
                <w:szCs w:val="18"/>
              </w:rPr>
              <w:t>11.424.082</w:t>
            </w:r>
          </w:p>
        </w:tc>
        <w:tc>
          <w:tcPr>
            <w:tcW w:w="1113" w:type="dxa"/>
            <w:vAlign w:val="bottom"/>
          </w:tcPr>
          <w:p w:rsidR="00371160" w:rsidRDefault="009658B8">
            <w:pPr>
              <w:ind w:right="57"/>
              <w:jc w:val="right"/>
              <w:rPr>
                <w:b/>
                <w:sz w:val="18"/>
                <w:szCs w:val="18"/>
              </w:rPr>
            </w:pPr>
            <w:r>
              <w:rPr>
                <w:b/>
                <w:sz w:val="18"/>
                <w:szCs w:val="18"/>
              </w:rPr>
              <w:t>9.901.061</w:t>
            </w:r>
          </w:p>
        </w:tc>
        <w:tc>
          <w:tcPr>
            <w:tcW w:w="1113" w:type="dxa"/>
            <w:vAlign w:val="bottom"/>
          </w:tcPr>
          <w:p w:rsidR="00371160" w:rsidRDefault="009658B8">
            <w:pPr>
              <w:ind w:right="57"/>
              <w:jc w:val="right"/>
              <w:rPr>
                <w:b/>
                <w:sz w:val="18"/>
                <w:szCs w:val="18"/>
              </w:rPr>
            </w:pPr>
            <w:r>
              <w:rPr>
                <w:b/>
                <w:sz w:val="18"/>
                <w:szCs w:val="18"/>
              </w:rPr>
              <w:t>8.885.977</w:t>
            </w:r>
          </w:p>
        </w:tc>
        <w:tc>
          <w:tcPr>
            <w:tcW w:w="1113" w:type="dxa"/>
            <w:vAlign w:val="bottom"/>
          </w:tcPr>
          <w:p w:rsidR="00371160" w:rsidRDefault="009658B8">
            <w:pPr>
              <w:ind w:right="57"/>
              <w:jc w:val="right"/>
              <w:rPr>
                <w:b/>
                <w:sz w:val="18"/>
                <w:szCs w:val="18"/>
              </w:rPr>
            </w:pPr>
            <w:r>
              <w:rPr>
                <w:b/>
                <w:sz w:val="18"/>
                <w:szCs w:val="18"/>
              </w:rPr>
              <w:t>184.873</w:t>
            </w:r>
          </w:p>
        </w:tc>
        <w:tc>
          <w:tcPr>
            <w:tcW w:w="1113" w:type="dxa"/>
            <w:vAlign w:val="bottom"/>
          </w:tcPr>
          <w:p w:rsidR="00371160" w:rsidRDefault="009658B8">
            <w:pPr>
              <w:ind w:right="57"/>
              <w:jc w:val="right"/>
              <w:rPr>
                <w:b/>
                <w:sz w:val="18"/>
                <w:szCs w:val="18"/>
              </w:rPr>
            </w:pPr>
            <w:r>
              <w:rPr>
                <w:b/>
                <w:sz w:val="18"/>
                <w:szCs w:val="18"/>
              </w:rPr>
              <w:t>301.281</w:t>
            </w:r>
          </w:p>
        </w:tc>
      </w:tr>
    </w:tbl>
    <w:p w:rsidR="00371160" w:rsidRDefault="009658B8">
      <w:pPr>
        <w:ind w:left="720"/>
        <w:jc w:val="both"/>
        <w:rPr>
          <w:sz w:val="16"/>
          <w:szCs w:val="16"/>
          <w:lang w:val="tr-TR"/>
        </w:rPr>
      </w:pPr>
      <w:r>
        <w:rPr>
          <w:sz w:val="16"/>
          <w:szCs w:val="16"/>
          <w:lang w:val="tr-TR"/>
        </w:rPr>
        <w:t>(*) AB ülkeleri, ABD ve Kanada dışındaki OECD ülkeleri.</w:t>
      </w:r>
    </w:p>
    <w:p w:rsidR="00371160" w:rsidRDefault="009658B8">
      <w:pPr>
        <w:ind w:left="720"/>
        <w:jc w:val="both"/>
        <w:rPr>
          <w:snapToGrid w:val="0"/>
          <w:sz w:val="16"/>
          <w:szCs w:val="16"/>
          <w:lang w:val="tr-TR"/>
        </w:rPr>
      </w:pPr>
      <w:r>
        <w:rPr>
          <w:snapToGrid w:val="0"/>
          <w:sz w:val="16"/>
          <w:szCs w:val="16"/>
          <w:lang w:val="tr-TR"/>
        </w:rPr>
        <w:t>(**) Tutarlı bir esasa göre bölümlere dağıtılamayan varlık ve yükümlülükler</w:t>
      </w:r>
    </w:p>
    <w:p w:rsidR="00371160" w:rsidRDefault="009658B8">
      <w:pPr>
        <w:pStyle w:val="BodyTextIndent"/>
        <w:spacing w:before="160"/>
        <w:ind w:right="181"/>
        <w:rPr>
          <w:b/>
          <w:sz w:val="22"/>
          <w:szCs w:val="22"/>
        </w:rPr>
      </w:pPr>
      <w:r>
        <w:rPr>
          <w:b/>
          <w:sz w:val="22"/>
          <w:szCs w:val="22"/>
        </w:rPr>
        <w:t>Sektörlere göre nakdi kredi dağılımı:</w:t>
      </w:r>
    </w:p>
    <w:p w:rsidR="00371160" w:rsidRDefault="00371160">
      <w:pPr>
        <w:pStyle w:val="BodyTextIndent"/>
        <w:spacing w:before="160"/>
        <w:ind w:right="181"/>
        <w:rPr>
          <w:b/>
          <w:sz w:val="4"/>
          <w:szCs w:val="4"/>
        </w:rPr>
      </w:pPr>
    </w:p>
    <w:tbl>
      <w:tblPr>
        <w:tblW w:w="9326"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74"/>
        <w:gridCol w:w="844"/>
        <w:gridCol w:w="844"/>
        <w:gridCol w:w="844"/>
        <w:gridCol w:w="844"/>
        <w:gridCol w:w="844"/>
        <w:gridCol w:w="850"/>
        <w:gridCol w:w="838"/>
        <w:gridCol w:w="844"/>
      </w:tblGrid>
      <w:tr w:rsidR="00D9078B" w:rsidRPr="00872466" w:rsidTr="008E500E">
        <w:trPr>
          <w:cantSplit/>
          <w:trHeight w:val="264"/>
        </w:trPr>
        <w:tc>
          <w:tcPr>
            <w:tcW w:w="2574" w:type="dxa"/>
            <w:vMerge w:val="restart"/>
            <w:vAlign w:val="bottom"/>
          </w:tcPr>
          <w:p w:rsidR="00371160" w:rsidRDefault="009658B8">
            <w:pPr>
              <w:jc w:val="both"/>
              <w:rPr>
                <w:rFonts w:eastAsia="Arial Unicode MS"/>
                <w:sz w:val="18"/>
                <w:szCs w:val="18"/>
                <w:lang w:val="tr-TR"/>
              </w:rPr>
            </w:pPr>
            <w:r>
              <w:rPr>
                <w:sz w:val="18"/>
                <w:szCs w:val="18"/>
                <w:lang w:val="tr-TR"/>
              </w:rPr>
              <w:t xml:space="preserve">  </w:t>
            </w:r>
          </w:p>
        </w:tc>
        <w:tc>
          <w:tcPr>
            <w:tcW w:w="3376" w:type="dxa"/>
            <w:gridSpan w:val="4"/>
            <w:vAlign w:val="bottom"/>
          </w:tcPr>
          <w:p w:rsidR="00371160" w:rsidRDefault="009658B8">
            <w:pPr>
              <w:jc w:val="center"/>
              <w:rPr>
                <w:sz w:val="18"/>
                <w:szCs w:val="18"/>
                <w:lang w:val="tr-TR"/>
              </w:rPr>
            </w:pPr>
            <w:r>
              <w:rPr>
                <w:sz w:val="18"/>
                <w:szCs w:val="18"/>
                <w:lang w:val="tr-TR"/>
              </w:rPr>
              <w:t>Cari Dönem</w:t>
            </w:r>
          </w:p>
        </w:tc>
        <w:tc>
          <w:tcPr>
            <w:tcW w:w="3376" w:type="dxa"/>
            <w:gridSpan w:val="4"/>
            <w:vAlign w:val="bottom"/>
          </w:tcPr>
          <w:p w:rsidR="00371160" w:rsidRDefault="009658B8">
            <w:pPr>
              <w:jc w:val="center"/>
              <w:rPr>
                <w:sz w:val="18"/>
                <w:szCs w:val="18"/>
                <w:lang w:val="tr-TR"/>
              </w:rPr>
            </w:pPr>
            <w:r>
              <w:rPr>
                <w:sz w:val="18"/>
                <w:szCs w:val="18"/>
                <w:lang w:val="tr-TR"/>
              </w:rPr>
              <w:t>Önceki Dönem</w:t>
            </w:r>
          </w:p>
        </w:tc>
      </w:tr>
      <w:tr w:rsidR="00D9078B" w:rsidRPr="00872466" w:rsidTr="005F2323">
        <w:trPr>
          <w:cantSplit/>
          <w:trHeight w:val="226"/>
        </w:trPr>
        <w:tc>
          <w:tcPr>
            <w:tcW w:w="2574" w:type="dxa"/>
            <w:vMerge/>
            <w:vAlign w:val="center"/>
          </w:tcPr>
          <w:p w:rsidR="00000000" w:rsidRDefault="006663F3">
            <w:pPr>
              <w:jc w:val="both"/>
              <w:rPr>
                <w:rFonts w:eastAsia="Arial Unicode MS"/>
                <w:sz w:val="18"/>
                <w:szCs w:val="18"/>
                <w:lang w:val="tr-TR"/>
                <w:rPrChange w:id="690" w:author="Asiye Mara (Open)&#10;" w:date="2011-02-14T12:31:00Z">
                  <w:rPr>
                    <w:rFonts w:ascii="Univers (WN)" w:eastAsia="Arial Unicode MS" w:hAnsi="Univers (WN)"/>
                    <w:b/>
                    <w:sz w:val="18"/>
                    <w:szCs w:val="18"/>
                    <w:u w:val="single"/>
                    <w:lang w:val="tr-TR"/>
                  </w:rPr>
                </w:rPrChange>
              </w:rPr>
              <w:pPrChange w:id="691" w:author="Asiye Mara (Open)&#10;" w:date="2011-02-14T12:30:00Z">
                <w:pPr>
                  <w:numPr>
                    <w:numId w:val="1"/>
                  </w:numPr>
                  <w:tabs>
                    <w:tab w:val="num" w:pos="1086"/>
                  </w:tabs>
                  <w:spacing w:before="240"/>
                  <w:ind w:left="1086" w:hanging="720"/>
                  <w:jc w:val="both"/>
                  <w:outlineLvl w:val="0"/>
                </w:pPr>
              </w:pPrChange>
            </w:pPr>
          </w:p>
        </w:tc>
        <w:tc>
          <w:tcPr>
            <w:tcW w:w="844" w:type="dxa"/>
            <w:vAlign w:val="bottom"/>
          </w:tcPr>
          <w:p w:rsidR="00371160" w:rsidRDefault="009658B8">
            <w:pPr>
              <w:jc w:val="center"/>
              <w:rPr>
                <w:rFonts w:eastAsia="Arial Unicode MS"/>
                <w:sz w:val="18"/>
                <w:szCs w:val="18"/>
                <w:lang w:val="tr-TR"/>
              </w:rPr>
            </w:pPr>
            <w:r>
              <w:rPr>
                <w:sz w:val="18"/>
                <w:szCs w:val="18"/>
                <w:lang w:val="tr-TR"/>
              </w:rPr>
              <w:t>TP</w:t>
            </w:r>
          </w:p>
        </w:tc>
        <w:tc>
          <w:tcPr>
            <w:tcW w:w="844" w:type="dxa"/>
            <w:vAlign w:val="bottom"/>
          </w:tcPr>
          <w:p w:rsidR="00371160" w:rsidRDefault="009658B8">
            <w:pPr>
              <w:jc w:val="center"/>
              <w:rPr>
                <w:rFonts w:eastAsia="Arial Unicode MS"/>
                <w:sz w:val="18"/>
                <w:szCs w:val="18"/>
                <w:lang w:val="tr-TR"/>
              </w:rPr>
            </w:pPr>
            <w:r>
              <w:rPr>
                <w:sz w:val="18"/>
                <w:szCs w:val="18"/>
                <w:lang w:val="tr-TR"/>
              </w:rPr>
              <w:t>(%)</w:t>
            </w:r>
          </w:p>
        </w:tc>
        <w:tc>
          <w:tcPr>
            <w:tcW w:w="844" w:type="dxa"/>
            <w:vAlign w:val="bottom"/>
          </w:tcPr>
          <w:p w:rsidR="00371160" w:rsidRDefault="009658B8">
            <w:pPr>
              <w:jc w:val="center"/>
              <w:rPr>
                <w:rFonts w:eastAsia="Arial Unicode MS"/>
                <w:sz w:val="18"/>
                <w:szCs w:val="18"/>
                <w:lang w:val="tr-TR"/>
              </w:rPr>
            </w:pPr>
            <w:r>
              <w:rPr>
                <w:sz w:val="18"/>
                <w:szCs w:val="18"/>
                <w:lang w:val="tr-TR"/>
              </w:rPr>
              <w:t>YP</w:t>
            </w:r>
          </w:p>
        </w:tc>
        <w:tc>
          <w:tcPr>
            <w:tcW w:w="844" w:type="dxa"/>
            <w:vAlign w:val="bottom"/>
          </w:tcPr>
          <w:p w:rsidR="00371160" w:rsidRDefault="009658B8">
            <w:pPr>
              <w:jc w:val="center"/>
              <w:rPr>
                <w:rFonts w:eastAsia="Arial Unicode MS"/>
                <w:sz w:val="18"/>
                <w:szCs w:val="18"/>
                <w:lang w:val="tr-TR"/>
              </w:rPr>
            </w:pPr>
            <w:r>
              <w:rPr>
                <w:sz w:val="18"/>
                <w:szCs w:val="18"/>
                <w:lang w:val="tr-TR"/>
              </w:rPr>
              <w:t>(%)</w:t>
            </w:r>
          </w:p>
        </w:tc>
        <w:tc>
          <w:tcPr>
            <w:tcW w:w="844" w:type="dxa"/>
            <w:vAlign w:val="bottom"/>
          </w:tcPr>
          <w:p w:rsidR="00371160" w:rsidRDefault="009658B8">
            <w:pPr>
              <w:jc w:val="center"/>
              <w:rPr>
                <w:rFonts w:eastAsia="Arial Unicode MS"/>
                <w:sz w:val="18"/>
                <w:szCs w:val="18"/>
                <w:lang w:val="tr-TR"/>
              </w:rPr>
            </w:pPr>
            <w:r>
              <w:rPr>
                <w:sz w:val="18"/>
                <w:szCs w:val="18"/>
                <w:lang w:val="tr-TR"/>
              </w:rPr>
              <w:t>TP</w:t>
            </w:r>
          </w:p>
        </w:tc>
        <w:tc>
          <w:tcPr>
            <w:tcW w:w="850" w:type="dxa"/>
            <w:vAlign w:val="bottom"/>
          </w:tcPr>
          <w:p w:rsidR="00371160" w:rsidRDefault="009658B8">
            <w:pPr>
              <w:jc w:val="center"/>
              <w:rPr>
                <w:rFonts w:eastAsia="Arial Unicode MS"/>
                <w:sz w:val="18"/>
                <w:szCs w:val="18"/>
                <w:lang w:val="tr-TR"/>
              </w:rPr>
            </w:pPr>
            <w:r>
              <w:rPr>
                <w:sz w:val="18"/>
                <w:szCs w:val="18"/>
                <w:lang w:val="tr-TR"/>
              </w:rPr>
              <w:t>(%)</w:t>
            </w:r>
          </w:p>
        </w:tc>
        <w:tc>
          <w:tcPr>
            <w:tcW w:w="838" w:type="dxa"/>
            <w:vAlign w:val="bottom"/>
          </w:tcPr>
          <w:p w:rsidR="00371160" w:rsidRDefault="009658B8">
            <w:pPr>
              <w:jc w:val="center"/>
              <w:rPr>
                <w:rFonts w:eastAsia="Arial Unicode MS"/>
                <w:sz w:val="18"/>
                <w:szCs w:val="18"/>
                <w:lang w:val="tr-TR"/>
              </w:rPr>
            </w:pPr>
            <w:r>
              <w:rPr>
                <w:sz w:val="18"/>
                <w:szCs w:val="18"/>
                <w:lang w:val="tr-TR"/>
              </w:rPr>
              <w:t>YP</w:t>
            </w:r>
          </w:p>
        </w:tc>
        <w:tc>
          <w:tcPr>
            <w:tcW w:w="844" w:type="dxa"/>
            <w:vAlign w:val="bottom"/>
          </w:tcPr>
          <w:p w:rsidR="00371160" w:rsidRDefault="009658B8">
            <w:pPr>
              <w:jc w:val="center"/>
              <w:rPr>
                <w:rFonts w:eastAsia="Arial Unicode MS"/>
                <w:sz w:val="18"/>
                <w:szCs w:val="18"/>
                <w:lang w:val="tr-TR"/>
              </w:rPr>
            </w:pPr>
            <w:r>
              <w:rPr>
                <w:sz w:val="18"/>
                <w:szCs w:val="18"/>
                <w:lang w:val="tr-TR"/>
              </w:rPr>
              <w:t>(%)</w:t>
            </w:r>
          </w:p>
        </w:tc>
      </w:tr>
      <w:tr w:rsidR="00703735" w:rsidRPr="00872466" w:rsidTr="005F2323">
        <w:trPr>
          <w:trHeight w:val="213"/>
        </w:trPr>
        <w:tc>
          <w:tcPr>
            <w:tcW w:w="2574" w:type="dxa"/>
            <w:vAlign w:val="bottom"/>
          </w:tcPr>
          <w:p w:rsidR="00371160" w:rsidRDefault="009658B8">
            <w:pPr>
              <w:rPr>
                <w:rFonts w:eastAsia="Arial Unicode MS"/>
                <w:b/>
                <w:sz w:val="18"/>
                <w:szCs w:val="18"/>
                <w:lang w:val="tr-TR"/>
              </w:rPr>
            </w:pPr>
            <w:r>
              <w:rPr>
                <w:b/>
                <w:sz w:val="18"/>
                <w:szCs w:val="18"/>
                <w:lang w:val="tr-TR"/>
              </w:rPr>
              <w:t>Tarım</w:t>
            </w:r>
          </w:p>
        </w:tc>
        <w:tc>
          <w:tcPr>
            <w:tcW w:w="844" w:type="dxa"/>
            <w:vAlign w:val="bottom"/>
          </w:tcPr>
          <w:p w:rsidR="00371160" w:rsidRDefault="0092089C">
            <w:pPr>
              <w:ind w:right="57"/>
              <w:jc w:val="right"/>
              <w:rPr>
                <w:b/>
                <w:sz w:val="18"/>
                <w:szCs w:val="18"/>
              </w:rPr>
            </w:pPr>
            <w:ins w:id="692" w:author="Gülşah Tuba Ünlü (Open)&#10;" w:date="2011-02-13T21:44:00Z">
              <w:r w:rsidRPr="0092089C">
                <w:rPr>
                  <w:b/>
                  <w:sz w:val="18"/>
                  <w:szCs w:val="18"/>
                  <w:rPrChange w:id="693" w:author="Asiye Mara (Open)&#10;" w:date="2011-02-14T12:31:00Z">
                    <w:rPr>
                      <w:rFonts w:ascii="Calibri" w:hAnsi="Calibri" w:cs="Calibri"/>
                      <w:b/>
                      <w:bCs/>
                      <w:sz w:val="22"/>
                      <w:szCs w:val="22"/>
                    </w:rPr>
                  </w:rPrChange>
                </w:rPr>
                <w:t>270.144</w:t>
              </w:r>
            </w:ins>
            <w:del w:id="694" w:author="Gülşah Tuba Ünlü (Open)&#10;" w:date="2011-02-13T21:44:00Z">
              <w:r w:rsidR="009658B8">
                <w:rPr>
                  <w:b/>
                  <w:sz w:val="18"/>
                  <w:szCs w:val="18"/>
                </w:rPr>
                <w:delText>270.700</w:delText>
              </w:r>
            </w:del>
          </w:p>
        </w:tc>
        <w:tc>
          <w:tcPr>
            <w:tcW w:w="844" w:type="dxa"/>
            <w:vAlign w:val="bottom"/>
          </w:tcPr>
          <w:p w:rsidR="00371160" w:rsidRDefault="0092089C">
            <w:pPr>
              <w:ind w:right="57"/>
              <w:jc w:val="right"/>
              <w:rPr>
                <w:b/>
                <w:sz w:val="18"/>
                <w:szCs w:val="18"/>
              </w:rPr>
            </w:pPr>
            <w:ins w:id="695" w:author="Gülşah Tuba Ünlü (Open)&#10;" w:date="2011-02-13T21:44:00Z">
              <w:r w:rsidRPr="0092089C">
                <w:rPr>
                  <w:b/>
                  <w:sz w:val="18"/>
                  <w:szCs w:val="18"/>
                  <w:rPrChange w:id="696" w:author="Asiye Mara (Open)&#10;" w:date="2011-02-14T12:31:00Z">
                    <w:rPr>
                      <w:rFonts w:ascii="Calibri" w:hAnsi="Calibri" w:cs="Calibri"/>
                      <w:b/>
                      <w:bCs/>
                      <w:sz w:val="22"/>
                      <w:szCs w:val="22"/>
                    </w:rPr>
                  </w:rPrChange>
                </w:rPr>
                <w:t>2,75</w:t>
              </w:r>
            </w:ins>
            <w:del w:id="697" w:author="Gülşah Tuba Ünlü (Open)&#10;" w:date="2011-02-13T21:44:00Z">
              <w:r w:rsidR="009658B8">
                <w:rPr>
                  <w:b/>
                  <w:sz w:val="18"/>
                  <w:szCs w:val="18"/>
                </w:rPr>
                <w:delText>2,75</w:delText>
              </w:r>
            </w:del>
          </w:p>
        </w:tc>
        <w:tc>
          <w:tcPr>
            <w:tcW w:w="844" w:type="dxa"/>
            <w:vAlign w:val="bottom"/>
          </w:tcPr>
          <w:p w:rsidR="00371160" w:rsidRDefault="0092089C">
            <w:pPr>
              <w:ind w:right="57"/>
              <w:jc w:val="right"/>
              <w:rPr>
                <w:b/>
                <w:sz w:val="18"/>
                <w:szCs w:val="18"/>
              </w:rPr>
            </w:pPr>
            <w:ins w:id="698" w:author="Gülşah Tuba Ünlü (Open)&#10;" w:date="2011-02-13T21:44:00Z">
              <w:r w:rsidRPr="0092089C">
                <w:rPr>
                  <w:b/>
                  <w:sz w:val="18"/>
                  <w:szCs w:val="18"/>
                  <w:rPrChange w:id="699" w:author="Asiye Mara (Open)&#10;" w:date="2011-02-14T12:31:00Z">
                    <w:rPr>
                      <w:rFonts w:ascii="Calibri" w:hAnsi="Calibri" w:cs="Calibri"/>
                      <w:b/>
                      <w:bCs/>
                      <w:sz w:val="22"/>
                      <w:szCs w:val="22"/>
                    </w:rPr>
                  </w:rPrChange>
                </w:rPr>
                <w:t>6.423</w:t>
              </w:r>
            </w:ins>
            <w:del w:id="700" w:author="Gülşah Tuba Ünlü (Open)&#10;" w:date="2011-02-13T21:44:00Z">
              <w:r w:rsidR="009658B8">
                <w:rPr>
                  <w:b/>
                  <w:sz w:val="18"/>
                  <w:szCs w:val="18"/>
                </w:rPr>
                <w:delText>6.423</w:delText>
              </w:r>
            </w:del>
          </w:p>
        </w:tc>
        <w:tc>
          <w:tcPr>
            <w:tcW w:w="844" w:type="dxa"/>
            <w:vAlign w:val="bottom"/>
          </w:tcPr>
          <w:p w:rsidR="00371160" w:rsidRDefault="0092089C">
            <w:pPr>
              <w:ind w:right="57"/>
              <w:jc w:val="right"/>
              <w:rPr>
                <w:b/>
                <w:sz w:val="18"/>
                <w:szCs w:val="18"/>
              </w:rPr>
            </w:pPr>
            <w:ins w:id="701" w:author="Gülşah Tuba Ünlü (Open)&#10;" w:date="2011-02-13T21:44:00Z">
              <w:r w:rsidRPr="0092089C">
                <w:rPr>
                  <w:b/>
                  <w:sz w:val="18"/>
                  <w:szCs w:val="18"/>
                  <w:rPrChange w:id="702" w:author="Asiye Mara (Open)&#10;" w:date="2011-02-14T12:31:00Z">
                    <w:rPr>
                      <w:rFonts w:ascii="Calibri" w:hAnsi="Calibri" w:cs="Calibri"/>
                      <w:b/>
                      <w:bCs/>
                      <w:sz w:val="22"/>
                      <w:szCs w:val="22"/>
                    </w:rPr>
                  </w:rPrChange>
                </w:rPr>
                <w:t>0,65</w:t>
              </w:r>
            </w:ins>
            <w:del w:id="703" w:author="Gülşah Tuba Ünlü (Open)&#10;" w:date="2011-02-13T21:44:00Z">
              <w:r w:rsidR="009658B8">
                <w:rPr>
                  <w:b/>
                  <w:sz w:val="18"/>
                  <w:szCs w:val="18"/>
                </w:rPr>
                <w:delText>0,65</w:delText>
              </w:r>
            </w:del>
          </w:p>
        </w:tc>
        <w:tc>
          <w:tcPr>
            <w:tcW w:w="844" w:type="dxa"/>
            <w:vAlign w:val="bottom"/>
          </w:tcPr>
          <w:p w:rsidR="00371160" w:rsidRDefault="009658B8">
            <w:pPr>
              <w:ind w:right="57"/>
              <w:jc w:val="right"/>
              <w:rPr>
                <w:b/>
                <w:sz w:val="18"/>
                <w:szCs w:val="18"/>
              </w:rPr>
            </w:pPr>
            <w:r>
              <w:rPr>
                <w:b/>
                <w:sz w:val="18"/>
                <w:szCs w:val="18"/>
              </w:rPr>
              <w:t>131.208</w:t>
            </w:r>
          </w:p>
        </w:tc>
        <w:tc>
          <w:tcPr>
            <w:tcW w:w="850" w:type="dxa"/>
            <w:vAlign w:val="bottom"/>
          </w:tcPr>
          <w:p w:rsidR="00371160" w:rsidRDefault="009658B8">
            <w:pPr>
              <w:ind w:right="57"/>
              <w:jc w:val="right"/>
              <w:rPr>
                <w:b/>
                <w:sz w:val="18"/>
                <w:szCs w:val="18"/>
              </w:rPr>
            </w:pPr>
            <w:r>
              <w:rPr>
                <w:b/>
                <w:sz w:val="18"/>
                <w:szCs w:val="18"/>
              </w:rPr>
              <w:t>1,76</w:t>
            </w:r>
          </w:p>
        </w:tc>
        <w:tc>
          <w:tcPr>
            <w:tcW w:w="838" w:type="dxa"/>
            <w:vAlign w:val="bottom"/>
          </w:tcPr>
          <w:p w:rsidR="00371160" w:rsidRDefault="009658B8">
            <w:pPr>
              <w:ind w:right="57"/>
              <w:jc w:val="right"/>
              <w:rPr>
                <w:b/>
                <w:sz w:val="18"/>
                <w:szCs w:val="18"/>
              </w:rPr>
            </w:pPr>
            <w:r>
              <w:rPr>
                <w:b/>
                <w:sz w:val="18"/>
                <w:szCs w:val="18"/>
              </w:rPr>
              <w:t>12.782</w:t>
            </w:r>
          </w:p>
        </w:tc>
        <w:tc>
          <w:tcPr>
            <w:tcW w:w="844" w:type="dxa"/>
            <w:vAlign w:val="bottom"/>
          </w:tcPr>
          <w:p w:rsidR="00371160" w:rsidRDefault="009658B8">
            <w:pPr>
              <w:ind w:right="57"/>
              <w:jc w:val="right"/>
              <w:rPr>
                <w:b/>
                <w:sz w:val="18"/>
                <w:szCs w:val="18"/>
              </w:rPr>
            </w:pPr>
            <w:r>
              <w:rPr>
                <w:b/>
                <w:sz w:val="18"/>
                <w:szCs w:val="18"/>
              </w:rPr>
              <w:t>2,02</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Çiftçilik ve Hayvancılık </w:t>
            </w:r>
          </w:p>
        </w:tc>
        <w:tc>
          <w:tcPr>
            <w:tcW w:w="844" w:type="dxa"/>
            <w:vAlign w:val="bottom"/>
          </w:tcPr>
          <w:p w:rsidR="00371160" w:rsidRDefault="0092089C">
            <w:pPr>
              <w:ind w:right="57"/>
              <w:jc w:val="right"/>
              <w:rPr>
                <w:sz w:val="18"/>
                <w:szCs w:val="18"/>
              </w:rPr>
            </w:pPr>
            <w:ins w:id="704" w:author="Gülşah Tuba Ünlü (Open)&#10;" w:date="2011-02-13T21:44:00Z">
              <w:r w:rsidRPr="0092089C">
                <w:rPr>
                  <w:sz w:val="18"/>
                  <w:szCs w:val="18"/>
                  <w:rPrChange w:id="705" w:author="Asiye Mara (Open)&#10;" w:date="2011-02-14T12:31:00Z">
                    <w:rPr>
                      <w:rFonts w:ascii="Calibri" w:hAnsi="Calibri" w:cs="Calibri"/>
                      <w:sz w:val="22"/>
                      <w:szCs w:val="22"/>
                    </w:rPr>
                  </w:rPrChange>
                </w:rPr>
                <w:t>219.777</w:t>
              </w:r>
            </w:ins>
            <w:del w:id="706" w:author="Gülşah Tuba Ünlü (Open)&#10;" w:date="2011-02-13T21:44:00Z">
              <w:r w:rsidR="009658B8">
                <w:rPr>
                  <w:sz w:val="18"/>
                  <w:szCs w:val="18"/>
                </w:rPr>
                <w:delText>220.333</w:delText>
              </w:r>
            </w:del>
          </w:p>
        </w:tc>
        <w:tc>
          <w:tcPr>
            <w:tcW w:w="844" w:type="dxa"/>
            <w:vAlign w:val="bottom"/>
          </w:tcPr>
          <w:p w:rsidR="00371160" w:rsidRDefault="0092089C">
            <w:pPr>
              <w:ind w:right="57"/>
              <w:jc w:val="right"/>
              <w:rPr>
                <w:sz w:val="18"/>
                <w:szCs w:val="18"/>
              </w:rPr>
            </w:pPr>
            <w:ins w:id="707" w:author="Gülşah Tuba Ünlü (Open)&#10;" w:date="2011-02-13T21:44:00Z">
              <w:r w:rsidRPr="0092089C">
                <w:rPr>
                  <w:sz w:val="18"/>
                  <w:szCs w:val="18"/>
                  <w:rPrChange w:id="708" w:author="Asiye Mara (Open)&#10;" w:date="2011-02-14T12:31:00Z">
                    <w:rPr>
                      <w:rFonts w:ascii="Calibri" w:hAnsi="Calibri" w:cs="Calibri"/>
                      <w:sz w:val="22"/>
                      <w:szCs w:val="22"/>
                    </w:rPr>
                  </w:rPrChange>
                </w:rPr>
                <w:t>2,24</w:t>
              </w:r>
            </w:ins>
            <w:del w:id="709" w:author="Gülşah Tuba Ünlü (Open)&#10;" w:date="2011-02-13T21:44:00Z">
              <w:r w:rsidR="009658B8">
                <w:rPr>
                  <w:sz w:val="18"/>
                  <w:szCs w:val="18"/>
                </w:rPr>
                <w:delText>2,24</w:delText>
              </w:r>
            </w:del>
          </w:p>
        </w:tc>
        <w:tc>
          <w:tcPr>
            <w:tcW w:w="844" w:type="dxa"/>
            <w:vAlign w:val="bottom"/>
          </w:tcPr>
          <w:p w:rsidR="00371160" w:rsidRDefault="0092089C">
            <w:pPr>
              <w:ind w:right="57"/>
              <w:jc w:val="right"/>
              <w:rPr>
                <w:sz w:val="18"/>
                <w:szCs w:val="18"/>
              </w:rPr>
            </w:pPr>
            <w:ins w:id="710" w:author="Gülşah Tuba Ünlü (Open)&#10;" w:date="2011-02-13T21:44:00Z">
              <w:r w:rsidRPr="0092089C">
                <w:rPr>
                  <w:sz w:val="18"/>
                  <w:szCs w:val="18"/>
                  <w:rPrChange w:id="711" w:author="Asiye Mara (Open)&#10;" w:date="2011-02-14T12:31:00Z">
                    <w:rPr>
                      <w:rFonts w:ascii="Calibri" w:hAnsi="Calibri" w:cs="Calibri"/>
                      <w:sz w:val="22"/>
                      <w:szCs w:val="22"/>
                    </w:rPr>
                  </w:rPrChange>
                </w:rPr>
                <w:t>5.252</w:t>
              </w:r>
            </w:ins>
            <w:del w:id="712" w:author="Gülşah Tuba Ünlü (Open)&#10;" w:date="2011-02-13T21:44:00Z">
              <w:r w:rsidR="009658B8">
                <w:rPr>
                  <w:sz w:val="18"/>
                  <w:szCs w:val="18"/>
                </w:rPr>
                <w:delText>5.252</w:delText>
              </w:r>
            </w:del>
          </w:p>
        </w:tc>
        <w:tc>
          <w:tcPr>
            <w:tcW w:w="844" w:type="dxa"/>
            <w:vAlign w:val="bottom"/>
          </w:tcPr>
          <w:p w:rsidR="00371160" w:rsidRDefault="0092089C">
            <w:pPr>
              <w:ind w:right="57"/>
              <w:jc w:val="right"/>
              <w:rPr>
                <w:sz w:val="18"/>
                <w:szCs w:val="18"/>
              </w:rPr>
            </w:pPr>
            <w:ins w:id="713" w:author="Gülşah Tuba Ünlü (Open)&#10;" w:date="2011-02-13T21:44:00Z">
              <w:r w:rsidRPr="0092089C">
                <w:rPr>
                  <w:sz w:val="18"/>
                  <w:szCs w:val="18"/>
                  <w:rPrChange w:id="714" w:author="Asiye Mara (Open)&#10;" w:date="2011-02-14T12:31:00Z">
                    <w:rPr>
                      <w:rFonts w:ascii="Calibri" w:hAnsi="Calibri" w:cs="Calibri"/>
                      <w:sz w:val="22"/>
                      <w:szCs w:val="22"/>
                    </w:rPr>
                  </w:rPrChange>
                </w:rPr>
                <w:t>0,53</w:t>
              </w:r>
            </w:ins>
            <w:del w:id="715" w:author="Gülşah Tuba Ünlü (Open)&#10;" w:date="2011-02-13T21:44:00Z">
              <w:r w:rsidR="009658B8">
                <w:rPr>
                  <w:sz w:val="18"/>
                  <w:szCs w:val="18"/>
                </w:rPr>
                <w:delText>0,53</w:delText>
              </w:r>
            </w:del>
          </w:p>
        </w:tc>
        <w:tc>
          <w:tcPr>
            <w:tcW w:w="844" w:type="dxa"/>
            <w:vAlign w:val="bottom"/>
          </w:tcPr>
          <w:p w:rsidR="00371160" w:rsidRDefault="009658B8">
            <w:pPr>
              <w:ind w:right="57"/>
              <w:jc w:val="right"/>
              <w:rPr>
                <w:sz w:val="18"/>
                <w:szCs w:val="18"/>
              </w:rPr>
            </w:pPr>
            <w:r>
              <w:rPr>
                <w:sz w:val="18"/>
                <w:szCs w:val="18"/>
              </w:rPr>
              <w:t>93.908</w:t>
            </w:r>
          </w:p>
        </w:tc>
        <w:tc>
          <w:tcPr>
            <w:tcW w:w="850" w:type="dxa"/>
            <w:vAlign w:val="bottom"/>
          </w:tcPr>
          <w:p w:rsidR="00371160" w:rsidRDefault="009658B8">
            <w:pPr>
              <w:ind w:right="57"/>
              <w:jc w:val="right"/>
              <w:rPr>
                <w:sz w:val="18"/>
                <w:szCs w:val="18"/>
              </w:rPr>
            </w:pPr>
            <w:r>
              <w:rPr>
                <w:sz w:val="18"/>
                <w:szCs w:val="18"/>
              </w:rPr>
              <w:t>1,26</w:t>
            </w:r>
          </w:p>
        </w:tc>
        <w:tc>
          <w:tcPr>
            <w:tcW w:w="838" w:type="dxa"/>
            <w:vAlign w:val="bottom"/>
          </w:tcPr>
          <w:p w:rsidR="00371160" w:rsidRDefault="009658B8">
            <w:pPr>
              <w:ind w:right="57"/>
              <w:jc w:val="right"/>
              <w:rPr>
                <w:sz w:val="18"/>
                <w:szCs w:val="18"/>
              </w:rPr>
            </w:pPr>
            <w:r>
              <w:rPr>
                <w:sz w:val="18"/>
                <w:szCs w:val="18"/>
              </w:rPr>
              <w:t>10.245</w:t>
            </w:r>
          </w:p>
        </w:tc>
        <w:tc>
          <w:tcPr>
            <w:tcW w:w="844" w:type="dxa"/>
            <w:vAlign w:val="bottom"/>
          </w:tcPr>
          <w:p w:rsidR="00371160" w:rsidRDefault="009658B8">
            <w:pPr>
              <w:ind w:right="57"/>
              <w:jc w:val="right"/>
              <w:rPr>
                <w:sz w:val="18"/>
                <w:szCs w:val="18"/>
              </w:rPr>
            </w:pPr>
            <w:r>
              <w:rPr>
                <w:sz w:val="18"/>
                <w:szCs w:val="18"/>
              </w:rPr>
              <w:t>1,62</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Ormancılık</w:t>
            </w:r>
          </w:p>
        </w:tc>
        <w:tc>
          <w:tcPr>
            <w:tcW w:w="844" w:type="dxa"/>
            <w:vAlign w:val="bottom"/>
          </w:tcPr>
          <w:p w:rsidR="00371160" w:rsidRDefault="0092089C">
            <w:pPr>
              <w:ind w:right="57"/>
              <w:jc w:val="right"/>
              <w:rPr>
                <w:sz w:val="18"/>
                <w:szCs w:val="18"/>
              </w:rPr>
            </w:pPr>
            <w:ins w:id="716" w:author="Gülşah Tuba Ünlü (Open)&#10;" w:date="2011-02-13T21:44:00Z">
              <w:r w:rsidRPr="0092089C">
                <w:rPr>
                  <w:sz w:val="18"/>
                  <w:szCs w:val="18"/>
                  <w:rPrChange w:id="717" w:author="Asiye Mara (Open)&#10;" w:date="2011-02-14T12:31:00Z">
                    <w:rPr>
                      <w:rFonts w:ascii="Calibri" w:hAnsi="Calibri" w:cs="Calibri"/>
                      <w:sz w:val="22"/>
                      <w:szCs w:val="22"/>
                    </w:rPr>
                  </w:rPrChange>
                </w:rPr>
                <w:t>40.540</w:t>
              </w:r>
            </w:ins>
            <w:del w:id="718" w:author="Gülşah Tuba Ünlü (Open)&#10;" w:date="2011-02-13T21:44:00Z">
              <w:r w:rsidR="009658B8">
                <w:rPr>
                  <w:sz w:val="18"/>
                  <w:szCs w:val="18"/>
                </w:rPr>
                <w:delText>40.540</w:delText>
              </w:r>
            </w:del>
          </w:p>
        </w:tc>
        <w:tc>
          <w:tcPr>
            <w:tcW w:w="844" w:type="dxa"/>
            <w:vAlign w:val="bottom"/>
          </w:tcPr>
          <w:p w:rsidR="00371160" w:rsidRDefault="0092089C">
            <w:pPr>
              <w:ind w:right="57"/>
              <w:jc w:val="right"/>
              <w:rPr>
                <w:sz w:val="18"/>
                <w:szCs w:val="18"/>
              </w:rPr>
            </w:pPr>
            <w:ins w:id="719" w:author="Gülşah Tuba Ünlü (Open)&#10;" w:date="2011-02-13T21:44:00Z">
              <w:r w:rsidRPr="0092089C">
                <w:rPr>
                  <w:sz w:val="18"/>
                  <w:szCs w:val="18"/>
                  <w:rPrChange w:id="720" w:author="Asiye Mara (Open)&#10;" w:date="2011-02-14T12:31:00Z">
                    <w:rPr>
                      <w:rFonts w:ascii="Calibri" w:hAnsi="Calibri" w:cs="Calibri"/>
                      <w:sz w:val="22"/>
                      <w:szCs w:val="22"/>
                    </w:rPr>
                  </w:rPrChange>
                </w:rPr>
                <w:t>0,41</w:t>
              </w:r>
            </w:ins>
            <w:del w:id="721" w:author="Gülşah Tuba Ünlü (Open)&#10;" w:date="2011-02-13T21:44:00Z">
              <w:r w:rsidR="009658B8">
                <w:rPr>
                  <w:sz w:val="18"/>
                  <w:szCs w:val="18"/>
                </w:rPr>
                <w:delText>0,41</w:delText>
              </w:r>
            </w:del>
          </w:p>
        </w:tc>
        <w:tc>
          <w:tcPr>
            <w:tcW w:w="844" w:type="dxa"/>
            <w:vAlign w:val="bottom"/>
          </w:tcPr>
          <w:p w:rsidR="00371160" w:rsidRDefault="0092089C">
            <w:pPr>
              <w:ind w:right="57"/>
              <w:jc w:val="right"/>
              <w:rPr>
                <w:sz w:val="18"/>
                <w:szCs w:val="18"/>
              </w:rPr>
            </w:pPr>
            <w:ins w:id="722" w:author="Gülşah Tuba Ünlü (Open)&#10;" w:date="2011-02-13T21:44:00Z">
              <w:r w:rsidRPr="0092089C">
                <w:rPr>
                  <w:sz w:val="18"/>
                  <w:szCs w:val="18"/>
                  <w:rPrChange w:id="723" w:author="Asiye Mara (Open)&#10;" w:date="2011-02-14T12:31:00Z">
                    <w:rPr>
                      <w:rFonts w:ascii="Calibri" w:hAnsi="Calibri" w:cs="Calibri"/>
                      <w:sz w:val="22"/>
                      <w:szCs w:val="22"/>
                    </w:rPr>
                  </w:rPrChange>
                </w:rPr>
                <w:t>-</w:t>
              </w:r>
            </w:ins>
            <w:del w:id="724" w:author="Gülşah Tuba Ünlü (Open)&#10;" w:date="2011-02-13T21:44:00Z">
              <w:r w:rsidR="009658B8">
                <w:rPr>
                  <w:sz w:val="18"/>
                  <w:szCs w:val="18"/>
                </w:rPr>
                <w:delText>-</w:delText>
              </w:r>
            </w:del>
          </w:p>
        </w:tc>
        <w:tc>
          <w:tcPr>
            <w:tcW w:w="844" w:type="dxa"/>
            <w:vAlign w:val="bottom"/>
          </w:tcPr>
          <w:p w:rsidR="00371160" w:rsidRDefault="0092089C">
            <w:pPr>
              <w:ind w:right="57"/>
              <w:jc w:val="right"/>
              <w:rPr>
                <w:sz w:val="18"/>
                <w:szCs w:val="18"/>
              </w:rPr>
            </w:pPr>
            <w:ins w:id="725" w:author="Gülşah Tuba Ünlü (Open)&#10;" w:date="2011-02-13T21:44:00Z">
              <w:r w:rsidRPr="0092089C">
                <w:rPr>
                  <w:sz w:val="18"/>
                  <w:szCs w:val="18"/>
                  <w:rPrChange w:id="726" w:author="Asiye Mara (Open)&#10;" w:date="2011-02-14T12:31:00Z">
                    <w:rPr>
                      <w:rFonts w:ascii="Calibri" w:hAnsi="Calibri" w:cs="Calibri"/>
                      <w:sz w:val="22"/>
                      <w:szCs w:val="22"/>
                    </w:rPr>
                  </w:rPrChange>
                </w:rPr>
                <w:t>-</w:t>
              </w:r>
            </w:ins>
            <w:del w:id="727" w:author="Gülşah Tuba Ünlü (Open)&#10;" w:date="2011-02-13T21:44:00Z">
              <w:r w:rsidR="009658B8">
                <w:rPr>
                  <w:sz w:val="18"/>
                  <w:szCs w:val="18"/>
                </w:rPr>
                <w:delText>-</w:delText>
              </w:r>
            </w:del>
          </w:p>
        </w:tc>
        <w:tc>
          <w:tcPr>
            <w:tcW w:w="844" w:type="dxa"/>
            <w:vAlign w:val="bottom"/>
          </w:tcPr>
          <w:p w:rsidR="00371160" w:rsidRDefault="009658B8">
            <w:pPr>
              <w:ind w:right="57"/>
              <w:jc w:val="right"/>
              <w:rPr>
                <w:sz w:val="18"/>
                <w:szCs w:val="18"/>
              </w:rPr>
            </w:pPr>
            <w:r>
              <w:rPr>
                <w:sz w:val="18"/>
                <w:szCs w:val="18"/>
              </w:rPr>
              <w:t>31.023</w:t>
            </w:r>
          </w:p>
        </w:tc>
        <w:tc>
          <w:tcPr>
            <w:tcW w:w="850" w:type="dxa"/>
            <w:vAlign w:val="bottom"/>
          </w:tcPr>
          <w:p w:rsidR="00371160" w:rsidRDefault="009658B8">
            <w:pPr>
              <w:ind w:right="57"/>
              <w:jc w:val="right"/>
              <w:rPr>
                <w:sz w:val="18"/>
                <w:szCs w:val="18"/>
              </w:rPr>
            </w:pPr>
            <w:r>
              <w:rPr>
                <w:sz w:val="18"/>
                <w:szCs w:val="18"/>
              </w:rPr>
              <w:t>0,42</w:t>
            </w:r>
          </w:p>
        </w:tc>
        <w:tc>
          <w:tcPr>
            <w:tcW w:w="838" w:type="dxa"/>
            <w:vAlign w:val="bottom"/>
          </w:tcPr>
          <w:p w:rsidR="00371160" w:rsidRDefault="009658B8">
            <w:pPr>
              <w:ind w:right="57"/>
              <w:jc w:val="right"/>
              <w:rPr>
                <w:sz w:val="18"/>
                <w:szCs w:val="18"/>
              </w:rPr>
            </w:pPr>
            <w:r>
              <w:rPr>
                <w:sz w:val="18"/>
                <w:szCs w:val="18"/>
              </w:rPr>
              <w:t>-</w:t>
            </w:r>
          </w:p>
        </w:tc>
        <w:tc>
          <w:tcPr>
            <w:tcW w:w="844" w:type="dxa"/>
            <w:vAlign w:val="bottom"/>
          </w:tcPr>
          <w:p w:rsidR="00371160" w:rsidRDefault="009658B8">
            <w:pPr>
              <w:ind w:right="57"/>
              <w:jc w:val="right"/>
              <w:rPr>
                <w:sz w:val="18"/>
                <w:szCs w:val="18"/>
              </w:rPr>
            </w:pPr>
            <w:r>
              <w:rPr>
                <w:sz w:val="18"/>
                <w:szCs w:val="18"/>
              </w:rPr>
              <w:t>-</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Balıkçılık</w:t>
            </w:r>
          </w:p>
        </w:tc>
        <w:tc>
          <w:tcPr>
            <w:tcW w:w="844" w:type="dxa"/>
            <w:vAlign w:val="bottom"/>
          </w:tcPr>
          <w:p w:rsidR="00371160" w:rsidRDefault="0092089C">
            <w:pPr>
              <w:ind w:right="57"/>
              <w:jc w:val="right"/>
              <w:rPr>
                <w:sz w:val="18"/>
                <w:szCs w:val="18"/>
              </w:rPr>
            </w:pPr>
            <w:ins w:id="728" w:author="Gülşah Tuba Ünlü (Open)&#10;" w:date="2011-02-13T21:44:00Z">
              <w:r w:rsidRPr="0092089C">
                <w:rPr>
                  <w:sz w:val="18"/>
                  <w:szCs w:val="18"/>
                  <w:rPrChange w:id="729" w:author="Asiye Mara (Open)&#10;" w:date="2011-02-14T12:31:00Z">
                    <w:rPr>
                      <w:rFonts w:ascii="Calibri" w:hAnsi="Calibri" w:cs="Calibri"/>
                      <w:sz w:val="22"/>
                      <w:szCs w:val="22"/>
                    </w:rPr>
                  </w:rPrChange>
                </w:rPr>
                <w:t>9.827</w:t>
              </w:r>
            </w:ins>
            <w:del w:id="730" w:author="Gülşah Tuba Ünlü (Open)&#10;" w:date="2011-02-13T21:44:00Z">
              <w:r w:rsidR="009658B8">
                <w:rPr>
                  <w:sz w:val="18"/>
                  <w:szCs w:val="18"/>
                </w:rPr>
                <w:delText>9.827</w:delText>
              </w:r>
            </w:del>
          </w:p>
        </w:tc>
        <w:tc>
          <w:tcPr>
            <w:tcW w:w="844" w:type="dxa"/>
            <w:vAlign w:val="bottom"/>
          </w:tcPr>
          <w:p w:rsidR="00371160" w:rsidRDefault="0092089C">
            <w:pPr>
              <w:ind w:right="57"/>
              <w:jc w:val="right"/>
              <w:rPr>
                <w:sz w:val="18"/>
                <w:szCs w:val="18"/>
              </w:rPr>
            </w:pPr>
            <w:ins w:id="731" w:author="Gülşah Tuba Ünlü (Open)&#10;" w:date="2011-02-13T21:44:00Z">
              <w:r w:rsidRPr="0092089C">
                <w:rPr>
                  <w:sz w:val="18"/>
                  <w:szCs w:val="18"/>
                  <w:rPrChange w:id="732" w:author="Asiye Mara (Open)&#10;" w:date="2011-02-14T12:31:00Z">
                    <w:rPr>
                      <w:rFonts w:ascii="Calibri" w:hAnsi="Calibri" w:cs="Calibri"/>
                      <w:sz w:val="22"/>
                      <w:szCs w:val="22"/>
                    </w:rPr>
                  </w:rPrChange>
                </w:rPr>
                <w:t>0,10</w:t>
              </w:r>
            </w:ins>
            <w:del w:id="733" w:author="Gülşah Tuba Ünlü (Open)&#10;" w:date="2011-02-13T21:44:00Z">
              <w:r w:rsidR="009658B8">
                <w:rPr>
                  <w:sz w:val="18"/>
                  <w:szCs w:val="18"/>
                </w:rPr>
                <w:delText>0,10</w:delText>
              </w:r>
            </w:del>
          </w:p>
        </w:tc>
        <w:tc>
          <w:tcPr>
            <w:tcW w:w="844" w:type="dxa"/>
            <w:vAlign w:val="bottom"/>
          </w:tcPr>
          <w:p w:rsidR="00371160" w:rsidRDefault="0092089C">
            <w:pPr>
              <w:ind w:right="57"/>
              <w:jc w:val="right"/>
              <w:rPr>
                <w:sz w:val="18"/>
                <w:szCs w:val="18"/>
              </w:rPr>
            </w:pPr>
            <w:ins w:id="734" w:author="Gülşah Tuba Ünlü (Open)&#10;" w:date="2011-02-13T21:44:00Z">
              <w:r w:rsidRPr="0092089C">
                <w:rPr>
                  <w:sz w:val="18"/>
                  <w:szCs w:val="18"/>
                  <w:rPrChange w:id="735" w:author="Asiye Mara (Open)&#10;" w:date="2011-02-14T12:31:00Z">
                    <w:rPr>
                      <w:rFonts w:ascii="Calibri" w:hAnsi="Calibri" w:cs="Calibri"/>
                      <w:sz w:val="22"/>
                      <w:szCs w:val="22"/>
                    </w:rPr>
                  </w:rPrChange>
                </w:rPr>
                <w:t>1.171</w:t>
              </w:r>
            </w:ins>
            <w:del w:id="736" w:author="Gülşah Tuba Ünlü (Open)&#10;" w:date="2011-02-13T21:44:00Z">
              <w:r w:rsidR="009658B8">
                <w:rPr>
                  <w:sz w:val="18"/>
                  <w:szCs w:val="18"/>
                </w:rPr>
                <w:delText>1.171</w:delText>
              </w:r>
            </w:del>
          </w:p>
        </w:tc>
        <w:tc>
          <w:tcPr>
            <w:tcW w:w="844" w:type="dxa"/>
            <w:vAlign w:val="bottom"/>
          </w:tcPr>
          <w:p w:rsidR="00371160" w:rsidRDefault="0092089C">
            <w:pPr>
              <w:ind w:right="57"/>
              <w:jc w:val="right"/>
              <w:rPr>
                <w:sz w:val="18"/>
                <w:szCs w:val="18"/>
              </w:rPr>
            </w:pPr>
            <w:ins w:id="737" w:author="Gülşah Tuba Ünlü (Open)&#10;" w:date="2011-02-13T21:44:00Z">
              <w:r w:rsidRPr="0092089C">
                <w:rPr>
                  <w:sz w:val="18"/>
                  <w:szCs w:val="18"/>
                  <w:rPrChange w:id="738" w:author="Asiye Mara (Open)&#10;" w:date="2011-02-14T12:31:00Z">
                    <w:rPr>
                      <w:rFonts w:ascii="Calibri" w:hAnsi="Calibri" w:cs="Calibri"/>
                      <w:sz w:val="22"/>
                      <w:szCs w:val="22"/>
                    </w:rPr>
                  </w:rPrChange>
                </w:rPr>
                <w:t>0,12</w:t>
              </w:r>
            </w:ins>
            <w:del w:id="739" w:author="Gülşah Tuba Ünlü (Open)&#10;" w:date="2011-02-13T21:44:00Z">
              <w:r w:rsidR="009658B8">
                <w:rPr>
                  <w:sz w:val="18"/>
                  <w:szCs w:val="18"/>
                </w:rPr>
                <w:delText>0,12</w:delText>
              </w:r>
            </w:del>
          </w:p>
        </w:tc>
        <w:tc>
          <w:tcPr>
            <w:tcW w:w="844" w:type="dxa"/>
            <w:vAlign w:val="bottom"/>
          </w:tcPr>
          <w:p w:rsidR="00371160" w:rsidRDefault="009658B8">
            <w:pPr>
              <w:ind w:right="57"/>
              <w:jc w:val="right"/>
              <w:rPr>
                <w:sz w:val="18"/>
                <w:szCs w:val="18"/>
              </w:rPr>
            </w:pPr>
            <w:r>
              <w:rPr>
                <w:sz w:val="18"/>
                <w:szCs w:val="18"/>
              </w:rPr>
              <w:t>6.277</w:t>
            </w:r>
          </w:p>
        </w:tc>
        <w:tc>
          <w:tcPr>
            <w:tcW w:w="850" w:type="dxa"/>
            <w:vAlign w:val="bottom"/>
          </w:tcPr>
          <w:p w:rsidR="00371160" w:rsidRDefault="009658B8">
            <w:pPr>
              <w:ind w:right="57"/>
              <w:jc w:val="right"/>
              <w:rPr>
                <w:sz w:val="18"/>
                <w:szCs w:val="18"/>
              </w:rPr>
            </w:pPr>
            <w:r>
              <w:rPr>
                <w:sz w:val="18"/>
                <w:szCs w:val="18"/>
              </w:rPr>
              <w:t>0,08</w:t>
            </w:r>
          </w:p>
        </w:tc>
        <w:tc>
          <w:tcPr>
            <w:tcW w:w="838" w:type="dxa"/>
            <w:vAlign w:val="bottom"/>
          </w:tcPr>
          <w:p w:rsidR="00371160" w:rsidRDefault="009658B8">
            <w:pPr>
              <w:ind w:right="57"/>
              <w:jc w:val="right"/>
              <w:rPr>
                <w:sz w:val="18"/>
                <w:szCs w:val="18"/>
              </w:rPr>
            </w:pPr>
            <w:r>
              <w:rPr>
                <w:sz w:val="18"/>
                <w:szCs w:val="18"/>
              </w:rPr>
              <w:t>2.537</w:t>
            </w:r>
          </w:p>
        </w:tc>
        <w:tc>
          <w:tcPr>
            <w:tcW w:w="844" w:type="dxa"/>
            <w:vAlign w:val="bottom"/>
          </w:tcPr>
          <w:p w:rsidR="00371160" w:rsidRDefault="009658B8">
            <w:pPr>
              <w:ind w:right="57"/>
              <w:jc w:val="right"/>
              <w:rPr>
                <w:sz w:val="18"/>
                <w:szCs w:val="18"/>
              </w:rPr>
            </w:pPr>
            <w:r>
              <w:rPr>
                <w:sz w:val="18"/>
                <w:szCs w:val="18"/>
              </w:rPr>
              <w:t>0,40</w:t>
            </w:r>
          </w:p>
        </w:tc>
      </w:tr>
      <w:tr w:rsidR="00703735" w:rsidRPr="00872466" w:rsidTr="005F2323">
        <w:trPr>
          <w:trHeight w:val="213"/>
        </w:trPr>
        <w:tc>
          <w:tcPr>
            <w:tcW w:w="2574" w:type="dxa"/>
            <w:vAlign w:val="bottom"/>
          </w:tcPr>
          <w:p w:rsidR="00371160" w:rsidRDefault="009658B8">
            <w:pPr>
              <w:rPr>
                <w:rFonts w:eastAsia="Arial Unicode MS"/>
                <w:b/>
                <w:sz w:val="18"/>
                <w:szCs w:val="18"/>
                <w:lang w:val="tr-TR"/>
              </w:rPr>
            </w:pPr>
            <w:r>
              <w:rPr>
                <w:b/>
                <w:sz w:val="18"/>
                <w:szCs w:val="18"/>
                <w:lang w:val="tr-TR"/>
              </w:rPr>
              <w:t>Sanayi</w:t>
            </w:r>
          </w:p>
        </w:tc>
        <w:tc>
          <w:tcPr>
            <w:tcW w:w="844" w:type="dxa"/>
            <w:vAlign w:val="bottom"/>
          </w:tcPr>
          <w:p w:rsidR="00371160" w:rsidRDefault="0092089C">
            <w:pPr>
              <w:ind w:right="57"/>
              <w:jc w:val="right"/>
              <w:rPr>
                <w:b/>
                <w:sz w:val="18"/>
                <w:szCs w:val="18"/>
              </w:rPr>
            </w:pPr>
            <w:ins w:id="740" w:author="Gülşah Tuba Ünlü (Open)&#10;" w:date="2011-02-13T21:44:00Z">
              <w:r w:rsidRPr="0092089C">
                <w:rPr>
                  <w:b/>
                  <w:sz w:val="18"/>
                  <w:szCs w:val="18"/>
                  <w:rPrChange w:id="741" w:author="Asiye Mara (Open)&#10;" w:date="2011-02-14T12:31:00Z">
                    <w:rPr>
                      <w:rFonts w:ascii="Calibri" w:hAnsi="Calibri" w:cs="Calibri"/>
                      <w:b/>
                      <w:bCs/>
                      <w:sz w:val="22"/>
                      <w:szCs w:val="22"/>
                    </w:rPr>
                  </w:rPrChange>
                </w:rPr>
                <w:t>3.868.022</w:t>
              </w:r>
            </w:ins>
            <w:del w:id="742" w:author="Gülşah Tuba Ünlü (Open)&#10;" w:date="2011-02-13T21:44:00Z">
              <w:r w:rsidR="009658B8">
                <w:rPr>
                  <w:b/>
                  <w:sz w:val="18"/>
                  <w:szCs w:val="18"/>
                </w:rPr>
                <w:delText>3.866.620</w:delText>
              </w:r>
            </w:del>
          </w:p>
        </w:tc>
        <w:tc>
          <w:tcPr>
            <w:tcW w:w="844" w:type="dxa"/>
            <w:vAlign w:val="bottom"/>
          </w:tcPr>
          <w:p w:rsidR="00371160" w:rsidRDefault="0092089C">
            <w:pPr>
              <w:ind w:right="57"/>
              <w:jc w:val="right"/>
              <w:rPr>
                <w:b/>
                <w:sz w:val="18"/>
                <w:szCs w:val="18"/>
              </w:rPr>
            </w:pPr>
            <w:ins w:id="743" w:author="Gülşah Tuba Ünlü (Open)&#10;" w:date="2011-02-13T21:44:00Z">
              <w:r w:rsidRPr="0092089C">
                <w:rPr>
                  <w:b/>
                  <w:sz w:val="18"/>
                  <w:szCs w:val="18"/>
                  <w:rPrChange w:id="744" w:author="Asiye Mara (Open)&#10;" w:date="2011-02-14T12:31:00Z">
                    <w:rPr>
                      <w:rFonts w:ascii="Calibri" w:hAnsi="Calibri" w:cs="Calibri"/>
                      <w:b/>
                      <w:bCs/>
                      <w:sz w:val="22"/>
                      <w:szCs w:val="22"/>
                    </w:rPr>
                  </w:rPrChange>
                </w:rPr>
                <w:t>39,3</w:t>
              </w:r>
            </w:ins>
            <w:ins w:id="745" w:author="Gülşah Tuba Ünlü (Open)&#10;" w:date="2011-02-13T21:47:00Z">
              <w:r w:rsidR="009658B8">
                <w:rPr>
                  <w:b/>
                  <w:sz w:val="18"/>
                  <w:szCs w:val="18"/>
                </w:rPr>
                <w:t>8</w:t>
              </w:r>
            </w:ins>
            <w:del w:id="746" w:author="Gülşah Tuba Ünlü (Open)&#10;" w:date="2011-02-13T21:44:00Z">
              <w:r w:rsidR="009658B8">
                <w:rPr>
                  <w:b/>
                  <w:sz w:val="18"/>
                  <w:szCs w:val="18"/>
                </w:rPr>
                <w:delText>39,36</w:delText>
              </w:r>
            </w:del>
          </w:p>
        </w:tc>
        <w:tc>
          <w:tcPr>
            <w:tcW w:w="844" w:type="dxa"/>
            <w:vAlign w:val="bottom"/>
          </w:tcPr>
          <w:p w:rsidR="00371160" w:rsidRDefault="0092089C">
            <w:pPr>
              <w:ind w:right="57"/>
              <w:jc w:val="right"/>
              <w:rPr>
                <w:b/>
                <w:sz w:val="18"/>
                <w:szCs w:val="18"/>
              </w:rPr>
            </w:pPr>
            <w:ins w:id="747" w:author="Gülşah Tuba Ünlü (Open)&#10;" w:date="2011-02-13T21:44:00Z">
              <w:r w:rsidRPr="0092089C">
                <w:rPr>
                  <w:b/>
                  <w:sz w:val="18"/>
                  <w:szCs w:val="18"/>
                  <w:rPrChange w:id="748" w:author="Asiye Mara (Open)&#10;" w:date="2011-02-14T12:31:00Z">
                    <w:rPr>
                      <w:rFonts w:ascii="Calibri" w:hAnsi="Calibri" w:cs="Calibri"/>
                      <w:b/>
                      <w:bCs/>
                      <w:sz w:val="22"/>
                      <w:szCs w:val="22"/>
                    </w:rPr>
                  </w:rPrChange>
                </w:rPr>
                <w:t>389.656</w:t>
              </w:r>
            </w:ins>
            <w:del w:id="749" w:author="Gülşah Tuba Ünlü (Open)&#10;" w:date="2011-02-13T21:44:00Z">
              <w:r w:rsidR="009658B8">
                <w:rPr>
                  <w:b/>
                  <w:sz w:val="18"/>
                  <w:szCs w:val="18"/>
                </w:rPr>
                <w:delText>389.656</w:delText>
              </w:r>
            </w:del>
          </w:p>
        </w:tc>
        <w:tc>
          <w:tcPr>
            <w:tcW w:w="844" w:type="dxa"/>
            <w:vAlign w:val="bottom"/>
          </w:tcPr>
          <w:p w:rsidR="00371160" w:rsidRDefault="0092089C">
            <w:pPr>
              <w:ind w:right="57"/>
              <w:jc w:val="right"/>
              <w:rPr>
                <w:b/>
                <w:sz w:val="18"/>
                <w:szCs w:val="18"/>
              </w:rPr>
            </w:pPr>
            <w:ins w:id="750" w:author="Gülşah Tuba Ünlü (Open)&#10;" w:date="2011-02-13T21:44:00Z">
              <w:r w:rsidRPr="0092089C">
                <w:rPr>
                  <w:b/>
                  <w:sz w:val="18"/>
                  <w:szCs w:val="18"/>
                  <w:rPrChange w:id="751" w:author="Asiye Mara (Open)&#10;" w:date="2011-02-14T12:31:00Z">
                    <w:rPr>
                      <w:rFonts w:ascii="Calibri" w:hAnsi="Calibri" w:cs="Calibri"/>
                      <w:b/>
                      <w:bCs/>
                      <w:sz w:val="22"/>
                      <w:szCs w:val="22"/>
                    </w:rPr>
                  </w:rPrChange>
                </w:rPr>
                <w:t>39,4</w:t>
              </w:r>
            </w:ins>
            <w:ins w:id="752" w:author="Gülşah Tuba Ünlü (Open)&#10;" w:date="2011-02-13T21:47:00Z">
              <w:r w:rsidR="009658B8">
                <w:rPr>
                  <w:b/>
                  <w:sz w:val="18"/>
                  <w:szCs w:val="18"/>
                </w:rPr>
                <w:t>9</w:t>
              </w:r>
            </w:ins>
            <w:del w:id="753" w:author="Gülşah Tuba Ünlü (Open)&#10;" w:date="2011-02-13T21:44:00Z">
              <w:r w:rsidR="009658B8">
                <w:rPr>
                  <w:b/>
                  <w:sz w:val="18"/>
                  <w:szCs w:val="18"/>
                </w:rPr>
                <w:delText>39,49</w:delText>
              </w:r>
            </w:del>
          </w:p>
        </w:tc>
        <w:tc>
          <w:tcPr>
            <w:tcW w:w="844" w:type="dxa"/>
            <w:vAlign w:val="bottom"/>
          </w:tcPr>
          <w:p w:rsidR="00371160" w:rsidRDefault="009658B8">
            <w:pPr>
              <w:ind w:right="57"/>
              <w:jc w:val="right"/>
              <w:rPr>
                <w:b/>
                <w:sz w:val="18"/>
                <w:szCs w:val="18"/>
              </w:rPr>
            </w:pPr>
            <w:r>
              <w:rPr>
                <w:b/>
                <w:sz w:val="18"/>
                <w:szCs w:val="18"/>
              </w:rPr>
              <w:t>3.265.977</w:t>
            </w:r>
          </w:p>
        </w:tc>
        <w:tc>
          <w:tcPr>
            <w:tcW w:w="850" w:type="dxa"/>
            <w:vAlign w:val="bottom"/>
          </w:tcPr>
          <w:p w:rsidR="00371160" w:rsidRDefault="009658B8">
            <w:pPr>
              <w:ind w:right="57"/>
              <w:jc w:val="right"/>
              <w:rPr>
                <w:b/>
                <w:sz w:val="18"/>
                <w:szCs w:val="18"/>
              </w:rPr>
            </w:pPr>
            <w:r>
              <w:rPr>
                <w:b/>
                <w:sz w:val="18"/>
                <w:szCs w:val="18"/>
              </w:rPr>
              <w:t>43,96</w:t>
            </w:r>
          </w:p>
        </w:tc>
        <w:tc>
          <w:tcPr>
            <w:tcW w:w="838" w:type="dxa"/>
            <w:vAlign w:val="bottom"/>
          </w:tcPr>
          <w:p w:rsidR="00371160" w:rsidRDefault="009658B8">
            <w:pPr>
              <w:ind w:right="57"/>
              <w:jc w:val="right"/>
              <w:rPr>
                <w:b/>
                <w:sz w:val="18"/>
                <w:szCs w:val="18"/>
              </w:rPr>
            </w:pPr>
            <w:r>
              <w:rPr>
                <w:b/>
                <w:sz w:val="18"/>
                <w:szCs w:val="18"/>
              </w:rPr>
              <w:t>246.420</w:t>
            </w:r>
          </w:p>
        </w:tc>
        <w:tc>
          <w:tcPr>
            <w:tcW w:w="844" w:type="dxa"/>
            <w:vAlign w:val="bottom"/>
          </w:tcPr>
          <w:p w:rsidR="00371160" w:rsidRDefault="009658B8">
            <w:pPr>
              <w:ind w:right="57"/>
              <w:jc w:val="right"/>
              <w:rPr>
                <w:b/>
                <w:sz w:val="18"/>
                <w:szCs w:val="18"/>
              </w:rPr>
            </w:pPr>
            <w:r>
              <w:rPr>
                <w:b/>
                <w:sz w:val="18"/>
                <w:szCs w:val="18"/>
              </w:rPr>
              <w:t>38,97</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Madencilik ve Taşocakçılığı </w:t>
            </w:r>
          </w:p>
        </w:tc>
        <w:tc>
          <w:tcPr>
            <w:tcW w:w="844" w:type="dxa"/>
            <w:vAlign w:val="bottom"/>
          </w:tcPr>
          <w:p w:rsidR="00371160" w:rsidRDefault="0092089C">
            <w:pPr>
              <w:ind w:right="57"/>
              <w:jc w:val="right"/>
              <w:rPr>
                <w:sz w:val="18"/>
                <w:szCs w:val="18"/>
              </w:rPr>
            </w:pPr>
            <w:ins w:id="754" w:author="Gülşah Tuba Ünlü (Open)&#10;" w:date="2011-02-13T21:44:00Z">
              <w:r w:rsidRPr="0092089C">
                <w:rPr>
                  <w:sz w:val="18"/>
                  <w:szCs w:val="18"/>
                  <w:rPrChange w:id="755" w:author="Asiye Mara (Open)&#10;" w:date="2011-02-14T12:31:00Z">
                    <w:rPr>
                      <w:rFonts w:ascii="Calibri" w:hAnsi="Calibri" w:cs="Calibri"/>
                      <w:sz w:val="22"/>
                      <w:szCs w:val="22"/>
                    </w:rPr>
                  </w:rPrChange>
                </w:rPr>
                <w:t>163.782</w:t>
              </w:r>
            </w:ins>
            <w:del w:id="756" w:author="Gülşah Tuba Ünlü (Open)&#10;" w:date="2011-02-13T21:44:00Z">
              <w:r w:rsidR="009658B8">
                <w:rPr>
                  <w:sz w:val="18"/>
                  <w:szCs w:val="18"/>
                </w:rPr>
                <w:delText>163.782</w:delText>
              </w:r>
            </w:del>
          </w:p>
        </w:tc>
        <w:tc>
          <w:tcPr>
            <w:tcW w:w="844" w:type="dxa"/>
            <w:vAlign w:val="bottom"/>
          </w:tcPr>
          <w:p w:rsidR="00371160" w:rsidRDefault="0092089C">
            <w:pPr>
              <w:ind w:right="57"/>
              <w:jc w:val="right"/>
              <w:rPr>
                <w:sz w:val="18"/>
                <w:szCs w:val="18"/>
              </w:rPr>
            </w:pPr>
            <w:ins w:id="757" w:author="Gülşah Tuba Ünlü (Open)&#10;" w:date="2011-02-13T21:44:00Z">
              <w:r w:rsidRPr="0092089C">
                <w:rPr>
                  <w:sz w:val="18"/>
                  <w:szCs w:val="18"/>
                  <w:rPrChange w:id="758" w:author="Asiye Mara (Open)&#10;" w:date="2011-02-14T12:31:00Z">
                    <w:rPr>
                      <w:rFonts w:ascii="Calibri" w:hAnsi="Calibri" w:cs="Calibri"/>
                      <w:sz w:val="22"/>
                      <w:szCs w:val="22"/>
                    </w:rPr>
                  </w:rPrChange>
                </w:rPr>
                <w:t>1,67</w:t>
              </w:r>
            </w:ins>
            <w:del w:id="759" w:author="Gülşah Tuba Ünlü (Open)&#10;" w:date="2011-02-13T21:44:00Z">
              <w:r w:rsidR="009658B8">
                <w:rPr>
                  <w:sz w:val="18"/>
                  <w:szCs w:val="18"/>
                </w:rPr>
                <w:delText>1,67</w:delText>
              </w:r>
            </w:del>
          </w:p>
        </w:tc>
        <w:tc>
          <w:tcPr>
            <w:tcW w:w="844" w:type="dxa"/>
            <w:vAlign w:val="bottom"/>
          </w:tcPr>
          <w:p w:rsidR="00371160" w:rsidRDefault="0092089C">
            <w:pPr>
              <w:ind w:right="57"/>
              <w:jc w:val="right"/>
              <w:rPr>
                <w:sz w:val="18"/>
                <w:szCs w:val="18"/>
              </w:rPr>
            </w:pPr>
            <w:ins w:id="760" w:author="Gülşah Tuba Ünlü (Open)&#10;" w:date="2011-02-13T21:44:00Z">
              <w:r w:rsidRPr="0092089C">
                <w:rPr>
                  <w:sz w:val="18"/>
                  <w:szCs w:val="18"/>
                  <w:rPrChange w:id="761" w:author="Asiye Mara (Open)&#10;" w:date="2011-02-14T12:31:00Z">
                    <w:rPr>
                      <w:rFonts w:ascii="Calibri" w:hAnsi="Calibri" w:cs="Calibri"/>
                      <w:sz w:val="22"/>
                      <w:szCs w:val="22"/>
                    </w:rPr>
                  </w:rPrChange>
                </w:rPr>
                <w:t>65.098</w:t>
              </w:r>
            </w:ins>
            <w:del w:id="762" w:author="Gülşah Tuba Ünlü (Open)&#10;" w:date="2011-02-13T21:44:00Z">
              <w:r w:rsidR="009658B8">
                <w:rPr>
                  <w:sz w:val="18"/>
                  <w:szCs w:val="18"/>
                </w:rPr>
                <w:delText>65.098</w:delText>
              </w:r>
            </w:del>
          </w:p>
        </w:tc>
        <w:tc>
          <w:tcPr>
            <w:tcW w:w="844" w:type="dxa"/>
            <w:vAlign w:val="bottom"/>
          </w:tcPr>
          <w:p w:rsidR="00371160" w:rsidRDefault="0092089C">
            <w:pPr>
              <w:ind w:right="57"/>
              <w:jc w:val="right"/>
              <w:rPr>
                <w:sz w:val="18"/>
                <w:szCs w:val="18"/>
              </w:rPr>
            </w:pPr>
            <w:ins w:id="763" w:author="Gülşah Tuba Ünlü (Open)&#10;" w:date="2011-02-13T21:44:00Z">
              <w:r w:rsidRPr="0092089C">
                <w:rPr>
                  <w:sz w:val="18"/>
                  <w:szCs w:val="18"/>
                  <w:rPrChange w:id="764" w:author="Asiye Mara (Open)&#10;" w:date="2011-02-14T12:31:00Z">
                    <w:rPr>
                      <w:rFonts w:ascii="Calibri" w:hAnsi="Calibri" w:cs="Calibri"/>
                      <w:sz w:val="22"/>
                      <w:szCs w:val="22"/>
                    </w:rPr>
                  </w:rPrChange>
                </w:rPr>
                <w:t>6,60</w:t>
              </w:r>
            </w:ins>
            <w:del w:id="765" w:author="Gülşah Tuba Ünlü (Open)&#10;" w:date="2011-02-13T21:44:00Z">
              <w:r w:rsidR="009658B8">
                <w:rPr>
                  <w:sz w:val="18"/>
                  <w:szCs w:val="18"/>
                </w:rPr>
                <w:delText>6,60</w:delText>
              </w:r>
            </w:del>
          </w:p>
        </w:tc>
        <w:tc>
          <w:tcPr>
            <w:tcW w:w="844" w:type="dxa"/>
            <w:vAlign w:val="bottom"/>
          </w:tcPr>
          <w:p w:rsidR="00371160" w:rsidRDefault="009658B8">
            <w:pPr>
              <w:ind w:right="57"/>
              <w:jc w:val="right"/>
              <w:rPr>
                <w:sz w:val="18"/>
                <w:szCs w:val="18"/>
              </w:rPr>
            </w:pPr>
            <w:r>
              <w:rPr>
                <w:sz w:val="18"/>
                <w:szCs w:val="18"/>
              </w:rPr>
              <w:t>294.079</w:t>
            </w:r>
          </w:p>
        </w:tc>
        <w:tc>
          <w:tcPr>
            <w:tcW w:w="850" w:type="dxa"/>
            <w:vAlign w:val="bottom"/>
          </w:tcPr>
          <w:p w:rsidR="00371160" w:rsidRDefault="009658B8">
            <w:pPr>
              <w:ind w:right="57"/>
              <w:jc w:val="right"/>
              <w:rPr>
                <w:sz w:val="18"/>
                <w:szCs w:val="18"/>
              </w:rPr>
            </w:pPr>
            <w:r>
              <w:rPr>
                <w:sz w:val="18"/>
                <w:szCs w:val="18"/>
              </w:rPr>
              <w:t>3,96</w:t>
            </w:r>
          </w:p>
        </w:tc>
        <w:tc>
          <w:tcPr>
            <w:tcW w:w="838" w:type="dxa"/>
            <w:vAlign w:val="bottom"/>
          </w:tcPr>
          <w:p w:rsidR="00371160" w:rsidRDefault="009658B8">
            <w:pPr>
              <w:ind w:right="57"/>
              <w:jc w:val="right"/>
              <w:rPr>
                <w:sz w:val="18"/>
                <w:szCs w:val="18"/>
              </w:rPr>
            </w:pPr>
            <w:r>
              <w:rPr>
                <w:sz w:val="18"/>
                <w:szCs w:val="18"/>
              </w:rPr>
              <w:t>67.589</w:t>
            </w:r>
          </w:p>
        </w:tc>
        <w:tc>
          <w:tcPr>
            <w:tcW w:w="844" w:type="dxa"/>
            <w:vAlign w:val="bottom"/>
          </w:tcPr>
          <w:p w:rsidR="00371160" w:rsidRDefault="009658B8">
            <w:pPr>
              <w:ind w:right="57"/>
              <w:jc w:val="right"/>
              <w:rPr>
                <w:sz w:val="18"/>
                <w:szCs w:val="18"/>
              </w:rPr>
            </w:pPr>
            <w:r>
              <w:rPr>
                <w:sz w:val="18"/>
                <w:szCs w:val="18"/>
              </w:rPr>
              <w:t>10,69</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İmalat Sanayi</w:t>
            </w:r>
          </w:p>
        </w:tc>
        <w:tc>
          <w:tcPr>
            <w:tcW w:w="844" w:type="dxa"/>
            <w:vAlign w:val="bottom"/>
          </w:tcPr>
          <w:p w:rsidR="00371160" w:rsidRDefault="0092089C">
            <w:pPr>
              <w:ind w:right="57"/>
              <w:jc w:val="right"/>
              <w:rPr>
                <w:sz w:val="18"/>
                <w:szCs w:val="18"/>
              </w:rPr>
            </w:pPr>
            <w:ins w:id="766" w:author="Gülşah Tuba Ünlü (Open)&#10;" w:date="2011-02-13T21:44:00Z">
              <w:r w:rsidRPr="0092089C">
                <w:rPr>
                  <w:sz w:val="18"/>
                  <w:szCs w:val="18"/>
                  <w:rPrChange w:id="767" w:author="Asiye Mara (Open)&#10;" w:date="2011-02-14T12:31:00Z">
                    <w:rPr>
                      <w:rFonts w:ascii="Calibri" w:hAnsi="Calibri" w:cs="Calibri"/>
                      <w:sz w:val="22"/>
                      <w:szCs w:val="22"/>
                    </w:rPr>
                  </w:rPrChange>
                </w:rPr>
                <w:t>2.885.961</w:t>
              </w:r>
            </w:ins>
            <w:del w:id="768" w:author="Gülşah Tuba Ünlü (Open)&#10;" w:date="2011-02-13T21:44:00Z">
              <w:r w:rsidR="009658B8">
                <w:rPr>
                  <w:sz w:val="18"/>
                  <w:szCs w:val="18"/>
                </w:rPr>
                <w:delText>2.884.582</w:delText>
              </w:r>
            </w:del>
          </w:p>
        </w:tc>
        <w:tc>
          <w:tcPr>
            <w:tcW w:w="844" w:type="dxa"/>
            <w:vAlign w:val="bottom"/>
          </w:tcPr>
          <w:p w:rsidR="00371160" w:rsidRDefault="0092089C">
            <w:pPr>
              <w:ind w:right="57"/>
              <w:jc w:val="right"/>
              <w:rPr>
                <w:sz w:val="18"/>
                <w:szCs w:val="18"/>
              </w:rPr>
            </w:pPr>
            <w:ins w:id="769" w:author="Gülşah Tuba Ünlü (Open)&#10;" w:date="2011-02-13T21:44:00Z">
              <w:r w:rsidRPr="0092089C">
                <w:rPr>
                  <w:sz w:val="18"/>
                  <w:szCs w:val="18"/>
                  <w:rPrChange w:id="770" w:author="Asiye Mara (Open)&#10;" w:date="2011-02-14T12:31:00Z">
                    <w:rPr>
                      <w:rFonts w:ascii="Calibri" w:hAnsi="Calibri" w:cs="Calibri"/>
                      <w:sz w:val="22"/>
                      <w:szCs w:val="22"/>
                    </w:rPr>
                  </w:rPrChange>
                </w:rPr>
                <w:t>29,38</w:t>
              </w:r>
            </w:ins>
            <w:del w:id="771" w:author="Gülşah Tuba Ünlü (Open)&#10;" w:date="2011-02-13T21:44:00Z">
              <w:r w:rsidR="009658B8">
                <w:rPr>
                  <w:sz w:val="18"/>
                  <w:szCs w:val="18"/>
                </w:rPr>
                <w:delText>29,36</w:delText>
              </w:r>
            </w:del>
          </w:p>
        </w:tc>
        <w:tc>
          <w:tcPr>
            <w:tcW w:w="844" w:type="dxa"/>
            <w:vAlign w:val="bottom"/>
          </w:tcPr>
          <w:p w:rsidR="00371160" w:rsidRDefault="0092089C">
            <w:pPr>
              <w:ind w:right="57"/>
              <w:jc w:val="right"/>
              <w:rPr>
                <w:sz w:val="18"/>
                <w:szCs w:val="18"/>
              </w:rPr>
            </w:pPr>
            <w:ins w:id="772" w:author="Gülşah Tuba Ünlü (Open)&#10;" w:date="2011-02-13T21:44:00Z">
              <w:r w:rsidRPr="0092089C">
                <w:rPr>
                  <w:sz w:val="18"/>
                  <w:szCs w:val="18"/>
                  <w:rPrChange w:id="773" w:author="Asiye Mara (Open)&#10;" w:date="2011-02-14T12:31:00Z">
                    <w:rPr>
                      <w:rFonts w:ascii="Calibri" w:hAnsi="Calibri" w:cs="Calibri"/>
                      <w:sz w:val="22"/>
                      <w:szCs w:val="22"/>
                    </w:rPr>
                  </w:rPrChange>
                </w:rPr>
                <w:t>211.262</w:t>
              </w:r>
            </w:ins>
            <w:del w:id="774" w:author="Gülşah Tuba Ünlü (Open)&#10;" w:date="2011-02-13T21:44:00Z">
              <w:r w:rsidR="009658B8">
                <w:rPr>
                  <w:sz w:val="18"/>
                  <w:szCs w:val="18"/>
                </w:rPr>
                <w:delText>211.262</w:delText>
              </w:r>
            </w:del>
          </w:p>
        </w:tc>
        <w:tc>
          <w:tcPr>
            <w:tcW w:w="844" w:type="dxa"/>
            <w:vAlign w:val="bottom"/>
          </w:tcPr>
          <w:p w:rsidR="00371160" w:rsidRDefault="0092089C">
            <w:pPr>
              <w:ind w:right="57"/>
              <w:jc w:val="right"/>
              <w:rPr>
                <w:sz w:val="18"/>
                <w:szCs w:val="18"/>
              </w:rPr>
            </w:pPr>
            <w:ins w:id="775" w:author="Gülşah Tuba Ünlü (Open)&#10;" w:date="2011-02-13T21:44:00Z">
              <w:r w:rsidRPr="0092089C">
                <w:rPr>
                  <w:sz w:val="18"/>
                  <w:szCs w:val="18"/>
                  <w:rPrChange w:id="776" w:author="Asiye Mara (Open)&#10;" w:date="2011-02-14T12:31:00Z">
                    <w:rPr>
                      <w:rFonts w:ascii="Calibri" w:hAnsi="Calibri" w:cs="Calibri"/>
                      <w:sz w:val="22"/>
                      <w:szCs w:val="22"/>
                    </w:rPr>
                  </w:rPrChange>
                </w:rPr>
                <w:t>21,41</w:t>
              </w:r>
            </w:ins>
            <w:del w:id="777" w:author="Gülşah Tuba Ünlü (Open)&#10;" w:date="2011-02-13T21:44:00Z">
              <w:r w:rsidR="009658B8">
                <w:rPr>
                  <w:sz w:val="18"/>
                  <w:szCs w:val="18"/>
                </w:rPr>
                <w:delText>21,41</w:delText>
              </w:r>
            </w:del>
          </w:p>
        </w:tc>
        <w:tc>
          <w:tcPr>
            <w:tcW w:w="844" w:type="dxa"/>
            <w:vAlign w:val="bottom"/>
          </w:tcPr>
          <w:p w:rsidR="00371160" w:rsidRDefault="009658B8">
            <w:pPr>
              <w:ind w:right="57"/>
              <w:jc w:val="right"/>
              <w:rPr>
                <w:sz w:val="18"/>
                <w:szCs w:val="18"/>
              </w:rPr>
            </w:pPr>
            <w:r>
              <w:rPr>
                <w:sz w:val="18"/>
                <w:szCs w:val="18"/>
              </w:rPr>
              <w:t>2.439.245</w:t>
            </w:r>
          </w:p>
        </w:tc>
        <w:tc>
          <w:tcPr>
            <w:tcW w:w="850" w:type="dxa"/>
            <w:vAlign w:val="bottom"/>
          </w:tcPr>
          <w:p w:rsidR="00371160" w:rsidRDefault="009658B8">
            <w:pPr>
              <w:ind w:right="57"/>
              <w:jc w:val="right"/>
              <w:rPr>
                <w:sz w:val="18"/>
                <w:szCs w:val="18"/>
              </w:rPr>
            </w:pPr>
            <w:r>
              <w:rPr>
                <w:sz w:val="18"/>
                <w:szCs w:val="18"/>
              </w:rPr>
              <w:t>32,83</w:t>
            </w:r>
          </w:p>
        </w:tc>
        <w:tc>
          <w:tcPr>
            <w:tcW w:w="838" w:type="dxa"/>
            <w:vAlign w:val="bottom"/>
          </w:tcPr>
          <w:p w:rsidR="00371160" w:rsidRDefault="009658B8">
            <w:pPr>
              <w:ind w:right="57"/>
              <w:jc w:val="right"/>
              <w:rPr>
                <w:sz w:val="18"/>
                <w:szCs w:val="18"/>
              </w:rPr>
            </w:pPr>
            <w:r>
              <w:rPr>
                <w:sz w:val="18"/>
                <w:szCs w:val="18"/>
              </w:rPr>
              <w:t>126.293</w:t>
            </w:r>
          </w:p>
        </w:tc>
        <w:tc>
          <w:tcPr>
            <w:tcW w:w="844" w:type="dxa"/>
            <w:vAlign w:val="bottom"/>
          </w:tcPr>
          <w:p w:rsidR="00371160" w:rsidRDefault="009658B8">
            <w:pPr>
              <w:ind w:right="57"/>
              <w:jc w:val="right"/>
              <w:rPr>
                <w:sz w:val="18"/>
                <w:szCs w:val="18"/>
              </w:rPr>
            </w:pPr>
            <w:r>
              <w:rPr>
                <w:sz w:val="18"/>
                <w:szCs w:val="18"/>
              </w:rPr>
              <w:t>19,97</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Elektrik, Gaz, Su</w:t>
            </w:r>
          </w:p>
        </w:tc>
        <w:tc>
          <w:tcPr>
            <w:tcW w:w="844" w:type="dxa"/>
            <w:vAlign w:val="bottom"/>
          </w:tcPr>
          <w:p w:rsidR="00371160" w:rsidRDefault="0092089C">
            <w:pPr>
              <w:ind w:right="57"/>
              <w:jc w:val="right"/>
              <w:rPr>
                <w:sz w:val="18"/>
                <w:szCs w:val="18"/>
              </w:rPr>
            </w:pPr>
            <w:ins w:id="778" w:author="Gülşah Tuba Ünlü (Open)&#10;" w:date="2011-02-13T21:44:00Z">
              <w:r w:rsidRPr="0092089C">
                <w:rPr>
                  <w:sz w:val="18"/>
                  <w:szCs w:val="18"/>
                  <w:rPrChange w:id="779" w:author="Asiye Mara (Open)&#10;" w:date="2011-02-14T12:31:00Z">
                    <w:rPr>
                      <w:rFonts w:ascii="Calibri" w:hAnsi="Calibri" w:cs="Calibri"/>
                      <w:sz w:val="22"/>
                      <w:szCs w:val="22"/>
                    </w:rPr>
                  </w:rPrChange>
                </w:rPr>
                <w:t>818.279</w:t>
              </w:r>
            </w:ins>
            <w:del w:id="780" w:author="Gülşah Tuba Ünlü (Open)&#10;" w:date="2011-02-13T21:44:00Z">
              <w:r w:rsidR="009658B8">
                <w:rPr>
                  <w:sz w:val="18"/>
                  <w:szCs w:val="18"/>
                </w:rPr>
                <w:delText>818.256</w:delText>
              </w:r>
            </w:del>
          </w:p>
        </w:tc>
        <w:tc>
          <w:tcPr>
            <w:tcW w:w="844" w:type="dxa"/>
            <w:vAlign w:val="bottom"/>
          </w:tcPr>
          <w:p w:rsidR="00371160" w:rsidRDefault="0092089C">
            <w:pPr>
              <w:ind w:right="57"/>
              <w:jc w:val="right"/>
              <w:rPr>
                <w:sz w:val="18"/>
                <w:szCs w:val="18"/>
              </w:rPr>
            </w:pPr>
            <w:ins w:id="781" w:author="Gülşah Tuba Ünlü (Open)&#10;" w:date="2011-02-13T21:44:00Z">
              <w:r w:rsidRPr="0092089C">
                <w:rPr>
                  <w:sz w:val="18"/>
                  <w:szCs w:val="18"/>
                  <w:rPrChange w:id="782" w:author="Asiye Mara (Open)&#10;" w:date="2011-02-14T12:31:00Z">
                    <w:rPr>
                      <w:rFonts w:ascii="Calibri" w:hAnsi="Calibri" w:cs="Calibri"/>
                      <w:sz w:val="22"/>
                      <w:szCs w:val="22"/>
                    </w:rPr>
                  </w:rPrChange>
                </w:rPr>
                <w:t>8,33</w:t>
              </w:r>
            </w:ins>
            <w:del w:id="783" w:author="Gülşah Tuba Ünlü (Open)&#10;" w:date="2011-02-13T21:44:00Z">
              <w:r w:rsidR="009658B8">
                <w:rPr>
                  <w:sz w:val="18"/>
                  <w:szCs w:val="18"/>
                </w:rPr>
                <w:delText>8,33</w:delText>
              </w:r>
            </w:del>
          </w:p>
        </w:tc>
        <w:tc>
          <w:tcPr>
            <w:tcW w:w="844" w:type="dxa"/>
            <w:vAlign w:val="bottom"/>
          </w:tcPr>
          <w:p w:rsidR="00371160" w:rsidRDefault="0092089C">
            <w:pPr>
              <w:ind w:right="57"/>
              <w:jc w:val="right"/>
              <w:rPr>
                <w:sz w:val="18"/>
                <w:szCs w:val="18"/>
              </w:rPr>
            </w:pPr>
            <w:ins w:id="784" w:author="Gülşah Tuba Ünlü (Open)&#10;" w:date="2011-02-13T21:44:00Z">
              <w:r w:rsidRPr="0092089C">
                <w:rPr>
                  <w:sz w:val="18"/>
                  <w:szCs w:val="18"/>
                  <w:rPrChange w:id="785" w:author="Asiye Mara (Open)&#10;" w:date="2011-02-14T12:31:00Z">
                    <w:rPr>
                      <w:rFonts w:ascii="Calibri" w:hAnsi="Calibri" w:cs="Calibri"/>
                      <w:sz w:val="22"/>
                      <w:szCs w:val="22"/>
                    </w:rPr>
                  </w:rPrChange>
                </w:rPr>
                <w:t>113.296</w:t>
              </w:r>
            </w:ins>
            <w:del w:id="786" w:author="Gülşah Tuba Ünlü (Open)&#10;" w:date="2011-02-13T21:44:00Z">
              <w:r w:rsidR="009658B8">
                <w:rPr>
                  <w:sz w:val="18"/>
                  <w:szCs w:val="18"/>
                </w:rPr>
                <w:delText>113.296</w:delText>
              </w:r>
            </w:del>
          </w:p>
        </w:tc>
        <w:tc>
          <w:tcPr>
            <w:tcW w:w="844" w:type="dxa"/>
            <w:vAlign w:val="bottom"/>
          </w:tcPr>
          <w:p w:rsidR="00371160" w:rsidRDefault="0092089C">
            <w:pPr>
              <w:ind w:right="57"/>
              <w:jc w:val="right"/>
              <w:rPr>
                <w:sz w:val="18"/>
                <w:szCs w:val="18"/>
              </w:rPr>
            </w:pPr>
            <w:ins w:id="787" w:author="Gülşah Tuba Ünlü (Open)&#10;" w:date="2011-02-13T21:44:00Z">
              <w:r w:rsidRPr="0092089C">
                <w:rPr>
                  <w:sz w:val="18"/>
                  <w:szCs w:val="18"/>
                  <w:rPrChange w:id="788" w:author="Asiye Mara (Open)&#10;" w:date="2011-02-14T12:31:00Z">
                    <w:rPr>
                      <w:rFonts w:ascii="Calibri" w:hAnsi="Calibri" w:cs="Calibri"/>
                      <w:sz w:val="22"/>
                      <w:szCs w:val="22"/>
                    </w:rPr>
                  </w:rPrChange>
                </w:rPr>
                <w:t>11,48</w:t>
              </w:r>
            </w:ins>
            <w:del w:id="789" w:author="Gülşah Tuba Ünlü (Open)&#10;" w:date="2011-02-13T21:44:00Z">
              <w:r w:rsidR="009658B8">
                <w:rPr>
                  <w:sz w:val="18"/>
                  <w:szCs w:val="18"/>
                </w:rPr>
                <w:delText>11,48</w:delText>
              </w:r>
            </w:del>
          </w:p>
        </w:tc>
        <w:tc>
          <w:tcPr>
            <w:tcW w:w="844" w:type="dxa"/>
            <w:vAlign w:val="bottom"/>
          </w:tcPr>
          <w:p w:rsidR="00371160" w:rsidRDefault="009658B8">
            <w:pPr>
              <w:ind w:right="57"/>
              <w:jc w:val="right"/>
              <w:rPr>
                <w:sz w:val="18"/>
                <w:szCs w:val="18"/>
              </w:rPr>
            </w:pPr>
            <w:r>
              <w:rPr>
                <w:sz w:val="18"/>
                <w:szCs w:val="18"/>
              </w:rPr>
              <w:t>532.653</w:t>
            </w:r>
          </w:p>
        </w:tc>
        <w:tc>
          <w:tcPr>
            <w:tcW w:w="850" w:type="dxa"/>
            <w:vAlign w:val="bottom"/>
          </w:tcPr>
          <w:p w:rsidR="00371160" w:rsidRDefault="009658B8">
            <w:pPr>
              <w:ind w:right="57"/>
              <w:jc w:val="right"/>
              <w:rPr>
                <w:sz w:val="18"/>
                <w:szCs w:val="18"/>
              </w:rPr>
            </w:pPr>
            <w:r>
              <w:rPr>
                <w:sz w:val="18"/>
                <w:szCs w:val="18"/>
              </w:rPr>
              <w:t>7,17</w:t>
            </w:r>
          </w:p>
        </w:tc>
        <w:tc>
          <w:tcPr>
            <w:tcW w:w="838" w:type="dxa"/>
            <w:vAlign w:val="bottom"/>
          </w:tcPr>
          <w:p w:rsidR="00371160" w:rsidRDefault="009658B8">
            <w:pPr>
              <w:ind w:right="57"/>
              <w:jc w:val="right"/>
              <w:rPr>
                <w:sz w:val="18"/>
                <w:szCs w:val="18"/>
              </w:rPr>
            </w:pPr>
            <w:r>
              <w:rPr>
                <w:sz w:val="18"/>
                <w:szCs w:val="18"/>
              </w:rPr>
              <w:t>52.538</w:t>
            </w:r>
          </w:p>
        </w:tc>
        <w:tc>
          <w:tcPr>
            <w:tcW w:w="844" w:type="dxa"/>
            <w:vAlign w:val="bottom"/>
          </w:tcPr>
          <w:p w:rsidR="00371160" w:rsidRDefault="009658B8">
            <w:pPr>
              <w:ind w:right="57"/>
              <w:jc w:val="right"/>
              <w:rPr>
                <w:sz w:val="18"/>
                <w:szCs w:val="18"/>
              </w:rPr>
            </w:pPr>
            <w:r>
              <w:rPr>
                <w:sz w:val="18"/>
                <w:szCs w:val="18"/>
              </w:rPr>
              <w:t>8,31</w:t>
            </w:r>
          </w:p>
        </w:tc>
      </w:tr>
      <w:tr w:rsidR="00703735" w:rsidRPr="00872466" w:rsidTr="005F2323">
        <w:trPr>
          <w:trHeight w:val="213"/>
        </w:trPr>
        <w:tc>
          <w:tcPr>
            <w:tcW w:w="2574" w:type="dxa"/>
            <w:vAlign w:val="bottom"/>
          </w:tcPr>
          <w:p w:rsidR="00371160" w:rsidRDefault="009658B8">
            <w:pPr>
              <w:rPr>
                <w:rFonts w:eastAsia="Arial Unicode MS"/>
                <w:b/>
                <w:sz w:val="18"/>
                <w:szCs w:val="18"/>
                <w:lang w:val="tr-TR"/>
              </w:rPr>
            </w:pPr>
            <w:r>
              <w:rPr>
                <w:b/>
                <w:sz w:val="18"/>
                <w:szCs w:val="18"/>
                <w:lang w:val="tr-TR"/>
              </w:rPr>
              <w:t>İnşaat</w:t>
            </w:r>
          </w:p>
        </w:tc>
        <w:tc>
          <w:tcPr>
            <w:tcW w:w="844" w:type="dxa"/>
            <w:vAlign w:val="bottom"/>
          </w:tcPr>
          <w:p w:rsidR="00371160" w:rsidRDefault="0092089C">
            <w:pPr>
              <w:ind w:right="57"/>
              <w:jc w:val="right"/>
              <w:rPr>
                <w:b/>
                <w:sz w:val="18"/>
                <w:szCs w:val="18"/>
              </w:rPr>
            </w:pPr>
            <w:ins w:id="790" w:author="Gülşah Tuba Ünlü (Open)&#10;" w:date="2011-02-13T21:44:00Z">
              <w:r w:rsidRPr="0092089C">
                <w:rPr>
                  <w:b/>
                  <w:sz w:val="18"/>
                  <w:szCs w:val="18"/>
                  <w:rPrChange w:id="791" w:author="Asiye Mara (Open)&#10;" w:date="2011-02-14T12:31:00Z">
                    <w:rPr>
                      <w:rFonts w:ascii="Calibri" w:hAnsi="Calibri" w:cs="Calibri"/>
                      <w:b/>
                      <w:bCs/>
                      <w:sz w:val="22"/>
                      <w:szCs w:val="22"/>
                    </w:rPr>
                  </w:rPrChange>
                </w:rPr>
                <w:t>2.064.055</w:t>
              </w:r>
            </w:ins>
            <w:del w:id="792" w:author="Gülşah Tuba Ünlü (Open)&#10;" w:date="2011-02-13T21:44:00Z">
              <w:r w:rsidR="009658B8">
                <w:rPr>
                  <w:b/>
                  <w:sz w:val="18"/>
                  <w:szCs w:val="18"/>
                </w:rPr>
                <w:delText>2.063.271</w:delText>
              </w:r>
            </w:del>
          </w:p>
        </w:tc>
        <w:tc>
          <w:tcPr>
            <w:tcW w:w="844" w:type="dxa"/>
            <w:vAlign w:val="bottom"/>
          </w:tcPr>
          <w:p w:rsidR="00371160" w:rsidRDefault="0092089C">
            <w:pPr>
              <w:ind w:right="57"/>
              <w:jc w:val="right"/>
              <w:rPr>
                <w:b/>
                <w:sz w:val="18"/>
                <w:szCs w:val="18"/>
              </w:rPr>
            </w:pPr>
            <w:ins w:id="793" w:author="Gülşah Tuba Ünlü (Open)&#10;" w:date="2011-02-13T21:44:00Z">
              <w:r w:rsidRPr="0092089C">
                <w:rPr>
                  <w:b/>
                  <w:sz w:val="18"/>
                  <w:szCs w:val="18"/>
                  <w:rPrChange w:id="794" w:author="Asiye Mara (Open)&#10;" w:date="2011-02-14T12:31:00Z">
                    <w:rPr>
                      <w:rFonts w:ascii="Calibri" w:hAnsi="Calibri" w:cs="Calibri"/>
                      <w:b/>
                      <w:bCs/>
                      <w:sz w:val="22"/>
                      <w:szCs w:val="22"/>
                    </w:rPr>
                  </w:rPrChange>
                </w:rPr>
                <w:t>21,01</w:t>
              </w:r>
            </w:ins>
            <w:del w:id="795" w:author="Gülşah Tuba Ünlü (Open)&#10;" w:date="2011-02-13T21:44:00Z">
              <w:r w:rsidR="009658B8">
                <w:rPr>
                  <w:b/>
                  <w:sz w:val="18"/>
                  <w:szCs w:val="18"/>
                </w:rPr>
                <w:delText>21,00</w:delText>
              </w:r>
            </w:del>
          </w:p>
        </w:tc>
        <w:tc>
          <w:tcPr>
            <w:tcW w:w="844" w:type="dxa"/>
            <w:vAlign w:val="bottom"/>
          </w:tcPr>
          <w:p w:rsidR="00371160" w:rsidRDefault="0092089C">
            <w:pPr>
              <w:ind w:right="57"/>
              <w:jc w:val="right"/>
              <w:rPr>
                <w:b/>
                <w:sz w:val="18"/>
                <w:szCs w:val="18"/>
              </w:rPr>
            </w:pPr>
            <w:ins w:id="796" w:author="Gülşah Tuba Ünlü (Open)&#10;" w:date="2011-02-13T21:44:00Z">
              <w:r w:rsidRPr="0092089C">
                <w:rPr>
                  <w:b/>
                  <w:sz w:val="18"/>
                  <w:szCs w:val="18"/>
                  <w:rPrChange w:id="797" w:author="Asiye Mara (Open)&#10;" w:date="2011-02-14T12:31:00Z">
                    <w:rPr>
                      <w:rFonts w:ascii="Calibri" w:hAnsi="Calibri" w:cs="Calibri"/>
                      <w:b/>
                      <w:bCs/>
                      <w:sz w:val="22"/>
                      <w:szCs w:val="22"/>
                    </w:rPr>
                  </w:rPrChange>
                </w:rPr>
                <w:t>166.922</w:t>
              </w:r>
            </w:ins>
            <w:del w:id="798" w:author="Gülşah Tuba Ünlü (Open)&#10;" w:date="2011-02-13T21:44:00Z">
              <w:r w:rsidR="009658B8">
                <w:rPr>
                  <w:b/>
                  <w:sz w:val="18"/>
                  <w:szCs w:val="18"/>
                </w:rPr>
                <w:delText>166.922</w:delText>
              </w:r>
            </w:del>
          </w:p>
        </w:tc>
        <w:tc>
          <w:tcPr>
            <w:tcW w:w="844" w:type="dxa"/>
            <w:vAlign w:val="bottom"/>
          </w:tcPr>
          <w:p w:rsidR="00371160" w:rsidRDefault="0092089C">
            <w:pPr>
              <w:ind w:right="57"/>
              <w:jc w:val="right"/>
              <w:rPr>
                <w:b/>
                <w:sz w:val="18"/>
                <w:szCs w:val="18"/>
              </w:rPr>
            </w:pPr>
            <w:ins w:id="799" w:author="Gülşah Tuba Ünlü (Open)&#10;" w:date="2011-02-13T21:44:00Z">
              <w:r w:rsidRPr="0092089C">
                <w:rPr>
                  <w:b/>
                  <w:sz w:val="18"/>
                  <w:szCs w:val="18"/>
                  <w:rPrChange w:id="800" w:author="Asiye Mara (Open)&#10;" w:date="2011-02-14T12:31:00Z">
                    <w:rPr>
                      <w:rFonts w:ascii="Calibri" w:hAnsi="Calibri" w:cs="Calibri"/>
                      <w:b/>
                      <w:bCs/>
                      <w:sz w:val="22"/>
                      <w:szCs w:val="22"/>
                    </w:rPr>
                  </w:rPrChange>
                </w:rPr>
                <w:t>16,91</w:t>
              </w:r>
            </w:ins>
            <w:del w:id="801" w:author="Gülşah Tuba Ünlü (Open)&#10;" w:date="2011-02-13T21:44:00Z">
              <w:r w:rsidR="009658B8">
                <w:rPr>
                  <w:b/>
                  <w:sz w:val="18"/>
                  <w:szCs w:val="18"/>
                </w:rPr>
                <w:delText>16,91</w:delText>
              </w:r>
            </w:del>
          </w:p>
        </w:tc>
        <w:tc>
          <w:tcPr>
            <w:tcW w:w="844" w:type="dxa"/>
            <w:vAlign w:val="bottom"/>
          </w:tcPr>
          <w:p w:rsidR="00371160" w:rsidRDefault="009658B8">
            <w:pPr>
              <w:ind w:right="57"/>
              <w:jc w:val="right"/>
              <w:rPr>
                <w:b/>
                <w:sz w:val="18"/>
                <w:szCs w:val="18"/>
              </w:rPr>
            </w:pPr>
            <w:r>
              <w:rPr>
                <w:b/>
                <w:sz w:val="18"/>
                <w:szCs w:val="18"/>
              </w:rPr>
              <w:t>1.475.039</w:t>
            </w:r>
          </w:p>
        </w:tc>
        <w:tc>
          <w:tcPr>
            <w:tcW w:w="850" w:type="dxa"/>
            <w:vAlign w:val="bottom"/>
          </w:tcPr>
          <w:p w:rsidR="00371160" w:rsidRDefault="009658B8">
            <w:pPr>
              <w:ind w:right="57"/>
              <w:jc w:val="right"/>
              <w:rPr>
                <w:b/>
                <w:sz w:val="18"/>
                <w:szCs w:val="18"/>
              </w:rPr>
            </w:pPr>
            <w:r>
              <w:rPr>
                <w:b/>
                <w:sz w:val="18"/>
                <w:szCs w:val="18"/>
              </w:rPr>
              <w:t>19,85</w:t>
            </w:r>
          </w:p>
        </w:tc>
        <w:tc>
          <w:tcPr>
            <w:tcW w:w="838" w:type="dxa"/>
            <w:vAlign w:val="bottom"/>
          </w:tcPr>
          <w:p w:rsidR="00371160" w:rsidRDefault="009658B8">
            <w:pPr>
              <w:ind w:right="57"/>
              <w:jc w:val="right"/>
              <w:rPr>
                <w:b/>
                <w:sz w:val="18"/>
                <w:szCs w:val="18"/>
              </w:rPr>
            </w:pPr>
            <w:r>
              <w:rPr>
                <w:b/>
                <w:sz w:val="18"/>
                <w:szCs w:val="18"/>
              </w:rPr>
              <w:t>114.173</w:t>
            </w:r>
          </w:p>
        </w:tc>
        <w:tc>
          <w:tcPr>
            <w:tcW w:w="844" w:type="dxa"/>
            <w:vAlign w:val="bottom"/>
          </w:tcPr>
          <w:p w:rsidR="00371160" w:rsidRDefault="009658B8">
            <w:pPr>
              <w:ind w:right="57"/>
              <w:jc w:val="right"/>
              <w:rPr>
                <w:b/>
                <w:sz w:val="18"/>
                <w:szCs w:val="18"/>
              </w:rPr>
            </w:pPr>
            <w:r>
              <w:rPr>
                <w:b/>
                <w:sz w:val="18"/>
                <w:szCs w:val="18"/>
              </w:rPr>
              <w:t>18,06</w:t>
            </w:r>
          </w:p>
        </w:tc>
      </w:tr>
      <w:tr w:rsidR="00703735" w:rsidRPr="00872466" w:rsidTr="005F2323">
        <w:trPr>
          <w:trHeight w:val="213"/>
        </w:trPr>
        <w:tc>
          <w:tcPr>
            <w:tcW w:w="2574" w:type="dxa"/>
            <w:vAlign w:val="bottom"/>
          </w:tcPr>
          <w:p w:rsidR="00371160" w:rsidRDefault="009658B8">
            <w:pPr>
              <w:rPr>
                <w:rFonts w:eastAsia="Arial Unicode MS"/>
                <w:b/>
                <w:sz w:val="18"/>
                <w:szCs w:val="18"/>
                <w:lang w:val="tr-TR"/>
              </w:rPr>
            </w:pPr>
            <w:r>
              <w:rPr>
                <w:b/>
                <w:sz w:val="18"/>
                <w:szCs w:val="18"/>
                <w:lang w:val="tr-TR"/>
              </w:rPr>
              <w:t>Hizmetler</w:t>
            </w:r>
          </w:p>
        </w:tc>
        <w:tc>
          <w:tcPr>
            <w:tcW w:w="844" w:type="dxa"/>
            <w:vAlign w:val="bottom"/>
          </w:tcPr>
          <w:p w:rsidR="00371160" w:rsidRDefault="0092089C">
            <w:pPr>
              <w:ind w:right="57"/>
              <w:jc w:val="right"/>
              <w:rPr>
                <w:b/>
                <w:sz w:val="18"/>
                <w:szCs w:val="18"/>
              </w:rPr>
            </w:pPr>
            <w:ins w:id="802" w:author="Gülşah Tuba Ünlü (Open)&#10;" w:date="2011-02-13T21:44:00Z">
              <w:r w:rsidRPr="0092089C">
                <w:rPr>
                  <w:b/>
                  <w:sz w:val="18"/>
                  <w:szCs w:val="18"/>
                  <w:rPrChange w:id="803" w:author="Asiye Mara (Open)&#10;" w:date="2011-02-14T12:31:00Z">
                    <w:rPr>
                      <w:rFonts w:ascii="Calibri" w:hAnsi="Calibri" w:cs="Calibri"/>
                      <w:b/>
                      <w:bCs/>
                      <w:sz w:val="22"/>
                      <w:szCs w:val="22"/>
                    </w:rPr>
                  </w:rPrChange>
                </w:rPr>
                <w:t>1.717.887</w:t>
              </w:r>
            </w:ins>
            <w:del w:id="804" w:author="Gülşah Tuba Ünlü (Open)&#10;" w:date="2011-02-13T21:44:00Z">
              <w:r w:rsidR="009658B8">
                <w:rPr>
                  <w:b/>
                  <w:sz w:val="18"/>
                  <w:szCs w:val="18"/>
                </w:rPr>
                <w:delText>1.737.829</w:delText>
              </w:r>
            </w:del>
          </w:p>
        </w:tc>
        <w:tc>
          <w:tcPr>
            <w:tcW w:w="844" w:type="dxa"/>
            <w:vAlign w:val="bottom"/>
          </w:tcPr>
          <w:p w:rsidR="00371160" w:rsidRDefault="0092089C">
            <w:pPr>
              <w:ind w:right="57"/>
              <w:jc w:val="right"/>
              <w:rPr>
                <w:b/>
                <w:sz w:val="18"/>
                <w:szCs w:val="18"/>
              </w:rPr>
            </w:pPr>
            <w:ins w:id="805" w:author="Gülşah Tuba Ünlü (Open)&#10;" w:date="2011-02-13T21:44:00Z">
              <w:r w:rsidRPr="0092089C">
                <w:rPr>
                  <w:b/>
                  <w:sz w:val="18"/>
                  <w:szCs w:val="18"/>
                  <w:rPrChange w:id="806" w:author="Asiye Mara (Open)&#10;" w:date="2011-02-14T12:31:00Z">
                    <w:rPr>
                      <w:rFonts w:ascii="Calibri" w:hAnsi="Calibri" w:cs="Calibri"/>
                      <w:b/>
                      <w:bCs/>
                      <w:sz w:val="22"/>
                      <w:szCs w:val="22"/>
                    </w:rPr>
                  </w:rPrChange>
                </w:rPr>
                <w:t>17,4</w:t>
              </w:r>
            </w:ins>
            <w:ins w:id="807" w:author="Gülşah Tuba Ünlü (Open)&#10;" w:date="2011-02-13T21:47:00Z">
              <w:r w:rsidR="009658B8">
                <w:rPr>
                  <w:b/>
                  <w:sz w:val="18"/>
                  <w:szCs w:val="18"/>
                </w:rPr>
                <w:t>8</w:t>
              </w:r>
            </w:ins>
            <w:del w:id="808" w:author="Gülşah Tuba Ünlü (Open)&#10;" w:date="2011-02-13T21:44:00Z">
              <w:r w:rsidR="009658B8">
                <w:rPr>
                  <w:b/>
                  <w:sz w:val="18"/>
                  <w:szCs w:val="18"/>
                </w:rPr>
                <w:delText>17,69</w:delText>
              </w:r>
            </w:del>
          </w:p>
        </w:tc>
        <w:tc>
          <w:tcPr>
            <w:tcW w:w="844" w:type="dxa"/>
            <w:vAlign w:val="bottom"/>
          </w:tcPr>
          <w:p w:rsidR="00371160" w:rsidRDefault="0092089C">
            <w:pPr>
              <w:ind w:right="57"/>
              <w:jc w:val="right"/>
              <w:rPr>
                <w:b/>
                <w:sz w:val="18"/>
                <w:szCs w:val="18"/>
              </w:rPr>
            </w:pPr>
            <w:ins w:id="809" w:author="Gülşah Tuba Ünlü (Open)&#10;" w:date="2011-02-13T21:44:00Z">
              <w:r w:rsidRPr="0092089C">
                <w:rPr>
                  <w:b/>
                  <w:sz w:val="18"/>
                  <w:szCs w:val="18"/>
                  <w:rPrChange w:id="810" w:author="Asiye Mara (Open)&#10;" w:date="2011-02-14T12:31:00Z">
                    <w:rPr>
                      <w:rFonts w:ascii="Calibri" w:hAnsi="Calibri" w:cs="Calibri"/>
                      <w:b/>
                      <w:bCs/>
                      <w:sz w:val="22"/>
                      <w:szCs w:val="22"/>
                    </w:rPr>
                  </w:rPrChange>
                </w:rPr>
                <w:t>420.177</w:t>
              </w:r>
            </w:ins>
            <w:del w:id="811" w:author="Gülşah Tuba Ünlü (Open)&#10;" w:date="2011-02-13T21:44:00Z">
              <w:r w:rsidR="009658B8">
                <w:rPr>
                  <w:b/>
                  <w:sz w:val="18"/>
                  <w:szCs w:val="18"/>
                </w:rPr>
                <w:delText>420.177</w:delText>
              </w:r>
            </w:del>
          </w:p>
        </w:tc>
        <w:tc>
          <w:tcPr>
            <w:tcW w:w="844" w:type="dxa"/>
            <w:vAlign w:val="bottom"/>
          </w:tcPr>
          <w:p w:rsidR="00371160" w:rsidRDefault="0092089C">
            <w:pPr>
              <w:ind w:right="57"/>
              <w:jc w:val="right"/>
              <w:rPr>
                <w:b/>
                <w:sz w:val="18"/>
                <w:szCs w:val="18"/>
              </w:rPr>
            </w:pPr>
            <w:ins w:id="812" w:author="Gülşah Tuba Ünlü (Open)&#10;" w:date="2011-02-13T21:44:00Z">
              <w:r w:rsidRPr="0092089C">
                <w:rPr>
                  <w:b/>
                  <w:sz w:val="18"/>
                  <w:szCs w:val="18"/>
                  <w:rPrChange w:id="813" w:author="Asiye Mara (Open)&#10;" w:date="2011-02-14T12:31:00Z">
                    <w:rPr>
                      <w:rFonts w:ascii="Calibri" w:hAnsi="Calibri" w:cs="Calibri"/>
                      <w:b/>
                      <w:bCs/>
                      <w:sz w:val="22"/>
                      <w:szCs w:val="22"/>
                    </w:rPr>
                  </w:rPrChange>
                </w:rPr>
                <w:t>42,5</w:t>
              </w:r>
            </w:ins>
            <w:ins w:id="814" w:author="Gülşah Tuba Ünlü (Open)&#10;" w:date="2011-02-13T21:47:00Z">
              <w:r w:rsidR="009658B8">
                <w:rPr>
                  <w:b/>
                  <w:sz w:val="18"/>
                  <w:szCs w:val="18"/>
                </w:rPr>
                <w:t>7</w:t>
              </w:r>
            </w:ins>
            <w:del w:id="815" w:author="Gülşah Tuba Ünlü (Open)&#10;" w:date="2011-02-13T21:44:00Z">
              <w:r w:rsidR="009658B8">
                <w:rPr>
                  <w:b/>
                  <w:sz w:val="18"/>
                  <w:szCs w:val="18"/>
                </w:rPr>
                <w:delText>42,57</w:delText>
              </w:r>
            </w:del>
          </w:p>
        </w:tc>
        <w:tc>
          <w:tcPr>
            <w:tcW w:w="844" w:type="dxa"/>
            <w:vAlign w:val="bottom"/>
          </w:tcPr>
          <w:p w:rsidR="00371160" w:rsidRDefault="009658B8">
            <w:pPr>
              <w:ind w:right="57"/>
              <w:jc w:val="right"/>
              <w:rPr>
                <w:b/>
                <w:sz w:val="18"/>
                <w:szCs w:val="18"/>
              </w:rPr>
            </w:pPr>
            <w:r>
              <w:rPr>
                <w:b/>
                <w:sz w:val="18"/>
                <w:szCs w:val="18"/>
              </w:rPr>
              <w:t>1.381.412</w:t>
            </w:r>
          </w:p>
        </w:tc>
        <w:tc>
          <w:tcPr>
            <w:tcW w:w="850" w:type="dxa"/>
            <w:vAlign w:val="bottom"/>
          </w:tcPr>
          <w:p w:rsidR="00371160" w:rsidRDefault="009658B8">
            <w:pPr>
              <w:ind w:right="57"/>
              <w:jc w:val="right"/>
              <w:rPr>
                <w:b/>
                <w:sz w:val="18"/>
                <w:szCs w:val="18"/>
              </w:rPr>
            </w:pPr>
            <w:r>
              <w:rPr>
                <w:b/>
                <w:sz w:val="18"/>
                <w:szCs w:val="18"/>
              </w:rPr>
              <w:t>18,60</w:t>
            </w:r>
          </w:p>
        </w:tc>
        <w:tc>
          <w:tcPr>
            <w:tcW w:w="838" w:type="dxa"/>
            <w:vAlign w:val="bottom"/>
          </w:tcPr>
          <w:p w:rsidR="00371160" w:rsidRDefault="009658B8">
            <w:pPr>
              <w:ind w:right="57"/>
              <w:jc w:val="right"/>
              <w:rPr>
                <w:b/>
                <w:sz w:val="18"/>
                <w:szCs w:val="18"/>
              </w:rPr>
            </w:pPr>
            <w:r>
              <w:rPr>
                <w:b/>
                <w:sz w:val="18"/>
                <w:szCs w:val="18"/>
              </w:rPr>
              <w:t>258.906</w:t>
            </w:r>
          </w:p>
        </w:tc>
        <w:tc>
          <w:tcPr>
            <w:tcW w:w="844" w:type="dxa"/>
            <w:vAlign w:val="bottom"/>
          </w:tcPr>
          <w:p w:rsidR="00371160" w:rsidRDefault="009658B8">
            <w:pPr>
              <w:ind w:right="57"/>
              <w:jc w:val="right"/>
              <w:rPr>
                <w:b/>
                <w:sz w:val="18"/>
                <w:szCs w:val="18"/>
              </w:rPr>
            </w:pPr>
            <w:r>
              <w:rPr>
                <w:b/>
                <w:sz w:val="18"/>
                <w:szCs w:val="18"/>
              </w:rPr>
              <w:t>40,95</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Toptan ve Perakende Ticaret</w:t>
            </w:r>
          </w:p>
        </w:tc>
        <w:tc>
          <w:tcPr>
            <w:tcW w:w="844" w:type="dxa"/>
            <w:vAlign w:val="bottom"/>
          </w:tcPr>
          <w:p w:rsidR="00371160" w:rsidRDefault="0092089C">
            <w:pPr>
              <w:ind w:right="57"/>
              <w:jc w:val="right"/>
              <w:rPr>
                <w:sz w:val="18"/>
                <w:szCs w:val="18"/>
              </w:rPr>
            </w:pPr>
            <w:ins w:id="816" w:author="Gülşah Tuba Ünlü (Open)&#10;" w:date="2011-02-13T21:44:00Z">
              <w:r w:rsidRPr="0092089C">
                <w:rPr>
                  <w:sz w:val="18"/>
                  <w:szCs w:val="18"/>
                  <w:rPrChange w:id="817" w:author="Asiye Mara (Open)&#10;" w:date="2011-02-14T12:31:00Z">
                    <w:rPr>
                      <w:rFonts w:ascii="Calibri" w:hAnsi="Calibri" w:cs="Calibri"/>
                      <w:sz w:val="22"/>
                      <w:szCs w:val="22"/>
                    </w:rPr>
                  </w:rPrChange>
                </w:rPr>
                <w:t>603.476</w:t>
              </w:r>
            </w:ins>
            <w:del w:id="818" w:author="Gülşah Tuba Ünlü (Open)&#10;" w:date="2011-02-13T21:44:00Z">
              <w:r w:rsidR="009658B8">
                <w:rPr>
                  <w:sz w:val="18"/>
                  <w:szCs w:val="18"/>
                </w:rPr>
                <w:delText>606.794</w:delText>
              </w:r>
            </w:del>
          </w:p>
        </w:tc>
        <w:tc>
          <w:tcPr>
            <w:tcW w:w="844" w:type="dxa"/>
            <w:vAlign w:val="bottom"/>
          </w:tcPr>
          <w:p w:rsidR="00371160" w:rsidRDefault="0092089C">
            <w:pPr>
              <w:ind w:right="57"/>
              <w:jc w:val="right"/>
              <w:rPr>
                <w:sz w:val="18"/>
                <w:szCs w:val="18"/>
              </w:rPr>
            </w:pPr>
            <w:ins w:id="819" w:author="Gülşah Tuba Ünlü (Open)&#10;" w:date="2011-02-13T21:44:00Z">
              <w:r w:rsidRPr="0092089C">
                <w:rPr>
                  <w:sz w:val="18"/>
                  <w:szCs w:val="18"/>
                  <w:rPrChange w:id="820" w:author="Asiye Mara (Open)&#10;" w:date="2011-02-14T12:31:00Z">
                    <w:rPr>
                      <w:rFonts w:ascii="Calibri" w:hAnsi="Calibri" w:cs="Calibri"/>
                      <w:sz w:val="22"/>
                      <w:szCs w:val="22"/>
                    </w:rPr>
                  </w:rPrChange>
                </w:rPr>
                <w:t>6,14</w:t>
              </w:r>
            </w:ins>
            <w:del w:id="821" w:author="Gülşah Tuba Ünlü (Open)&#10;" w:date="2011-02-13T21:44:00Z">
              <w:r w:rsidR="009658B8">
                <w:rPr>
                  <w:sz w:val="18"/>
                  <w:szCs w:val="18"/>
                </w:rPr>
                <w:delText>6,18</w:delText>
              </w:r>
            </w:del>
          </w:p>
        </w:tc>
        <w:tc>
          <w:tcPr>
            <w:tcW w:w="844" w:type="dxa"/>
            <w:vAlign w:val="bottom"/>
          </w:tcPr>
          <w:p w:rsidR="00371160" w:rsidRDefault="0092089C">
            <w:pPr>
              <w:ind w:right="57"/>
              <w:jc w:val="right"/>
              <w:rPr>
                <w:sz w:val="18"/>
                <w:szCs w:val="18"/>
              </w:rPr>
            </w:pPr>
            <w:ins w:id="822" w:author="Gülşah Tuba Ünlü (Open)&#10;" w:date="2011-02-13T21:44:00Z">
              <w:r w:rsidRPr="0092089C">
                <w:rPr>
                  <w:sz w:val="18"/>
                  <w:szCs w:val="18"/>
                  <w:rPrChange w:id="823" w:author="Asiye Mara (Open)&#10;" w:date="2011-02-14T12:31:00Z">
                    <w:rPr>
                      <w:rFonts w:ascii="Calibri" w:hAnsi="Calibri" w:cs="Calibri"/>
                      <w:sz w:val="22"/>
                      <w:szCs w:val="22"/>
                    </w:rPr>
                  </w:rPrChange>
                </w:rPr>
                <w:t>46.121</w:t>
              </w:r>
            </w:ins>
            <w:del w:id="824" w:author="Gülşah Tuba Ünlü (Open)&#10;" w:date="2011-02-13T21:44:00Z">
              <w:r w:rsidR="009658B8">
                <w:rPr>
                  <w:sz w:val="18"/>
                  <w:szCs w:val="18"/>
                </w:rPr>
                <w:delText>46.121</w:delText>
              </w:r>
            </w:del>
          </w:p>
        </w:tc>
        <w:tc>
          <w:tcPr>
            <w:tcW w:w="844" w:type="dxa"/>
            <w:vAlign w:val="bottom"/>
          </w:tcPr>
          <w:p w:rsidR="00371160" w:rsidRDefault="0092089C">
            <w:pPr>
              <w:ind w:right="57"/>
              <w:jc w:val="right"/>
              <w:rPr>
                <w:sz w:val="18"/>
                <w:szCs w:val="18"/>
              </w:rPr>
            </w:pPr>
            <w:ins w:id="825" w:author="Gülşah Tuba Ünlü (Open)&#10;" w:date="2011-02-13T21:44:00Z">
              <w:r w:rsidRPr="0092089C">
                <w:rPr>
                  <w:sz w:val="18"/>
                  <w:szCs w:val="18"/>
                  <w:rPrChange w:id="826" w:author="Asiye Mara (Open)&#10;" w:date="2011-02-14T12:31:00Z">
                    <w:rPr>
                      <w:rFonts w:ascii="Calibri" w:hAnsi="Calibri" w:cs="Calibri"/>
                      <w:sz w:val="22"/>
                      <w:szCs w:val="22"/>
                    </w:rPr>
                  </w:rPrChange>
                </w:rPr>
                <w:t>4,67</w:t>
              </w:r>
            </w:ins>
            <w:del w:id="827" w:author="Gülşah Tuba Ünlü (Open)&#10;" w:date="2011-02-13T21:44:00Z">
              <w:r w:rsidR="009658B8">
                <w:rPr>
                  <w:sz w:val="18"/>
                  <w:szCs w:val="18"/>
                </w:rPr>
                <w:delText>4,67</w:delText>
              </w:r>
            </w:del>
          </w:p>
        </w:tc>
        <w:tc>
          <w:tcPr>
            <w:tcW w:w="844" w:type="dxa"/>
            <w:vAlign w:val="bottom"/>
          </w:tcPr>
          <w:p w:rsidR="00371160" w:rsidRDefault="009658B8">
            <w:pPr>
              <w:ind w:right="57"/>
              <w:jc w:val="right"/>
              <w:rPr>
                <w:sz w:val="18"/>
                <w:szCs w:val="18"/>
              </w:rPr>
            </w:pPr>
            <w:r>
              <w:rPr>
                <w:sz w:val="18"/>
                <w:szCs w:val="18"/>
              </w:rPr>
              <w:t>406.557</w:t>
            </w:r>
          </w:p>
        </w:tc>
        <w:tc>
          <w:tcPr>
            <w:tcW w:w="850" w:type="dxa"/>
            <w:vAlign w:val="bottom"/>
          </w:tcPr>
          <w:p w:rsidR="00371160" w:rsidRDefault="009658B8">
            <w:pPr>
              <w:ind w:right="57"/>
              <w:jc w:val="right"/>
              <w:rPr>
                <w:sz w:val="18"/>
                <w:szCs w:val="18"/>
              </w:rPr>
            </w:pPr>
            <w:r>
              <w:rPr>
                <w:sz w:val="18"/>
                <w:szCs w:val="18"/>
              </w:rPr>
              <w:t>5,47</w:t>
            </w:r>
          </w:p>
        </w:tc>
        <w:tc>
          <w:tcPr>
            <w:tcW w:w="838" w:type="dxa"/>
            <w:vAlign w:val="bottom"/>
          </w:tcPr>
          <w:p w:rsidR="00371160" w:rsidRDefault="009658B8">
            <w:pPr>
              <w:ind w:right="57"/>
              <w:jc w:val="right"/>
              <w:rPr>
                <w:sz w:val="18"/>
                <w:szCs w:val="18"/>
              </w:rPr>
            </w:pPr>
            <w:r>
              <w:rPr>
                <w:sz w:val="18"/>
                <w:szCs w:val="18"/>
              </w:rPr>
              <w:t>63.542</w:t>
            </w:r>
          </w:p>
        </w:tc>
        <w:tc>
          <w:tcPr>
            <w:tcW w:w="844" w:type="dxa"/>
            <w:vAlign w:val="bottom"/>
          </w:tcPr>
          <w:p w:rsidR="00371160" w:rsidRDefault="009658B8">
            <w:pPr>
              <w:ind w:right="57"/>
              <w:jc w:val="right"/>
              <w:rPr>
                <w:sz w:val="18"/>
                <w:szCs w:val="18"/>
              </w:rPr>
            </w:pPr>
            <w:r>
              <w:rPr>
                <w:sz w:val="18"/>
                <w:szCs w:val="18"/>
              </w:rPr>
              <w:t>10,05</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Otel ve Lokanta Hizmetleri</w:t>
            </w:r>
          </w:p>
        </w:tc>
        <w:tc>
          <w:tcPr>
            <w:tcW w:w="844" w:type="dxa"/>
            <w:vAlign w:val="bottom"/>
          </w:tcPr>
          <w:p w:rsidR="00371160" w:rsidRDefault="0092089C">
            <w:pPr>
              <w:ind w:right="57"/>
              <w:jc w:val="right"/>
              <w:rPr>
                <w:sz w:val="18"/>
                <w:szCs w:val="18"/>
              </w:rPr>
            </w:pPr>
            <w:ins w:id="828" w:author="Gülşah Tuba Ünlü (Open)&#10;" w:date="2011-02-13T21:44:00Z">
              <w:r w:rsidRPr="0092089C">
                <w:rPr>
                  <w:sz w:val="18"/>
                  <w:szCs w:val="18"/>
                  <w:rPrChange w:id="829" w:author="Asiye Mara (Open)&#10;" w:date="2011-02-14T12:31:00Z">
                    <w:rPr>
                      <w:rFonts w:ascii="Calibri" w:hAnsi="Calibri" w:cs="Calibri"/>
                      <w:sz w:val="22"/>
                      <w:szCs w:val="22"/>
                    </w:rPr>
                  </w:rPrChange>
                </w:rPr>
                <w:t>224.160</w:t>
              </w:r>
            </w:ins>
            <w:del w:id="830" w:author="Gülşah Tuba Ünlü (Open)&#10;" w:date="2011-02-13T21:44:00Z">
              <w:r w:rsidR="009658B8">
                <w:rPr>
                  <w:sz w:val="18"/>
                  <w:szCs w:val="18"/>
                </w:rPr>
                <w:delText>224.065</w:delText>
              </w:r>
            </w:del>
          </w:p>
        </w:tc>
        <w:tc>
          <w:tcPr>
            <w:tcW w:w="844" w:type="dxa"/>
            <w:vAlign w:val="bottom"/>
          </w:tcPr>
          <w:p w:rsidR="00371160" w:rsidRDefault="0092089C">
            <w:pPr>
              <w:ind w:right="57"/>
              <w:jc w:val="right"/>
              <w:rPr>
                <w:sz w:val="18"/>
                <w:szCs w:val="18"/>
              </w:rPr>
            </w:pPr>
            <w:ins w:id="831" w:author="Gülşah Tuba Ünlü (Open)&#10;" w:date="2011-02-13T21:44:00Z">
              <w:r w:rsidRPr="0092089C">
                <w:rPr>
                  <w:sz w:val="18"/>
                  <w:szCs w:val="18"/>
                  <w:rPrChange w:id="832" w:author="Asiye Mara (Open)&#10;" w:date="2011-02-14T12:31:00Z">
                    <w:rPr>
                      <w:rFonts w:ascii="Calibri" w:hAnsi="Calibri" w:cs="Calibri"/>
                      <w:sz w:val="22"/>
                      <w:szCs w:val="22"/>
                    </w:rPr>
                  </w:rPrChange>
                </w:rPr>
                <w:t>2,28</w:t>
              </w:r>
            </w:ins>
            <w:del w:id="833" w:author="Gülşah Tuba Ünlü (Open)&#10;" w:date="2011-02-13T21:44:00Z">
              <w:r w:rsidR="009658B8">
                <w:rPr>
                  <w:sz w:val="18"/>
                  <w:szCs w:val="18"/>
                </w:rPr>
                <w:delText>2,28</w:delText>
              </w:r>
            </w:del>
          </w:p>
        </w:tc>
        <w:tc>
          <w:tcPr>
            <w:tcW w:w="844" w:type="dxa"/>
            <w:vAlign w:val="bottom"/>
          </w:tcPr>
          <w:p w:rsidR="00371160" w:rsidRDefault="0092089C">
            <w:pPr>
              <w:ind w:right="57"/>
              <w:jc w:val="right"/>
              <w:rPr>
                <w:sz w:val="18"/>
                <w:szCs w:val="18"/>
              </w:rPr>
            </w:pPr>
            <w:ins w:id="834" w:author="Gülşah Tuba Ünlü (Open)&#10;" w:date="2011-02-13T21:44:00Z">
              <w:r w:rsidRPr="0092089C">
                <w:rPr>
                  <w:sz w:val="18"/>
                  <w:szCs w:val="18"/>
                  <w:rPrChange w:id="835" w:author="Asiye Mara (Open)&#10;" w:date="2011-02-14T12:31:00Z">
                    <w:rPr>
                      <w:rFonts w:ascii="Calibri" w:hAnsi="Calibri" w:cs="Calibri"/>
                      <w:sz w:val="22"/>
                      <w:szCs w:val="22"/>
                    </w:rPr>
                  </w:rPrChange>
                </w:rPr>
                <w:t>99.674</w:t>
              </w:r>
            </w:ins>
            <w:del w:id="836" w:author="Gülşah Tuba Ünlü (Open)&#10;" w:date="2011-02-13T21:44:00Z">
              <w:r w:rsidR="009658B8">
                <w:rPr>
                  <w:sz w:val="18"/>
                  <w:szCs w:val="18"/>
                </w:rPr>
                <w:delText>99.674</w:delText>
              </w:r>
            </w:del>
          </w:p>
        </w:tc>
        <w:tc>
          <w:tcPr>
            <w:tcW w:w="844" w:type="dxa"/>
            <w:vAlign w:val="bottom"/>
          </w:tcPr>
          <w:p w:rsidR="00371160" w:rsidRDefault="0092089C">
            <w:pPr>
              <w:ind w:right="57"/>
              <w:jc w:val="right"/>
              <w:rPr>
                <w:sz w:val="18"/>
                <w:szCs w:val="18"/>
              </w:rPr>
            </w:pPr>
            <w:ins w:id="837" w:author="Gülşah Tuba Ünlü (Open)&#10;" w:date="2011-02-13T21:44:00Z">
              <w:r w:rsidRPr="0092089C">
                <w:rPr>
                  <w:sz w:val="18"/>
                  <w:szCs w:val="18"/>
                  <w:rPrChange w:id="838" w:author="Asiye Mara (Open)&#10;" w:date="2011-02-14T12:31:00Z">
                    <w:rPr>
                      <w:rFonts w:ascii="Calibri" w:hAnsi="Calibri" w:cs="Calibri"/>
                      <w:sz w:val="22"/>
                      <w:szCs w:val="22"/>
                    </w:rPr>
                  </w:rPrChange>
                </w:rPr>
                <w:t>10,10</w:t>
              </w:r>
            </w:ins>
            <w:del w:id="839" w:author="Gülşah Tuba Ünlü (Open)&#10;" w:date="2011-02-13T21:44:00Z">
              <w:r w:rsidR="009658B8">
                <w:rPr>
                  <w:sz w:val="18"/>
                  <w:szCs w:val="18"/>
                </w:rPr>
                <w:delText>10,10</w:delText>
              </w:r>
            </w:del>
          </w:p>
        </w:tc>
        <w:tc>
          <w:tcPr>
            <w:tcW w:w="844" w:type="dxa"/>
            <w:vAlign w:val="bottom"/>
          </w:tcPr>
          <w:p w:rsidR="00371160" w:rsidRDefault="009658B8">
            <w:pPr>
              <w:ind w:right="57"/>
              <w:jc w:val="right"/>
              <w:rPr>
                <w:sz w:val="18"/>
                <w:szCs w:val="18"/>
              </w:rPr>
            </w:pPr>
            <w:r>
              <w:rPr>
                <w:sz w:val="18"/>
                <w:szCs w:val="18"/>
              </w:rPr>
              <w:t>172.054</w:t>
            </w:r>
          </w:p>
        </w:tc>
        <w:tc>
          <w:tcPr>
            <w:tcW w:w="850" w:type="dxa"/>
            <w:vAlign w:val="bottom"/>
          </w:tcPr>
          <w:p w:rsidR="00371160" w:rsidRDefault="009658B8">
            <w:pPr>
              <w:ind w:right="57"/>
              <w:jc w:val="right"/>
              <w:rPr>
                <w:sz w:val="18"/>
                <w:szCs w:val="18"/>
              </w:rPr>
            </w:pPr>
            <w:r>
              <w:rPr>
                <w:sz w:val="18"/>
                <w:szCs w:val="18"/>
              </w:rPr>
              <w:t>2,32</w:t>
            </w:r>
          </w:p>
        </w:tc>
        <w:tc>
          <w:tcPr>
            <w:tcW w:w="838" w:type="dxa"/>
            <w:vAlign w:val="bottom"/>
          </w:tcPr>
          <w:p w:rsidR="00371160" w:rsidRDefault="009658B8">
            <w:pPr>
              <w:ind w:right="57"/>
              <w:jc w:val="right"/>
              <w:rPr>
                <w:sz w:val="18"/>
                <w:szCs w:val="18"/>
              </w:rPr>
            </w:pPr>
            <w:r>
              <w:rPr>
                <w:sz w:val="18"/>
                <w:szCs w:val="18"/>
              </w:rPr>
              <w:t>-</w:t>
            </w:r>
          </w:p>
        </w:tc>
        <w:tc>
          <w:tcPr>
            <w:tcW w:w="844" w:type="dxa"/>
            <w:vAlign w:val="bottom"/>
          </w:tcPr>
          <w:p w:rsidR="00371160" w:rsidRDefault="009658B8">
            <w:pPr>
              <w:ind w:right="57"/>
              <w:jc w:val="right"/>
              <w:rPr>
                <w:sz w:val="18"/>
                <w:szCs w:val="18"/>
              </w:rPr>
            </w:pPr>
            <w:r>
              <w:rPr>
                <w:sz w:val="18"/>
                <w:szCs w:val="18"/>
              </w:rPr>
              <w:t>-</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Ulaştırma ve Haberleşme</w:t>
            </w:r>
          </w:p>
        </w:tc>
        <w:tc>
          <w:tcPr>
            <w:tcW w:w="844" w:type="dxa"/>
            <w:vAlign w:val="bottom"/>
          </w:tcPr>
          <w:p w:rsidR="00371160" w:rsidRDefault="0092089C">
            <w:pPr>
              <w:ind w:right="57"/>
              <w:jc w:val="right"/>
              <w:rPr>
                <w:sz w:val="18"/>
                <w:szCs w:val="18"/>
              </w:rPr>
            </w:pPr>
            <w:ins w:id="840" w:author="Gülşah Tuba Ünlü (Open)&#10;" w:date="2011-02-13T21:44:00Z">
              <w:r w:rsidRPr="0092089C">
                <w:rPr>
                  <w:sz w:val="18"/>
                  <w:szCs w:val="18"/>
                  <w:rPrChange w:id="841" w:author="Asiye Mara (Open)&#10;" w:date="2011-02-14T12:31:00Z">
                    <w:rPr>
                      <w:rFonts w:ascii="Calibri" w:hAnsi="Calibri" w:cs="Calibri"/>
                      <w:sz w:val="22"/>
                      <w:szCs w:val="22"/>
                    </w:rPr>
                  </w:rPrChange>
                </w:rPr>
                <w:t>319.317</w:t>
              </w:r>
            </w:ins>
            <w:del w:id="842" w:author="Gülşah Tuba Ünlü (Open)&#10;" w:date="2011-02-13T21:44:00Z">
              <w:r w:rsidR="009658B8">
                <w:rPr>
                  <w:sz w:val="18"/>
                  <w:szCs w:val="18"/>
                </w:rPr>
                <w:delText>319.583</w:delText>
              </w:r>
            </w:del>
          </w:p>
        </w:tc>
        <w:tc>
          <w:tcPr>
            <w:tcW w:w="844" w:type="dxa"/>
            <w:vAlign w:val="bottom"/>
          </w:tcPr>
          <w:p w:rsidR="00371160" w:rsidRDefault="0092089C">
            <w:pPr>
              <w:ind w:right="57"/>
              <w:jc w:val="right"/>
              <w:rPr>
                <w:sz w:val="18"/>
                <w:szCs w:val="18"/>
              </w:rPr>
            </w:pPr>
            <w:ins w:id="843" w:author="Gülşah Tuba Ünlü (Open)&#10;" w:date="2011-02-13T21:44:00Z">
              <w:r w:rsidRPr="0092089C">
                <w:rPr>
                  <w:sz w:val="18"/>
                  <w:szCs w:val="18"/>
                  <w:rPrChange w:id="844" w:author="Asiye Mara (Open)&#10;" w:date="2011-02-14T12:31:00Z">
                    <w:rPr>
                      <w:rFonts w:ascii="Calibri" w:hAnsi="Calibri" w:cs="Calibri"/>
                      <w:sz w:val="22"/>
                      <w:szCs w:val="22"/>
                    </w:rPr>
                  </w:rPrChange>
                </w:rPr>
                <w:t>3,25</w:t>
              </w:r>
            </w:ins>
            <w:del w:id="845" w:author="Gülşah Tuba Ünlü (Open)&#10;" w:date="2011-02-13T21:44:00Z">
              <w:r w:rsidR="009658B8">
                <w:rPr>
                  <w:sz w:val="18"/>
                  <w:szCs w:val="18"/>
                </w:rPr>
                <w:delText>3,25</w:delText>
              </w:r>
            </w:del>
          </w:p>
        </w:tc>
        <w:tc>
          <w:tcPr>
            <w:tcW w:w="844" w:type="dxa"/>
            <w:vAlign w:val="bottom"/>
          </w:tcPr>
          <w:p w:rsidR="00371160" w:rsidRDefault="0092089C">
            <w:pPr>
              <w:ind w:right="57"/>
              <w:jc w:val="right"/>
              <w:rPr>
                <w:sz w:val="18"/>
                <w:szCs w:val="18"/>
              </w:rPr>
            </w:pPr>
            <w:ins w:id="846" w:author="Gülşah Tuba Ünlü (Open)&#10;" w:date="2011-02-13T21:44:00Z">
              <w:r w:rsidRPr="0092089C">
                <w:rPr>
                  <w:sz w:val="18"/>
                  <w:szCs w:val="18"/>
                  <w:rPrChange w:id="847" w:author="Asiye Mara (Open)&#10;" w:date="2011-02-14T12:31:00Z">
                    <w:rPr>
                      <w:rFonts w:ascii="Calibri" w:hAnsi="Calibri" w:cs="Calibri"/>
                      <w:sz w:val="22"/>
                      <w:szCs w:val="22"/>
                    </w:rPr>
                  </w:rPrChange>
                </w:rPr>
                <w:t>257.557</w:t>
              </w:r>
            </w:ins>
            <w:del w:id="848" w:author="Gülşah Tuba Ünlü (Open)&#10;" w:date="2011-02-13T21:44:00Z">
              <w:r w:rsidR="009658B8">
                <w:rPr>
                  <w:sz w:val="18"/>
                  <w:szCs w:val="18"/>
                </w:rPr>
                <w:delText>257.557</w:delText>
              </w:r>
            </w:del>
          </w:p>
        </w:tc>
        <w:tc>
          <w:tcPr>
            <w:tcW w:w="844" w:type="dxa"/>
            <w:vAlign w:val="bottom"/>
          </w:tcPr>
          <w:p w:rsidR="00371160" w:rsidRDefault="0092089C">
            <w:pPr>
              <w:ind w:right="57"/>
              <w:jc w:val="right"/>
              <w:rPr>
                <w:sz w:val="18"/>
                <w:szCs w:val="18"/>
              </w:rPr>
            </w:pPr>
            <w:ins w:id="849" w:author="Gülşah Tuba Ünlü (Open)&#10;" w:date="2011-02-13T21:44:00Z">
              <w:r w:rsidRPr="0092089C">
                <w:rPr>
                  <w:sz w:val="18"/>
                  <w:szCs w:val="18"/>
                  <w:rPrChange w:id="850" w:author="Asiye Mara (Open)&#10;" w:date="2011-02-14T12:31:00Z">
                    <w:rPr>
                      <w:rFonts w:ascii="Calibri" w:hAnsi="Calibri" w:cs="Calibri"/>
                      <w:sz w:val="22"/>
                      <w:szCs w:val="22"/>
                    </w:rPr>
                  </w:rPrChange>
                </w:rPr>
                <w:t>26,10</w:t>
              </w:r>
            </w:ins>
            <w:del w:id="851" w:author="Gülşah Tuba Ünlü (Open)&#10;" w:date="2011-02-13T21:44:00Z">
              <w:r w:rsidR="009658B8">
                <w:rPr>
                  <w:sz w:val="18"/>
                  <w:szCs w:val="18"/>
                </w:rPr>
                <w:delText>26,10</w:delText>
              </w:r>
            </w:del>
          </w:p>
        </w:tc>
        <w:tc>
          <w:tcPr>
            <w:tcW w:w="844" w:type="dxa"/>
            <w:vAlign w:val="bottom"/>
          </w:tcPr>
          <w:p w:rsidR="00371160" w:rsidRDefault="009658B8">
            <w:pPr>
              <w:ind w:right="57"/>
              <w:jc w:val="right"/>
              <w:rPr>
                <w:sz w:val="18"/>
                <w:szCs w:val="18"/>
              </w:rPr>
            </w:pPr>
            <w:r>
              <w:rPr>
                <w:sz w:val="18"/>
                <w:szCs w:val="18"/>
              </w:rPr>
              <w:t>286.818</w:t>
            </w:r>
          </w:p>
        </w:tc>
        <w:tc>
          <w:tcPr>
            <w:tcW w:w="850" w:type="dxa"/>
            <w:vAlign w:val="bottom"/>
          </w:tcPr>
          <w:p w:rsidR="00371160" w:rsidRDefault="009658B8">
            <w:pPr>
              <w:ind w:right="57"/>
              <w:jc w:val="right"/>
              <w:rPr>
                <w:sz w:val="18"/>
                <w:szCs w:val="18"/>
              </w:rPr>
            </w:pPr>
            <w:r>
              <w:rPr>
                <w:sz w:val="18"/>
                <w:szCs w:val="18"/>
              </w:rPr>
              <w:t>3,86</w:t>
            </w:r>
          </w:p>
        </w:tc>
        <w:tc>
          <w:tcPr>
            <w:tcW w:w="838" w:type="dxa"/>
            <w:vAlign w:val="bottom"/>
          </w:tcPr>
          <w:p w:rsidR="00371160" w:rsidRDefault="009658B8">
            <w:pPr>
              <w:ind w:right="57"/>
              <w:jc w:val="right"/>
              <w:rPr>
                <w:sz w:val="18"/>
                <w:szCs w:val="18"/>
              </w:rPr>
            </w:pPr>
            <w:r>
              <w:rPr>
                <w:sz w:val="18"/>
                <w:szCs w:val="18"/>
              </w:rPr>
              <w:t>172.354</w:t>
            </w:r>
          </w:p>
        </w:tc>
        <w:tc>
          <w:tcPr>
            <w:tcW w:w="844" w:type="dxa"/>
            <w:vAlign w:val="bottom"/>
          </w:tcPr>
          <w:p w:rsidR="00371160" w:rsidRDefault="009658B8">
            <w:pPr>
              <w:ind w:right="57"/>
              <w:jc w:val="right"/>
              <w:rPr>
                <w:sz w:val="18"/>
                <w:szCs w:val="18"/>
              </w:rPr>
            </w:pPr>
            <w:r>
              <w:rPr>
                <w:sz w:val="18"/>
                <w:szCs w:val="18"/>
              </w:rPr>
              <w:t>27,26</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Mali Kuruluşlar</w:t>
            </w:r>
          </w:p>
        </w:tc>
        <w:tc>
          <w:tcPr>
            <w:tcW w:w="844" w:type="dxa"/>
            <w:vAlign w:val="bottom"/>
          </w:tcPr>
          <w:p w:rsidR="00371160" w:rsidRDefault="0092089C">
            <w:pPr>
              <w:ind w:right="57"/>
              <w:jc w:val="right"/>
              <w:rPr>
                <w:sz w:val="18"/>
                <w:szCs w:val="18"/>
              </w:rPr>
            </w:pPr>
            <w:ins w:id="852" w:author="Gülşah Tuba Ünlü (Open)&#10;" w:date="2011-02-13T21:44:00Z">
              <w:r w:rsidRPr="0092089C">
                <w:rPr>
                  <w:sz w:val="18"/>
                  <w:szCs w:val="18"/>
                  <w:rPrChange w:id="853" w:author="Asiye Mara (Open)&#10;" w:date="2011-02-14T12:31:00Z">
                    <w:rPr>
                      <w:rFonts w:ascii="Calibri" w:hAnsi="Calibri" w:cs="Calibri"/>
                      <w:sz w:val="22"/>
                      <w:szCs w:val="22"/>
                    </w:rPr>
                  </w:rPrChange>
                </w:rPr>
                <w:t>89.029</w:t>
              </w:r>
            </w:ins>
            <w:del w:id="854" w:author="Gülşah Tuba Ünlü (Open)&#10;" w:date="2011-02-13T21:44:00Z">
              <w:r w:rsidR="009658B8">
                <w:rPr>
                  <w:sz w:val="18"/>
                  <w:szCs w:val="18"/>
                </w:rPr>
                <w:delText>88.959</w:delText>
              </w:r>
            </w:del>
          </w:p>
        </w:tc>
        <w:tc>
          <w:tcPr>
            <w:tcW w:w="844" w:type="dxa"/>
            <w:vAlign w:val="bottom"/>
          </w:tcPr>
          <w:p w:rsidR="00371160" w:rsidRDefault="0092089C">
            <w:pPr>
              <w:ind w:right="57"/>
              <w:jc w:val="right"/>
              <w:rPr>
                <w:sz w:val="18"/>
                <w:szCs w:val="18"/>
              </w:rPr>
            </w:pPr>
            <w:ins w:id="855" w:author="Gülşah Tuba Ünlü (Open)&#10;" w:date="2011-02-13T21:44:00Z">
              <w:r w:rsidRPr="0092089C">
                <w:rPr>
                  <w:sz w:val="18"/>
                  <w:szCs w:val="18"/>
                  <w:rPrChange w:id="856" w:author="Asiye Mara (Open)&#10;" w:date="2011-02-14T12:31:00Z">
                    <w:rPr>
                      <w:rFonts w:ascii="Calibri" w:hAnsi="Calibri" w:cs="Calibri"/>
                      <w:sz w:val="22"/>
                      <w:szCs w:val="22"/>
                    </w:rPr>
                  </w:rPrChange>
                </w:rPr>
                <w:t>0,91</w:t>
              </w:r>
            </w:ins>
            <w:del w:id="857" w:author="Gülşah Tuba Ünlü (Open)&#10;" w:date="2011-02-13T21:44:00Z">
              <w:r w:rsidR="009658B8">
                <w:rPr>
                  <w:sz w:val="18"/>
                  <w:szCs w:val="18"/>
                </w:rPr>
                <w:delText>0,91</w:delText>
              </w:r>
            </w:del>
          </w:p>
        </w:tc>
        <w:tc>
          <w:tcPr>
            <w:tcW w:w="844" w:type="dxa"/>
            <w:vAlign w:val="bottom"/>
          </w:tcPr>
          <w:p w:rsidR="00371160" w:rsidRDefault="0092089C">
            <w:pPr>
              <w:ind w:right="57"/>
              <w:jc w:val="right"/>
              <w:rPr>
                <w:sz w:val="18"/>
                <w:szCs w:val="18"/>
              </w:rPr>
            </w:pPr>
            <w:ins w:id="858" w:author="Gülşah Tuba Ünlü (Open)&#10;" w:date="2011-02-13T21:44:00Z">
              <w:r w:rsidRPr="0092089C">
                <w:rPr>
                  <w:sz w:val="18"/>
                  <w:szCs w:val="18"/>
                  <w:rPrChange w:id="859" w:author="Asiye Mara (Open)&#10;" w:date="2011-02-14T12:31:00Z">
                    <w:rPr>
                      <w:rFonts w:ascii="Calibri" w:hAnsi="Calibri" w:cs="Calibri"/>
                      <w:sz w:val="22"/>
                      <w:szCs w:val="22"/>
                    </w:rPr>
                  </w:rPrChange>
                </w:rPr>
                <w:t>-</w:t>
              </w:r>
            </w:ins>
            <w:del w:id="860" w:author="Gülşah Tuba Ünlü (Open)&#10;" w:date="2011-02-13T21:44:00Z">
              <w:r w:rsidR="009658B8">
                <w:rPr>
                  <w:sz w:val="18"/>
                  <w:szCs w:val="18"/>
                </w:rPr>
                <w:delText>-</w:delText>
              </w:r>
            </w:del>
          </w:p>
        </w:tc>
        <w:tc>
          <w:tcPr>
            <w:tcW w:w="844" w:type="dxa"/>
            <w:vAlign w:val="bottom"/>
          </w:tcPr>
          <w:p w:rsidR="00371160" w:rsidRDefault="0092089C">
            <w:pPr>
              <w:ind w:right="57"/>
              <w:jc w:val="right"/>
              <w:rPr>
                <w:sz w:val="18"/>
                <w:szCs w:val="18"/>
              </w:rPr>
            </w:pPr>
            <w:ins w:id="861" w:author="Gülşah Tuba Ünlü (Open)&#10;" w:date="2011-02-13T21:44:00Z">
              <w:r w:rsidRPr="0092089C">
                <w:rPr>
                  <w:sz w:val="18"/>
                  <w:szCs w:val="18"/>
                  <w:rPrChange w:id="862" w:author="Asiye Mara (Open)&#10;" w:date="2011-02-14T12:31:00Z">
                    <w:rPr>
                      <w:rFonts w:ascii="Calibri" w:hAnsi="Calibri" w:cs="Calibri"/>
                      <w:sz w:val="22"/>
                      <w:szCs w:val="22"/>
                    </w:rPr>
                  </w:rPrChange>
                </w:rPr>
                <w:t>-</w:t>
              </w:r>
            </w:ins>
            <w:del w:id="863" w:author="Gülşah Tuba Ünlü (Open)&#10;" w:date="2011-02-13T21:44:00Z">
              <w:r w:rsidR="009658B8">
                <w:rPr>
                  <w:sz w:val="18"/>
                  <w:szCs w:val="18"/>
                </w:rPr>
                <w:delText>-</w:delText>
              </w:r>
            </w:del>
          </w:p>
        </w:tc>
        <w:tc>
          <w:tcPr>
            <w:tcW w:w="844" w:type="dxa"/>
            <w:vAlign w:val="bottom"/>
          </w:tcPr>
          <w:p w:rsidR="00371160" w:rsidRDefault="009658B8">
            <w:pPr>
              <w:ind w:right="57"/>
              <w:jc w:val="right"/>
              <w:rPr>
                <w:sz w:val="18"/>
                <w:szCs w:val="18"/>
              </w:rPr>
            </w:pPr>
            <w:r>
              <w:rPr>
                <w:sz w:val="18"/>
                <w:szCs w:val="18"/>
              </w:rPr>
              <w:t>117.937</w:t>
            </w:r>
          </w:p>
        </w:tc>
        <w:tc>
          <w:tcPr>
            <w:tcW w:w="850" w:type="dxa"/>
            <w:vAlign w:val="bottom"/>
          </w:tcPr>
          <w:p w:rsidR="00371160" w:rsidRDefault="009658B8">
            <w:pPr>
              <w:ind w:right="57"/>
              <w:jc w:val="right"/>
              <w:rPr>
                <w:sz w:val="18"/>
                <w:szCs w:val="18"/>
              </w:rPr>
            </w:pPr>
            <w:r>
              <w:rPr>
                <w:sz w:val="18"/>
                <w:szCs w:val="18"/>
              </w:rPr>
              <w:t>1,59</w:t>
            </w:r>
          </w:p>
        </w:tc>
        <w:tc>
          <w:tcPr>
            <w:tcW w:w="838" w:type="dxa"/>
            <w:vAlign w:val="bottom"/>
          </w:tcPr>
          <w:p w:rsidR="00371160" w:rsidRDefault="009658B8">
            <w:pPr>
              <w:ind w:right="57"/>
              <w:jc w:val="right"/>
              <w:rPr>
                <w:sz w:val="18"/>
                <w:szCs w:val="18"/>
              </w:rPr>
            </w:pPr>
            <w:r>
              <w:rPr>
                <w:sz w:val="18"/>
                <w:szCs w:val="18"/>
              </w:rPr>
              <w:t>-</w:t>
            </w:r>
          </w:p>
        </w:tc>
        <w:tc>
          <w:tcPr>
            <w:tcW w:w="844" w:type="dxa"/>
            <w:vAlign w:val="bottom"/>
          </w:tcPr>
          <w:p w:rsidR="00371160" w:rsidRDefault="009658B8">
            <w:pPr>
              <w:ind w:right="57"/>
              <w:jc w:val="right"/>
              <w:rPr>
                <w:sz w:val="18"/>
                <w:szCs w:val="18"/>
              </w:rPr>
            </w:pPr>
            <w:r>
              <w:rPr>
                <w:sz w:val="18"/>
                <w:szCs w:val="18"/>
              </w:rPr>
              <w:t>-</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G</w:t>
            </w:r>
            <w:del w:id="864" w:author="Gülşah Tuba Ünlü (Open)&#10;" w:date="2011-02-12T11:43:00Z">
              <w:r>
                <w:rPr>
                  <w:sz w:val="18"/>
                  <w:szCs w:val="18"/>
                  <w:lang w:val="tr-TR"/>
                </w:rPr>
                <w:delText>ayrimenkul</w:delText>
              </w:r>
            </w:del>
            <w:ins w:id="865" w:author="Gülşah Tuba Ünlü (Open)&#10;" w:date="2011-02-12T11:43:00Z">
              <w:r>
                <w:rPr>
                  <w:sz w:val="18"/>
                  <w:szCs w:val="18"/>
                  <w:lang w:val="tr-TR"/>
                </w:rPr>
                <w:t>ayrimenkul</w:t>
              </w:r>
            </w:ins>
            <w:r>
              <w:rPr>
                <w:sz w:val="18"/>
                <w:szCs w:val="18"/>
                <w:lang w:val="tr-TR"/>
              </w:rPr>
              <w:t xml:space="preserve"> ve Kira. Hizm.</w:t>
            </w:r>
          </w:p>
        </w:tc>
        <w:tc>
          <w:tcPr>
            <w:tcW w:w="844" w:type="dxa"/>
            <w:vAlign w:val="bottom"/>
          </w:tcPr>
          <w:p w:rsidR="00371160" w:rsidRDefault="0092089C">
            <w:pPr>
              <w:ind w:right="57"/>
              <w:jc w:val="right"/>
              <w:rPr>
                <w:sz w:val="18"/>
                <w:szCs w:val="18"/>
              </w:rPr>
            </w:pPr>
            <w:ins w:id="866" w:author="Gülşah Tuba Ünlü (Open)&#10;" w:date="2011-02-13T21:44:00Z">
              <w:r w:rsidRPr="0092089C">
                <w:rPr>
                  <w:sz w:val="18"/>
                  <w:szCs w:val="18"/>
                  <w:rPrChange w:id="867" w:author="Asiye Mara (Open)&#10;" w:date="2011-02-14T12:31:00Z">
                    <w:rPr>
                      <w:rFonts w:ascii="Calibri" w:hAnsi="Calibri" w:cs="Calibri"/>
                      <w:sz w:val="22"/>
                      <w:szCs w:val="22"/>
                    </w:rPr>
                  </w:rPrChange>
                </w:rPr>
                <w:t>206.592</w:t>
              </w:r>
            </w:ins>
            <w:del w:id="868" w:author="Gülşah Tuba Ünlü (Open)&#10;" w:date="2011-02-13T21:44:00Z">
              <w:r w:rsidR="009658B8">
                <w:rPr>
                  <w:sz w:val="18"/>
                  <w:szCs w:val="18"/>
                </w:rPr>
                <w:delText>223.275</w:delText>
              </w:r>
            </w:del>
          </w:p>
        </w:tc>
        <w:tc>
          <w:tcPr>
            <w:tcW w:w="844" w:type="dxa"/>
            <w:vAlign w:val="bottom"/>
          </w:tcPr>
          <w:p w:rsidR="00371160" w:rsidRDefault="0092089C">
            <w:pPr>
              <w:ind w:right="57"/>
              <w:jc w:val="right"/>
              <w:rPr>
                <w:sz w:val="18"/>
                <w:szCs w:val="18"/>
              </w:rPr>
            </w:pPr>
            <w:ins w:id="869" w:author="Gülşah Tuba Ünlü (Open)&#10;" w:date="2011-02-13T21:44:00Z">
              <w:r w:rsidRPr="0092089C">
                <w:rPr>
                  <w:sz w:val="18"/>
                  <w:szCs w:val="18"/>
                  <w:rPrChange w:id="870" w:author="Asiye Mara (Open)&#10;" w:date="2011-02-14T12:31:00Z">
                    <w:rPr>
                      <w:rFonts w:ascii="Calibri" w:hAnsi="Calibri" w:cs="Calibri"/>
                      <w:sz w:val="22"/>
                      <w:szCs w:val="22"/>
                    </w:rPr>
                  </w:rPrChange>
                </w:rPr>
                <w:t>2,10</w:t>
              </w:r>
            </w:ins>
            <w:del w:id="871" w:author="Gülşah Tuba Ünlü (Open)&#10;" w:date="2011-02-13T21:44:00Z">
              <w:r w:rsidR="009658B8">
                <w:rPr>
                  <w:sz w:val="18"/>
                  <w:szCs w:val="18"/>
                </w:rPr>
                <w:delText>2,27</w:delText>
              </w:r>
            </w:del>
          </w:p>
        </w:tc>
        <w:tc>
          <w:tcPr>
            <w:tcW w:w="844" w:type="dxa"/>
            <w:vAlign w:val="bottom"/>
          </w:tcPr>
          <w:p w:rsidR="00371160" w:rsidRDefault="0092089C">
            <w:pPr>
              <w:ind w:right="57"/>
              <w:jc w:val="right"/>
              <w:rPr>
                <w:sz w:val="18"/>
                <w:szCs w:val="18"/>
              </w:rPr>
            </w:pPr>
            <w:ins w:id="872" w:author="Gülşah Tuba Ünlü (Open)&#10;" w:date="2011-02-13T21:44:00Z">
              <w:r w:rsidRPr="0092089C">
                <w:rPr>
                  <w:sz w:val="18"/>
                  <w:szCs w:val="18"/>
                  <w:rPrChange w:id="873" w:author="Asiye Mara (Open)&#10;" w:date="2011-02-14T12:31:00Z">
                    <w:rPr>
                      <w:rFonts w:ascii="Calibri" w:hAnsi="Calibri" w:cs="Calibri"/>
                      <w:sz w:val="22"/>
                      <w:szCs w:val="22"/>
                    </w:rPr>
                  </w:rPrChange>
                </w:rPr>
                <w:t>-</w:t>
              </w:r>
            </w:ins>
            <w:del w:id="874" w:author="Gülşah Tuba Ünlü (Open)&#10;" w:date="2011-02-13T21:44:00Z">
              <w:r w:rsidR="009658B8">
                <w:rPr>
                  <w:sz w:val="18"/>
                  <w:szCs w:val="18"/>
                </w:rPr>
                <w:delText>-</w:delText>
              </w:r>
            </w:del>
          </w:p>
        </w:tc>
        <w:tc>
          <w:tcPr>
            <w:tcW w:w="844" w:type="dxa"/>
            <w:vAlign w:val="bottom"/>
          </w:tcPr>
          <w:p w:rsidR="00371160" w:rsidRDefault="0092089C">
            <w:pPr>
              <w:ind w:right="57"/>
              <w:jc w:val="right"/>
              <w:rPr>
                <w:sz w:val="18"/>
                <w:szCs w:val="18"/>
              </w:rPr>
            </w:pPr>
            <w:ins w:id="875" w:author="Gülşah Tuba Ünlü (Open)&#10;" w:date="2011-02-13T21:44:00Z">
              <w:r w:rsidRPr="0092089C">
                <w:rPr>
                  <w:sz w:val="18"/>
                  <w:szCs w:val="18"/>
                  <w:rPrChange w:id="876" w:author="Asiye Mara (Open)&#10;" w:date="2011-02-14T12:31:00Z">
                    <w:rPr>
                      <w:rFonts w:ascii="Calibri" w:hAnsi="Calibri" w:cs="Calibri"/>
                      <w:sz w:val="22"/>
                      <w:szCs w:val="22"/>
                    </w:rPr>
                  </w:rPrChange>
                </w:rPr>
                <w:t>-</w:t>
              </w:r>
            </w:ins>
            <w:del w:id="877" w:author="Gülşah Tuba Ünlü (Open)&#10;" w:date="2011-02-13T21:44:00Z">
              <w:r w:rsidR="009658B8">
                <w:rPr>
                  <w:sz w:val="18"/>
                  <w:szCs w:val="18"/>
                </w:rPr>
                <w:delText>-</w:delText>
              </w:r>
            </w:del>
          </w:p>
        </w:tc>
        <w:tc>
          <w:tcPr>
            <w:tcW w:w="844" w:type="dxa"/>
            <w:vAlign w:val="bottom"/>
          </w:tcPr>
          <w:p w:rsidR="00371160" w:rsidRPr="003811AA" w:rsidRDefault="0092089C">
            <w:pPr>
              <w:ind w:right="57"/>
              <w:jc w:val="right"/>
              <w:rPr>
                <w:sz w:val="18"/>
                <w:szCs w:val="18"/>
              </w:rPr>
            </w:pPr>
            <w:r>
              <w:rPr>
                <w:sz w:val="18"/>
                <w:szCs w:val="18"/>
              </w:rPr>
              <w:t>176.019</w:t>
            </w:r>
          </w:p>
        </w:tc>
        <w:tc>
          <w:tcPr>
            <w:tcW w:w="850" w:type="dxa"/>
            <w:vAlign w:val="bottom"/>
          </w:tcPr>
          <w:p w:rsidR="00371160" w:rsidRPr="003811AA" w:rsidRDefault="0092089C">
            <w:pPr>
              <w:ind w:right="57"/>
              <w:jc w:val="right"/>
              <w:rPr>
                <w:sz w:val="18"/>
                <w:szCs w:val="18"/>
              </w:rPr>
            </w:pPr>
            <w:r>
              <w:rPr>
                <w:sz w:val="18"/>
                <w:szCs w:val="18"/>
              </w:rPr>
              <w:t>2,37</w:t>
            </w:r>
          </w:p>
        </w:tc>
        <w:tc>
          <w:tcPr>
            <w:tcW w:w="838" w:type="dxa"/>
            <w:vAlign w:val="bottom"/>
          </w:tcPr>
          <w:p w:rsidR="00371160" w:rsidRPr="003811AA" w:rsidRDefault="0092089C">
            <w:pPr>
              <w:ind w:right="57"/>
              <w:jc w:val="right"/>
              <w:rPr>
                <w:sz w:val="18"/>
                <w:szCs w:val="18"/>
              </w:rPr>
            </w:pPr>
            <w:r>
              <w:rPr>
                <w:sz w:val="18"/>
                <w:szCs w:val="18"/>
              </w:rPr>
              <w:t>-</w:t>
            </w:r>
          </w:p>
        </w:tc>
        <w:tc>
          <w:tcPr>
            <w:tcW w:w="844" w:type="dxa"/>
            <w:vAlign w:val="bottom"/>
          </w:tcPr>
          <w:p w:rsidR="00371160" w:rsidRPr="003811AA" w:rsidRDefault="0092089C">
            <w:pPr>
              <w:ind w:right="57"/>
              <w:jc w:val="right"/>
              <w:rPr>
                <w:sz w:val="18"/>
                <w:szCs w:val="18"/>
              </w:rPr>
            </w:pPr>
            <w:r>
              <w:rPr>
                <w:sz w:val="18"/>
                <w:szCs w:val="18"/>
              </w:rPr>
              <w:t>-</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Serbest Meslek Hizmetleri</w:t>
            </w:r>
          </w:p>
        </w:tc>
        <w:tc>
          <w:tcPr>
            <w:tcW w:w="844" w:type="dxa"/>
            <w:vAlign w:val="bottom"/>
          </w:tcPr>
          <w:p w:rsidR="00371160" w:rsidRDefault="0092089C">
            <w:pPr>
              <w:ind w:right="57"/>
              <w:jc w:val="right"/>
              <w:rPr>
                <w:sz w:val="18"/>
                <w:szCs w:val="18"/>
              </w:rPr>
            </w:pPr>
            <w:ins w:id="878" w:author="Gülşah Tuba Ünlü (Open)&#10;" w:date="2011-02-13T21:44:00Z">
              <w:r w:rsidRPr="0092089C">
                <w:rPr>
                  <w:sz w:val="18"/>
                  <w:szCs w:val="18"/>
                  <w:rPrChange w:id="879" w:author="Asiye Mara (Open)&#10;" w:date="2011-02-14T12:31:00Z">
                    <w:rPr>
                      <w:rFonts w:ascii="Calibri" w:hAnsi="Calibri" w:cs="Calibri"/>
                      <w:sz w:val="22"/>
                      <w:szCs w:val="22"/>
                    </w:rPr>
                  </w:rPrChange>
                </w:rPr>
                <w:t>12.746</w:t>
              </w:r>
            </w:ins>
            <w:del w:id="880" w:author="Gülşah Tuba Ünlü (Open)&#10;" w:date="2011-02-13T21:44:00Z">
              <w:r w:rsidR="009658B8">
                <w:rPr>
                  <w:sz w:val="18"/>
                  <w:szCs w:val="18"/>
                </w:rPr>
                <w:delText>12.712</w:delText>
              </w:r>
            </w:del>
          </w:p>
        </w:tc>
        <w:tc>
          <w:tcPr>
            <w:tcW w:w="844" w:type="dxa"/>
            <w:vAlign w:val="bottom"/>
          </w:tcPr>
          <w:p w:rsidR="00371160" w:rsidRDefault="0092089C">
            <w:pPr>
              <w:ind w:right="57"/>
              <w:jc w:val="right"/>
              <w:rPr>
                <w:sz w:val="18"/>
                <w:szCs w:val="18"/>
              </w:rPr>
            </w:pPr>
            <w:ins w:id="881" w:author="Gülşah Tuba Ünlü (Open)&#10;" w:date="2011-02-13T21:44:00Z">
              <w:r w:rsidRPr="0092089C">
                <w:rPr>
                  <w:sz w:val="18"/>
                  <w:szCs w:val="18"/>
                  <w:rPrChange w:id="882" w:author="Asiye Mara (Open)&#10;" w:date="2011-02-14T12:31:00Z">
                    <w:rPr>
                      <w:rFonts w:ascii="Calibri" w:hAnsi="Calibri" w:cs="Calibri"/>
                      <w:sz w:val="22"/>
                      <w:szCs w:val="22"/>
                    </w:rPr>
                  </w:rPrChange>
                </w:rPr>
                <w:t>0,13</w:t>
              </w:r>
            </w:ins>
            <w:del w:id="883" w:author="Gülşah Tuba Ünlü (Open)&#10;" w:date="2011-02-13T21:44:00Z">
              <w:r w:rsidR="009658B8">
                <w:rPr>
                  <w:sz w:val="18"/>
                  <w:szCs w:val="18"/>
                </w:rPr>
                <w:delText>0,13</w:delText>
              </w:r>
            </w:del>
          </w:p>
        </w:tc>
        <w:tc>
          <w:tcPr>
            <w:tcW w:w="844" w:type="dxa"/>
            <w:vAlign w:val="bottom"/>
          </w:tcPr>
          <w:p w:rsidR="00371160" w:rsidRDefault="0092089C">
            <w:pPr>
              <w:ind w:right="57"/>
              <w:jc w:val="right"/>
              <w:rPr>
                <w:sz w:val="18"/>
                <w:szCs w:val="18"/>
              </w:rPr>
            </w:pPr>
            <w:ins w:id="884" w:author="Gülşah Tuba Ünlü (Open)&#10;" w:date="2011-02-13T21:44:00Z">
              <w:r w:rsidRPr="0092089C">
                <w:rPr>
                  <w:sz w:val="18"/>
                  <w:szCs w:val="18"/>
                  <w:rPrChange w:id="885" w:author="Asiye Mara (Open)&#10;" w:date="2011-02-14T12:31:00Z">
                    <w:rPr>
                      <w:rFonts w:ascii="Calibri" w:hAnsi="Calibri" w:cs="Calibri"/>
                      <w:sz w:val="22"/>
                      <w:szCs w:val="22"/>
                    </w:rPr>
                  </w:rPrChange>
                </w:rPr>
                <w:t>2.319</w:t>
              </w:r>
            </w:ins>
            <w:del w:id="886" w:author="Gülşah Tuba Ünlü (Open)&#10;" w:date="2011-02-13T21:44:00Z">
              <w:r w:rsidR="009658B8">
                <w:rPr>
                  <w:sz w:val="18"/>
                  <w:szCs w:val="18"/>
                </w:rPr>
                <w:delText>2.319</w:delText>
              </w:r>
            </w:del>
          </w:p>
        </w:tc>
        <w:tc>
          <w:tcPr>
            <w:tcW w:w="844" w:type="dxa"/>
            <w:vAlign w:val="bottom"/>
          </w:tcPr>
          <w:p w:rsidR="00371160" w:rsidRDefault="0092089C">
            <w:pPr>
              <w:ind w:right="57"/>
              <w:jc w:val="right"/>
              <w:rPr>
                <w:sz w:val="18"/>
                <w:szCs w:val="18"/>
              </w:rPr>
            </w:pPr>
            <w:ins w:id="887" w:author="Gülşah Tuba Ünlü (Open)&#10;" w:date="2011-02-13T21:44:00Z">
              <w:r w:rsidRPr="0092089C">
                <w:rPr>
                  <w:sz w:val="18"/>
                  <w:szCs w:val="18"/>
                  <w:rPrChange w:id="888" w:author="Asiye Mara (Open)&#10;" w:date="2011-02-14T12:31:00Z">
                    <w:rPr>
                      <w:rFonts w:ascii="Calibri" w:hAnsi="Calibri" w:cs="Calibri"/>
                      <w:sz w:val="22"/>
                      <w:szCs w:val="22"/>
                    </w:rPr>
                  </w:rPrChange>
                </w:rPr>
                <w:t>0,23</w:t>
              </w:r>
            </w:ins>
            <w:del w:id="889" w:author="Gülşah Tuba Ünlü (Open)&#10;" w:date="2011-02-13T21:44:00Z">
              <w:r w:rsidR="009658B8">
                <w:rPr>
                  <w:sz w:val="18"/>
                  <w:szCs w:val="18"/>
                </w:rPr>
                <w:delText>0,23</w:delText>
              </w:r>
            </w:del>
          </w:p>
        </w:tc>
        <w:tc>
          <w:tcPr>
            <w:tcW w:w="844" w:type="dxa"/>
            <w:vAlign w:val="bottom"/>
          </w:tcPr>
          <w:p w:rsidR="00371160" w:rsidRPr="003811AA" w:rsidRDefault="0092089C">
            <w:pPr>
              <w:ind w:right="57"/>
              <w:jc w:val="right"/>
              <w:rPr>
                <w:sz w:val="18"/>
                <w:szCs w:val="18"/>
              </w:rPr>
            </w:pPr>
            <w:r>
              <w:rPr>
                <w:sz w:val="18"/>
                <w:szCs w:val="18"/>
              </w:rPr>
              <w:t>16.294</w:t>
            </w:r>
          </w:p>
        </w:tc>
        <w:tc>
          <w:tcPr>
            <w:tcW w:w="850" w:type="dxa"/>
            <w:vAlign w:val="bottom"/>
          </w:tcPr>
          <w:p w:rsidR="00371160" w:rsidRPr="003811AA" w:rsidRDefault="0092089C">
            <w:pPr>
              <w:ind w:right="57"/>
              <w:jc w:val="right"/>
              <w:rPr>
                <w:sz w:val="18"/>
                <w:szCs w:val="18"/>
              </w:rPr>
            </w:pPr>
            <w:r>
              <w:rPr>
                <w:sz w:val="18"/>
                <w:szCs w:val="18"/>
              </w:rPr>
              <w:t>0,22</w:t>
            </w:r>
          </w:p>
        </w:tc>
        <w:tc>
          <w:tcPr>
            <w:tcW w:w="838" w:type="dxa"/>
            <w:vAlign w:val="bottom"/>
          </w:tcPr>
          <w:p w:rsidR="00371160" w:rsidRPr="003811AA" w:rsidRDefault="0092089C">
            <w:pPr>
              <w:ind w:right="57"/>
              <w:jc w:val="right"/>
              <w:rPr>
                <w:sz w:val="18"/>
                <w:szCs w:val="18"/>
              </w:rPr>
            </w:pPr>
            <w:r>
              <w:rPr>
                <w:sz w:val="18"/>
                <w:szCs w:val="18"/>
              </w:rPr>
              <w:t>4.306</w:t>
            </w:r>
          </w:p>
        </w:tc>
        <w:tc>
          <w:tcPr>
            <w:tcW w:w="844" w:type="dxa"/>
            <w:vAlign w:val="bottom"/>
          </w:tcPr>
          <w:p w:rsidR="00371160" w:rsidRPr="003811AA" w:rsidRDefault="0092089C">
            <w:pPr>
              <w:ind w:right="57"/>
              <w:jc w:val="right"/>
              <w:rPr>
                <w:sz w:val="18"/>
                <w:szCs w:val="18"/>
              </w:rPr>
            </w:pPr>
            <w:r>
              <w:rPr>
                <w:sz w:val="18"/>
                <w:szCs w:val="18"/>
              </w:rPr>
              <w:t>0,68</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Eğitim Hizmetleri</w:t>
            </w:r>
          </w:p>
        </w:tc>
        <w:tc>
          <w:tcPr>
            <w:tcW w:w="844" w:type="dxa"/>
            <w:vAlign w:val="bottom"/>
          </w:tcPr>
          <w:p w:rsidR="00371160" w:rsidRDefault="0092089C">
            <w:pPr>
              <w:ind w:right="57"/>
              <w:jc w:val="right"/>
              <w:rPr>
                <w:sz w:val="18"/>
                <w:szCs w:val="18"/>
              </w:rPr>
            </w:pPr>
            <w:ins w:id="890" w:author="Gülşah Tuba Ünlü (Open)&#10;" w:date="2011-02-13T21:44:00Z">
              <w:r w:rsidRPr="0092089C">
                <w:rPr>
                  <w:sz w:val="18"/>
                  <w:szCs w:val="18"/>
                  <w:rPrChange w:id="891" w:author="Asiye Mara (Open)&#10;" w:date="2011-02-14T12:31:00Z">
                    <w:rPr>
                      <w:rFonts w:ascii="Calibri" w:hAnsi="Calibri" w:cs="Calibri"/>
                      <w:sz w:val="22"/>
                      <w:szCs w:val="22"/>
                    </w:rPr>
                  </w:rPrChange>
                </w:rPr>
                <w:t>93.270</w:t>
              </w:r>
            </w:ins>
            <w:del w:id="892" w:author="Gülşah Tuba Ünlü (Open)&#10;" w:date="2011-02-13T21:44:00Z">
              <w:r w:rsidR="009658B8">
                <w:rPr>
                  <w:sz w:val="18"/>
                  <w:szCs w:val="18"/>
                </w:rPr>
                <w:delText>93.270</w:delText>
              </w:r>
            </w:del>
          </w:p>
        </w:tc>
        <w:tc>
          <w:tcPr>
            <w:tcW w:w="844" w:type="dxa"/>
            <w:vAlign w:val="bottom"/>
          </w:tcPr>
          <w:p w:rsidR="00371160" w:rsidRDefault="0092089C">
            <w:pPr>
              <w:ind w:right="57"/>
              <w:jc w:val="right"/>
              <w:rPr>
                <w:sz w:val="18"/>
                <w:szCs w:val="18"/>
              </w:rPr>
            </w:pPr>
            <w:ins w:id="893" w:author="Gülşah Tuba Ünlü (Open)&#10;" w:date="2011-02-13T21:44:00Z">
              <w:r w:rsidRPr="0092089C">
                <w:rPr>
                  <w:sz w:val="18"/>
                  <w:szCs w:val="18"/>
                  <w:rPrChange w:id="894" w:author="Asiye Mara (Open)&#10;" w:date="2011-02-14T12:31:00Z">
                    <w:rPr>
                      <w:rFonts w:ascii="Calibri" w:hAnsi="Calibri" w:cs="Calibri"/>
                      <w:sz w:val="22"/>
                      <w:szCs w:val="22"/>
                    </w:rPr>
                  </w:rPrChange>
                </w:rPr>
                <w:t>0,95</w:t>
              </w:r>
            </w:ins>
            <w:del w:id="895" w:author="Gülşah Tuba Ünlü (Open)&#10;" w:date="2011-02-13T21:44:00Z">
              <w:r w:rsidR="009658B8">
                <w:rPr>
                  <w:sz w:val="18"/>
                  <w:szCs w:val="18"/>
                </w:rPr>
                <w:delText>0,95</w:delText>
              </w:r>
            </w:del>
          </w:p>
        </w:tc>
        <w:tc>
          <w:tcPr>
            <w:tcW w:w="844" w:type="dxa"/>
            <w:vAlign w:val="bottom"/>
          </w:tcPr>
          <w:p w:rsidR="00371160" w:rsidRDefault="0092089C">
            <w:pPr>
              <w:ind w:right="57"/>
              <w:jc w:val="right"/>
              <w:rPr>
                <w:sz w:val="18"/>
                <w:szCs w:val="18"/>
              </w:rPr>
            </w:pPr>
            <w:ins w:id="896" w:author="Gülşah Tuba Ünlü (Open)&#10;" w:date="2011-02-13T21:44:00Z">
              <w:r w:rsidRPr="0092089C">
                <w:rPr>
                  <w:sz w:val="18"/>
                  <w:szCs w:val="18"/>
                  <w:rPrChange w:id="897" w:author="Asiye Mara (Open)&#10;" w:date="2011-02-14T12:31:00Z">
                    <w:rPr>
                      <w:rFonts w:ascii="Calibri" w:hAnsi="Calibri" w:cs="Calibri"/>
                      <w:sz w:val="22"/>
                      <w:szCs w:val="22"/>
                    </w:rPr>
                  </w:rPrChange>
                </w:rPr>
                <w:t>14.493</w:t>
              </w:r>
            </w:ins>
            <w:del w:id="898" w:author="Gülşah Tuba Ünlü (Open)&#10;" w:date="2011-02-13T21:44:00Z">
              <w:r w:rsidR="009658B8">
                <w:rPr>
                  <w:sz w:val="18"/>
                  <w:szCs w:val="18"/>
                </w:rPr>
                <w:delText>14.493</w:delText>
              </w:r>
            </w:del>
          </w:p>
        </w:tc>
        <w:tc>
          <w:tcPr>
            <w:tcW w:w="844" w:type="dxa"/>
            <w:vAlign w:val="bottom"/>
          </w:tcPr>
          <w:p w:rsidR="00371160" w:rsidRDefault="0092089C">
            <w:pPr>
              <w:ind w:right="57"/>
              <w:jc w:val="right"/>
              <w:rPr>
                <w:sz w:val="18"/>
                <w:szCs w:val="18"/>
              </w:rPr>
            </w:pPr>
            <w:ins w:id="899" w:author="Gülşah Tuba Ünlü (Open)&#10;" w:date="2011-02-13T21:44:00Z">
              <w:r w:rsidRPr="0092089C">
                <w:rPr>
                  <w:sz w:val="18"/>
                  <w:szCs w:val="18"/>
                  <w:rPrChange w:id="900" w:author="Asiye Mara (Open)&#10;" w:date="2011-02-14T12:31:00Z">
                    <w:rPr>
                      <w:rFonts w:ascii="Calibri" w:hAnsi="Calibri" w:cs="Calibri"/>
                      <w:sz w:val="22"/>
                      <w:szCs w:val="22"/>
                    </w:rPr>
                  </w:rPrChange>
                </w:rPr>
                <w:t>1,47</w:t>
              </w:r>
            </w:ins>
            <w:del w:id="901" w:author="Gülşah Tuba Ünlü (Open)&#10;" w:date="2011-02-13T21:44:00Z">
              <w:r w:rsidR="009658B8">
                <w:rPr>
                  <w:sz w:val="18"/>
                  <w:szCs w:val="18"/>
                </w:rPr>
                <w:delText>1,47</w:delText>
              </w:r>
            </w:del>
          </w:p>
        </w:tc>
        <w:tc>
          <w:tcPr>
            <w:tcW w:w="844" w:type="dxa"/>
            <w:vAlign w:val="bottom"/>
          </w:tcPr>
          <w:p w:rsidR="00371160" w:rsidRPr="003811AA" w:rsidRDefault="0092089C">
            <w:pPr>
              <w:ind w:right="57"/>
              <w:jc w:val="right"/>
              <w:rPr>
                <w:sz w:val="18"/>
                <w:szCs w:val="18"/>
              </w:rPr>
            </w:pPr>
            <w:r>
              <w:rPr>
                <w:sz w:val="18"/>
                <w:szCs w:val="18"/>
              </w:rPr>
              <w:t>46.275</w:t>
            </w:r>
          </w:p>
        </w:tc>
        <w:tc>
          <w:tcPr>
            <w:tcW w:w="850" w:type="dxa"/>
            <w:vAlign w:val="bottom"/>
          </w:tcPr>
          <w:p w:rsidR="00371160" w:rsidRPr="003811AA" w:rsidRDefault="0092089C">
            <w:pPr>
              <w:ind w:right="57"/>
              <w:jc w:val="right"/>
              <w:rPr>
                <w:sz w:val="18"/>
                <w:szCs w:val="18"/>
              </w:rPr>
            </w:pPr>
            <w:r>
              <w:rPr>
                <w:sz w:val="18"/>
                <w:szCs w:val="18"/>
              </w:rPr>
              <w:t>0,62</w:t>
            </w:r>
          </w:p>
        </w:tc>
        <w:tc>
          <w:tcPr>
            <w:tcW w:w="838" w:type="dxa"/>
            <w:vAlign w:val="bottom"/>
          </w:tcPr>
          <w:p w:rsidR="00371160" w:rsidRPr="003811AA" w:rsidRDefault="0092089C">
            <w:pPr>
              <w:ind w:right="57"/>
              <w:jc w:val="right"/>
              <w:rPr>
                <w:sz w:val="18"/>
                <w:szCs w:val="18"/>
              </w:rPr>
            </w:pPr>
            <w:r>
              <w:rPr>
                <w:sz w:val="18"/>
                <w:szCs w:val="18"/>
              </w:rPr>
              <w:t>18.704</w:t>
            </w:r>
          </w:p>
        </w:tc>
        <w:tc>
          <w:tcPr>
            <w:tcW w:w="844" w:type="dxa"/>
            <w:vAlign w:val="bottom"/>
          </w:tcPr>
          <w:p w:rsidR="00371160" w:rsidRPr="003811AA" w:rsidRDefault="0092089C">
            <w:pPr>
              <w:ind w:right="57"/>
              <w:jc w:val="right"/>
              <w:rPr>
                <w:sz w:val="18"/>
                <w:szCs w:val="18"/>
              </w:rPr>
            </w:pPr>
            <w:r>
              <w:rPr>
                <w:sz w:val="18"/>
                <w:szCs w:val="18"/>
              </w:rPr>
              <w:t>2,81</w:t>
            </w:r>
          </w:p>
        </w:tc>
      </w:tr>
      <w:tr w:rsidR="00703735" w:rsidRPr="00872466" w:rsidTr="005F2323">
        <w:trPr>
          <w:trHeight w:val="213"/>
        </w:trPr>
        <w:tc>
          <w:tcPr>
            <w:tcW w:w="2574" w:type="dxa"/>
            <w:vAlign w:val="bottom"/>
          </w:tcPr>
          <w:p w:rsidR="00371160" w:rsidRDefault="009658B8">
            <w:pPr>
              <w:rPr>
                <w:rFonts w:eastAsia="Arial Unicode MS"/>
                <w:sz w:val="18"/>
                <w:szCs w:val="18"/>
                <w:lang w:val="tr-TR"/>
              </w:rPr>
            </w:pPr>
            <w:r>
              <w:rPr>
                <w:sz w:val="18"/>
                <w:szCs w:val="18"/>
                <w:lang w:val="tr-TR"/>
              </w:rPr>
              <w:t xml:space="preserve">   Sağlık ve Sosyal Hizmetler</w:t>
            </w:r>
          </w:p>
        </w:tc>
        <w:tc>
          <w:tcPr>
            <w:tcW w:w="844" w:type="dxa"/>
            <w:vAlign w:val="bottom"/>
          </w:tcPr>
          <w:p w:rsidR="00371160" w:rsidRDefault="0092089C">
            <w:pPr>
              <w:ind w:right="57"/>
              <w:jc w:val="right"/>
              <w:rPr>
                <w:sz w:val="18"/>
                <w:szCs w:val="18"/>
              </w:rPr>
            </w:pPr>
            <w:ins w:id="902" w:author="Gülşah Tuba Ünlü (Open)&#10;" w:date="2011-02-13T21:44:00Z">
              <w:r w:rsidRPr="0092089C">
                <w:rPr>
                  <w:sz w:val="18"/>
                  <w:szCs w:val="18"/>
                  <w:rPrChange w:id="903" w:author="Asiye Mara (Open)&#10;" w:date="2011-02-14T12:31:00Z">
                    <w:rPr>
                      <w:rFonts w:ascii="Calibri" w:hAnsi="Calibri" w:cs="Calibri"/>
                      <w:sz w:val="22"/>
                      <w:szCs w:val="22"/>
                    </w:rPr>
                  </w:rPrChange>
                </w:rPr>
                <w:t>169.297</w:t>
              </w:r>
            </w:ins>
            <w:del w:id="904" w:author="Gülşah Tuba Ünlü (Open)&#10;" w:date="2011-02-13T21:44:00Z">
              <w:r w:rsidR="009658B8">
                <w:rPr>
                  <w:sz w:val="18"/>
                  <w:szCs w:val="18"/>
                </w:rPr>
                <w:delText>169.171</w:delText>
              </w:r>
            </w:del>
          </w:p>
        </w:tc>
        <w:tc>
          <w:tcPr>
            <w:tcW w:w="844" w:type="dxa"/>
            <w:vAlign w:val="bottom"/>
          </w:tcPr>
          <w:p w:rsidR="00371160" w:rsidRDefault="0092089C">
            <w:pPr>
              <w:ind w:right="57"/>
              <w:jc w:val="right"/>
              <w:rPr>
                <w:sz w:val="18"/>
                <w:szCs w:val="18"/>
              </w:rPr>
            </w:pPr>
            <w:ins w:id="905" w:author="Gülşah Tuba Ünlü (Open)&#10;" w:date="2011-02-13T21:44:00Z">
              <w:r w:rsidRPr="0092089C">
                <w:rPr>
                  <w:sz w:val="18"/>
                  <w:szCs w:val="18"/>
                  <w:rPrChange w:id="906" w:author="Asiye Mara (Open)&#10;" w:date="2011-02-14T12:31:00Z">
                    <w:rPr>
                      <w:rFonts w:ascii="Calibri" w:hAnsi="Calibri" w:cs="Calibri"/>
                      <w:sz w:val="22"/>
                      <w:szCs w:val="22"/>
                    </w:rPr>
                  </w:rPrChange>
                </w:rPr>
                <w:t>1,72</w:t>
              </w:r>
            </w:ins>
            <w:del w:id="907" w:author="Gülşah Tuba Ünlü (Open)&#10;" w:date="2011-02-13T21:44:00Z">
              <w:r w:rsidR="009658B8">
                <w:rPr>
                  <w:sz w:val="18"/>
                  <w:szCs w:val="18"/>
                </w:rPr>
                <w:delText>1,72</w:delText>
              </w:r>
            </w:del>
          </w:p>
        </w:tc>
        <w:tc>
          <w:tcPr>
            <w:tcW w:w="844" w:type="dxa"/>
            <w:vAlign w:val="bottom"/>
          </w:tcPr>
          <w:p w:rsidR="00371160" w:rsidRDefault="0092089C">
            <w:pPr>
              <w:ind w:right="57"/>
              <w:jc w:val="right"/>
              <w:rPr>
                <w:sz w:val="18"/>
                <w:szCs w:val="18"/>
              </w:rPr>
            </w:pPr>
            <w:ins w:id="908" w:author="Gülşah Tuba Ünlü (Open)&#10;" w:date="2011-02-13T21:44:00Z">
              <w:r w:rsidRPr="0092089C">
                <w:rPr>
                  <w:sz w:val="18"/>
                  <w:szCs w:val="18"/>
                  <w:rPrChange w:id="909" w:author="Asiye Mara (Open)&#10;" w:date="2011-02-14T12:31:00Z">
                    <w:rPr>
                      <w:rFonts w:ascii="Calibri" w:hAnsi="Calibri" w:cs="Calibri"/>
                      <w:sz w:val="22"/>
                      <w:szCs w:val="22"/>
                    </w:rPr>
                  </w:rPrChange>
                </w:rPr>
                <w:t>13</w:t>
              </w:r>
            </w:ins>
            <w:del w:id="910" w:author="Gülşah Tuba Ünlü (Open)&#10;" w:date="2011-02-13T21:44:00Z">
              <w:r w:rsidR="009658B8">
                <w:rPr>
                  <w:sz w:val="18"/>
                  <w:szCs w:val="18"/>
                </w:rPr>
                <w:delText>13</w:delText>
              </w:r>
            </w:del>
          </w:p>
        </w:tc>
        <w:tc>
          <w:tcPr>
            <w:tcW w:w="844" w:type="dxa"/>
            <w:vAlign w:val="bottom"/>
          </w:tcPr>
          <w:p w:rsidR="00371160" w:rsidRDefault="009658B8">
            <w:pPr>
              <w:ind w:right="57"/>
              <w:jc w:val="right"/>
              <w:rPr>
                <w:sz w:val="18"/>
                <w:szCs w:val="18"/>
              </w:rPr>
            </w:pPr>
            <w:ins w:id="911" w:author="Gülşah Tuba Ünlü (Open)&#10;" w:date="2011-02-13T21:46:00Z">
              <w:r>
                <w:rPr>
                  <w:sz w:val="18"/>
                  <w:szCs w:val="18"/>
                </w:rPr>
                <w:t>-</w:t>
              </w:r>
            </w:ins>
            <w:del w:id="912" w:author="Gülşah Tuba Ünlü (Open)&#10;" w:date="2011-02-13T21:44:00Z">
              <w:r>
                <w:rPr>
                  <w:sz w:val="18"/>
                  <w:szCs w:val="18"/>
                </w:rPr>
                <w:delText>-</w:delText>
              </w:r>
            </w:del>
          </w:p>
        </w:tc>
        <w:tc>
          <w:tcPr>
            <w:tcW w:w="844" w:type="dxa"/>
            <w:vAlign w:val="bottom"/>
          </w:tcPr>
          <w:p w:rsidR="00371160" w:rsidRPr="003811AA" w:rsidRDefault="0092089C">
            <w:pPr>
              <w:ind w:right="57"/>
              <w:jc w:val="right"/>
              <w:rPr>
                <w:sz w:val="18"/>
                <w:szCs w:val="18"/>
              </w:rPr>
            </w:pPr>
            <w:r>
              <w:rPr>
                <w:sz w:val="18"/>
                <w:szCs w:val="18"/>
              </w:rPr>
              <w:t>159.458</w:t>
            </w:r>
          </w:p>
        </w:tc>
        <w:tc>
          <w:tcPr>
            <w:tcW w:w="850" w:type="dxa"/>
            <w:vAlign w:val="bottom"/>
          </w:tcPr>
          <w:p w:rsidR="00371160" w:rsidRPr="003811AA" w:rsidRDefault="0092089C">
            <w:pPr>
              <w:ind w:right="57"/>
              <w:jc w:val="right"/>
              <w:rPr>
                <w:sz w:val="18"/>
                <w:szCs w:val="18"/>
              </w:rPr>
            </w:pPr>
            <w:r>
              <w:rPr>
                <w:sz w:val="18"/>
                <w:szCs w:val="18"/>
              </w:rPr>
              <w:t>2,15</w:t>
            </w:r>
          </w:p>
        </w:tc>
        <w:tc>
          <w:tcPr>
            <w:tcW w:w="838" w:type="dxa"/>
            <w:vAlign w:val="bottom"/>
          </w:tcPr>
          <w:p w:rsidR="00371160" w:rsidRPr="003811AA" w:rsidRDefault="0092089C">
            <w:pPr>
              <w:ind w:right="57"/>
              <w:jc w:val="right"/>
              <w:rPr>
                <w:sz w:val="18"/>
                <w:szCs w:val="18"/>
              </w:rPr>
            </w:pPr>
            <w:r>
              <w:rPr>
                <w:sz w:val="18"/>
                <w:szCs w:val="18"/>
              </w:rPr>
              <w:t>-</w:t>
            </w:r>
          </w:p>
        </w:tc>
        <w:tc>
          <w:tcPr>
            <w:tcW w:w="844" w:type="dxa"/>
            <w:vAlign w:val="bottom"/>
          </w:tcPr>
          <w:p w:rsidR="00371160" w:rsidRPr="003811AA" w:rsidRDefault="0092089C">
            <w:pPr>
              <w:ind w:right="57"/>
              <w:jc w:val="right"/>
              <w:rPr>
                <w:sz w:val="18"/>
                <w:szCs w:val="18"/>
              </w:rPr>
            </w:pPr>
            <w:r>
              <w:rPr>
                <w:sz w:val="18"/>
                <w:szCs w:val="18"/>
              </w:rPr>
              <w:t>0,15</w:t>
            </w:r>
          </w:p>
        </w:tc>
      </w:tr>
      <w:tr w:rsidR="00703735" w:rsidRPr="00872466" w:rsidTr="005F2323">
        <w:trPr>
          <w:trHeight w:val="213"/>
        </w:trPr>
        <w:tc>
          <w:tcPr>
            <w:tcW w:w="2574" w:type="dxa"/>
            <w:vAlign w:val="bottom"/>
          </w:tcPr>
          <w:p w:rsidR="00371160" w:rsidRDefault="009658B8">
            <w:pPr>
              <w:rPr>
                <w:rFonts w:eastAsia="Arial Unicode MS"/>
                <w:b/>
                <w:sz w:val="18"/>
                <w:szCs w:val="18"/>
                <w:lang w:val="tr-TR"/>
              </w:rPr>
            </w:pPr>
            <w:r>
              <w:rPr>
                <w:b/>
                <w:sz w:val="18"/>
                <w:szCs w:val="18"/>
                <w:lang w:val="tr-TR"/>
              </w:rPr>
              <w:t>Diğer</w:t>
            </w:r>
          </w:p>
        </w:tc>
        <w:tc>
          <w:tcPr>
            <w:tcW w:w="844" w:type="dxa"/>
            <w:vAlign w:val="bottom"/>
          </w:tcPr>
          <w:p w:rsidR="00371160" w:rsidRDefault="0092089C">
            <w:pPr>
              <w:ind w:right="57"/>
              <w:jc w:val="right"/>
              <w:rPr>
                <w:b/>
                <w:sz w:val="18"/>
                <w:szCs w:val="18"/>
              </w:rPr>
            </w:pPr>
            <w:ins w:id="913" w:author="Gülşah Tuba Ünlü (Open)&#10;" w:date="2011-02-13T21:44:00Z">
              <w:r w:rsidRPr="0092089C">
                <w:rPr>
                  <w:b/>
                  <w:sz w:val="18"/>
                  <w:szCs w:val="18"/>
                  <w:rPrChange w:id="914" w:author="Asiye Mara (Open)&#10;" w:date="2011-02-14T12:31:00Z">
                    <w:rPr>
                      <w:rFonts w:ascii="Calibri" w:hAnsi="Calibri" w:cs="Calibri"/>
                      <w:b/>
                      <w:bCs/>
                      <w:sz w:val="22"/>
                      <w:szCs w:val="22"/>
                    </w:rPr>
                  </w:rPrChange>
                </w:rPr>
                <w:t>1.904.269</w:t>
              </w:r>
            </w:ins>
            <w:del w:id="915" w:author="Gülşah Tuba Ünlü (Open)&#10;" w:date="2011-02-13T21:44:00Z">
              <w:r w:rsidR="009658B8">
                <w:rPr>
                  <w:b/>
                  <w:sz w:val="18"/>
                  <w:szCs w:val="18"/>
                </w:rPr>
                <w:delText>1.885.957</w:delText>
              </w:r>
            </w:del>
          </w:p>
        </w:tc>
        <w:tc>
          <w:tcPr>
            <w:tcW w:w="844" w:type="dxa"/>
            <w:vAlign w:val="bottom"/>
          </w:tcPr>
          <w:p w:rsidR="00371160" w:rsidRDefault="0092089C">
            <w:pPr>
              <w:ind w:right="57"/>
              <w:jc w:val="right"/>
              <w:rPr>
                <w:b/>
                <w:sz w:val="18"/>
                <w:szCs w:val="18"/>
              </w:rPr>
            </w:pPr>
            <w:ins w:id="916" w:author="Gülşah Tuba Ünlü (Open)&#10;" w:date="2011-02-13T21:44:00Z">
              <w:r w:rsidRPr="0092089C">
                <w:rPr>
                  <w:b/>
                  <w:sz w:val="18"/>
                  <w:szCs w:val="18"/>
                  <w:rPrChange w:id="917" w:author="Asiye Mara (Open)&#10;" w:date="2011-02-14T12:31:00Z">
                    <w:rPr>
                      <w:rFonts w:ascii="Calibri" w:hAnsi="Calibri" w:cs="Calibri"/>
                      <w:b/>
                      <w:bCs/>
                      <w:sz w:val="22"/>
                      <w:szCs w:val="22"/>
                    </w:rPr>
                  </w:rPrChange>
                </w:rPr>
                <w:t>19,38</w:t>
              </w:r>
            </w:ins>
            <w:del w:id="918" w:author="Gülşah Tuba Ünlü (Open)&#10;" w:date="2011-02-13T21:44:00Z">
              <w:r w:rsidR="009658B8">
                <w:rPr>
                  <w:b/>
                  <w:sz w:val="18"/>
                  <w:szCs w:val="18"/>
                </w:rPr>
                <w:delText>19,20</w:delText>
              </w:r>
            </w:del>
          </w:p>
        </w:tc>
        <w:tc>
          <w:tcPr>
            <w:tcW w:w="844" w:type="dxa"/>
            <w:vAlign w:val="bottom"/>
          </w:tcPr>
          <w:p w:rsidR="00371160" w:rsidRDefault="0092089C">
            <w:pPr>
              <w:ind w:right="57"/>
              <w:jc w:val="right"/>
              <w:rPr>
                <w:b/>
                <w:sz w:val="18"/>
                <w:szCs w:val="18"/>
              </w:rPr>
            </w:pPr>
            <w:ins w:id="919" w:author="Gülşah Tuba Ünlü (Open)&#10;" w:date="2011-02-13T21:44:00Z">
              <w:r w:rsidRPr="0092089C">
                <w:rPr>
                  <w:b/>
                  <w:sz w:val="18"/>
                  <w:szCs w:val="18"/>
                  <w:rPrChange w:id="920" w:author="Asiye Mara (Open)&#10;" w:date="2011-02-14T12:31:00Z">
                    <w:rPr>
                      <w:rFonts w:ascii="Calibri" w:hAnsi="Calibri" w:cs="Calibri"/>
                      <w:b/>
                      <w:bCs/>
                      <w:sz w:val="22"/>
                      <w:szCs w:val="22"/>
                    </w:rPr>
                  </w:rPrChange>
                </w:rPr>
                <w:t>3.706</w:t>
              </w:r>
            </w:ins>
            <w:del w:id="921" w:author="Gülşah Tuba Ünlü (Open)&#10;" w:date="2011-02-13T21:44:00Z">
              <w:r w:rsidR="009658B8">
                <w:rPr>
                  <w:b/>
                  <w:sz w:val="18"/>
                  <w:szCs w:val="18"/>
                </w:rPr>
                <w:delText>3.706</w:delText>
              </w:r>
            </w:del>
          </w:p>
        </w:tc>
        <w:tc>
          <w:tcPr>
            <w:tcW w:w="844" w:type="dxa"/>
            <w:vAlign w:val="bottom"/>
          </w:tcPr>
          <w:p w:rsidR="00371160" w:rsidRDefault="0092089C">
            <w:pPr>
              <w:ind w:right="57"/>
              <w:jc w:val="right"/>
              <w:rPr>
                <w:b/>
                <w:sz w:val="18"/>
                <w:szCs w:val="18"/>
              </w:rPr>
            </w:pPr>
            <w:ins w:id="922" w:author="Gülşah Tuba Ünlü (Open)&#10;" w:date="2011-02-13T21:44:00Z">
              <w:r w:rsidRPr="0092089C">
                <w:rPr>
                  <w:b/>
                  <w:sz w:val="18"/>
                  <w:szCs w:val="18"/>
                  <w:rPrChange w:id="923" w:author="Asiye Mara (Open)&#10;" w:date="2011-02-14T12:31:00Z">
                    <w:rPr>
                      <w:rFonts w:ascii="Calibri" w:hAnsi="Calibri" w:cs="Calibri"/>
                      <w:b/>
                      <w:bCs/>
                      <w:sz w:val="22"/>
                      <w:szCs w:val="22"/>
                    </w:rPr>
                  </w:rPrChange>
                </w:rPr>
                <w:t>0,38</w:t>
              </w:r>
            </w:ins>
            <w:del w:id="924" w:author="Gülşah Tuba Ünlü (Open)&#10;" w:date="2011-02-13T21:44:00Z">
              <w:r w:rsidR="009658B8">
                <w:rPr>
                  <w:b/>
                  <w:sz w:val="18"/>
                  <w:szCs w:val="18"/>
                </w:rPr>
                <w:delText>0,38</w:delText>
              </w:r>
            </w:del>
          </w:p>
        </w:tc>
        <w:tc>
          <w:tcPr>
            <w:tcW w:w="844" w:type="dxa"/>
            <w:vAlign w:val="bottom"/>
          </w:tcPr>
          <w:p w:rsidR="00371160" w:rsidRDefault="009658B8">
            <w:pPr>
              <w:ind w:right="57"/>
              <w:jc w:val="right"/>
              <w:rPr>
                <w:b/>
                <w:sz w:val="18"/>
                <w:szCs w:val="18"/>
              </w:rPr>
            </w:pPr>
            <w:r>
              <w:rPr>
                <w:b/>
                <w:sz w:val="18"/>
                <w:szCs w:val="18"/>
              </w:rPr>
              <w:t>1.176.839</w:t>
            </w:r>
          </w:p>
        </w:tc>
        <w:tc>
          <w:tcPr>
            <w:tcW w:w="850" w:type="dxa"/>
            <w:vAlign w:val="bottom"/>
          </w:tcPr>
          <w:p w:rsidR="00371160" w:rsidRDefault="009658B8">
            <w:pPr>
              <w:ind w:right="57"/>
              <w:jc w:val="right"/>
              <w:rPr>
                <w:b/>
                <w:sz w:val="18"/>
                <w:szCs w:val="18"/>
              </w:rPr>
            </w:pPr>
            <w:r>
              <w:rPr>
                <w:b/>
                <w:sz w:val="18"/>
                <w:szCs w:val="18"/>
              </w:rPr>
              <w:t>15,83</w:t>
            </w:r>
          </w:p>
        </w:tc>
        <w:tc>
          <w:tcPr>
            <w:tcW w:w="838" w:type="dxa"/>
            <w:vAlign w:val="bottom"/>
          </w:tcPr>
          <w:p w:rsidR="00371160" w:rsidRPr="003811AA" w:rsidRDefault="0092089C">
            <w:pPr>
              <w:ind w:right="57"/>
              <w:jc w:val="right"/>
              <w:rPr>
                <w:b/>
                <w:sz w:val="18"/>
                <w:szCs w:val="18"/>
              </w:rPr>
            </w:pPr>
            <w:r>
              <w:rPr>
                <w:b/>
                <w:sz w:val="18"/>
                <w:szCs w:val="18"/>
              </w:rPr>
              <w:t>-</w:t>
            </w:r>
          </w:p>
        </w:tc>
        <w:tc>
          <w:tcPr>
            <w:tcW w:w="844" w:type="dxa"/>
            <w:vAlign w:val="bottom"/>
          </w:tcPr>
          <w:p w:rsidR="00371160" w:rsidRPr="003811AA" w:rsidRDefault="0092089C">
            <w:pPr>
              <w:ind w:right="57"/>
              <w:jc w:val="right"/>
              <w:rPr>
                <w:b/>
                <w:sz w:val="18"/>
                <w:szCs w:val="18"/>
              </w:rPr>
            </w:pPr>
            <w:r>
              <w:rPr>
                <w:b/>
                <w:sz w:val="18"/>
                <w:szCs w:val="18"/>
              </w:rPr>
              <w:t>-</w:t>
            </w:r>
          </w:p>
        </w:tc>
      </w:tr>
      <w:tr w:rsidR="00703735" w:rsidRPr="00872466" w:rsidTr="005F2323">
        <w:trPr>
          <w:trHeight w:val="213"/>
        </w:trPr>
        <w:tc>
          <w:tcPr>
            <w:tcW w:w="2574" w:type="dxa"/>
            <w:vAlign w:val="bottom"/>
          </w:tcPr>
          <w:p w:rsidR="00371160" w:rsidRDefault="009658B8">
            <w:pPr>
              <w:rPr>
                <w:b/>
                <w:sz w:val="18"/>
                <w:szCs w:val="18"/>
                <w:lang w:val="tr-TR"/>
              </w:rPr>
            </w:pPr>
            <w:r>
              <w:rPr>
                <w:b/>
                <w:sz w:val="18"/>
                <w:szCs w:val="18"/>
                <w:lang w:val="tr-TR"/>
              </w:rPr>
              <w:t xml:space="preserve">Toplam </w:t>
            </w:r>
          </w:p>
        </w:tc>
        <w:tc>
          <w:tcPr>
            <w:tcW w:w="844" w:type="dxa"/>
            <w:vAlign w:val="bottom"/>
          </w:tcPr>
          <w:p w:rsidR="00371160" w:rsidRDefault="0092089C">
            <w:pPr>
              <w:ind w:right="57"/>
              <w:jc w:val="right"/>
              <w:rPr>
                <w:b/>
                <w:sz w:val="18"/>
                <w:szCs w:val="18"/>
              </w:rPr>
            </w:pPr>
            <w:ins w:id="925" w:author="Gülşah Tuba Ünlü (Open)&#10;" w:date="2011-02-13T21:44:00Z">
              <w:r w:rsidRPr="0092089C">
                <w:rPr>
                  <w:b/>
                  <w:sz w:val="18"/>
                  <w:szCs w:val="18"/>
                  <w:rPrChange w:id="926" w:author="Asiye Mara (Open)&#10;" w:date="2011-02-14T12:31:00Z">
                    <w:rPr>
                      <w:rFonts w:ascii="Calibri" w:hAnsi="Calibri" w:cs="Calibri"/>
                      <w:b/>
                      <w:bCs/>
                      <w:color w:val="0000FF"/>
                      <w:sz w:val="26"/>
                      <w:szCs w:val="26"/>
                    </w:rPr>
                  </w:rPrChange>
                </w:rPr>
                <w:t>9.824.377</w:t>
              </w:r>
            </w:ins>
            <w:del w:id="927" w:author="Gülşah Tuba Ünlü (Open)&#10;" w:date="2011-02-13T21:44:00Z">
              <w:r w:rsidR="009658B8">
                <w:rPr>
                  <w:b/>
                  <w:sz w:val="18"/>
                  <w:szCs w:val="18"/>
                </w:rPr>
                <w:delText>9.824.377</w:delText>
              </w:r>
            </w:del>
          </w:p>
        </w:tc>
        <w:tc>
          <w:tcPr>
            <w:tcW w:w="844" w:type="dxa"/>
            <w:vAlign w:val="bottom"/>
          </w:tcPr>
          <w:p w:rsidR="00371160" w:rsidRDefault="0092089C">
            <w:pPr>
              <w:ind w:right="57"/>
              <w:jc w:val="right"/>
              <w:rPr>
                <w:b/>
                <w:sz w:val="18"/>
                <w:szCs w:val="18"/>
              </w:rPr>
            </w:pPr>
            <w:ins w:id="928" w:author="Gülşah Tuba Ünlü (Open)&#10;" w:date="2011-02-13T21:44:00Z">
              <w:r w:rsidRPr="0092089C">
                <w:rPr>
                  <w:b/>
                  <w:sz w:val="18"/>
                  <w:szCs w:val="18"/>
                  <w:rPrChange w:id="929" w:author="Asiye Mara (Open)&#10;" w:date="2011-02-14T12:31:00Z">
                    <w:rPr>
                      <w:rFonts w:ascii="Calibri" w:hAnsi="Calibri" w:cs="Calibri"/>
                      <w:b/>
                      <w:bCs/>
                      <w:color w:val="0000FF"/>
                      <w:sz w:val="26"/>
                      <w:szCs w:val="26"/>
                    </w:rPr>
                  </w:rPrChange>
                </w:rPr>
                <w:t>100,00</w:t>
              </w:r>
            </w:ins>
            <w:del w:id="930" w:author="Gülşah Tuba Ünlü (Open)&#10;" w:date="2011-02-13T21:44:00Z">
              <w:r w:rsidR="009658B8">
                <w:rPr>
                  <w:b/>
                  <w:sz w:val="18"/>
                  <w:szCs w:val="18"/>
                </w:rPr>
                <w:delText>100,00</w:delText>
              </w:r>
            </w:del>
          </w:p>
        </w:tc>
        <w:tc>
          <w:tcPr>
            <w:tcW w:w="844" w:type="dxa"/>
            <w:vAlign w:val="bottom"/>
          </w:tcPr>
          <w:p w:rsidR="00371160" w:rsidRDefault="0092089C">
            <w:pPr>
              <w:ind w:right="57"/>
              <w:jc w:val="right"/>
              <w:rPr>
                <w:b/>
                <w:sz w:val="18"/>
                <w:szCs w:val="18"/>
              </w:rPr>
            </w:pPr>
            <w:ins w:id="931" w:author="Gülşah Tuba Ünlü (Open)&#10;" w:date="2011-02-13T21:44:00Z">
              <w:r w:rsidRPr="0092089C">
                <w:rPr>
                  <w:b/>
                  <w:sz w:val="18"/>
                  <w:szCs w:val="18"/>
                  <w:rPrChange w:id="932" w:author="Asiye Mara (Open)&#10;" w:date="2011-02-14T12:31:00Z">
                    <w:rPr>
                      <w:rFonts w:ascii="Calibri" w:hAnsi="Calibri" w:cs="Calibri"/>
                      <w:b/>
                      <w:bCs/>
                      <w:color w:val="0000FF"/>
                      <w:sz w:val="26"/>
                      <w:szCs w:val="26"/>
                    </w:rPr>
                  </w:rPrChange>
                </w:rPr>
                <w:t>986.884</w:t>
              </w:r>
            </w:ins>
            <w:del w:id="933" w:author="Gülşah Tuba Ünlü (Open)&#10;" w:date="2011-02-13T21:44:00Z">
              <w:r w:rsidR="009658B8">
                <w:rPr>
                  <w:b/>
                  <w:sz w:val="18"/>
                  <w:szCs w:val="18"/>
                </w:rPr>
                <w:delText>986.884</w:delText>
              </w:r>
            </w:del>
          </w:p>
        </w:tc>
        <w:tc>
          <w:tcPr>
            <w:tcW w:w="844" w:type="dxa"/>
            <w:vAlign w:val="bottom"/>
          </w:tcPr>
          <w:p w:rsidR="00371160" w:rsidRDefault="0092089C">
            <w:pPr>
              <w:ind w:right="57"/>
              <w:jc w:val="right"/>
              <w:rPr>
                <w:b/>
                <w:sz w:val="18"/>
                <w:szCs w:val="18"/>
              </w:rPr>
            </w:pPr>
            <w:ins w:id="934" w:author="Gülşah Tuba Ünlü (Open)&#10;" w:date="2011-02-13T21:44:00Z">
              <w:r w:rsidRPr="0092089C">
                <w:rPr>
                  <w:b/>
                  <w:sz w:val="18"/>
                  <w:szCs w:val="18"/>
                  <w:rPrChange w:id="935" w:author="Asiye Mara (Open)&#10;" w:date="2011-02-14T12:31:00Z">
                    <w:rPr>
                      <w:rFonts w:ascii="Calibri" w:hAnsi="Calibri" w:cs="Calibri"/>
                      <w:b/>
                      <w:bCs/>
                      <w:color w:val="0000FF"/>
                      <w:sz w:val="26"/>
                      <w:szCs w:val="26"/>
                    </w:rPr>
                  </w:rPrChange>
                </w:rPr>
                <w:t>100,00</w:t>
              </w:r>
            </w:ins>
            <w:del w:id="936" w:author="Gülşah Tuba Ünlü (Open)&#10;" w:date="2011-02-13T21:44:00Z">
              <w:r w:rsidR="009658B8">
                <w:rPr>
                  <w:b/>
                  <w:sz w:val="18"/>
                  <w:szCs w:val="18"/>
                </w:rPr>
                <w:delText>100,00</w:delText>
              </w:r>
            </w:del>
          </w:p>
        </w:tc>
        <w:tc>
          <w:tcPr>
            <w:tcW w:w="844" w:type="dxa"/>
            <w:vAlign w:val="bottom"/>
          </w:tcPr>
          <w:p w:rsidR="00371160" w:rsidRDefault="009658B8">
            <w:pPr>
              <w:ind w:right="57"/>
              <w:jc w:val="right"/>
              <w:rPr>
                <w:b/>
                <w:sz w:val="18"/>
                <w:szCs w:val="18"/>
              </w:rPr>
            </w:pPr>
            <w:r>
              <w:rPr>
                <w:b/>
                <w:sz w:val="18"/>
                <w:szCs w:val="18"/>
              </w:rPr>
              <w:t>7.430.475</w:t>
            </w:r>
          </w:p>
        </w:tc>
        <w:tc>
          <w:tcPr>
            <w:tcW w:w="850" w:type="dxa"/>
            <w:vAlign w:val="bottom"/>
          </w:tcPr>
          <w:p w:rsidR="00371160" w:rsidRDefault="009658B8">
            <w:pPr>
              <w:ind w:right="57"/>
              <w:jc w:val="right"/>
              <w:rPr>
                <w:b/>
                <w:sz w:val="18"/>
                <w:szCs w:val="18"/>
              </w:rPr>
            </w:pPr>
            <w:r>
              <w:rPr>
                <w:b/>
                <w:sz w:val="18"/>
                <w:szCs w:val="18"/>
              </w:rPr>
              <w:t>100,00</w:t>
            </w:r>
          </w:p>
        </w:tc>
        <w:tc>
          <w:tcPr>
            <w:tcW w:w="838" w:type="dxa"/>
            <w:vAlign w:val="bottom"/>
          </w:tcPr>
          <w:p w:rsidR="00371160" w:rsidRDefault="009658B8">
            <w:pPr>
              <w:ind w:right="57"/>
              <w:jc w:val="right"/>
              <w:rPr>
                <w:b/>
                <w:sz w:val="18"/>
                <w:szCs w:val="18"/>
              </w:rPr>
            </w:pPr>
            <w:r>
              <w:rPr>
                <w:b/>
                <w:sz w:val="18"/>
                <w:szCs w:val="18"/>
              </w:rPr>
              <w:t>632.281</w:t>
            </w:r>
          </w:p>
        </w:tc>
        <w:tc>
          <w:tcPr>
            <w:tcW w:w="844" w:type="dxa"/>
            <w:vAlign w:val="bottom"/>
          </w:tcPr>
          <w:p w:rsidR="00371160" w:rsidRDefault="009658B8">
            <w:pPr>
              <w:ind w:right="57"/>
              <w:jc w:val="right"/>
              <w:rPr>
                <w:b/>
                <w:sz w:val="18"/>
                <w:szCs w:val="18"/>
              </w:rPr>
            </w:pPr>
            <w:r>
              <w:rPr>
                <w:b/>
                <w:sz w:val="18"/>
                <w:szCs w:val="18"/>
              </w:rPr>
              <w:t>100,00</w:t>
            </w:r>
          </w:p>
        </w:tc>
      </w:tr>
    </w:tbl>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000000" w:rsidRDefault="009658B8">
      <w:pPr>
        <w:numPr>
          <w:ilvl w:val="0"/>
          <w:numId w:val="19"/>
        </w:numPr>
        <w:tabs>
          <w:tab w:val="clear" w:pos="1080"/>
          <w:tab w:val="num" w:pos="0"/>
          <w:tab w:val="left" w:pos="540"/>
        </w:tabs>
        <w:spacing w:before="100" w:beforeAutospacing="1" w:after="100" w:afterAutospacing="1"/>
        <w:ind w:left="360" w:right="-57" w:hanging="360"/>
        <w:jc w:val="both"/>
        <w:rPr>
          <w:b/>
          <w:bCs/>
          <w:sz w:val="22"/>
          <w:szCs w:val="22"/>
          <w:lang w:val="tr-TR"/>
        </w:rPr>
        <w:pPrChange w:id="937" w:author="Asiye Mara (Open)&#10;" w:date="2011-02-14T12:30:00Z">
          <w:pPr>
            <w:numPr>
              <w:numId w:val="19"/>
            </w:numPr>
            <w:tabs>
              <w:tab w:val="num" w:pos="0"/>
              <w:tab w:val="left" w:pos="540"/>
              <w:tab w:val="num" w:pos="1080"/>
            </w:tabs>
            <w:spacing w:before="100" w:beforeAutospacing="1" w:after="100" w:afterAutospacing="1"/>
            <w:ind w:left="360" w:right="-57" w:hanging="360"/>
            <w:jc w:val="both"/>
          </w:pPr>
        </w:pPrChange>
      </w:pPr>
      <w:r>
        <w:rPr>
          <w:b/>
          <w:bCs/>
          <w:sz w:val="22"/>
          <w:szCs w:val="22"/>
          <w:lang w:val="tr-TR"/>
        </w:rPr>
        <w:t xml:space="preserve">Kredi Riskine İlişkin Açıklamalar (devamı) </w:t>
      </w:r>
    </w:p>
    <w:p w:rsidR="00371160" w:rsidRDefault="009658B8">
      <w:pPr>
        <w:tabs>
          <w:tab w:val="left" w:pos="540"/>
        </w:tabs>
        <w:autoSpaceDE w:val="0"/>
        <w:autoSpaceDN w:val="0"/>
        <w:adjustRightInd w:val="0"/>
        <w:ind w:firstLine="360"/>
        <w:jc w:val="both"/>
        <w:rPr>
          <w:bCs/>
          <w:sz w:val="22"/>
          <w:szCs w:val="22"/>
          <w:lang w:val="tr-TR"/>
        </w:rPr>
      </w:pPr>
      <w:r>
        <w:rPr>
          <w:b/>
          <w:bCs/>
          <w:sz w:val="22"/>
          <w:szCs w:val="22"/>
          <w:lang w:val="tr-TR"/>
        </w:rPr>
        <w:t xml:space="preserve">   </w:t>
      </w:r>
      <w:r>
        <w:rPr>
          <w:bCs/>
          <w:sz w:val="22"/>
          <w:szCs w:val="22"/>
          <w:lang w:val="tr-TR"/>
        </w:rPr>
        <w:t>Aşağıdaki tablo finansal tablo kalemlerinin maksimum kredi riski duyarlılıklarını göstermektedir.</w:t>
      </w:r>
    </w:p>
    <w:p w:rsidR="00371160" w:rsidRDefault="00371160">
      <w:pPr>
        <w:autoSpaceDE w:val="0"/>
        <w:autoSpaceDN w:val="0"/>
        <w:adjustRightInd w:val="0"/>
        <w:jc w:val="both"/>
        <w:rPr>
          <w:b/>
          <w:bCs/>
          <w:sz w:val="22"/>
          <w:szCs w:val="22"/>
          <w:lang w:val="tr-TR"/>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427"/>
        <w:gridCol w:w="2693"/>
        <w:gridCol w:w="2410"/>
      </w:tblGrid>
      <w:tr w:rsidR="00D9078B" w:rsidRPr="00872466" w:rsidTr="005F2323">
        <w:trPr>
          <w:trHeight w:val="284"/>
        </w:trPr>
        <w:tc>
          <w:tcPr>
            <w:tcW w:w="4427" w:type="dxa"/>
            <w:vAlign w:val="center"/>
          </w:tcPr>
          <w:p w:rsidR="00371160" w:rsidRDefault="00371160">
            <w:pPr>
              <w:autoSpaceDE w:val="0"/>
              <w:autoSpaceDN w:val="0"/>
              <w:adjustRightInd w:val="0"/>
              <w:jc w:val="center"/>
              <w:rPr>
                <w:rFonts w:eastAsia="Arial Unicode MS"/>
                <w:sz w:val="18"/>
                <w:szCs w:val="18"/>
                <w:lang w:val="tr-TR"/>
              </w:rPr>
            </w:pPr>
          </w:p>
        </w:tc>
        <w:tc>
          <w:tcPr>
            <w:tcW w:w="2693" w:type="dxa"/>
            <w:vAlign w:val="center"/>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Cari Dönem</w:t>
            </w:r>
          </w:p>
        </w:tc>
        <w:tc>
          <w:tcPr>
            <w:tcW w:w="2410" w:type="dxa"/>
            <w:vAlign w:val="center"/>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Önceki Dönem</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Türkiye Cumhuriyet Merkez Bankası</w:t>
            </w:r>
          </w:p>
        </w:tc>
        <w:tc>
          <w:tcPr>
            <w:tcW w:w="2693" w:type="dxa"/>
            <w:vAlign w:val="bottom"/>
          </w:tcPr>
          <w:p w:rsidR="00371160" w:rsidRDefault="009658B8">
            <w:pPr>
              <w:ind w:right="57"/>
              <w:jc w:val="right"/>
              <w:rPr>
                <w:sz w:val="18"/>
                <w:szCs w:val="18"/>
              </w:rPr>
            </w:pPr>
            <w:r>
              <w:rPr>
                <w:sz w:val="18"/>
                <w:szCs w:val="18"/>
              </w:rPr>
              <w:t>1.830.902</w:t>
            </w:r>
          </w:p>
        </w:tc>
        <w:tc>
          <w:tcPr>
            <w:tcW w:w="2410" w:type="dxa"/>
            <w:vAlign w:val="bottom"/>
          </w:tcPr>
          <w:p w:rsidR="00371160" w:rsidRDefault="009658B8">
            <w:pPr>
              <w:ind w:right="57"/>
              <w:jc w:val="right"/>
              <w:rPr>
                <w:sz w:val="18"/>
                <w:szCs w:val="18"/>
              </w:rPr>
            </w:pPr>
            <w:r>
              <w:rPr>
                <w:sz w:val="18"/>
                <w:szCs w:val="18"/>
              </w:rPr>
              <w:t xml:space="preserve">      2.213.091 </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Bankalar</w:t>
            </w:r>
          </w:p>
        </w:tc>
        <w:tc>
          <w:tcPr>
            <w:tcW w:w="2693" w:type="dxa"/>
            <w:vAlign w:val="bottom"/>
          </w:tcPr>
          <w:p w:rsidR="00371160" w:rsidRDefault="009658B8">
            <w:pPr>
              <w:ind w:right="57"/>
              <w:jc w:val="right"/>
              <w:rPr>
                <w:sz w:val="18"/>
                <w:szCs w:val="18"/>
              </w:rPr>
            </w:pPr>
            <w:r>
              <w:rPr>
                <w:sz w:val="18"/>
                <w:szCs w:val="18"/>
              </w:rPr>
              <w:t>186.612</w:t>
            </w:r>
          </w:p>
        </w:tc>
        <w:tc>
          <w:tcPr>
            <w:tcW w:w="2410" w:type="dxa"/>
            <w:vAlign w:val="bottom"/>
          </w:tcPr>
          <w:p w:rsidR="00371160" w:rsidRDefault="009658B8">
            <w:pPr>
              <w:ind w:right="57"/>
              <w:jc w:val="right"/>
              <w:rPr>
                <w:sz w:val="18"/>
                <w:szCs w:val="18"/>
              </w:rPr>
            </w:pPr>
            <w:r>
              <w:rPr>
                <w:sz w:val="18"/>
                <w:szCs w:val="18"/>
              </w:rPr>
              <w:t xml:space="preserve">         147.018 </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Alım Satım Amaçlı Türev Finansal Araçlar</w:t>
            </w:r>
          </w:p>
        </w:tc>
        <w:tc>
          <w:tcPr>
            <w:tcW w:w="2693" w:type="dxa"/>
            <w:vAlign w:val="bottom"/>
          </w:tcPr>
          <w:p w:rsidR="00371160" w:rsidRDefault="009658B8">
            <w:pPr>
              <w:ind w:right="57"/>
              <w:jc w:val="right"/>
              <w:rPr>
                <w:sz w:val="18"/>
                <w:szCs w:val="18"/>
              </w:rPr>
            </w:pPr>
            <w:r>
              <w:rPr>
                <w:sz w:val="18"/>
                <w:szCs w:val="18"/>
              </w:rPr>
              <w:t>2.581</w:t>
            </w:r>
          </w:p>
        </w:tc>
        <w:tc>
          <w:tcPr>
            <w:tcW w:w="2410" w:type="dxa"/>
            <w:vAlign w:val="bottom"/>
          </w:tcPr>
          <w:p w:rsidR="00371160" w:rsidRDefault="009658B8">
            <w:pPr>
              <w:ind w:right="57"/>
              <w:jc w:val="right"/>
              <w:rPr>
                <w:sz w:val="18"/>
                <w:szCs w:val="18"/>
              </w:rPr>
            </w:pPr>
            <w:r>
              <w:rPr>
                <w:sz w:val="18"/>
                <w:szCs w:val="18"/>
              </w:rPr>
              <w:t xml:space="preserve">             3.889 </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Satılmaya Hazır Menkul Kıymetler</w:t>
            </w:r>
          </w:p>
        </w:tc>
        <w:tc>
          <w:tcPr>
            <w:tcW w:w="2693" w:type="dxa"/>
            <w:vAlign w:val="bottom"/>
          </w:tcPr>
          <w:p w:rsidR="00371160" w:rsidRDefault="009658B8">
            <w:pPr>
              <w:ind w:right="57"/>
              <w:jc w:val="right"/>
              <w:rPr>
                <w:sz w:val="18"/>
                <w:szCs w:val="18"/>
              </w:rPr>
            </w:pPr>
            <w:r>
              <w:rPr>
                <w:sz w:val="18"/>
                <w:szCs w:val="18"/>
              </w:rPr>
              <w:t>394.577</w:t>
            </w:r>
          </w:p>
        </w:tc>
        <w:tc>
          <w:tcPr>
            <w:tcW w:w="2410" w:type="dxa"/>
            <w:vAlign w:val="bottom"/>
          </w:tcPr>
          <w:p w:rsidR="00371160" w:rsidRDefault="009658B8">
            <w:pPr>
              <w:ind w:right="57"/>
              <w:jc w:val="right"/>
              <w:rPr>
                <w:sz w:val="18"/>
                <w:szCs w:val="18"/>
              </w:rPr>
            </w:pPr>
            <w:r>
              <w:rPr>
                <w:sz w:val="18"/>
                <w:szCs w:val="18"/>
              </w:rPr>
              <w:t>80.204</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Vadeye Kadar Elde Tutulacak Menkul Kıymetler</w:t>
            </w:r>
          </w:p>
        </w:tc>
        <w:tc>
          <w:tcPr>
            <w:tcW w:w="2693" w:type="dxa"/>
            <w:vAlign w:val="bottom"/>
          </w:tcPr>
          <w:p w:rsidR="00371160" w:rsidRDefault="009658B8">
            <w:pPr>
              <w:ind w:right="57"/>
              <w:jc w:val="right"/>
              <w:rPr>
                <w:sz w:val="18"/>
                <w:szCs w:val="18"/>
              </w:rPr>
            </w:pPr>
            <w:r>
              <w:rPr>
                <w:sz w:val="18"/>
                <w:szCs w:val="18"/>
              </w:rPr>
              <w:t>77.032</w:t>
            </w:r>
          </w:p>
        </w:tc>
        <w:tc>
          <w:tcPr>
            <w:tcW w:w="2410" w:type="dxa"/>
            <w:vAlign w:val="bottom"/>
          </w:tcPr>
          <w:p w:rsidR="00371160" w:rsidRDefault="009658B8">
            <w:pPr>
              <w:ind w:right="57"/>
              <w:jc w:val="right"/>
              <w:rPr>
                <w:sz w:val="18"/>
                <w:szCs w:val="18"/>
              </w:rPr>
            </w:pPr>
            <w:r>
              <w:rPr>
                <w:sz w:val="18"/>
                <w:szCs w:val="18"/>
              </w:rPr>
              <w:t>76.460</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Krediler</w:t>
            </w:r>
          </w:p>
        </w:tc>
        <w:tc>
          <w:tcPr>
            <w:tcW w:w="2693" w:type="dxa"/>
            <w:vAlign w:val="bottom"/>
          </w:tcPr>
          <w:p w:rsidR="00371160" w:rsidRDefault="009658B8">
            <w:pPr>
              <w:ind w:right="57"/>
              <w:jc w:val="right"/>
              <w:rPr>
                <w:sz w:val="18"/>
                <w:szCs w:val="18"/>
              </w:rPr>
            </w:pPr>
            <w:r>
              <w:rPr>
                <w:sz w:val="18"/>
                <w:szCs w:val="18"/>
              </w:rPr>
              <w:t>10.954.796</w:t>
            </w:r>
          </w:p>
        </w:tc>
        <w:tc>
          <w:tcPr>
            <w:tcW w:w="2410" w:type="dxa"/>
            <w:vAlign w:val="bottom"/>
          </w:tcPr>
          <w:p w:rsidR="00371160" w:rsidRDefault="009658B8">
            <w:pPr>
              <w:ind w:right="57"/>
              <w:jc w:val="right"/>
              <w:rPr>
                <w:sz w:val="18"/>
                <w:szCs w:val="18"/>
              </w:rPr>
            </w:pPr>
            <w:r>
              <w:rPr>
                <w:sz w:val="18"/>
                <w:szCs w:val="18"/>
              </w:rPr>
              <w:t xml:space="preserve">      8.196.675 </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Finansal Kiralama İşlemlerinden Alacaklar</w:t>
            </w:r>
          </w:p>
        </w:tc>
        <w:tc>
          <w:tcPr>
            <w:tcW w:w="2693" w:type="dxa"/>
            <w:vAlign w:val="bottom"/>
          </w:tcPr>
          <w:p w:rsidR="00371160" w:rsidRDefault="009658B8">
            <w:pPr>
              <w:ind w:right="57"/>
              <w:jc w:val="right"/>
              <w:rPr>
                <w:sz w:val="18"/>
                <w:szCs w:val="18"/>
              </w:rPr>
            </w:pPr>
            <w:r>
              <w:rPr>
                <w:sz w:val="18"/>
                <w:szCs w:val="18"/>
              </w:rPr>
              <w:t>105.471</w:t>
            </w:r>
          </w:p>
        </w:tc>
        <w:tc>
          <w:tcPr>
            <w:tcW w:w="2410" w:type="dxa"/>
            <w:vAlign w:val="bottom"/>
          </w:tcPr>
          <w:p w:rsidR="00371160" w:rsidRDefault="009658B8">
            <w:pPr>
              <w:ind w:right="57"/>
              <w:jc w:val="right"/>
              <w:rPr>
                <w:sz w:val="18"/>
                <w:szCs w:val="18"/>
              </w:rPr>
            </w:pPr>
            <w:r>
              <w:rPr>
                <w:sz w:val="18"/>
                <w:szCs w:val="18"/>
              </w:rPr>
              <w:t xml:space="preserve">         158.671 </w:t>
            </w:r>
          </w:p>
        </w:tc>
      </w:tr>
      <w:tr w:rsidR="007D0E13" w:rsidRPr="00872466" w:rsidTr="005F2323">
        <w:trPr>
          <w:trHeight w:val="284"/>
        </w:trPr>
        <w:tc>
          <w:tcPr>
            <w:tcW w:w="4427" w:type="dxa"/>
            <w:vAlign w:val="bottom"/>
          </w:tcPr>
          <w:p w:rsidR="00371160" w:rsidRDefault="009658B8">
            <w:pPr>
              <w:autoSpaceDE w:val="0"/>
              <w:autoSpaceDN w:val="0"/>
              <w:adjustRightInd w:val="0"/>
              <w:rPr>
                <w:rFonts w:eastAsia="Arial Unicode MS"/>
                <w:b/>
                <w:sz w:val="18"/>
                <w:szCs w:val="18"/>
                <w:lang w:val="tr-TR"/>
              </w:rPr>
            </w:pPr>
            <w:r>
              <w:rPr>
                <w:rFonts w:eastAsia="Arial Unicode MS"/>
                <w:b/>
                <w:sz w:val="18"/>
                <w:szCs w:val="18"/>
                <w:lang w:val="tr-TR"/>
              </w:rPr>
              <w:t xml:space="preserve">Toplam </w:t>
            </w:r>
          </w:p>
        </w:tc>
        <w:tc>
          <w:tcPr>
            <w:tcW w:w="2693" w:type="dxa"/>
            <w:vAlign w:val="bottom"/>
          </w:tcPr>
          <w:p w:rsidR="00371160" w:rsidRDefault="009658B8">
            <w:pPr>
              <w:ind w:right="57"/>
              <w:jc w:val="right"/>
              <w:rPr>
                <w:b/>
                <w:bCs/>
                <w:sz w:val="18"/>
                <w:szCs w:val="18"/>
              </w:rPr>
            </w:pPr>
            <w:r>
              <w:rPr>
                <w:b/>
                <w:bCs/>
                <w:sz w:val="18"/>
                <w:szCs w:val="18"/>
              </w:rPr>
              <w:t>13.551.971</w:t>
            </w:r>
          </w:p>
        </w:tc>
        <w:tc>
          <w:tcPr>
            <w:tcW w:w="2410" w:type="dxa"/>
            <w:vAlign w:val="bottom"/>
          </w:tcPr>
          <w:p w:rsidR="00371160" w:rsidRDefault="009658B8">
            <w:pPr>
              <w:ind w:right="57"/>
              <w:jc w:val="right"/>
              <w:rPr>
                <w:b/>
                <w:sz w:val="18"/>
                <w:szCs w:val="18"/>
              </w:rPr>
            </w:pPr>
            <w:r>
              <w:rPr>
                <w:b/>
                <w:sz w:val="18"/>
                <w:szCs w:val="18"/>
              </w:rPr>
              <w:t xml:space="preserve">    10.876.008 </w:t>
            </w:r>
          </w:p>
        </w:tc>
      </w:tr>
      <w:tr w:rsidR="007D0E13" w:rsidRPr="00872466" w:rsidTr="005F2323">
        <w:trPr>
          <w:trHeight w:val="284"/>
        </w:trPr>
        <w:tc>
          <w:tcPr>
            <w:tcW w:w="4427" w:type="dxa"/>
            <w:vAlign w:val="bottom"/>
          </w:tcPr>
          <w:p w:rsidR="00000000" w:rsidRDefault="006663F3">
            <w:pPr>
              <w:autoSpaceDE w:val="0"/>
              <w:autoSpaceDN w:val="0"/>
              <w:adjustRightInd w:val="0"/>
              <w:rPr>
                <w:rFonts w:eastAsia="Arial Unicode MS"/>
                <w:sz w:val="18"/>
                <w:szCs w:val="18"/>
                <w:lang w:val="tr-TR"/>
                <w:rPrChange w:id="938" w:author="Asiye Mara (Open)&#10;" w:date="2011-02-14T12:31:00Z">
                  <w:rPr>
                    <w:rFonts w:ascii="Univers (WN)" w:eastAsia="Arial Unicode MS" w:hAnsi="Univers (WN)"/>
                    <w:b/>
                    <w:sz w:val="18"/>
                    <w:szCs w:val="18"/>
                    <w:lang w:val="tr-TR"/>
                  </w:rPr>
                </w:rPrChange>
              </w:rPr>
              <w:pPrChange w:id="939" w:author="Asiye Mara (Open)&#10;" w:date="2011-02-14T12:30:00Z">
                <w:pPr>
                  <w:autoSpaceDE w:val="0"/>
                  <w:autoSpaceDN w:val="0"/>
                  <w:adjustRightInd w:val="0"/>
                  <w:spacing w:before="120"/>
                  <w:outlineLvl w:val="1"/>
                </w:pPr>
              </w:pPrChange>
            </w:pPr>
          </w:p>
        </w:tc>
        <w:tc>
          <w:tcPr>
            <w:tcW w:w="2693" w:type="dxa"/>
            <w:vAlign w:val="bottom"/>
          </w:tcPr>
          <w:p w:rsidR="00000000" w:rsidRDefault="006663F3">
            <w:pPr>
              <w:ind w:right="57"/>
              <w:jc w:val="right"/>
              <w:rPr>
                <w:sz w:val="18"/>
                <w:szCs w:val="18"/>
                <w:rPrChange w:id="940" w:author="Asiye Mara (Open)&#10;" w:date="2011-02-14T12:31:00Z">
                  <w:rPr>
                    <w:rFonts w:ascii="Univers (WN)" w:hAnsi="Univers (WN)"/>
                    <w:b/>
                    <w:sz w:val="18"/>
                    <w:szCs w:val="18"/>
                  </w:rPr>
                </w:rPrChange>
              </w:rPr>
              <w:pPrChange w:id="941" w:author="Asiye Mara (Open)&#10;" w:date="2011-02-14T12:30:00Z">
                <w:pPr>
                  <w:spacing w:before="120"/>
                  <w:ind w:right="57"/>
                  <w:jc w:val="right"/>
                  <w:outlineLvl w:val="1"/>
                </w:pPr>
              </w:pPrChange>
            </w:pPr>
          </w:p>
        </w:tc>
        <w:tc>
          <w:tcPr>
            <w:tcW w:w="2410" w:type="dxa"/>
            <w:vAlign w:val="bottom"/>
          </w:tcPr>
          <w:p w:rsidR="00371160" w:rsidRDefault="009658B8">
            <w:pPr>
              <w:ind w:right="57"/>
              <w:jc w:val="right"/>
              <w:rPr>
                <w:sz w:val="18"/>
                <w:szCs w:val="18"/>
              </w:rPr>
            </w:pPr>
            <w:r>
              <w:rPr>
                <w:sz w:val="18"/>
                <w:szCs w:val="18"/>
              </w:rPr>
              <w:t> </w:t>
            </w:r>
          </w:p>
        </w:tc>
      </w:tr>
      <w:tr w:rsidR="007D0E13" w:rsidRPr="00872466" w:rsidTr="005F2323">
        <w:trPr>
          <w:trHeight w:val="284"/>
        </w:trPr>
        <w:tc>
          <w:tcPr>
            <w:tcW w:w="4427" w:type="dxa"/>
            <w:vAlign w:val="bottom"/>
          </w:tcPr>
          <w:p w:rsidR="00371160" w:rsidRDefault="009658B8">
            <w:pPr>
              <w:autoSpaceDE w:val="0"/>
              <w:autoSpaceDN w:val="0"/>
              <w:adjustRightInd w:val="0"/>
              <w:ind w:left="113"/>
              <w:rPr>
                <w:rFonts w:eastAsia="Arial Unicode MS"/>
                <w:sz w:val="18"/>
                <w:szCs w:val="18"/>
                <w:lang w:val="tr-TR"/>
              </w:rPr>
            </w:pPr>
            <w:r>
              <w:rPr>
                <w:rFonts w:eastAsia="Arial Unicode MS"/>
                <w:sz w:val="18"/>
                <w:szCs w:val="18"/>
                <w:lang w:val="tr-TR"/>
              </w:rPr>
              <w:t>Şarta Bağlı Yükümlülükler</w:t>
            </w:r>
          </w:p>
        </w:tc>
        <w:tc>
          <w:tcPr>
            <w:tcW w:w="2693" w:type="dxa"/>
            <w:vAlign w:val="bottom"/>
          </w:tcPr>
          <w:p w:rsidR="00371160" w:rsidRDefault="009658B8">
            <w:pPr>
              <w:ind w:right="57"/>
              <w:jc w:val="right"/>
              <w:rPr>
                <w:sz w:val="18"/>
                <w:szCs w:val="18"/>
              </w:rPr>
            </w:pPr>
            <w:r>
              <w:rPr>
                <w:sz w:val="18"/>
                <w:szCs w:val="18"/>
              </w:rPr>
              <w:t>9.226.883</w:t>
            </w:r>
          </w:p>
        </w:tc>
        <w:tc>
          <w:tcPr>
            <w:tcW w:w="2410" w:type="dxa"/>
            <w:vAlign w:val="bottom"/>
          </w:tcPr>
          <w:p w:rsidR="00371160" w:rsidRDefault="009658B8">
            <w:pPr>
              <w:ind w:right="57"/>
              <w:jc w:val="right"/>
              <w:rPr>
                <w:sz w:val="18"/>
                <w:szCs w:val="18"/>
              </w:rPr>
            </w:pPr>
            <w:r>
              <w:rPr>
                <w:sz w:val="18"/>
                <w:szCs w:val="18"/>
              </w:rPr>
              <w:t xml:space="preserve">      8.885.977 </w:t>
            </w:r>
          </w:p>
        </w:tc>
      </w:tr>
      <w:tr w:rsidR="00C322C5" w:rsidRPr="00872466" w:rsidTr="005F2323">
        <w:trPr>
          <w:trHeight w:val="284"/>
        </w:trPr>
        <w:tc>
          <w:tcPr>
            <w:tcW w:w="4427" w:type="dxa"/>
            <w:vAlign w:val="bottom"/>
          </w:tcPr>
          <w:p w:rsidR="00371160" w:rsidRDefault="009658B8">
            <w:pPr>
              <w:autoSpaceDE w:val="0"/>
              <w:autoSpaceDN w:val="0"/>
              <w:adjustRightInd w:val="0"/>
              <w:rPr>
                <w:rFonts w:eastAsia="Arial Unicode MS"/>
                <w:sz w:val="18"/>
                <w:szCs w:val="18"/>
                <w:lang w:val="tr-TR"/>
              </w:rPr>
            </w:pPr>
            <w:r>
              <w:rPr>
                <w:rFonts w:eastAsia="Arial Unicode MS"/>
                <w:sz w:val="18"/>
                <w:szCs w:val="18"/>
                <w:lang w:val="tr-TR"/>
              </w:rPr>
              <w:t xml:space="preserve">   Taahhütler </w:t>
            </w:r>
            <w:r>
              <w:rPr>
                <w:rFonts w:eastAsia="Arial Unicode MS"/>
                <w:sz w:val="16"/>
                <w:szCs w:val="16"/>
                <w:lang w:val="tr-TR"/>
              </w:rPr>
              <w:t>(*)</w:t>
            </w:r>
          </w:p>
        </w:tc>
        <w:tc>
          <w:tcPr>
            <w:tcW w:w="2693" w:type="dxa"/>
            <w:vAlign w:val="bottom"/>
          </w:tcPr>
          <w:p w:rsidR="00371160" w:rsidRDefault="009658B8">
            <w:pPr>
              <w:ind w:right="57"/>
              <w:jc w:val="right"/>
              <w:rPr>
                <w:sz w:val="18"/>
                <w:szCs w:val="18"/>
              </w:rPr>
            </w:pPr>
            <w:r>
              <w:rPr>
                <w:sz w:val="18"/>
                <w:szCs w:val="18"/>
              </w:rPr>
              <w:t>2.765.831</w:t>
            </w:r>
          </w:p>
        </w:tc>
        <w:tc>
          <w:tcPr>
            <w:tcW w:w="2410" w:type="dxa"/>
            <w:vAlign w:val="bottom"/>
          </w:tcPr>
          <w:p w:rsidR="00371160" w:rsidRDefault="009658B8">
            <w:pPr>
              <w:ind w:right="57"/>
              <w:jc w:val="right"/>
              <w:rPr>
                <w:sz w:val="18"/>
                <w:szCs w:val="18"/>
              </w:rPr>
            </w:pPr>
            <w:r>
              <w:rPr>
                <w:sz w:val="18"/>
                <w:szCs w:val="18"/>
              </w:rPr>
              <w:t>2.473.285</w:t>
            </w:r>
          </w:p>
        </w:tc>
      </w:tr>
      <w:tr w:rsidR="00C322C5" w:rsidRPr="00872466" w:rsidTr="005F2323">
        <w:trPr>
          <w:trHeight w:val="284"/>
        </w:trPr>
        <w:tc>
          <w:tcPr>
            <w:tcW w:w="4427" w:type="dxa"/>
            <w:vAlign w:val="bottom"/>
          </w:tcPr>
          <w:p w:rsidR="00371160" w:rsidRDefault="009658B8">
            <w:pPr>
              <w:autoSpaceDE w:val="0"/>
              <w:autoSpaceDN w:val="0"/>
              <w:adjustRightInd w:val="0"/>
              <w:jc w:val="both"/>
              <w:rPr>
                <w:rFonts w:eastAsia="Arial Unicode MS"/>
                <w:b/>
                <w:sz w:val="18"/>
                <w:szCs w:val="18"/>
                <w:lang w:val="tr-TR"/>
              </w:rPr>
            </w:pPr>
            <w:r>
              <w:rPr>
                <w:rFonts w:eastAsia="Arial Unicode MS"/>
                <w:b/>
                <w:sz w:val="18"/>
                <w:szCs w:val="18"/>
                <w:lang w:val="tr-TR"/>
              </w:rPr>
              <w:t>Toplam</w:t>
            </w:r>
          </w:p>
        </w:tc>
        <w:tc>
          <w:tcPr>
            <w:tcW w:w="2693" w:type="dxa"/>
            <w:vAlign w:val="bottom"/>
          </w:tcPr>
          <w:p w:rsidR="00371160" w:rsidRDefault="009658B8">
            <w:pPr>
              <w:ind w:right="57"/>
              <w:jc w:val="right"/>
              <w:rPr>
                <w:b/>
                <w:sz w:val="18"/>
                <w:szCs w:val="18"/>
              </w:rPr>
            </w:pPr>
            <w:r>
              <w:rPr>
                <w:b/>
                <w:sz w:val="18"/>
                <w:szCs w:val="18"/>
              </w:rPr>
              <w:t>11.992.714</w:t>
            </w:r>
          </w:p>
        </w:tc>
        <w:tc>
          <w:tcPr>
            <w:tcW w:w="2410" w:type="dxa"/>
            <w:vAlign w:val="bottom"/>
          </w:tcPr>
          <w:p w:rsidR="00371160" w:rsidRDefault="009658B8">
            <w:pPr>
              <w:ind w:right="57"/>
              <w:jc w:val="right"/>
              <w:rPr>
                <w:b/>
                <w:sz w:val="18"/>
                <w:szCs w:val="18"/>
              </w:rPr>
            </w:pPr>
            <w:r>
              <w:rPr>
                <w:b/>
                <w:sz w:val="18"/>
                <w:szCs w:val="18"/>
              </w:rPr>
              <w:t>11.359.262</w:t>
            </w:r>
          </w:p>
        </w:tc>
      </w:tr>
      <w:tr w:rsidR="007D0E13" w:rsidRPr="00872466" w:rsidTr="005F2323">
        <w:trPr>
          <w:trHeight w:val="284"/>
        </w:trPr>
        <w:tc>
          <w:tcPr>
            <w:tcW w:w="4427" w:type="dxa"/>
            <w:vAlign w:val="bottom"/>
          </w:tcPr>
          <w:p w:rsidR="00000000" w:rsidRDefault="006663F3">
            <w:pPr>
              <w:autoSpaceDE w:val="0"/>
              <w:autoSpaceDN w:val="0"/>
              <w:adjustRightInd w:val="0"/>
              <w:rPr>
                <w:rFonts w:eastAsia="Arial Unicode MS"/>
                <w:sz w:val="18"/>
                <w:szCs w:val="18"/>
                <w:lang w:val="tr-TR"/>
                <w:rPrChange w:id="942" w:author="Asiye Mara (Open)&#10;" w:date="2011-02-14T12:31:00Z">
                  <w:rPr>
                    <w:rFonts w:ascii="Univers (WN)" w:eastAsia="Arial Unicode MS" w:hAnsi="Univers (WN)"/>
                    <w:b/>
                    <w:sz w:val="18"/>
                    <w:szCs w:val="18"/>
                    <w:lang w:val="tr-TR"/>
                  </w:rPr>
                </w:rPrChange>
              </w:rPr>
              <w:pPrChange w:id="943" w:author="Asiye Mara (Open)&#10;" w:date="2011-02-14T12:30:00Z">
                <w:pPr>
                  <w:autoSpaceDE w:val="0"/>
                  <w:autoSpaceDN w:val="0"/>
                  <w:adjustRightInd w:val="0"/>
                  <w:spacing w:before="120"/>
                  <w:outlineLvl w:val="1"/>
                </w:pPr>
              </w:pPrChange>
            </w:pPr>
          </w:p>
        </w:tc>
        <w:tc>
          <w:tcPr>
            <w:tcW w:w="2693" w:type="dxa"/>
            <w:vAlign w:val="bottom"/>
          </w:tcPr>
          <w:p w:rsidR="00000000" w:rsidRDefault="006663F3">
            <w:pPr>
              <w:ind w:right="57"/>
              <w:jc w:val="right"/>
              <w:rPr>
                <w:sz w:val="18"/>
                <w:szCs w:val="18"/>
                <w:rPrChange w:id="944" w:author="Asiye Mara (Open)&#10;" w:date="2011-02-14T12:31:00Z">
                  <w:rPr>
                    <w:rFonts w:ascii="Univers (WN)" w:hAnsi="Univers (WN)"/>
                    <w:b/>
                    <w:sz w:val="18"/>
                    <w:szCs w:val="18"/>
                  </w:rPr>
                </w:rPrChange>
              </w:rPr>
              <w:pPrChange w:id="945" w:author="Asiye Mara (Open)&#10;" w:date="2011-02-14T12:30:00Z">
                <w:pPr>
                  <w:spacing w:before="120"/>
                  <w:ind w:right="57"/>
                  <w:jc w:val="right"/>
                  <w:outlineLvl w:val="1"/>
                </w:pPr>
              </w:pPrChange>
            </w:pPr>
          </w:p>
        </w:tc>
        <w:tc>
          <w:tcPr>
            <w:tcW w:w="2410" w:type="dxa"/>
            <w:vAlign w:val="bottom"/>
          </w:tcPr>
          <w:p w:rsidR="00371160" w:rsidRDefault="009658B8">
            <w:pPr>
              <w:ind w:right="57"/>
              <w:jc w:val="right"/>
              <w:rPr>
                <w:b/>
                <w:sz w:val="18"/>
                <w:szCs w:val="18"/>
              </w:rPr>
            </w:pPr>
            <w:r>
              <w:rPr>
                <w:b/>
                <w:sz w:val="18"/>
                <w:szCs w:val="18"/>
              </w:rPr>
              <w:t> </w:t>
            </w:r>
          </w:p>
        </w:tc>
      </w:tr>
      <w:tr w:rsidR="007D0E13" w:rsidRPr="00872466" w:rsidTr="005F2323">
        <w:trPr>
          <w:trHeight w:val="284"/>
        </w:trPr>
        <w:tc>
          <w:tcPr>
            <w:tcW w:w="4427" w:type="dxa"/>
            <w:vAlign w:val="bottom"/>
          </w:tcPr>
          <w:p w:rsidR="00371160" w:rsidRDefault="009658B8">
            <w:pPr>
              <w:autoSpaceDE w:val="0"/>
              <w:autoSpaceDN w:val="0"/>
              <w:adjustRightInd w:val="0"/>
              <w:rPr>
                <w:rFonts w:eastAsia="Arial Unicode MS"/>
                <w:b/>
                <w:sz w:val="18"/>
                <w:szCs w:val="18"/>
                <w:lang w:val="tr-TR"/>
              </w:rPr>
            </w:pPr>
            <w:r>
              <w:rPr>
                <w:rFonts w:eastAsia="Arial Unicode MS"/>
                <w:b/>
                <w:sz w:val="18"/>
                <w:szCs w:val="18"/>
                <w:lang w:val="tr-TR"/>
              </w:rPr>
              <w:t>Toplam Kredi Riski Duyarlılığı</w:t>
            </w:r>
          </w:p>
        </w:tc>
        <w:tc>
          <w:tcPr>
            <w:tcW w:w="2693" w:type="dxa"/>
            <w:vAlign w:val="bottom"/>
          </w:tcPr>
          <w:p w:rsidR="00371160" w:rsidRDefault="009658B8">
            <w:pPr>
              <w:ind w:right="57"/>
              <w:jc w:val="right"/>
              <w:rPr>
                <w:b/>
                <w:bCs/>
                <w:sz w:val="18"/>
                <w:szCs w:val="18"/>
              </w:rPr>
            </w:pPr>
            <w:r>
              <w:rPr>
                <w:b/>
                <w:bCs/>
                <w:sz w:val="18"/>
                <w:szCs w:val="18"/>
              </w:rPr>
              <w:t>25.544.685</w:t>
            </w:r>
          </w:p>
        </w:tc>
        <w:tc>
          <w:tcPr>
            <w:tcW w:w="2410" w:type="dxa"/>
            <w:vAlign w:val="bottom"/>
          </w:tcPr>
          <w:p w:rsidR="00371160" w:rsidRDefault="009658B8">
            <w:pPr>
              <w:ind w:right="57"/>
              <w:jc w:val="right"/>
              <w:rPr>
                <w:b/>
                <w:sz w:val="18"/>
                <w:szCs w:val="18"/>
              </w:rPr>
            </w:pPr>
            <w:r>
              <w:rPr>
                <w:b/>
                <w:sz w:val="18"/>
                <w:szCs w:val="18"/>
              </w:rPr>
              <w:t xml:space="preserve">    22.235.270 </w:t>
            </w:r>
          </w:p>
        </w:tc>
      </w:tr>
    </w:tbl>
    <w:p w:rsidR="00371160" w:rsidRDefault="009658B8">
      <w:pPr>
        <w:ind w:left="567"/>
        <w:jc w:val="both"/>
        <w:rPr>
          <w:sz w:val="16"/>
          <w:szCs w:val="16"/>
          <w:lang w:val="tr-TR"/>
        </w:rPr>
      </w:pPr>
      <w:r>
        <w:rPr>
          <w:sz w:val="16"/>
          <w:szCs w:val="16"/>
          <w:lang w:val="tr-TR"/>
        </w:rPr>
        <w:t>(*) THP’de yapılan düzenleme gereği kredi sözleşmesine başlangıçta veya sonradan konulan özel bir şarta bağlanmış ve bu şartın yerine getirilmesi durumunda cayılabilir hale gelen kredi tahsis taahhütlerinden oluşan 42.80</w:t>
      </w:r>
      <w:ins w:id="946" w:author="Gülşah Tuba Ünlü (Open)&#10;" w:date="2011-02-12T12:25:00Z">
        <w:r>
          <w:rPr>
            <w:sz w:val="16"/>
            <w:szCs w:val="16"/>
            <w:lang w:val="tr-TR"/>
          </w:rPr>
          <w:t>7.799</w:t>
        </w:r>
      </w:ins>
      <w:del w:id="947" w:author="Gülşah Tuba Ünlü (Open)&#10;" w:date="2011-02-12T12:25:00Z">
        <w:r>
          <w:rPr>
            <w:sz w:val="16"/>
            <w:szCs w:val="16"/>
            <w:lang w:val="tr-TR"/>
          </w:rPr>
          <w:delText>8</w:delText>
        </w:r>
      </w:del>
      <w:r>
        <w:rPr>
          <w:sz w:val="16"/>
          <w:szCs w:val="16"/>
          <w:lang w:val="tr-TR"/>
        </w:rPr>
        <w:t xml:space="preserve"> Bin TL’lik tutar dahil edilmemiştir.</w:t>
      </w:r>
    </w:p>
    <w:p w:rsidR="00371160" w:rsidRDefault="00371160">
      <w:pPr>
        <w:ind w:left="567"/>
        <w:jc w:val="both"/>
        <w:rPr>
          <w:sz w:val="16"/>
          <w:szCs w:val="16"/>
          <w:lang w:val="tr-TR"/>
        </w:rPr>
      </w:pPr>
    </w:p>
    <w:p w:rsidR="00371160" w:rsidRDefault="009658B8">
      <w:pPr>
        <w:jc w:val="both"/>
        <w:rPr>
          <w:b/>
          <w:lang w:val="tr-TR"/>
        </w:rPr>
      </w:pPr>
      <w:r>
        <w:rPr>
          <w:b/>
          <w:sz w:val="22"/>
          <w:szCs w:val="22"/>
          <w:lang w:val="tr-TR"/>
        </w:rPr>
        <w:t xml:space="preserve">          Kredi derecelendirme sistemi</w:t>
      </w:r>
      <w:r>
        <w:rPr>
          <w:b/>
          <w:lang w:val="tr-TR"/>
        </w:rPr>
        <w:t xml:space="preserve"> : </w:t>
      </w:r>
    </w:p>
    <w:p w:rsidR="00371160" w:rsidRDefault="00371160">
      <w:pPr>
        <w:ind w:left="720" w:hanging="180"/>
        <w:jc w:val="both"/>
        <w:rPr>
          <w:sz w:val="22"/>
          <w:szCs w:val="22"/>
          <w:lang w:val="tr-TR"/>
        </w:rPr>
      </w:pPr>
    </w:p>
    <w:p w:rsidR="00371160" w:rsidRDefault="009658B8">
      <w:pPr>
        <w:autoSpaceDE w:val="0"/>
        <w:autoSpaceDN w:val="0"/>
        <w:adjustRightInd w:val="0"/>
        <w:ind w:left="567"/>
        <w:jc w:val="both"/>
        <w:rPr>
          <w:bCs/>
          <w:sz w:val="22"/>
          <w:szCs w:val="22"/>
          <w:lang w:val="tr-TR"/>
        </w:rPr>
      </w:pPr>
      <w:r>
        <w:rPr>
          <w:bCs/>
          <w:sz w:val="22"/>
          <w:szCs w:val="22"/>
          <w:lang w:val="tr-TR"/>
        </w:rPr>
        <w:t>Kredi riski Banka’nın içsel değerlendirme (rating) sistemine göre değerlendirilmekte olup, temerrüde düşme olasılıklarına göre krediler en iyi dereceden en düşük dereceye göre sınıflandırılmaktadır. 31 Aralık 2010 tarihi itibarıyla Bireysel krediler Banka’nın içsel değerlendirme (rating) sistemi kapsamı dışında tutulmakta ve bu tür krediler için Banka’da ayrı bir (scoring) değerleme metodolojisi uygulanmaktadır. Rating modellerine tabi risklerin dağılımı aşağıdaki gibidir:</w:t>
      </w:r>
    </w:p>
    <w:p w:rsidR="00371160" w:rsidRDefault="00371160">
      <w:pPr>
        <w:ind w:left="720" w:hanging="180"/>
        <w:jc w:val="both"/>
        <w:rPr>
          <w:sz w:val="22"/>
          <w:szCs w:val="22"/>
          <w:lang w:val="tr-TR"/>
        </w:rPr>
      </w:pPr>
    </w:p>
    <w:tbl>
      <w:tblPr>
        <w:tblW w:w="953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Change w:id="948" w:author="Asiye Mara (Open)&#10;" w:date="2011-02-14T10:37:00Z">
          <w:tblPr>
            <w:tblW w:w="953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PrChange>
      </w:tblPr>
      <w:tblGrid>
        <w:gridCol w:w="1733"/>
        <w:gridCol w:w="4962"/>
        <w:gridCol w:w="1417"/>
        <w:gridCol w:w="1418"/>
        <w:tblGridChange w:id="949">
          <w:tblGrid>
            <w:gridCol w:w="1733"/>
            <w:gridCol w:w="3119"/>
            <w:gridCol w:w="1276"/>
            <w:gridCol w:w="708"/>
            <w:gridCol w:w="1560"/>
            <w:gridCol w:w="1134"/>
          </w:tblGrid>
        </w:tblGridChange>
      </w:tblGrid>
      <w:tr w:rsidR="00096506" w:rsidRPr="00872466" w:rsidTr="00AE05D9">
        <w:trPr>
          <w:trHeight w:val="284"/>
          <w:trPrChange w:id="950" w:author="Asiye Mara (Open)&#10;" w:date="2011-02-14T10:37:00Z">
            <w:trPr>
              <w:trHeight w:val="284"/>
            </w:trPr>
          </w:trPrChange>
        </w:trPr>
        <w:tc>
          <w:tcPr>
            <w:tcW w:w="1733" w:type="dxa"/>
            <w:tcBorders>
              <w:top w:val="nil"/>
              <w:left w:val="nil"/>
              <w:bottom w:val="single" w:sz="4" w:space="0" w:color="auto"/>
              <w:right w:val="nil"/>
            </w:tcBorders>
            <w:vAlign w:val="bottom"/>
            <w:tcPrChange w:id="951" w:author="Asiye Mara (Open)&#10;" w:date="2011-02-14T10:37:00Z">
              <w:tcPr>
                <w:tcW w:w="1733" w:type="dxa"/>
                <w:vAlign w:val="bottom"/>
              </w:tcPr>
            </w:tcPrChange>
          </w:tcPr>
          <w:p w:rsidR="00371160" w:rsidRDefault="009658B8">
            <w:pPr>
              <w:autoSpaceDE w:val="0"/>
              <w:autoSpaceDN w:val="0"/>
              <w:adjustRightInd w:val="0"/>
              <w:rPr>
                <w:rFonts w:eastAsia="Arial Unicode MS"/>
                <w:b/>
                <w:sz w:val="18"/>
                <w:szCs w:val="18"/>
                <w:lang w:val="tr-TR"/>
              </w:rPr>
            </w:pPr>
            <w:moveFromRangeStart w:id="952" w:author="Asiye Mara (Open)&#10;" w:date="2011-02-14T10:36:00Z" w:name="move285443138"/>
            <w:moveFrom w:id="953" w:author="Asiye Mara (Open)&#10;" w:date="2011-02-14T10:36:00Z">
              <w:r>
                <w:rPr>
                  <w:rFonts w:eastAsia="Arial Unicode MS"/>
                  <w:b/>
                  <w:sz w:val="18"/>
                  <w:szCs w:val="18"/>
                  <w:lang w:val="tr-TR"/>
                </w:rPr>
                <w:t>Kategori</w:t>
              </w:r>
            </w:moveFrom>
            <w:moveFromRangeEnd w:id="952"/>
          </w:p>
        </w:tc>
        <w:tc>
          <w:tcPr>
            <w:tcW w:w="4962" w:type="dxa"/>
            <w:tcBorders>
              <w:top w:val="nil"/>
              <w:left w:val="nil"/>
              <w:bottom w:val="single" w:sz="4" w:space="0" w:color="auto"/>
              <w:right w:val="single" w:sz="4" w:space="0" w:color="auto"/>
            </w:tcBorders>
            <w:vAlign w:val="bottom"/>
            <w:tcPrChange w:id="954" w:author="Asiye Mara (Open)&#10;" w:date="2011-02-14T10:37:00Z">
              <w:tcPr>
                <w:tcW w:w="4395" w:type="dxa"/>
                <w:gridSpan w:val="2"/>
                <w:vAlign w:val="bottom"/>
              </w:tcPr>
            </w:tcPrChange>
          </w:tcPr>
          <w:p w:rsidR="00371160" w:rsidRDefault="009658B8">
            <w:pPr>
              <w:autoSpaceDE w:val="0"/>
              <w:autoSpaceDN w:val="0"/>
              <w:adjustRightInd w:val="0"/>
              <w:rPr>
                <w:rFonts w:eastAsia="Arial Unicode MS"/>
                <w:b/>
                <w:sz w:val="18"/>
                <w:szCs w:val="18"/>
                <w:lang w:val="tr-TR"/>
              </w:rPr>
            </w:pPr>
            <w:moveFromRangeStart w:id="955" w:author="Asiye Mara (Open)&#10;" w:date="2011-02-14T10:36:00Z" w:name="move285443141"/>
            <w:moveFrom w:id="956" w:author="Asiye Mara (Open)&#10;" w:date="2011-02-14T10:36:00Z">
              <w:r>
                <w:rPr>
                  <w:rFonts w:eastAsia="Arial Unicode MS"/>
                  <w:b/>
                  <w:sz w:val="18"/>
                  <w:szCs w:val="18"/>
                  <w:lang w:val="tr-TR"/>
                </w:rPr>
                <w:t>Kategori Açıklaması</w:t>
              </w:r>
            </w:moveFrom>
            <w:moveFromRangeEnd w:id="955"/>
          </w:p>
        </w:tc>
        <w:tc>
          <w:tcPr>
            <w:tcW w:w="2835" w:type="dxa"/>
            <w:gridSpan w:val="2"/>
            <w:tcBorders>
              <w:left w:val="single" w:sz="4" w:space="0" w:color="auto"/>
              <w:bottom w:val="single" w:sz="4" w:space="0" w:color="auto"/>
            </w:tcBorders>
            <w:tcPrChange w:id="957" w:author="Asiye Mara (Open)&#10;" w:date="2011-02-14T10:37:00Z">
              <w:tcPr>
                <w:tcW w:w="3402" w:type="dxa"/>
                <w:gridSpan w:val="3"/>
              </w:tcPr>
            </w:tcPrChange>
          </w:tcPr>
          <w:p w:rsidR="00371160" w:rsidRDefault="009658B8">
            <w:pPr>
              <w:autoSpaceDE w:val="0"/>
              <w:autoSpaceDN w:val="0"/>
              <w:adjustRightInd w:val="0"/>
              <w:jc w:val="center"/>
              <w:rPr>
                <w:rFonts w:eastAsia="Arial Unicode MS"/>
                <w:b/>
                <w:sz w:val="18"/>
                <w:szCs w:val="18"/>
                <w:lang w:val="tr-TR"/>
              </w:rPr>
            </w:pPr>
            <w:r>
              <w:rPr>
                <w:rFonts w:eastAsia="Arial Unicode MS"/>
                <w:b/>
                <w:sz w:val="18"/>
                <w:szCs w:val="18"/>
                <w:lang w:val="tr-TR"/>
              </w:rPr>
              <w:t>Toplam İçindeki Payı (%)</w:t>
            </w:r>
          </w:p>
        </w:tc>
      </w:tr>
      <w:tr w:rsidR="00096506" w:rsidRPr="00872466" w:rsidTr="00AE05D9">
        <w:trPr>
          <w:trHeight w:val="284"/>
          <w:ins w:id="958" w:author="Gülşah Tuba Ünlü (Open)&#10;" w:date="2011-02-13T16:36:00Z"/>
          <w:trPrChange w:id="959" w:author="Asiye Mara (Open)&#10;" w:date="2011-02-14T10:37:00Z">
            <w:trPr>
              <w:trHeight w:val="284"/>
            </w:trPr>
          </w:trPrChange>
        </w:trPr>
        <w:tc>
          <w:tcPr>
            <w:tcW w:w="1733" w:type="dxa"/>
            <w:tcBorders>
              <w:top w:val="single" w:sz="4" w:space="0" w:color="auto"/>
            </w:tcBorders>
            <w:vAlign w:val="bottom"/>
            <w:tcPrChange w:id="960" w:author="Asiye Mara (Open)&#10;" w:date="2011-02-14T10:37:00Z">
              <w:tcPr>
                <w:tcW w:w="1733" w:type="dxa"/>
                <w:vAlign w:val="bottom"/>
              </w:tcPr>
            </w:tcPrChange>
          </w:tcPr>
          <w:p w:rsidR="00371160" w:rsidRDefault="009658B8">
            <w:pPr>
              <w:autoSpaceDE w:val="0"/>
              <w:autoSpaceDN w:val="0"/>
              <w:adjustRightInd w:val="0"/>
              <w:rPr>
                <w:ins w:id="961" w:author="Gülşah Tuba Ünlü (Open)&#10;" w:date="2011-02-13T16:36:00Z"/>
                <w:rFonts w:eastAsia="Arial Unicode MS"/>
                <w:b/>
                <w:sz w:val="18"/>
                <w:szCs w:val="18"/>
                <w:lang w:val="tr-TR"/>
              </w:rPr>
            </w:pPr>
            <w:moveToRangeStart w:id="962" w:author="Asiye Mara (Open)&#10;" w:date="2011-02-14T10:36:00Z" w:name="move285443138"/>
            <w:moveTo w:id="963" w:author="Asiye Mara (Open)&#10;" w:date="2011-02-14T10:36:00Z">
              <w:r>
                <w:rPr>
                  <w:rFonts w:eastAsia="Arial Unicode MS"/>
                  <w:b/>
                  <w:sz w:val="18"/>
                  <w:szCs w:val="18"/>
                  <w:lang w:val="tr-TR"/>
                </w:rPr>
                <w:t>Kategori</w:t>
              </w:r>
            </w:moveTo>
            <w:moveToRangeEnd w:id="962"/>
          </w:p>
        </w:tc>
        <w:tc>
          <w:tcPr>
            <w:tcW w:w="4962" w:type="dxa"/>
            <w:tcBorders>
              <w:top w:val="single" w:sz="4" w:space="0" w:color="auto"/>
            </w:tcBorders>
            <w:vAlign w:val="bottom"/>
            <w:tcPrChange w:id="964" w:author="Asiye Mara (Open)&#10;" w:date="2011-02-14T10:37:00Z">
              <w:tcPr>
                <w:tcW w:w="3119" w:type="dxa"/>
                <w:vAlign w:val="bottom"/>
              </w:tcPr>
            </w:tcPrChange>
          </w:tcPr>
          <w:p w:rsidR="00371160" w:rsidRDefault="009658B8">
            <w:pPr>
              <w:autoSpaceDE w:val="0"/>
              <w:autoSpaceDN w:val="0"/>
              <w:adjustRightInd w:val="0"/>
              <w:rPr>
                <w:ins w:id="965" w:author="Gülşah Tuba Ünlü (Open)&#10;" w:date="2011-02-13T16:36:00Z"/>
                <w:rFonts w:eastAsia="Arial Unicode MS"/>
                <w:b/>
                <w:sz w:val="18"/>
                <w:szCs w:val="18"/>
                <w:lang w:val="tr-TR"/>
              </w:rPr>
            </w:pPr>
            <w:moveToRangeStart w:id="966" w:author="Asiye Mara (Open)&#10;" w:date="2011-02-14T10:36:00Z" w:name="move285443141"/>
            <w:moveTo w:id="967" w:author="Asiye Mara (Open)&#10;" w:date="2011-02-14T10:36:00Z">
              <w:r>
                <w:rPr>
                  <w:rFonts w:eastAsia="Arial Unicode MS"/>
                  <w:b/>
                  <w:sz w:val="18"/>
                  <w:szCs w:val="18"/>
                  <w:lang w:val="tr-TR"/>
                </w:rPr>
                <w:t>Kategori Açıklaması</w:t>
              </w:r>
            </w:moveTo>
            <w:moveToRangeEnd w:id="966"/>
          </w:p>
        </w:tc>
        <w:tc>
          <w:tcPr>
            <w:tcW w:w="1417" w:type="dxa"/>
            <w:tcBorders>
              <w:top w:val="single" w:sz="4" w:space="0" w:color="auto"/>
            </w:tcBorders>
            <w:vAlign w:val="bottom"/>
            <w:tcPrChange w:id="968" w:author="Asiye Mara (Open)&#10;" w:date="2011-02-14T10:37:00Z">
              <w:tcPr>
                <w:tcW w:w="1984" w:type="dxa"/>
                <w:gridSpan w:val="2"/>
              </w:tcPr>
            </w:tcPrChange>
          </w:tcPr>
          <w:p w:rsidR="00371160" w:rsidRDefault="009658B8">
            <w:pPr>
              <w:autoSpaceDE w:val="0"/>
              <w:autoSpaceDN w:val="0"/>
              <w:adjustRightInd w:val="0"/>
              <w:jc w:val="center"/>
              <w:rPr>
                <w:ins w:id="969" w:author="Gülşah Tuba Ünlü (Open)&#10;" w:date="2011-02-13T16:36:00Z"/>
                <w:rFonts w:eastAsia="Arial Unicode MS"/>
                <w:b/>
                <w:sz w:val="18"/>
                <w:szCs w:val="18"/>
                <w:lang w:val="tr-TR"/>
              </w:rPr>
            </w:pPr>
            <w:ins w:id="970" w:author="Gülşah Tuba Ünlü (Open)&#10;" w:date="2011-02-13T16:36:00Z">
              <w:r>
                <w:rPr>
                  <w:rFonts w:eastAsia="Arial Unicode MS"/>
                  <w:b/>
                  <w:sz w:val="18"/>
                  <w:szCs w:val="18"/>
                  <w:lang w:val="tr-TR"/>
                </w:rPr>
                <w:t>Cari Dönem</w:t>
              </w:r>
            </w:ins>
          </w:p>
        </w:tc>
        <w:tc>
          <w:tcPr>
            <w:tcW w:w="1418" w:type="dxa"/>
            <w:tcBorders>
              <w:top w:val="single" w:sz="4" w:space="0" w:color="auto"/>
            </w:tcBorders>
            <w:vAlign w:val="bottom"/>
            <w:tcPrChange w:id="971" w:author="Asiye Mara (Open)&#10;" w:date="2011-02-14T10:37:00Z">
              <w:tcPr>
                <w:tcW w:w="2694" w:type="dxa"/>
                <w:gridSpan w:val="2"/>
                <w:vAlign w:val="bottom"/>
              </w:tcPr>
            </w:tcPrChange>
          </w:tcPr>
          <w:p w:rsidR="00371160" w:rsidRDefault="009658B8">
            <w:pPr>
              <w:autoSpaceDE w:val="0"/>
              <w:autoSpaceDN w:val="0"/>
              <w:adjustRightInd w:val="0"/>
              <w:jc w:val="center"/>
              <w:rPr>
                <w:ins w:id="972" w:author="Gülşah Tuba Ünlü (Open)&#10;" w:date="2011-02-13T16:36:00Z"/>
                <w:rFonts w:eastAsia="Arial Unicode MS"/>
                <w:b/>
                <w:sz w:val="18"/>
                <w:szCs w:val="18"/>
                <w:lang w:val="tr-TR"/>
              </w:rPr>
            </w:pPr>
            <w:ins w:id="973" w:author="Gülşah Tuba Ünlü (Open)&#10;" w:date="2011-02-13T16:36:00Z">
              <w:r>
                <w:rPr>
                  <w:rFonts w:eastAsia="Arial Unicode MS"/>
                  <w:b/>
                  <w:sz w:val="18"/>
                  <w:szCs w:val="18"/>
                  <w:lang w:val="tr-TR"/>
                </w:rPr>
                <w:t>Önceki Dönem</w:t>
              </w:r>
            </w:ins>
          </w:p>
        </w:tc>
      </w:tr>
      <w:tr w:rsidR="00096506" w:rsidRPr="00872466" w:rsidTr="00096506">
        <w:trPr>
          <w:trHeight w:val="284"/>
          <w:trPrChange w:id="974" w:author="Gülşah Tuba Ünlü (Open)&#10;" w:date="2011-02-13T16:39:00Z">
            <w:trPr>
              <w:trHeight w:val="284"/>
            </w:trPr>
          </w:trPrChange>
        </w:trPr>
        <w:tc>
          <w:tcPr>
            <w:tcW w:w="1733" w:type="dxa"/>
            <w:vAlign w:val="bottom"/>
            <w:tcPrChange w:id="975" w:author="Gülşah Tuba Ünlü (Open)&#10;" w:date="2011-02-13T16:39:00Z">
              <w:tcPr>
                <w:tcW w:w="1733"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Ortalama Üstü</w:t>
            </w:r>
          </w:p>
        </w:tc>
        <w:tc>
          <w:tcPr>
            <w:tcW w:w="4962" w:type="dxa"/>
            <w:vAlign w:val="bottom"/>
            <w:tcPrChange w:id="976" w:author="Gülşah Tuba Ünlü (Open)&#10;" w:date="2011-02-13T16:39:00Z">
              <w:tcPr>
                <w:tcW w:w="4395" w:type="dxa"/>
                <w:gridSpan w:val="2"/>
                <w:vAlign w:val="bottom"/>
              </w:tcPr>
            </w:tcPrChange>
          </w:tcPr>
          <w:p w:rsidR="00371160" w:rsidRDefault="009658B8">
            <w:pPr>
              <w:ind w:left="57"/>
              <w:rPr>
                <w:rFonts w:eastAsia="Arial Unicode MS"/>
                <w:sz w:val="18"/>
                <w:szCs w:val="18"/>
                <w:lang w:val="tr-TR"/>
              </w:rPr>
            </w:pPr>
            <w:r>
              <w:rPr>
                <w:rFonts w:eastAsia="Arial Unicode MS"/>
                <w:sz w:val="18"/>
                <w:szCs w:val="18"/>
                <w:lang w:val="tr-TR"/>
              </w:rPr>
              <w:t>Borçlunun çok güçlü bir finansal yapıya sahip olduğu durum</w:t>
            </w:r>
          </w:p>
        </w:tc>
        <w:tc>
          <w:tcPr>
            <w:tcW w:w="1417" w:type="dxa"/>
            <w:vAlign w:val="bottom"/>
            <w:tcPrChange w:id="977" w:author="Gülşah Tuba Ünlü (Open)&#10;" w:date="2011-02-13T16:39:00Z">
              <w:tcPr>
                <w:tcW w:w="2268" w:type="dxa"/>
                <w:gridSpan w:val="2"/>
                <w:vAlign w:val="bottom"/>
              </w:tcPr>
            </w:tcPrChange>
          </w:tcPr>
          <w:p w:rsidR="00371160" w:rsidRDefault="009658B8">
            <w:pPr>
              <w:ind w:right="57"/>
              <w:jc w:val="right"/>
              <w:rPr>
                <w:ins w:id="978" w:author="Gülşah Tuba Ünlü (Open)&#10;" w:date="2011-02-13T16:35:00Z"/>
                <w:sz w:val="18"/>
                <w:szCs w:val="18"/>
              </w:rPr>
            </w:pPr>
            <w:ins w:id="979" w:author="Gülşah Tuba Ünlü (Open)&#10;" w:date="2011-02-13T16:36:00Z">
              <w:r>
                <w:rPr>
                  <w:sz w:val="18"/>
                  <w:szCs w:val="18"/>
                </w:rPr>
                <w:t>%3</w:t>
              </w:r>
            </w:ins>
            <w:ins w:id="980" w:author="Asiye Mara (Open)&#10;" w:date="2011-02-14T10:36:00Z">
              <w:r>
                <w:rPr>
                  <w:sz w:val="18"/>
                  <w:szCs w:val="18"/>
                </w:rPr>
                <w:t>5</w:t>
              </w:r>
            </w:ins>
            <w:ins w:id="981" w:author="Gülşah Tuba Ünlü (Open)&#10;" w:date="2011-02-13T16:36:00Z">
              <w:del w:id="982" w:author="Asiye Mara (Open)&#10;" w:date="2011-02-14T10:36:00Z">
                <w:r>
                  <w:rPr>
                    <w:sz w:val="18"/>
                    <w:szCs w:val="18"/>
                  </w:rPr>
                  <w:delText>4,8</w:delText>
                </w:r>
              </w:del>
            </w:ins>
          </w:p>
        </w:tc>
        <w:tc>
          <w:tcPr>
            <w:tcW w:w="1418" w:type="dxa"/>
            <w:vAlign w:val="bottom"/>
            <w:tcPrChange w:id="983" w:author="Gülşah Tuba Ünlü (Open)&#10;" w:date="2011-02-13T16:39:00Z">
              <w:tcPr>
                <w:tcW w:w="1134" w:type="dxa"/>
                <w:vAlign w:val="bottom"/>
              </w:tcPr>
            </w:tcPrChange>
          </w:tcPr>
          <w:p w:rsidR="00371160" w:rsidRDefault="009658B8">
            <w:pPr>
              <w:ind w:right="57"/>
              <w:jc w:val="right"/>
              <w:rPr>
                <w:sz w:val="18"/>
                <w:szCs w:val="18"/>
              </w:rPr>
            </w:pPr>
            <w:ins w:id="984" w:author="Gülşah Tuba Ünlü (Open)&#10;" w:date="2011-02-13T16:38:00Z">
              <w:r>
                <w:rPr>
                  <w:sz w:val="18"/>
                  <w:szCs w:val="18"/>
                </w:rPr>
                <w:t>%30</w:t>
              </w:r>
            </w:ins>
            <w:del w:id="985" w:author="Gülşah Tuba Ünlü (Open)&#10;" w:date="2011-02-13T16:36:00Z">
              <w:r>
                <w:rPr>
                  <w:sz w:val="18"/>
                  <w:szCs w:val="18"/>
                </w:rPr>
                <w:delText>%</w:delText>
              </w:r>
            </w:del>
            <w:del w:id="986" w:author="Gülşah Tuba Ünlü (Open)&#10;" w:date="2011-02-12T14:02:00Z">
              <w:r>
                <w:rPr>
                  <w:sz w:val="18"/>
                  <w:szCs w:val="18"/>
                </w:rPr>
                <w:delText>35</w:delText>
              </w:r>
            </w:del>
          </w:p>
        </w:tc>
      </w:tr>
      <w:tr w:rsidR="00096506" w:rsidRPr="00872466" w:rsidTr="00096506">
        <w:trPr>
          <w:trHeight w:val="237"/>
          <w:trPrChange w:id="987" w:author="Gülşah Tuba Ünlü (Open)&#10;" w:date="2011-02-13T16:39:00Z">
            <w:trPr>
              <w:trHeight w:val="237"/>
            </w:trPr>
          </w:trPrChange>
        </w:trPr>
        <w:tc>
          <w:tcPr>
            <w:tcW w:w="1733" w:type="dxa"/>
            <w:vAlign w:val="bottom"/>
            <w:tcPrChange w:id="988" w:author="Gülşah Tuba Ünlü (Open)&#10;" w:date="2011-02-13T16:39:00Z">
              <w:tcPr>
                <w:tcW w:w="1733"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Ortalama</w:t>
            </w:r>
          </w:p>
        </w:tc>
        <w:tc>
          <w:tcPr>
            <w:tcW w:w="4962" w:type="dxa"/>
            <w:vAlign w:val="bottom"/>
            <w:tcPrChange w:id="989" w:author="Gülşah Tuba Ünlü (Open)&#10;" w:date="2011-02-13T16:39:00Z">
              <w:tcPr>
                <w:tcW w:w="4395" w:type="dxa"/>
                <w:gridSpan w:val="2"/>
                <w:vAlign w:val="bottom"/>
              </w:tcPr>
            </w:tcPrChange>
          </w:tcPr>
          <w:p w:rsidR="00371160" w:rsidRDefault="009658B8">
            <w:pPr>
              <w:ind w:left="57"/>
              <w:rPr>
                <w:rFonts w:eastAsia="Arial Unicode MS"/>
                <w:sz w:val="18"/>
                <w:szCs w:val="18"/>
                <w:lang w:val="tr-TR"/>
              </w:rPr>
            </w:pPr>
            <w:r>
              <w:rPr>
                <w:rFonts w:eastAsia="Arial Unicode MS"/>
                <w:sz w:val="18"/>
                <w:szCs w:val="18"/>
                <w:lang w:val="tr-TR"/>
              </w:rPr>
              <w:t>Boçlunun finansal yapısının orta düzeyde olduğu durum</w:t>
            </w:r>
          </w:p>
        </w:tc>
        <w:tc>
          <w:tcPr>
            <w:tcW w:w="1417" w:type="dxa"/>
            <w:vAlign w:val="bottom"/>
            <w:tcPrChange w:id="990" w:author="Gülşah Tuba Ünlü (Open)&#10;" w:date="2011-02-13T16:39:00Z">
              <w:tcPr>
                <w:tcW w:w="2268" w:type="dxa"/>
                <w:gridSpan w:val="2"/>
                <w:vAlign w:val="bottom"/>
              </w:tcPr>
            </w:tcPrChange>
          </w:tcPr>
          <w:p w:rsidR="00371160" w:rsidRDefault="009658B8">
            <w:pPr>
              <w:ind w:right="57"/>
              <w:jc w:val="right"/>
              <w:rPr>
                <w:ins w:id="991" w:author="Gülşah Tuba Ünlü (Open)&#10;" w:date="2011-02-13T16:35:00Z"/>
                <w:sz w:val="18"/>
                <w:szCs w:val="18"/>
              </w:rPr>
            </w:pPr>
            <w:ins w:id="992" w:author="Gülşah Tuba Ünlü (Open)&#10;" w:date="2011-02-13T16:36:00Z">
              <w:r>
                <w:rPr>
                  <w:sz w:val="18"/>
                  <w:szCs w:val="18"/>
                </w:rPr>
                <w:t>%36</w:t>
              </w:r>
              <w:del w:id="993" w:author="Asiye Mara (Open)&#10;" w:date="2011-02-14T10:36:00Z">
                <w:r>
                  <w:rPr>
                    <w:sz w:val="18"/>
                    <w:szCs w:val="18"/>
                  </w:rPr>
                  <w:delText>,3</w:delText>
                </w:r>
              </w:del>
            </w:ins>
          </w:p>
        </w:tc>
        <w:tc>
          <w:tcPr>
            <w:tcW w:w="1418" w:type="dxa"/>
            <w:vAlign w:val="bottom"/>
            <w:tcPrChange w:id="994" w:author="Gülşah Tuba Ünlü (Open)&#10;" w:date="2011-02-13T16:39:00Z">
              <w:tcPr>
                <w:tcW w:w="1134" w:type="dxa"/>
                <w:vAlign w:val="bottom"/>
              </w:tcPr>
            </w:tcPrChange>
          </w:tcPr>
          <w:p w:rsidR="00371160" w:rsidRDefault="009658B8">
            <w:pPr>
              <w:ind w:right="57"/>
              <w:jc w:val="right"/>
              <w:rPr>
                <w:sz w:val="18"/>
                <w:szCs w:val="18"/>
              </w:rPr>
            </w:pPr>
            <w:ins w:id="995" w:author="Gülşah Tuba Ünlü (Open)&#10;" w:date="2011-02-13T16:38:00Z">
              <w:r>
                <w:rPr>
                  <w:sz w:val="18"/>
                  <w:szCs w:val="18"/>
                </w:rPr>
                <w:t>%34</w:t>
              </w:r>
            </w:ins>
            <w:del w:id="996" w:author="Gülşah Tuba Ünlü (Open)&#10;" w:date="2011-02-13T16:36:00Z">
              <w:r>
                <w:rPr>
                  <w:sz w:val="18"/>
                  <w:szCs w:val="18"/>
                </w:rPr>
                <w:delText>%36</w:delText>
              </w:r>
            </w:del>
          </w:p>
        </w:tc>
      </w:tr>
      <w:tr w:rsidR="00096506" w:rsidRPr="00872466" w:rsidTr="00096506">
        <w:trPr>
          <w:trHeight w:val="284"/>
          <w:trPrChange w:id="997" w:author="Gülşah Tuba Ünlü (Open)&#10;" w:date="2011-02-13T16:39:00Z">
            <w:trPr>
              <w:trHeight w:val="284"/>
            </w:trPr>
          </w:trPrChange>
        </w:trPr>
        <w:tc>
          <w:tcPr>
            <w:tcW w:w="1733" w:type="dxa"/>
            <w:vAlign w:val="bottom"/>
            <w:tcPrChange w:id="998" w:author="Gülşah Tuba Ünlü (Open)&#10;" w:date="2011-02-13T16:39:00Z">
              <w:tcPr>
                <w:tcW w:w="1733"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Ortalama Altı</w:t>
            </w:r>
          </w:p>
        </w:tc>
        <w:tc>
          <w:tcPr>
            <w:tcW w:w="4962" w:type="dxa"/>
            <w:vAlign w:val="bottom"/>
            <w:tcPrChange w:id="999" w:author="Gülşah Tuba Ünlü (Open)&#10;" w:date="2011-02-13T16:39:00Z">
              <w:tcPr>
                <w:tcW w:w="4395" w:type="dxa"/>
                <w:gridSpan w:val="2"/>
                <w:vAlign w:val="bottom"/>
              </w:tcPr>
            </w:tcPrChange>
          </w:tcPr>
          <w:p w:rsidR="00371160" w:rsidRDefault="009658B8">
            <w:pPr>
              <w:ind w:left="57"/>
              <w:rPr>
                <w:rFonts w:eastAsia="Arial Unicode MS"/>
                <w:sz w:val="18"/>
                <w:szCs w:val="18"/>
                <w:lang w:val="tr-TR"/>
              </w:rPr>
            </w:pPr>
            <w:r>
              <w:rPr>
                <w:rFonts w:eastAsia="Arial Unicode MS"/>
                <w:sz w:val="18"/>
                <w:szCs w:val="18"/>
                <w:lang w:val="tr-TR"/>
              </w:rPr>
              <w:t>Borçlunun finansal yapısının orta vadede dikkat edilmesi gereken düzeyde olduğu durum</w:t>
            </w:r>
          </w:p>
        </w:tc>
        <w:tc>
          <w:tcPr>
            <w:tcW w:w="1417" w:type="dxa"/>
            <w:vAlign w:val="bottom"/>
            <w:tcPrChange w:id="1000" w:author="Gülşah Tuba Ünlü (Open)&#10;" w:date="2011-02-13T16:39:00Z">
              <w:tcPr>
                <w:tcW w:w="2268" w:type="dxa"/>
                <w:gridSpan w:val="2"/>
                <w:vAlign w:val="bottom"/>
              </w:tcPr>
            </w:tcPrChange>
          </w:tcPr>
          <w:p w:rsidR="00371160" w:rsidRDefault="009658B8">
            <w:pPr>
              <w:ind w:right="57"/>
              <w:jc w:val="right"/>
              <w:rPr>
                <w:ins w:id="1001" w:author="Gülşah Tuba Ünlü (Open)&#10;" w:date="2011-02-13T16:35:00Z"/>
                <w:sz w:val="18"/>
                <w:szCs w:val="18"/>
              </w:rPr>
            </w:pPr>
            <w:ins w:id="1002" w:author="Gülşah Tuba Ünlü (Open)&#10;" w:date="2011-02-13T16:36:00Z">
              <w:r>
                <w:rPr>
                  <w:sz w:val="18"/>
                  <w:szCs w:val="18"/>
                </w:rPr>
                <w:t>%11</w:t>
              </w:r>
              <w:del w:id="1003" w:author="Asiye Mara (Open)&#10;" w:date="2011-02-14T10:36:00Z">
                <w:r>
                  <w:rPr>
                    <w:sz w:val="18"/>
                    <w:szCs w:val="18"/>
                  </w:rPr>
                  <w:delText>,0</w:delText>
                </w:r>
              </w:del>
            </w:ins>
          </w:p>
        </w:tc>
        <w:tc>
          <w:tcPr>
            <w:tcW w:w="1418" w:type="dxa"/>
            <w:vAlign w:val="bottom"/>
            <w:tcPrChange w:id="1004" w:author="Gülşah Tuba Ünlü (Open)&#10;" w:date="2011-02-13T16:39:00Z">
              <w:tcPr>
                <w:tcW w:w="1134" w:type="dxa"/>
                <w:vAlign w:val="bottom"/>
              </w:tcPr>
            </w:tcPrChange>
          </w:tcPr>
          <w:p w:rsidR="00371160" w:rsidRDefault="0092089C">
            <w:pPr>
              <w:ind w:right="57"/>
              <w:jc w:val="right"/>
              <w:rPr>
                <w:sz w:val="18"/>
                <w:szCs w:val="18"/>
              </w:rPr>
            </w:pPr>
            <w:ins w:id="1005" w:author="Asiye Mara (Open)&#10;" w:date="2011-02-14T10:36:00Z">
              <w:r w:rsidRPr="0092089C">
                <w:rPr>
                  <w:sz w:val="18"/>
                  <w:szCs w:val="18"/>
                  <w:rPrChange w:id="1006" w:author="Asiye Mara (Open)&#10;" w:date="2011-02-14T12:31:00Z">
                    <w:rPr>
                      <w:sz w:val="18"/>
                      <w:szCs w:val="18"/>
                      <w:highlight w:val="yellow"/>
                    </w:rPr>
                  </w:rPrChange>
                </w:rPr>
                <w:t>%</w:t>
              </w:r>
            </w:ins>
            <w:ins w:id="1007" w:author="Gülşah Tuba Ünlü (Open)&#10;" w:date="2011-02-13T16:38:00Z">
              <w:r w:rsidR="009658B8">
                <w:rPr>
                  <w:sz w:val="18"/>
                  <w:szCs w:val="18"/>
                </w:rPr>
                <w:t>7</w:t>
              </w:r>
              <w:del w:id="1008" w:author="Asiye Mara (Open)&#10;" w:date="2011-02-14T10:36:00Z">
                <w:r w:rsidR="009658B8">
                  <w:rPr>
                    <w:sz w:val="18"/>
                    <w:szCs w:val="18"/>
                  </w:rPr>
                  <w:delText>%</w:delText>
                </w:r>
              </w:del>
            </w:ins>
            <w:del w:id="1009" w:author="Gülşah Tuba Ünlü (Open)&#10;" w:date="2011-02-13T16:36:00Z">
              <w:r w:rsidR="009658B8">
                <w:rPr>
                  <w:sz w:val="18"/>
                  <w:szCs w:val="18"/>
                </w:rPr>
                <w:delText>%11</w:delText>
              </w:r>
            </w:del>
          </w:p>
        </w:tc>
      </w:tr>
      <w:tr w:rsidR="00096506" w:rsidRPr="00872466" w:rsidTr="00096506">
        <w:trPr>
          <w:trHeight w:val="284"/>
          <w:trPrChange w:id="1010" w:author="Gülşah Tuba Ünlü (Open)&#10;" w:date="2011-02-13T16:39:00Z">
            <w:trPr>
              <w:trHeight w:val="284"/>
            </w:trPr>
          </w:trPrChange>
        </w:trPr>
        <w:tc>
          <w:tcPr>
            <w:tcW w:w="1733" w:type="dxa"/>
            <w:vAlign w:val="bottom"/>
            <w:tcPrChange w:id="1011" w:author="Gülşah Tuba Ünlü (Open)&#10;" w:date="2011-02-13T16:39:00Z">
              <w:tcPr>
                <w:tcW w:w="1733" w:type="dxa"/>
                <w:vAlign w:val="bottom"/>
              </w:tcPr>
            </w:tcPrChange>
          </w:tcPr>
          <w:p w:rsidR="00371160" w:rsidRDefault="009658B8">
            <w:pPr>
              <w:ind w:left="57" w:right="57"/>
              <w:rPr>
                <w:rFonts w:eastAsia="Arial Unicode MS"/>
                <w:sz w:val="18"/>
                <w:szCs w:val="18"/>
                <w:lang w:val="tr-TR"/>
              </w:rPr>
            </w:pPr>
            <w:r>
              <w:rPr>
                <w:rFonts w:eastAsia="Arial Unicode MS"/>
                <w:sz w:val="18"/>
                <w:szCs w:val="18"/>
                <w:lang w:val="tr-TR"/>
              </w:rPr>
              <w:t>Derecelendirilmeyen</w:t>
            </w:r>
          </w:p>
        </w:tc>
        <w:tc>
          <w:tcPr>
            <w:tcW w:w="4962" w:type="dxa"/>
            <w:vAlign w:val="bottom"/>
            <w:tcPrChange w:id="1012" w:author="Gülşah Tuba Ünlü (Open)&#10;" w:date="2011-02-13T16:39:00Z">
              <w:tcPr>
                <w:tcW w:w="4395" w:type="dxa"/>
                <w:gridSpan w:val="2"/>
                <w:vAlign w:val="bottom"/>
              </w:tcPr>
            </w:tcPrChange>
          </w:tcPr>
          <w:p w:rsidR="00371160" w:rsidRDefault="009658B8">
            <w:pPr>
              <w:ind w:left="57"/>
              <w:rPr>
                <w:rFonts w:ascii="Arial TUR" w:hAnsi="Arial TUR"/>
                <w:sz w:val="20"/>
                <w:szCs w:val="20"/>
              </w:rPr>
            </w:pPr>
            <w:r>
              <w:rPr>
                <w:rFonts w:ascii="Arial TUR" w:hAnsi="Arial TUR"/>
                <w:sz w:val="20"/>
                <w:szCs w:val="20"/>
              </w:rPr>
              <w:t> </w:t>
            </w:r>
            <w:r>
              <w:rPr>
                <w:rFonts w:eastAsia="Arial Unicode MS"/>
                <w:sz w:val="18"/>
                <w:szCs w:val="18"/>
                <w:lang w:val="tr-TR"/>
              </w:rPr>
              <w:t>Borçlunun banka tarafından değerlendirilmediği durum</w:t>
            </w:r>
          </w:p>
        </w:tc>
        <w:tc>
          <w:tcPr>
            <w:tcW w:w="1417" w:type="dxa"/>
            <w:vAlign w:val="bottom"/>
            <w:tcPrChange w:id="1013" w:author="Gülşah Tuba Ünlü (Open)&#10;" w:date="2011-02-13T16:39:00Z">
              <w:tcPr>
                <w:tcW w:w="2268" w:type="dxa"/>
                <w:gridSpan w:val="2"/>
                <w:vAlign w:val="bottom"/>
              </w:tcPr>
            </w:tcPrChange>
          </w:tcPr>
          <w:p w:rsidR="00371160" w:rsidRDefault="009658B8">
            <w:pPr>
              <w:ind w:right="57"/>
              <w:jc w:val="right"/>
              <w:rPr>
                <w:ins w:id="1014" w:author="Gülşah Tuba Ünlü (Open)&#10;" w:date="2011-02-13T16:35:00Z"/>
                <w:sz w:val="18"/>
                <w:szCs w:val="18"/>
              </w:rPr>
            </w:pPr>
            <w:ins w:id="1015" w:author="Gülşah Tuba Ünlü (Open)&#10;" w:date="2011-02-13T16:36:00Z">
              <w:r>
                <w:rPr>
                  <w:sz w:val="18"/>
                  <w:szCs w:val="18"/>
                </w:rPr>
                <w:t>%1</w:t>
              </w:r>
            </w:ins>
            <w:ins w:id="1016" w:author="Asiye Mara (Open)&#10;" w:date="2011-02-14T10:36:00Z">
              <w:r>
                <w:rPr>
                  <w:sz w:val="18"/>
                  <w:szCs w:val="18"/>
                </w:rPr>
                <w:t>8</w:t>
              </w:r>
            </w:ins>
            <w:ins w:id="1017" w:author="Gülşah Tuba Ünlü (Open)&#10;" w:date="2011-02-13T16:36:00Z">
              <w:del w:id="1018" w:author="Asiye Mara (Open)&#10;" w:date="2011-02-14T10:36:00Z">
                <w:r>
                  <w:rPr>
                    <w:sz w:val="18"/>
                    <w:szCs w:val="18"/>
                  </w:rPr>
                  <w:delText>7,9</w:delText>
                </w:r>
              </w:del>
            </w:ins>
          </w:p>
        </w:tc>
        <w:tc>
          <w:tcPr>
            <w:tcW w:w="1418" w:type="dxa"/>
            <w:vAlign w:val="bottom"/>
            <w:tcPrChange w:id="1019" w:author="Gülşah Tuba Ünlü (Open)&#10;" w:date="2011-02-13T16:39:00Z">
              <w:tcPr>
                <w:tcW w:w="1134" w:type="dxa"/>
                <w:vAlign w:val="bottom"/>
              </w:tcPr>
            </w:tcPrChange>
          </w:tcPr>
          <w:p w:rsidR="00371160" w:rsidRDefault="009658B8">
            <w:pPr>
              <w:ind w:right="57"/>
              <w:jc w:val="right"/>
              <w:rPr>
                <w:sz w:val="18"/>
                <w:szCs w:val="18"/>
              </w:rPr>
            </w:pPr>
            <w:ins w:id="1020" w:author="Gülşah Tuba Ünlü (Open)&#10;" w:date="2011-02-13T16:38:00Z">
              <w:r>
                <w:rPr>
                  <w:sz w:val="18"/>
                  <w:szCs w:val="18"/>
                </w:rPr>
                <w:t>%29</w:t>
              </w:r>
            </w:ins>
            <w:del w:id="1021" w:author="Gülşah Tuba Ünlü (Open)&#10;" w:date="2011-02-13T16:36:00Z">
              <w:r>
                <w:rPr>
                  <w:sz w:val="18"/>
                  <w:szCs w:val="18"/>
                </w:rPr>
                <w:delText>%1</w:delText>
              </w:r>
            </w:del>
            <w:del w:id="1022" w:author="Gülşah Tuba Ünlü (Open)&#10;" w:date="2011-02-12T14:03:00Z">
              <w:r>
                <w:rPr>
                  <w:sz w:val="18"/>
                  <w:szCs w:val="18"/>
                </w:rPr>
                <w:delText>8</w:delText>
              </w:r>
            </w:del>
          </w:p>
        </w:tc>
      </w:tr>
      <w:tr w:rsidR="00096506" w:rsidRPr="00872466" w:rsidTr="00096506">
        <w:trPr>
          <w:trHeight w:val="284"/>
          <w:trPrChange w:id="1023" w:author="Gülşah Tuba Ünlü (Open)&#10;" w:date="2011-02-13T16:39:00Z">
            <w:trPr>
              <w:trHeight w:val="284"/>
            </w:trPr>
          </w:trPrChange>
        </w:trPr>
        <w:tc>
          <w:tcPr>
            <w:tcW w:w="1733" w:type="dxa"/>
            <w:vAlign w:val="bottom"/>
            <w:tcPrChange w:id="1024" w:author="Gülşah Tuba Ünlü (Open)&#10;" w:date="2011-02-13T16:39:00Z">
              <w:tcPr>
                <w:tcW w:w="1733" w:type="dxa"/>
                <w:vAlign w:val="bottom"/>
              </w:tcPr>
            </w:tcPrChange>
          </w:tcPr>
          <w:p w:rsidR="00371160" w:rsidRDefault="009658B8">
            <w:pPr>
              <w:ind w:left="57" w:right="57"/>
              <w:rPr>
                <w:rFonts w:eastAsia="Arial Unicode MS"/>
                <w:b/>
                <w:sz w:val="18"/>
                <w:szCs w:val="18"/>
                <w:lang w:val="tr-TR"/>
              </w:rPr>
            </w:pPr>
            <w:r>
              <w:rPr>
                <w:rFonts w:eastAsia="Arial Unicode MS"/>
                <w:b/>
                <w:sz w:val="18"/>
                <w:szCs w:val="18"/>
                <w:lang w:val="tr-TR"/>
              </w:rPr>
              <w:t>Toplam</w:t>
            </w:r>
          </w:p>
        </w:tc>
        <w:tc>
          <w:tcPr>
            <w:tcW w:w="4962" w:type="dxa"/>
            <w:vAlign w:val="bottom"/>
            <w:tcPrChange w:id="1025" w:author="Gülşah Tuba Ünlü (Open)&#10;" w:date="2011-02-13T16:39:00Z">
              <w:tcPr>
                <w:tcW w:w="4395" w:type="dxa"/>
                <w:gridSpan w:val="2"/>
                <w:vAlign w:val="bottom"/>
              </w:tcPr>
            </w:tcPrChange>
          </w:tcPr>
          <w:p w:rsidR="00371160" w:rsidRDefault="00371160">
            <w:pPr>
              <w:ind w:left="57"/>
              <w:rPr>
                <w:rFonts w:ascii="Arial TUR" w:hAnsi="Arial TUR"/>
                <w:sz w:val="20"/>
                <w:szCs w:val="20"/>
              </w:rPr>
            </w:pPr>
          </w:p>
        </w:tc>
        <w:tc>
          <w:tcPr>
            <w:tcW w:w="1417" w:type="dxa"/>
            <w:vAlign w:val="bottom"/>
            <w:tcPrChange w:id="1026" w:author="Gülşah Tuba Ünlü (Open)&#10;" w:date="2011-02-13T16:39:00Z">
              <w:tcPr>
                <w:tcW w:w="2268" w:type="dxa"/>
                <w:gridSpan w:val="2"/>
                <w:vAlign w:val="bottom"/>
              </w:tcPr>
            </w:tcPrChange>
          </w:tcPr>
          <w:p w:rsidR="00371160" w:rsidRDefault="009658B8">
            <w:pPr>
              <w:ind w:right="57"/>
              <w:jc w:val="right"/>
              <w:rPr>
                <w:ins w:id="1027" w:author="Gülşah Tuba Ünlü (Open)&#10;" w:date="2011-02-13T16:35:00Z"/>
                <w:b/>
                <w:sz w:val="18"/>
                <w:szCs w:val="18"/>
              </w:rPr>
            </w:pPr>
            <w:ins w:id="1028" w:author="Gülşah Tuba Ünlü (Open)&#10;" w:date="2011-02-13T16:36:00Z">
              <w:r>
                <w:rPr>
                  <w:b/>
                  <w:sz w:val="18"/>
                  <w:szCs w:val="18"/>
                </w:rPr>
                <w:t>%100,0</w:t>
              </w:r>
            </w:ins>
          </w:p>
        </w:tc>
        <w:tc>
          <w:tcPr>
            <w:tcW w:w="1418" w:type="dxa"/>
            <w:vAlign w:val="bottom"/>
            <w:tcPrChange w:id="1029" w:author="Gülşah Tuba Ünlü (Open)&#10;" w:date="2011-02-13T16:39:00Z">
              <w:tcPr>
                <w:tcW w:w="1134" w:type="dxa"/>
                <w:vAlign w:val="bottom"/>
              </w:tcPr>
            </w:tcPrChange>
          </w:tcPr>
          <w:p w:rsidR="00371160" w:rsidRDefault="009658B8">
            <w:pPr>
              <w:ind w:right="57"/>
              <w:jc w:val="right"/>
              <w:rPr>
                <w:b/>
                <w:sz w:val="18"/>
                <w:szCs w:val="18"/>
              </w:rPr>
            </w:pPr>
            <w:ins w:id="1030" w:author="Gülşah Tuba Ünlü (Open)&#10;" w:date="2011-02-13T16:38:00Z">
              <w:r>
                <w:rPr>
                  <w:b/>
                  <w:sz w:val="18"/>
                  <w:szCs w:val="18"/>
                </w:rPr>
                <w:t>%100,0</w:t>
              </w:r>
            </w:ins>
            <w:del w:id="1031" w:author="Gülşah Tuba Ünlü (Open)&#10;" w:date="2011-02-13T16:36:00Z">
              <w:r>
                <w:rPr>
                  <w:b/>
                  <w:sz w:val="18"/>
                  <w:szCs w:val="18"/>
                </w:rPr>
                <w:delText>%100</w:delText>
              </w:r>
            </w:del>
          </w:p>
        </w:tc>
      </w:tr>
    </w:tbl>
    <w:p w:rsidR="00371160" w:rsidRDefault="00371160">
      <w:pPr>
        <w:jc w:val="both"/>
        <w:rPr>
          <w:b/>
          <w:bCs/>
          <w:sz w:val="22"/>
          <w:szCs w:val="22"/>
          <w:lang w:val="tr-TR"/>
        </w:rPr>
      </w:pPr>
    </w:p>
    <w:p w:rsidR="00371160" w:rsidRDefault="00371160">
      <w:pPr>
        <w:tabs>
          <w:tab w:val="left" w:pos="720"/>
        </w:tabs>
        <w:rPr>
          <w:b/>
          <w:bCs/>
          <w:sz w:val="22"/>
          <w:szCs w:val="22"/>
          <w:lang w:val="tr-TR"/>
        </w:rPr>
      </w:pPr>
    </w:p>
    <w:p w:rsidR="00371160" w:rsidRDefault="00371160">
      <w:pPr>
        <w:tabs>
          <w:tab w:val="left" w:pos="540"/>
        </w:tabs>
        <w:spacing w:before="100" w:beforeAutospacing="1" w:after="100" w:afterAutospacing="1"/>
        <w:ind w:right="-57"/>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9658B8">
      <w:pPr>
        <w:tabs>
          <w:tab w:val="left" w:pos="709"/>
        </w:tabs>
        <w:spacing w:before="100" w:beforeAutospacing="1" w:after="100" w:afterAutospacing="1"/>
        <w:ind w:right="-57"/>
        <w:jc w:val="both"/>
        <w:rPr>
          <w:b/>
          <w:bCs/>
          <w:sz w:val="22"/>
          <w:szCs w:val="22"/>
          <w:lang w:val="tr-TR"/>
        </w:rPr>
      </w:pPr>
      <w:r>
        <w:rPr>
          <w:b/>
          <w:bCs/>
          <w:sz w:val="22"/>
          <w:szCs w:val="22"/>
          <w:lang w:val="tr-TR"/>
        </w:rPr>
        <w:t>III.</w:t>
      </w:r>
      <w:r>
        <w:rPr>
          <w:b/>
          <w:bCs/>
          <w:sz w:val="22"/>
          <w:szCs w:val="22"/>
          <w:lang w:val="tr-TR"/>
        </w:rPr>
        <w:tab/>
        <w:t>Piyasa Riskine İlişkin Açıklamalar</w:t>
      </w:r>
    </w:p>
    <w:p w:rsidR="00371160" w:rsidRDefault="009658B8">
      <w:pPr>
        <w:ind w:left="720" w:right="-2"/>
        <w:jc w:val="both"/>
        <w:rPr>
          <w:sz w:val="22"/>
          <w:szCs w:val="22"/>
          <w:lang w:val="tr-TR"/>
        </w:rPr>
      </w:pPr>
      <w:r>
        <w:rPr>
          <w:sz w:val="22"/>
          <w:szCs w:val="22"/>
          <w:lang w:val="tr-TR"/>
        </w:rPr>
        <w:t xml:space="preserve">Piyasa riskine maruz değer, </w:t>
      </w:r>
      <w:r>
        <w:rPr>
          <w:rFonts w:eastAsia="Arial Unicode MS"/>
          <w:sz w:val="22"/>
          <w:szCs w:val="22"/>
          <w:lang w:val="tr-TR"/>
        </w:rPr>
        <w:t>1 Kasım 2006 tarih ve 26333</w:t>
      </w:r>
      <w:r>
        <w:rPr>
          <w:rFonts w:eastAsia="Arial Unicode MS"/>
          <w:szCs w:val="22"/>
          <w:lang w:val="tr-TR"/>
        </w:rPr>
        <w:t xml:space="preserve"> </w:t>
      </w:r>
      <w:r>
        <w:rPr>
          <w:sz w:val="22"/>
          <w:szCs w:val="22"/>
          <w:lang w:val="tr-TR"/>
        </w:rPr>
        <w:t>sayılı Resmi Gazete’de yayımlanarak yürürlüğe giren Bankaların Sermaye Yeterliliğinin Ölçülmesine ve Değerlendirilmesine İlişkin Yönetmeliğin 4’üncü bölümünde açıklanan Standart Metot ile hesaplanmakta ve raporlanmaktadır. Piyasa riski ölçümleri ayda bir yapılmaktadır.</w:t>
      </w:r>
    </w:p>
    <w:p w:rsidR="00371160" w:rsidRDefault="00371160">
      <w:pPr>
        <w:tabs>
          <w:tab w:val="left" w:pos="720"/>
        </w:tabs>
        <w:jc w:val="both"/>
        <w:rPr>
          <w:ins w:id="1032" w:author="Gülşah Tuba Ünlü (Open)&#10;" w:date="2011-02-13T01:43:00Z"/>
          <w:sz w:val="20"/>
          <w:szCs w:val="20"/>
          <w:lang w:val="tr-TR"/>
        </w:rPr>
      </w:pPr>
    </w:p>
    <w:p w:rsidR="00000000" w:rsidRDefault="009658B8">
      <w:pPr>
        <w:pStyle w:val="ListParagraph"/>
        <w:tabs>
          <w:tab w:val="left" w:pos="720"/>
        </w:tabs>
        <w:jc w:val="both"/>
        <w:rPr>
          <w:ins w:id="1033" w:author="Gülşah Tuba Ünlü (Open)&#10;" w:date="2011-02-13T01:43:00Z"/>
          <w:sz w:val="20"/>
          <w:szCs w:val="20"/>
          <w:lang w:val="tr-TR"/>
          <w:rPrChange w:id="1034" w:author="Asiye Mara (Open)&#10;" w:date="2011-02-14T12:31:00Z">
            <w:rPr>
              <w:ins w:id="1035" w:author="Gülşah Tuba Ünlü (Open)&#10;" w:date="2011-02-13T01:43:00Z"/>
              <w:lang w:val="tr-TR"/>
            </w:rPr>
          </w:rPrChange>
        </w:rPr>
        <w:pPrChange w:id="1036" w:author="Asiye Mara (Open)&#10;" w:date="2011-02-14T12:30:00Z">
          <w:pPr>
            <w:tabs>
              <w:tab w:val="left" w:pos="720"/>
            </w:tabs>
            <w:jc w:val="both"/>
          </w:pPr>
        </w:pPrChange>
      </w:pPr>
      <w:ins w:id="1037" w:author="Gülşah Tuba Ünlü (Open)&#10;" w:date="2011-02-13T01:43:00Z">
        <w:r>
          <w:rPr>
            <w:bCs/>
            <w:sz w:val="22"/>
            <w:szCs w:val="22"/>
            <w:lang w:val="tr-TR"/>
          </w:rPr>
          <w:t>a) Piyasa riskine ilişkin a</w:t>
        </w:r>
        <w:r w:rsidR="0092089C" w:rsidRPr="0092089C">
          <w:rPr>
            <w:bCs/>
            <w:sz w:val="22"/>
            <w:szCs w:val="22"/>
            <w:lang w:val="tr-TR"/>
            <w:rPrChange w:id="1038" w:author="Asiye Mara (Open)&#10;" w:date="2011-02-14T12:31:00Z">
              <w:rPr>
                <w:b/>
                <w:bCs/>
                <w:sz w:val="22"/>
                <w:szCs w:val="22"/>
                <w:lang w:val="tr-TR"/>
              </w:rPr>
            </w:rPrChange>
          </w:rPr>
          <w:t>çıklamalar</w:t>
        </w:r>
      </w:ins>
    </w:p>
    <w:p w:rsidR="00371160" w:rsidRDefault="00371160">
      <w:pPr>
        <w:tabs>
          <w:tab w:val="left" w:pos="720"/>
        </w:tabs>
        <w:jc w:val="both"/>
        <w:rPr>
          <w:sz w:val="20"/>
          <w:szCs w:val="20"/>
          <w:lang w:val="tr-TR"/>
        </w:rPr>
      </w:pPr>
    </w:p>
    <w:tbl>
      <w:tblPr>
        <w:tblW w:w="937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527"/>
        <w:gridCol w:w="1843"/>
      </w:tblGrid>
      <w:tr w:rsidR="00541F35" w:rsidRPr="00872466" w:rsidTr="00293BA8">
        <w:trPr>
          <w:trHeight w:hRule="exact" w:val="255"/>
        </w:trPr>
        <w:tc>
          <w:tcPr>
            <w:tcW w:w="7527" w:type="dxa"/>
            <w:noWrap/>
            <w:vAlign w:val="bottom"/>
          </w:tcPr>
          <w:p w:rsidR="00371160" w:rsidRDefault="009658B8">
            <w:pPr>
              <w:rPr>
                <w:rFonts w:eastAsia="Arial Unicode MS"/>
                <w:lang w:val="tr-TR"/>
              </w:rPr>
            </w:pPr>
            <w:r>
              <w:rPr>
                <w:lang w:val="tr-TR"/>
              </w:rPr>
              <w:t> </w:t>
            </w:r>
          </w:p>
        </w:tc>
        <w:tc>
          <w:tcPr>
            <w:tcW w:w="1843" w:type="dxa"/>
            <w:noWrap/>
            <w:vAlign w:val="bottom"/>
          </w:tcPr>
          <w:p w:rsidR="00371160" w:rsidRDefault="009658B8">
            <w:pPr>
              <w:jc w:val="center"/>
              <w:rPr>
                <w:rFonts w:eastAsia="Arial Unicode MS"/>
                <w:bCs/>
                <w:sz w:val="18"/>
                <w:szCs w:val="18"/>
                <w:lang w:val="tr-TR"/>
              </w:rPr>
            </w:pPr>
            <w:r>
              <w:rPr>
                <w:bCs/>
                <w:sz w:val="18"/>
                <w:szCs w:val="20"/>
                <w:lang w:val="tr-TR"/>
              </w:rPr>
              <w:t>Tutar</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(I) Genel Piyasa Riski İçin Hesaplanan Sermaye Yükümlülüğü - Standart Metot </w:t>
            </w:r>
          </w:p>
        </w:tc>
        <w:tc>
          <w:tcPr>
            <w:tcW w:w="1843" w:type="dxa"/>
            <w:noWrap/>
            <w:vAlign w:val="bottom"/>
          </w:tcPr>
          <w:p w:rsidR="00371160" w:rsidRDefault="009658B8">
            <w:pPr>
              <w:ind w:right="57"/>
              <w:jc w:val="right"/>
              <w:rPr>
                <w:sz w:val="18"/>
                <w:szCs w:val="18"/>
              </w:rPr>
            </w:pPr>
            <w:r>
              <w:rPr>
                <w:sz w:val="18"/>
                <w:szCs w:val="18"/>
              </w:rPr>
              <w:t>1.623</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(II) Spesifik Risk İçin Hesaplanan Sermaye Yükümlülüğü  - Standart Metot </w:t>
            </w:r>
          </w:p>
        </w:tc>
        <w:tc>
          <w:tcPr>
            <w:tcW w:w="1843" w:type="dxa"/>
            <w:noWrap/>
            <w:vAlign w:val="bottom"/>
          </w:tcPr>
          <w:p w:rsidR="00371160" w:rsidRDefault="009658B8">
            <w:pPr>
              <w:ind w:right="57"/>
              <w:jc w:val="right"/>
              <w:rPr>
                <w:sz w:val="18"/>
                <w:szCs w:val="18"/>
              </w:rPr>
            </w:pPr>
            <w:r>
              <w:rPr>
                <w:sz w:val="18"/>
                <w:szCs w:val="18"/>
              </w:rPr>
              <w:t>-</w:t>
            </w:r>
          </w:p>
        </w:tc>
      </w:tr>
      <w:tr w:rsidR="00692589" w:rsidRPr="00872466" w:rsidTr="00293BA8">
        <w:trPr>
          <w:trHeight w:hRule="exact" w:val="255"/>
        </w:trPr>
        <w:tc>
          <w:tcPr>
            <w:tcW w:w="7527" w:type="dxa"/>
            <w:noWrap/>
            <w:vAlign w:val="center"/>
          </w:tcPr>
          <w:p w:rsidR="00371160" w:rsidRDefault="009658B8">
            <w:pPr>
              <w:ind w:left="57"/>
              <w:rPr>
                <w:rFonts w:eastAsia="Arial Unicode MS"/>
                <w:sz w:val="18"/>
                <w:szCs w:val="18"/>
                <w:lang w:val="tr-TR"/>
              </w:rPr>
            </w:pPr>
            <w:r>
              <w:rPr>
                <w:sz w:val="18"/>
                <w:szCs w:val="18"/>
                <w:lang w:val="tr-TR"/>
              </w:rPr>
              <w:t xml:space="preserve">(III) Kur Riski İçin Hesaplanan Sermaye Yükümlülüğü  - Standart Metot </w:t>
            </w:r>
          </w:p>
        </w:tc>
        <w:tc>
          <w:tcPr>
            <w:tcW w:w="1843" w:type="dxa"/>
            <w:noWrap/>
            <w:vAlign w:val="bottom"/>
          </w:tcPr>
          <w:p w:rsidR="00371160" w:rsidRDefault="009658B8">
            <w:pPr>
              <w:ind w:right="57"/>
              <w:jc w:val="right"/>
              <w:rPr>
                <w:sz w:val="18"/>
                <w:szCs w:val="18"/>
              </w:rPr>
            </w:pPr>
            <w:r>
              <w:rPr>
                <w:sz w:val="18"/>
                <w:szCs w:val="18"/>
              </w:rPr>
              <w:t>1.452</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(IV) Emtia Riski İçin Hesaplanan Sermaye Yükümlülüğü  - Standart Metot </w:t>
            </w:r>
          </w:p>
        </w:tc>
        <w:tc>
          <w:tcPr>
            <w:tcW w:w="1843" w:type="dxa"/>
            <w:noWrap/>
            <w:vAlign w:val="bottom"/>
          </w:tcPr>
          <w:p w:rsidR="00371160" w:rsidRDefault="009658B8">
            <w:pPr>
              <w:ind w:right="57"/>
              <w:jc w:val="right"/>
              <w:rPr>
                <w:sz w:val="18"/>
                <w:szCs w:val="18"/>
              </w:rPr>
            </w:pPr>
            <w:r>
              <w:rPr>
                <w:sz w:val="18"/>
                <w:szCs w:val="18"/>
              </w:rPr>
              <w:t>-</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(V) Takas Riski İçin Hesaplanan Sermaye Yükümlülüğü  - Standart Metot </w:t>
            </w:r>
          </w:p>
        </w:tc>
        <w:tc>
          <w:tcPr>
            <w:tcW w:w="1843" w:type="dxa"/>
            <w:noWrap/>
            <w:vAlign w:val="bottom"/>
          </w:tcPr>
          <w:p w:rsidR="00371160" w:rsidRDefault="009658B8">
            <w:pPr>
              <w:ind w:right="57"/>
              <w:jc w:val="right"/>
              <w:rPr>
                <w:sz w:val="18"/>
                <w:szCs w:val="18"/>
              </w:rPr>
            </w:pPr>
            <w:r>
              <w:rPr>
                <w:sz w:val="18"/>
                <w:szCs w:val="18"/>
              </w:rPr>
              <w:t>-</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(VI) Opsiyonlardan Kaynaklanan Piyasa Riski İçin Hesaplanan Sermaye Yükümlülüğü  </w:t>
            </w:r>
          </w:p>
          <w:p w:rsidR="00371160" w:rsidRDefault="00371160">
            <w:pPr>
              <w:ind w:left="57"/>
              <w:rPr>
                <w:sz w:val="18"/>
                <w:szCs w:val="18"/>
                <w:lang w:val="tr-TR"/>
              </w:rPr>
            </w:pPr>
          </w:p>
          <w:p w:rsidR="00371160" w:rsidRDefault="00371160">
            <w:pPr>
              <w:ind w:left="57"/>
              <w:rPr>
                <w:sz w:val="18"/>
                <w:szCs w:val="18"/>
                <w:lang w:val="tr-TR"/>
              </w:rPr>
            </w:pPr>
          </w:p>
          <w:p w:rsidR="00371160" w:rsidRDefault="009658B8">
            <w:pPr>
              <w:ind w:left="57"/>
              <w:rPr>
                <w:sz w:val="18"/>
                <w:szCs w:val="18"/>
                <w:lang w:val="tr-TR"/>
              </w:rPr>
            </w:pPr>
            <w:r>
              <w:rPr>
                <w:sz w:val="18"/>
                <w:szCs w:val="18"/>
                <w:lang w:val="tr-TR"/>
              </w:rPr>
              <w:t xml:space="preserve"> Standart Metot</w:t>
            </w:r>
          </w:p>
        </w:tc>
        <w:tc>
          <w:tcPr>
            <w:tcW w:w="1843" w:type="dxa"/>
            <w:noWrap/>
            <w:vAlign w:val="bottom"/>
          </w:tcPr>
          <w:p w:rsidR="00371160" w:rsidRDefault="009658B8">
            <w:pPr>
              <w:ind w:right="57"/>
              <w:jc w:val="right"/>
              <w:rPr>
                <w:sz w:val="18"/>
                <w:szCs w:val="18"/>
              </w:rPr>
            </w:pPr>
            <w:r>
              <w:rPr>
                <w:sz w:val="18"/>
                <w:szCs w:val="18"/>
              </w:rPr>
              <w:t>-</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(VII) Risk Ölçüm Modeli Kullanan Bankalarda Piyasa Riski İçin Hesaplanan Sermaye  Yükümlülüğü</w:t>
            </w:r>
          </w:p>
        </w:tc>
        <w:tc>
          <w:tcPr>
            <w:tcW w:w="1843" w:type="dxa"/>
            <w:noWrap/>
            <w:vAlign w:val="bottom"/>
          </w:tcPr>
          <w:p w:rsidR="00371160" w:rsidRDefault="009658B8">
            <w:pPr>
              <w:ind w:right="57"/>
              <w:jc w:val="right"/>
              <w:rPr>
                <w:sz w:val="18"/>
                <w:szCs w:val="18"/>
              </w:rPr>
            </w:pPr>
            <w:r>
              <w:rPr>
                <w:sz w:val="18"/>
                <w:szCs w:val="18"/>
              </w:rPr>
              <w:t>-</w:t>
            </w:r>
          </w:p>
        </w:tc>
      </w:tr>
      <w:tr w:rsidR="00692589" w:rsidRPr="00872466" w:rsidTr="00293BA8">
        <w:trPr>
          <w:trHeight w:hRule="exact" w:val="255"/>
        </w:trPr>
        <w:tc>
          <w:tcPr>
            <w:tcW w:w="7527" w:type="dxa"/>
            <w:noWrap/>
            <w:vAlign w:val="center"/>
          </w:tcPr>
          <w:p w:rsidR="00371160" w:rsidRDefault="009658B8">
            <w:pPr>
              <w:ind w:left="57"/>
              <w:rPr>
                <w:sz w:val="18"/>
                <w:szCs w:val="18"/>
                <w:lang w:val="tr-TR"/>
              </w:rPr>
            </w:pPr>
            <w:r>
              <w:rPr>
                <w:sz w:val="18"/>
                <w:szCs w:val="18"/>
                <w:lang w:val="tr-TR"/>
              </w:rPr>
              <w:t xml:space="preserve">(VIII) Piyasa Riski İçin Hesaplanan Toplam Sermaye Yükümlülüğü (I+II+III+IV+V+VI) </w:t>
            </w:r>
          </w:p>
        </w:tc>
        <w:tc>
          <w:tcPr>
            <w:tcW w:w="1843" w:type="dxa"/>
            <w:noWrap/>
            <w:vAlign w:val="bottom"/>
          </w:tcPr>
          <w:p w:rsidR="00371160" w:rsidRDefault="009658B8">
            <w:pPr>
              <w:ind w:right="57"/>
              <w:jc w:val="right"/>
              <w:rPr>
                <w:sz w:val="18"/>
                <w:szCs w:val="18"/>
              </w:rPr>
            </w:pPr>
            <w:r>
              <w:rPr>
                <w:sz w:val="18"/>
                <w:szCs w:val="18"/>
              </w:rPr>
              <w:t>3.075</w:t>
            </w:r>
          </w:p>
        </w:tc>
      </w:tr>
      <w:tr w:rsidR="00692589" w:rsidRPr="00872466" w:rsidTr="00293BA8">
        <w:trPr>
          <w:trHeight w:hRule="exact" w:val="255"/>
        </w:trPr>
        <w:tc>
          <w:tcPr>
            <w:tcW w:w="7527" w:type="dxa"/>
            <w:noWrap/>
            <w:vAlign w:val="center"/>
          </w:tcPr>
          <w:p w:rsidR="00371160" w:rsidRDefault="009658B8">
            <w:pPr>
              <w:ind w:left="57"/>
              <w:rPr>
                <w:b/>
                <w:sz w:val="18"/>
                <w:szCs w:val="18"/>
                <w:lang w:val="tr-TR"/>
              </w:rPr>
            </w:pPr>
            <w:r>
              <w:rPr>
                <w:b/>
                <w:sz w:val="18"/>
                <w:szCs w:val="18"/>
                <w:lang w:val="tr-TR"/>
              </w:rPr>
              <w:t>(IX) Piyasa Riskine Esas Tutar (12,5 x VIII) ya da (12,5 x VII)</w:t>
            </w:r>
          </w:p>
        </w:tc>
        <w:tc>
          <w:tcPr>
            <w:tcW w:w="1843" w:type="dxa"/>
            <w:noWrap/>
            <w:vAlign w:val="bottom"/>
          </w:tcPr>
          <w:p w:rsidR="00371160" w:rsidRDefault="009658B8">
            <w:pPr>
              <w:ind w:right="57"/>
              <w:jc w:val="right"/>
              <w:rPr>
                <w:b/>
                <w:sz w:val="18"/>
                <w:szCs w:val="18"/>
              </w:rPr>
            </w:pPr>
            <w:r>
              <w:rPr>
                <w:b/>
                <w:sz w:val="18"/>
                <w:szCs w:val="18"/>
              </w:rPr>
              <w:t>38.438</w:t>
            </w:r>
          </w:p>
        </w:tc>
      </w:tr>
    </w:tbl>
    <w:p w:rsidR="00371160" w:rsidRDefault="00371160">
      <w:pPr>
        <w:ind w:left="709"/>
        <w:jc w:val="both"/>
        <w:rPr>
          <w:sz w:val="22"/>
          <w:szCs w:val="22"/>
          <w:lang w:val="tr-TR"/>
        </w:rPr>
      </w:pPr>
    </w:p>
    <w:p w:rsidR="00371160" w:rsidRDefault="009658B8">
      <w:pPr>
        <w:ind w:left="709"/>
        <w:jc w:val="both"/>
        <w:rPr>
          <w:sz w:val="22"/>
          <w:szCs w:val="22"/>
          <w:lang w:val="tr-TR"/>
        </w:rPr>
      </w:pPr>
      <w:r>
        <w:rPr>
          <w:sz w:val="22"/>
          <w:szCs w:val="22"/>
          <w:lang w:val="tr-TR"/>
        </w:rPr>
        <w:t>b) Dönem içerisinde ay sonları itibarıyla hesaplanan piyasa riskine ilişkin ortalama piyasa riski tablosu:</w:t>
      </w:r>
    </w:p>
    <w:p w:rsidR="00371160" w:rsidRDefault="00371160">
      <w:pPr>
        <w:tabs>
          <w:tab w:val="left" w:pos="720"/>
        </w:tabs>
        <w:rPr>
          <w:b/>
          <w:bCs/>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992"/>
        <w:gridCol w:w="1134"/>
        <w:gridCol w:w="993"/>
        <w:gridCol w:w="1134"/>
        <w:gridCol w:w="1134"/>
        <w:gridCol w:w="1134"/>
      </w:tblGrid>
      <w:tr w:rsidR="005D6D27" w:rsidRPr="00872466" w:rsidTr="004654D5">
        <w:trPr>
          <w:trHeight w:val="284"/>
        </w:trPr>
        <w:tc>
          <w:tcPr>
            <w:tcW w:w="2824" w:type="dxa"/>
          </w:tcPr>
          <w:p w:rsidR="00371160" w:rsidRDefault="00371160">
            <w:pPr>
              <w:jc w:val="both"/>
              <w:rPr>
                <w:sz w:val="18"/>
                <w:szCs w:val="18"/>
                <w:lang w:val="tr-TR"/>
              </w:rPr>
            </w:pPr>
          </w:p>
        </w:tc>
        <w:tc>
          <w:tcPr>
            <w:tcW w:w="3119" w:type="dxa"/>
            <w:gridSpan w:val="3"/>
            <w:vAlign w:val="center"/>
          </w:tcPr>
          <w:p w:rsidR="00371160" w:rsidRDefault="009658B8">
            <w:pPr>
              <w:jc w:val="center"/>
              <w:rPr>
                <w:sz w:val="18"/>
                <w:szCs w:val="18"/>
                <w:lang w:val="tr-TR"/>
              </w:rPr>
            </w:pPr>
            <w:r>
              <w:rPr>
                <w:sz w:val="18"/>
                <w:szCs w:val="18"/>
                <w:lang w:val="tr-TR"/>
              </w:rPr>
              <w:t>Cari Dönem</w:t>
            </w:r>
          </w:p>
        </w:tc>
        <w:tc>
          <w:tcPr>
            <w:tcW w:w="3402" w:type="dxa"/>
            <w:gridSpan w:val="3"/>
            <w:vAlign w:val="center"/>
          </w:tcPr>
          <w:p w:rsidR="00371160" w:rsidRDefault="009658B8">
            <w:pPr>
              <w:jc w:val="center"/>
              <w:rPr>
                <w:sz w:val="18"/>
                <w:szCs w:val="18"/>
                <w:lang w:val="tr-TR"/>
              </w:rPr>
            </w:pPr>
            <w:r>
              <w:rPr>
                <w:sz w:val="18"/>
                <w:szCs w:val="18"/>
                <w:lang w:val="tr-TR"/>
              </w:rPr>
              <w:t>Önceki Dönem</w:t>
            </w:r>
          </w:p>
        </w:tc>
      </w:tr>
      <w:tr w:rsidR="005D6D27" w:rsidRPr="00872466" w:rsidTr="004654D5">
        <w:trPr>
          <w:trHeight w:val="284"/>
        </w:trPr>
        <w:tc>
          <w:tcPr>
            <w:tcW w:w="2824" w:type="dxa"/>
          </w:tcPr>
          <w:p w:rsidR="00000000" w:rsidRDefault="006663F3">
            <w:pPr>
              <w:jc w:val="both"/>
              <w:rPr>
                <w:sz w:val="18"/>
                <w:szCs w:val="18"/>
                <w:lang w:val="tr-TR"/>
                <w:rPrChange w:id="1039" w:author="Asiye Mara (Open)&#10;" w:date="2011-02-14T12:31:00Z">
                  <w:rPr>
                    <w:rFonts w:ascii="Univers (WN)" w:hAnsi="Univers (WN)"/>
                    <w:b/>
                    <w:sz w:val="18"/>
                    <w:szCs w:val="18"/>
                    <w:u w:val="single"/>
                    <w:lang w:val="tr-TR"/>
                  </w:rPr>
                </w:rPrChange>
              </w:rPr>
              <w:pPrChange w:id="1040" w:author="Asiye Mara (Open)&#10;" w:date="2011-02-14T12:30:00Z">
                <w:pPr>
                  <w:numPr>
                    <w:numId w:val="1"/>
                  </w:numPr>
                  <w:tabs>
                    <w:tab w:val="num" w:pos="1086"/>
                  </w:tabs>
                  <w:spacing w:before="240"/>
                  <w:ind w:left="1086" w:hanging="720"/>
                  <w:jc w:val="both"/>
                  <w:outlineLvl w:val="0"/>
                </w:pPr>
              </w:pPrChange>
            </w:pPr>
          </w:p>
        </w:tc>
        <w:tc>
          <w:tcPr>
            <w:tcW w:w="992" w:type="dxa"/>
            <w:vAlign w:val="center"/>
          </w:tcPr>
          <w:p w:rsidR="00371160" w:rsidRDefault="009658B8">
            <w:pPr>
              <w:jc w:val="center"/>
              <w:rPr>
                <w:sz w:val="18"/>
                <w:szCs w:val="18"/>
                <w:lang w:val="tr-TR"/>
              </w:rPr>
            </w:pPr>
            <w:r>
              <w:rPr>
                <w:sz w:val="18"/>
                <w:szCs w:val="18"/>
                <w:lang w:val="tr-TR"/>
              </w:rPr>
              <w:t>Ortalama</w:t>
            </w:r>
          </w:p>
        </w:tc>
        <w:tc>
          <w:tcPr>
            <w:tcW w:w="1134" w:type="dxa"/>
            <w:vAlign w:val="center"/>
          </w:tcPr>
          <w:p w:rsidR="00371160" w:rsidRDefault="009658B8">
            <w:pPr>
              <w:jc w:val="center"/>
              <w:rPr>
                <w:sz w:val="18"/>
                <w:szCs w:val="18"/>
                <w:lang w:val="tr-TR"/>
              </w:rPr>
            </w:pPr>
            <w:r>
              <w:rPr>
                <w:sz w:val="18"/>
                <w:szCs w:val="18"/>
                <w:lang w:val="tr-TR"/>
              </w:rPr>
              <w:t>En Yüksek</w:t>
            </w:r>
          </w:p>
        </w:tc>
        <w:tc>
          <w:tcPr>
            <w:tcW w:w="993" w:type="dxa"/>
            <w:vAlign w:val="center"/>
          </w:tcPr>
          <w:p w:rsidR="00371160" w:rsidRDefault="009658B8">
            <w:pPr>
              <w:jc w:val="center"/>
              <w:rPr>
                <w:sz w:val="18"/>
                <w:szCs w:val="18"/>
                <w:lang w:val="tr-TR"/>
              </w:rPr>
            </w:pPr>
            <w:r>
              <w:rPr>
                <w:sz w:val="18"/>
                <w:szCs w:val="18"/>
                <w:lang w:val="tr-TR"/>
              </w:rPr>
              <w:t>En Düşük</w:t>
            </w:r>
          </w:p>
        </w:tc>
        <w:tc>
          <w:tcPr>
            <w:tcW w:w="1134" w:type="dxa"/>
            <w:vAlign w:val="center"/>
          </w:tcPr>
          <w:p w:rsidR="00371160" w:rsidRDefault="009658B8">
            <w:pPr>
              <w:jc w:val="center"/>
              <w:rPr>
                <w:sz w:val="18"/>
                <w:szCs w:val="18"/>
                <w:lang w:val="tr-TR"/>
              </w:rPr>
            </w:pPr>
            <w:r>
              <w:rPr>
                <w:sz w:val="18"/>
                <w:szCs w:val="18"/>
                <w:lang w:val="tr-TR"/>
              </w:rPr>
              <w:t>Ortalama</w:t>
            </w:r>
          </w:p>
        </w:tc>
        <w:tc>
          <w:tcPr>
            <w:tcW w:w="1134" w:type="dxa"/>
            <w:vAlign w:val="center"/>
          </w:tcPr>
          <w:p w:rsidR="00371160" w:rsidRDefault="009658B8">
            <w:pPr>
              <w:jc w:val="center"/>
              <w:rPr>
                <w:sz w:val="18"/>
                <w:szCs w:val="18"/>
                <w:lang w:val="tr-TR"/>
              </w:rPr>
            </w:pPr>
            <w:r>
              <w:rPr>
                <w:sz w:val="18"/>
                <w:szCs w:val="18"/>
                <w:lang w:val="tr-TR"/>
              </w:rPr>
              <w:t>En Yüksek</w:t>
            </w:r>
          </w:p>
        </w:tc>
        <w:tc>
          <w:tcPr>
            <w:tcW w:w="1134" w:type="dxa"/>
            <w:vAlign w:val="center"/>
          </w:tcPr>
          <w:p w:rsidR="00371160" w:rsidRDefault="009658B8">
            <w:pPr>
              <w:jc w:val="center"/>
              <w:rPr>
                <w:sz w:val="18"/>
                <w:szCs w:val="18"/>
                <w:lang w:val="tr-TR"/>
              </w:rPr>
            </w:pPr>
            <w:r>
              <w:rPr>
                <w:sz w:val="18"/>
                <w:szCs w:val="18"/>
                <w:lang w:val="tr-TR"/>
              </w:rPr>
              <w:t>En Düşük</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Faiz Oranı Riski</w:t>
            </w:r>
          </w:p>
        </w:tc>
        <w:tc>
          <w:tcPr>
            <w:tcW w:w="992" w:type="dxa"/>
            <w:vAlign w:val="bottom"/>
          </w:tcPr>
          <w:p w:rsidR="00371160" w:rsidRDefault="009658B8">
            <w:pPr>
              <w:jc w:val="right"/>
              <w:rPr>
                <w:sz w:val="18"/>
                <w:szCs w:val="18"/>
              </w:rPr>
            </w:pPr>
            <w:r>
              <w:rPr>
                <w:sz w:val="18"/>
                <w:szCs w:val="18"/>
              </w:rPr>
              <w:t>10.144</w:t>
            </w:r>
          </w:p>
        </w:tc>
        <w:tc>
          <w:tcPr>
            <w:tcW w:w="1134" w:type="dxa"/>
            <w:vAlign w:val="bottom"/>
          </w:tcPr>
          <w:p w:rsidR="00371160" w:rsidRDefault="009658B8">
            <w:pPr>
              <w:jc w:val="right"/>
              <w:rPr>
                <w:sz w:val="18"/>
                <w:szCs w:val="18"/>
              </w:rPr>
            </w:pPr>
            <w:r>
              <w:rPr>
                <w:sz w:val="18"/>
                <w:szCs w:val="18"/>
              </w:rPr>
              <w:t>20.288</w:t>
            </w:r>
          </w:p>
        </w:tc>
        <w:tc>
          <w:tcPr>
            <w:tcW w:w="993"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14.675</w:t>
            </w:r>
          </w:p>
        </w:tc>
        <w:tc>
          <w:tcPr>
            <w:tcW w:w="1134" w:type="dxa"/>
            <w:vAlign w:val="bottom"/>
          </w:tcPr>
          <w:p w:rsidR="00371160" w:rsidRDefault="009658B8">
            <w:pPr>
              <w:jc w:val="right"/>
              <w:rPr>
                <w:sz w:val="18"/>
                <w:szCs w:val="18"/>
              </w:rPr>
            </w:pPr>
            <w:r>
              <w:rPr>
                <w:sz w:val="18"/>
                <w:szCs w:val="18"/>
              </w:rPr>
              <w:t>29.350</w:t>
            </w:r>
          </w:p>
        </w:tc>
        <w:tc>
          <w:tcPr>
            <w:tcW w:w="1134" w:type="dxa"/>
            <w:vAlign w:val="bottom"/>
          </w:tcPr>
          <w:p w:rsidR="00371160" w:rsidRDefault="009658B8">
            <w:pPr>
              <w:jc w:val="right"/>
              <w:rPr>
                <w:sz w:val="18"/>
                <w:szCs w:val="18"/>
              </w:rPr>
            </w:pPr>
            <w:r>
              <w:rPr>
                <w:sz w:val="18"/>
                <w:szCs w:val="18"/>
              </w:rPr>
              <w:t>-</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Hisse Senedi Riski</w:t>
            </w:r>
          </w:p>
        </w:tc>
        <w:tc>
          <w:tcPr>
            <w:tcW w:w="992"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993"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Kur Riski</w:t>
            </w:r>
          </w:p>
        </w:tc>
        <w:tc>
          <w:tcPr>
            <w:tcW w:w="992" w:type="dxa"/>
            <w:vAlign w:val="bottom"/>
          </w:tcPr>
          <w:p w:rsidR="00371160" w:rsidRDefault="009658B8">
            <w:pPr>
              <w:jc w:val="right"/>
              <w:rPr>
                <w:sz w:val="18"/>
                <w:szCs w:val="18"/>
              </w:rPr>
            </w:pPr>
            <w:r>
              <w:rPr>
                <w:sz w:val="18"/>
                <w:szCs w:val="18"/>
              </w:rPr>
              <w:t>14.000</w:t>
            </w:r>
          </w:p>
        </w:tc>
        <w:tc>
          <w:tcPr>
            <w:tcW w:w="1134" w:type="dxa"/>
            <w:vAlign w:val="bottom"/>
          </w:tcPr>
          <w:p w:rsidR="00371160" w:rsidRDefault="009658B8">
            <w:pPr>
              <w:jc w:val="right"/>
              <w:rPr>
                <w:sz w:val="18"/>
                <w:szCs w:val="18"/>
              </w:rPr>
            </w:pPr>
            <w:r>
              <w:rPr>
                <w:sz w:val="18"/>
                <w:szCs w:val="18"/>
              </w:rPr>
              <w:t>24.075</w:t>
            </w:r>
          </w:p>
        </w:tc>
        <w:tc>
          <w:tcPr>
            <w:tcW w:w="993" w:type="dxa"/>
            <w:vAlign w:val="bottom"/>
          </w:tcPr>
          <w:p w:rsidR="00371160" w:rsidRDefault="009658B8">
            <w:pPr>
              <w:jc w:val="right"/>
              <w:rPr>
                <w:sz w:val="18"/>
                <w:szCs w:val="18"/>
              </w:rPr>
            </w:pPr>
            <w:r>
              <w:rPr>
                <w:sz w:val="18"/>
                <w:szCs w:val="18"/>
              </w:rPr>
              <w:t>3.925</w:t>
            </w:r>
          </w:p>
        </w:tc>
        <w:tc>
          <w:tcPr>
            <w:tcW w:w="1134" w:type="dxa"/>
            <w:vAlign w:val="bottom"/>
          </w:tcPr>
          <w:p w:rsidR="00371160" w:rsidRDefault="009658B8">
            <w:pPr>
              <w:jc w:val="right"/>
              <w:rPr>
                <w:sz w:val="18"/>
                <w:szCs w:val="18"/>
              </w:rPr>
            </w:pPr>
            <w:r>
              <w:rPr>
                <w:sz w:val="18"/>
                <w:szCs w:val="18"/>
              </w:rPr>
              <w:t>44.250</w:t>
            </w:r>
          </w:p>
        </w:tc>
        <w:tc>
          <w:tcPr>
            <w:tcW w:w="1134" w:type="dxa"/>
            <w:vAlign w:val="bottom"/>
          </w:tcPr>
          <w:p w:rsidR="00371160" w:rsidRDefault="009658B8">
            <w:pPr>
              <w:jc w:val="right"/>
              <w:rPr>
                <w:sz w:val="18"/>
                <w:szCs w:val="18"/>
              </w:rPr>
            </w:pPr>
            <w:r>
              <w:rPr>
                <w:sz w:val="18"/>
                <w:szCs w:val="18"/>
              </w:rPr>
              <w:t>85.213</w:t>
            </w:r>
          </w:p>
        </w:tc>
        <w:tc>
          <w:tcPr>
            <w:tcW w:w="1134" w:type="dxa"/>
            <w:vAlign w:val="bottom"/>
          </w:tcPr>
          <w:p w:rsidR="00371160" w:rsidRDefault="009658B8">
            <w:pPr>
              <w:jc w:val="right"/>
              <w:rPr>
                <w:sz w:val="18"/>
                <w:szCs w:val="18"/>
              </w:rPr>
            </w:pPr>
            <w:r>
              <w:rPr>
                <w:sz w:val="18"/>
                <w:szCs w:val="18"/>
              </w:rPr>
              <w:t>3.288</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Emtia Riski</w:t>
            </w:r>
          </w:p>
        </w:tc>
        <w:tc>
          <w:tcPr>
            <w:tcW w:w="992"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993"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Takas Riski</w:t>
            </w:r>
          </w:p>
        </w:tc>
        <w:tc>
          <w:tcPr>
            <w:tcW w:w="992"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993"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r>
      <w:tr w:rsidR="00692589" w:rsidRPr="00872466" w:rsidTr="004654D5">
        <w:trPr>
          <w:trHeight w:val="284"/>
        </w:trPr>
        <w:tc>
          <w:tcPr>
            <w:tcW w:w="2824" w:type="dxa"/>
            <w:vAlign w:val="bottom"/>
          </w:tcPr>
          <w:p w:rsidR="00371160" w:rsidRDefault="009658B8">
            <w:pPr>
              <w:rPr>
                <w:sz w:val="18"/>
                <w:szCs w:val="18"/>
                <w:lang w:val="tr-TR"/>
              </w:rPr>
            </w:pPr>
            <w:r>
              <w:rPr>
                <w:sz w:val="18"/>
                <w:szCs w:val="18"/>
                <w:lang w:val="tr-TR"/>
              </w:rPr>
              <w:t>Opsiyon Riski</w:t>
            </w:r>
          </w:p>
        </w:tc>
        <w:tc>
          <w:tcPr>
            <w:tcW w:w="992"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993"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r>
      <w:tr w:rsidR="00692589" w:rsidRPr="00872466" w:rsidTr="004654D5">
        <w:trPr>
          <w:trHeight w:val="284"/>
        </w:trPr>
        <w:tc>
          <w:tcPr>
            <w:tcW w:w="2824" w:type="dxa"/>
            <w:vAlign w:val="bottom"/>
          </w:tcPr>
          <w:p w:rsidR="00371160" w:rsidRDefault="009658B8">
            <w:pPr>
              <w:ind w:left="-108"/>
              <w:rPr>
                <w:b/>
                <w:sz w:val="18"/>
                <w:szCs w:val="18"/>
                <w:lang w:val="tr-TR"/>
              </w:rPr>
            </w:pPr>
            <w:r>
              <w:rPr>
                <w:b/>
                <w:sz w:val="18"/>
                <w:szCs w:val="18"/>
                <w:lang w:val="tr-TR"/>
              </w:rPr>
              <w:t>Toplam Riske Maruz Değer</w:t>
            </w:r>
          </w:p>
        </w:tc>
        <w:tc>
          <w:tcPr>
            <w:tcW w:w="992" w:type="dxa"/>
            <w:vAlign w:val="bottom"/>
          </w:tcPr>
          <w:p w:rsidR="00371160" w:rsidRDefault="009658B8">
            <w:pPr>
              <w:jc w:val="right"/>
              <w:rPr>
                <w:b/>
                <w:sz w:val="18"/>
                <w:szCs w:val="18"/>
              </w:rPr>
            </w:pPr>
            <w:r>
              <w:rPr>
                <w:b/>
                <w:sz w:val="18"/>
                <w:szCs w:val="18"/>
              </w:rPr>
              <w:t>24.144</w:t>
            </w:r>
          </w:p>
        </w:tc>
        <w:tc>
          <w:tcPr>
            <w:tcW w:w="1134" w:type="dxa"/>
            <w:vAlign w:val="bottom"/>
          </w:tcPr>
          <w:p w:rsidR="00371160" w:rsidRDefault="009658B8">
            <w:pPr>
              <w:jc w:val="right"/>
              <w:rPr>
                <w:b/>
                <w:sz w:val="18"/>
                <w:szCs w:val="18"/>
              </w:rPr>
            </w:pPr>
            <w:r>
              <w:rPr>
                <w:b/>
                <w:sz w:val="18"/>
                <w:szCs w:val="18"/>
              </w:rPr>
              <w:t>44.363</w:t>
            </w:r>
          </w:p>
        </w:tc>
        <w:tc>
          <w:tcPr>
            <w:tcW w:w="993" w:type="dxa"/>
            <w:vAlign w:val="bottom"/>
          </w:tcPr>
          <w:p w:rsidR="00371160" w:rsidRDefault="009658B8">
            <w:pPr>
              <w:jc w:val="right"/>
              <w:rPr>
                <w:b/>
                <w:sz w:val="18"/>
                <w:szCs w:val="18"/>
              </w:rPr>
            </w:pPr>
            <w:r>
              <w:rPr>
                <w:b/>
                <w:sz w:val="18"/>
                <w:szCs w:val="18"/>
              </w:rPr>
              <w:t>3.925</w:t>
            </w:r>
          </w:p>
        </w:tc>
        <w:tc>
          <w:tcPr>
            <w:tcW w:w="1134" w:type="dxa"/>
            <w:vAlign w:val="bottom"/>
          </w:tcPr>
          <w:p w:rsidR="00371160" w:rsidRDefault="009658B8">
            <w:pPr>
              <w:jc w:val="right"/>
              <w:rPr>
                <w:b/>
                <w:sz w:val="18"/>
                <w:szCs w:val="18"/>
              </w:rPr>
            </w:pPr>
            <w:r>
              <w:rPr>
                <w:b/>
                <w:sz w:val="18"/>
                <w:szCs w:val="18"/>
              </w:rPr>
              <w:t>58.925</w:t>
            </w:r>
          </w:p>
        </w:tc>
        <w:tc>
          <w:tcPr>
            <w:tcW w:w="1134" w:type="dxa"/>
            <w:vAlign w:val="bottom"/>
          </w:tcPr>
          <w:p w:rsidR="00371160" w:rsidRDefault="009658B8">
            <w:pPr>
              <w:jc w:val="right"/>
              <w:rPr>
                <w:b/>
                <w:sz w:val="18"/>
                <w:szCs w:val="18"/>
              </w:rPr>
            </w:pPr>
            <w:r>
              <w:rPr>
                <w:b/>
                <w:sz w:val="18"/>
                <w:szCs w:val="18"/>
              </w:rPr>
              <w:t>114.563</w:t>
            </w:r>
          </w:p>
        </w:tc>
        <w:tc>
          <w:tcPr>
            <w:tcW w:w="1134" w:type="dxa"/>
            <w:vAlign w:val="bottom"/>
          </w:tcPr>
          <w:p w:rsidR="00371160" w:rsidRDefault="009658B8">
            <w:pPr>
              <w:jc w:val="right"/>
              <w:rPr>
                <w:b/>
                <w:sz w:val="18"/>
                <w:szCs w:val="18"/>
              </w:rPr>
            </w:pPr>
            <w:r>
              <w:rPr>
                <w:b/>
                <w:sz w:val="18"/>
                <w:szCs w:val="18"/>
              </w:rPr>
              <w:t>3.288</w:t>
            </w:r>
          </w:p>
        </w:tc>
      </w:tr>
    </w:tbl>
    <w:p w:rsidR="00371160" w:rsidRPr="00371160" w:rsidRDefault="009658B8">
      <w:pPr>
        <w:tabs>
          <w:tab w:val="left" w:pos="720"/>
        </w:tabs>
        <w:rPr>
          <w:bCs/>
          <w:sz w:val="16"/>
          <w:szCs w:val="16"/>
          <w:lang w:val="tr-TR"/>
          <w:rPrChange w:id="1041" w:author="Asiye Mara (Open)&#10;" w:date="2011-02-14T12:31:00Z">
            <w:rPr>
              <w:b/>
              <w:bCs/>
              <w:sz w:val="22"/>
              <w:szCs w:val="22"/>
              <w:lang w:val="tr-TR"/>
            </w:rPr>
          </w:rPrChange>
        </w:rPr>
      </w:pPr>
      <w:r>
        <w:rPr>
          <w:b/>
          <w:bCs/>
          <w:sz w:val="22"/>
          <w:szCs w:val="22"/>
          <w:lang w:val="tr-TR"/>
        </w:rPr>
        <w:tab/>
      </w:r>
      <w:ins w:id="1042" w:author="Asiye Mara (Open)&#10;" w:date="2011-02-14T12:09:00Z">
        <w:r w:rsidR="0092089C" w:rsidRPr="0092089C">
          <w:rPr>
            <w:bCs/>
            <w:sz w:val="16"/>
            <w:szCs w:val="16"/>
            <w:lang w:val="tr-TR"/>
            <w:rPrChange w:id="1043" w:author="Asiye Mara (Open)&#10;" w:date="2011-02-14T12:31:00Z">
              <w:rPr>
                <w:b/>
                <w:bCs/>
                <w:sz w:val="22"/>
                <w:szCs w:val="22"/>
                <w:lang w:val="tr-TR"/>
              </w:rPr>
            </w:rPrChange>
          </w:rPr>
          <w:t>(*)Banka vadeli işlemler ve Gelir Ortaklığı Senetlerinin (GES) piyasa etkisini dikkate alarak hesaplanmıştır.</w:t>
        </w:r>
      </w:ins>
    </w:p>
    <w:p w:rsidR="00371160" w:rsidRDefault="00371160">
      <w:pPr>
        <w:ind w:firstLine="720"/>
        <w:rPr>
          <w:ins w:id="1044" w:author="Asiye Mara (Open)&#10;" w:date="2011-02-14T12:10:00Z"/>
          <w:sz w:val="22"/>
          <w:szCs w:val="22"/>
          <w:lang w:val="tr-TR"/>
        </w:rPr>
      </w:pPr>
    </w:p>
    <w:p w:rsidR="00371160" w:rsidRDefault="009658B8">
      <w:pPr>
        <w:ind w:firstLine="720"/>
        <w:rPr>
          <w:b/>
          <w:sz w:val="22"/>
          <w:szCs w:val="22"/>
          <w:lang w:val="tr-TR"/>
        </w:rPr>
      </w:pPr>
      <w:r>
        <w:rPr>
          <w:sz w:val="22"/>
          <w:szCs w:val="22"/>
          <w:lang w:val="tr-TR"/>
        </w:rPr>
        <w:t>c)</w:t>
      </w:r>
      <w:r>
        <w:rPr>
          <w:b/>
          <w:sz w:val="22"/>
          <w:szCs w:val="22"/>
          <w:lang w:val="tr-TR"/>
        </w:rPr>
        <w:t xml:space="preserve"> </w:t>
      </w:r>
      <w:r>
        <w:rPr>
          <w:sz w:val="22"/>
          <w:szCs w:val="22"/>
          <w:lang w:val="tr-TR"/>
        </w:rPr>
        <w:t>Diğer fiyat riskleri:</w:t>
      </w:r>
    </w:p>
    <w:p w:rsidR="00371160" w:rsidRDefault="00371160">
      <w:pPr>
        <w:pStyle w:val="Heading8"/>
        <w:tabs>
          <w:tab w:val="left" w:pos="720"/>
        </w:tabs>
        <w:ind w:left="540" w:right="-312"/>
        <w:rPr>
          <w:rFonts w:ascii="Times New Roman" w:hAnsi="Times New Roman"/>
          <w:b/>
          <w:i w:val="0"/>
          <w:sz w:val="24"/>
          <w:szCs w:val="24"/>
          <w:lang w:val="tr-TR"/>
        </w:rPr>
      </w:pPr>
    </w:p>
    <w:p w:rsidR="00371160" w:rsidRDefault="009658B8">
      <w:pPr>
        <w:pStyle w:val="Heading8"/>
        <w:tabs>
          <w:tab w:val="left" w:pos="720"/>
        </w:tabs>
        <w:ind w:left="540" w:right="-312"/>
        <w:rPr>
          <w:b/>
          <w:lang w:val="tr-TR"/>
        </w:rPr>
      </w:pPr>
      <w:r>
        <w:rPr>
          <w:rFonts w:ascii="Times New Roman" w:hAnsi="Times New Roman"/>
          <w:b/>
          <w:i w:val="0"/>
          <w:sz w:val="24"/>
          <w:szCs w:val="24"/>
          <w:lang w:val="tr-TR"/>
        </w:rPr>
        <w:tab/>
      </w:r>
      <w:r>
        <w:rPr>
          <w:rFonts w:ascii="Times New Roman" w:hAnsi="Times New Roman"/>
          <w:i w:val="0"/>
          <w:sz w:val="22"/>
          <w:szCs w:val="22"/>
          <w:lang w:val="tr-TR"/>
        </w:rPr>
        <w:t>Banka’nın hisse senedi yatırımları bulunmadığından hisse senedi fiyat riskine maruz kalmamaktadır.</w:t>
      </w:r>
    </w:p>
    <w:p w:rsidR="00371160" w:rsidRDefault="00371160">
      <w:pPr>
        <w:rPr>
          <w:b/>
          <w:sz w:val="22"/>
          <w:szCs w:val="22"/>
          <w:lang w:val="tr-TR"/>
        </w:rPr>
      </w:pPr>
    </w:p>
    <w:p w:rsidR="00371160" w:rsidRDefault="009658B8">
      <w:pPr>
        <w:rPr>
          <w:b/>
          <w:sz w:val="22"/>
          <w:szCs w:val="22"/>
          <w:lang w:val="tr-TR"/>
        </w:rPr>
      </w:pPr>
      <w:r>
        <w:rPr>
          <w:b/>
          <w:sz w:val="22"/>
          <w:szCs w:val="22"/>
          <w:lang w:val="tr-TR"/>
        </w:rPr>
        <w:t>IV.</w:t>
      </w:r>
      <w:r>
        <w:rPr>
          <w:b/>
          <w:sz w:val="22"/>
          <w:szCs w:val="22"/>
          <w:lang w:val="tr-TR"/>
        </w:rPr>
        <w:tab/>
        <w:t xml:space="preserve">   Operasyonel Riske İlişkin Açıklamalar</w:t>
      </w:r>
    </w:p>
    <w:p w:rsidR="00371160" w:rsidRDefault="00371160">
      <w:pPr>
        <w:ind w:left="720" w:right="-57"/>
        <w:jc w:val="both"/>
        <w:rPr>
          <w:sz w:val="20"/>
          <w:szCs w:val="20"/>
          <w:lang w:val="tr-TR" w:eastAsia="tr-TR"/>
        </w:rPr>
      </w:pPr>
    </w:p>
    <w:p w:rsidR="00371160" w:rsidRDefault="009658B8">
      <w:pPr>
        <w:tabs>
          <w:tab w:val="left" w:pos="720"/>
        </w:tabs>
        <w:ind w:left="720"/>
        <w:jc w:val="both"/>
        <w:rPr>
          <w:sz w:val="22"/>
          <w:szCs w:val="22"/>
          <w:lang w:val="tr-TR"/>
        </w:rPr>
      </w:pPr>
      <w:r>
        <w:rPr>
          <w:sz w:val="22"/>
          <w:szCs w:val="22"/>
          <w:lang w:val="tr-TR"/>
        </w:rPr>
        <w:t>Banka’nın operasyonel risk hesaplamasında “Temel Gösterge Yöntemi” kullanılmaktadır. Operasyonel riske esas tutar, 1 Kasım 2006 tarih ve 26333 sayılı Resmi Gazete’de yayımlanan “Bankaların Sermaye Yeterliliğinin Ölçülmesi ve Değerlendirilmesine İlişkin Yönetmelik”in 1 Haziran 2007 tarihi itibarıyla yürürlüğe giren 4 üncü bölümü “Operasyonel Riske Esas Tutarın Hesaplanması” uyarınca Banka’nın son 3 yılına ait 2009, 2008 ve 2007 yıl sonu brüt gelirleri kullanılmak suretiyle hesaplanmıştır.</w:t>
      </w:r>
    </w:p>
    <w:p w:rsidR="00371160" w:rsidRDefault="00371160">
      <w:pPr>
        <w:tabs>
          <w:tab w:val="left" w:pos="720"/>
        </w:tabs>
        <w:spacing w:line="216" w:lineRule="auto"/>
        <w:rPr>
          <w:b/>
          <w:bCs/>
          <w:sz w:val="22"/>
          <w:szCs w:val="22"/>
          <w:lang w:val="tr-TR"/>
        </w:rPr>
      </w:pPr>
    </w:p>
    <w:p w:rsidR="00371160" w:rsidRDefault="00371160">
      <w:pPr>
        <w:tabs>
          <w:tab w:val="left" w:pos="709"/>
        </w:tabs>
        <w:ind w:right="-57"/>
        <w:jc w:val="both"/>
        <w:rPr>
          <w:b/>
          <w:bCs/>
          <w:sz w:val="22"/>
          <w:szCs w:val="22"/>
          <w:lang w:val="tr-TR"/>
        </w:rPr>
      </w:pPr>
    </w:p>
    <w:p w:rsidR="00371160" w:rsidRDefault="00371160">
      <w:pPr>
        <w:tabs>
          <w:tab w:val="left" w:pos="709"/>
        </w:tabs>
        <w:ind w:right="-57"/>
        <w:jc w:val="both"/>
        <w:rPr>
          <w:b/>
          <w:bCs/>
          <w:sz w:val="22"/>
          <w:szCs w:val="22"/>
          <w:lang w:val="tr-TR"/>
        </w:rPr>
      </w:pPr>
    </w:p>
    <w:p w:rsidR="00371160" w:rsidRDefault="00371160">
      <w:pPr>
        <w:tabs>
          <w:tab w:val="left" w:pos="709"/>
        </w:tabs>
        <w:ind w:right="-57"/>
        <w:jc w:val="both"/>
        <w:rPr>
          <w:b/>
          <w:bCs/>
          <w:sz w:val="22"/>
          <w:szCs w:val="22"/>
          <w:lang w:val="tr-TR"/>
        </w:rPr>
      </w:pPr>
    </w:p>
    <w:p w:rsidR="00371160" w:rsidRDefault="00371160">
      <w:pPr>
        <w:tabs>
          <w:tab w:val="left" w:pos="709"/>
        </w:tabs>
        <w:ind w:right="-57"/>
        <w:jc w:val="both"/>
        <w:rPr>
          <w:b/>
          <w:bCs/>
          <w:sz w:val="22"/>
          <w:szCs w:val="22"/>
          <w:lang w:val="tr-TR"/>
        </w:rPr>
      </w:pPr>
    </w:p>
    <w:p w:rsidR="00371160" w:rsidRDefault="00371160">
      <w:pPr>
        <w:tabs>
          <w:tab w:val="left" w:pos="709"/>
        </w:tabs>
        <w:ind w:right="-57"/>
        <w:jc w:val="both"/>
        <w:rPr>
          <w:b/>
          <w:bCs/>
          <w:sz w:val="22"/>
          <w:szCs w:val="22"/>
          <w:lang w:val="tr-TR"/>
        </w:rPr>
      </w:pPr>
    </w:p>
    <w:p w:rsidR="00371160" w:rsidRDefault="00371160">
      <w:pPr>
        <w:tabs>
          <w:tab w:val="left" w:pos="709"/>
        </w:tabs>
        <w:ind w:right="-57"/>
        <w:jc w:val="both"/>
        <w:rPr>
          <w:del w:id="1045" w:author="Gülşah Tuba Ünlü (Open)&#10;" w:date="2011-02-13T16:40:00Z"/>
          <w:b/>
          <w:bCs/>
          <w:sz w:val="22"/>
          <w:szCs w:val="22"/>
          <w:lang w:val="tr-TR"/>
        </w:rPr>
      </w:pPr>
    </w:p>
    <w:p w:rsidR="00371160" w:rsidRDefault="00371160">
      <w:pPr>
        <w:tabs>
          <w:tab w:val="left" w:pos="709"/>
        </w:tabs>
        <w:ind w:right="-57"/>
        <w:jc w:val="both"/>
        <w:rPr>
          <w:del w:id="1046" w:author="Gülşah Tuba Ünlü (Open)&#10;" w:date="2011-02-13T16:40:00Z"/>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709"/>
        </w:tabs>
        <w:ind w:right="-57"/>
        <w:jc w:val="both"/>
        <w:rPr>
          <w:b/>
          <w:bCs/>
          <w:sz w:val="22"/>
          <w:szCs w:val="22"/>
          <w:lang w:val="tr-TR"/>
        </w:rPr>
      </w:pPr>
    </w:p>
    <w:p w:rsidR="00371160" w:rsidRDefault="009658B8">
      <w:pPr>
        <w:tabs>
          <w:tab w:val="left" w:pos="709"/>
        </w:tabs>
        <w:ind w:right="-57"/>
        <w:jc w:val="both"/>
        <w:rPr>
          <w:b/>
          <w:bCs/>
          <w:sz w:val="22"/>
          <w:szCs w:val="22"/>
          <w:lang w:val="tr-TR"/>
        </w:rPr>
      </w:pPr>
      <w:r>
        <w:rPr>
          <w:b/>
          <w:bCs/>
          <w:sz w:val="22"/>
          <w:szCs w:val="22"/>
          <w:lang w:val="tr-TR"/>
        </w:rPr>
        <w:t>V.</w:t>
      </w:r>
      <w:r>
        <w:rPr>
          <w:b/>
          <w:bCs/>
          <w:sz w:val="22"/>
          <w:szCs w:val="22"/>
          <w:lang w:val="tr-TR"/>
        </w:rPr>
        <w:tab/>
        <w:t>Kur Riskine İlişkin Açıklamalar</w:t>
      </w:r>
    </w:p>
    <w:p w:rsidR="00371160" w:rsidRDefault="00371160">
      <w:pPr>
        <w:pStyle w:val="BodyTextIndent"/>
        <w:tabs>
          <w:tab w:val="left" w:pos="720"/>
        </w:tabs>
        <w:ind w:firstLine="0"/>
        <w:rPr>
          <w:sz w:val="22"/>
          <w:szCs w:val="22"/>
        </w:rPr>
      </w:pPr>
    </w:p>
    <w:p w:rsidR="00371160" w:rsidRDefault="009658B8">
      <w:pPr>
        <w:pStyle w:val="BodyTextIndent"/>
        <w:tabs>
          <w:tab w:val="left" w:pos="720"/>
        </w:tabs>
        <w:ind w:left="720" w:right="-2" w:hanging="720"/>
        <w:rPr>
          <w:sz w:val="22"/>
          <w:szCs w:val="22"/>
        </w:rPr>
      </w:pPr>
      <w:r>
        <w:rPr>
          <w:sz w:val="22"/>
          <w:szCs w:val="22"/>
        </w:rPr>
        <w:tab/>
        <w:t>Kur riski, döviz kurlarında meydana gelebilecek değişiklikler nedeniyle bankaların maruz kalabilecekleri zarar olasılığını ifade etmektir. Kur riskine esas sermaye yükümlülüğü hesaplanırken Banka’nın tüm döviz varlıkları, yükümlülükleri ve vadeli döviz işlemleri göz önünde bulundurulmakta, standart metot ile riske maruz değer hesaplanmaktadır.</w:t>
      </w:r>
    </w:p>
    <w:p w:rsidR="00371160" w:rsidRDefault="00371160">
      <w:pPr>
        <w:pStyle w:val="BodyTextIndent"/>
        <w:tabs>
          <w:tab w:val="left" w:pos="720"/>
        </w:tabs>
        <w:ind w:left="720" w:right="-2" w:hanging="720"/>
        <w:rPr>
          <w:sz w:val="22"/>
          <w:szCs w:val="22"/>
        </w:rPr>
      </w:pPr>
    </w:p>
    <w:p w:rsidR="00371160" w:rsidRDefault="009658B8">
      <w:pPr>
        <w:pStyle w:val="BodyTextIndent"/>
        <w:tabs>
          <w:tab w:val="left" w:pos="720"/>
        </w:tabs>
        <w:ind w:left="720" w:right="-2" w:hanging="11"/>
        <w:rPr>
          <w:sz w:val="22"/>
          <w:szCs w:val="22"/>
        </w:rPr>
      </w:pPr>
      <w:r>
        <w:rPr>
          <w:sz w:val="22"/>
          <w:szCs w:val="22"/>
        </w:rPr>
        <w:t>Banka kur riski günlük olarak takip edilmektedir. Yabancı para net genel pozisyonu / Özkaynak rasyosu günlük olarak kontrol edilmektedir.</w:t>
      </w:r>
    </w:p>
    <w:p w:rsidR="00371160" w:rsidRDefault="00371160">
      <w:pPr>
        <w:pStyle w:val="BodyTextIndent"/>
        <w:tabs>
          <w:tab w:val="left" w:pos="720"/>
        </w:tabs>
        <w:ind w:left="720" w:right="-2" w:hanging="720"/>
        <w:rPr>
          <w:sz w:val="22"/>
          <w:szCs w:val="22"/>
        </w:rPr>
      </w:pPr>
    </w:p>
    <w:p w:rsidR="00371160" w:rsidRDefault="009658B8">
      <w:pPr>
        <w:pStyle w:val="BodyTextIndent"/>
        <w:tabs>
          <w:tab w:val="left" w:pos="720"/>
        </w:tabs>
        <w:ind w:left="720" w:right="-2" w:hanging="720"/>
        <w:rPr>
          <w:sz w:val="22"/>
          <w:szCs w:val="22"/>
        </w:rPr>
      </w:pPr>
      <w:r>
        <w:rPr>
          <w:sz w:val="22"/>
          <w:szCs w:val="22"/>
        </w:rPr>
        <w:tab/>
        <w:t>Banka’nın riskten korunma amaçlı türev araçları bulunmamaktadır.</w:t>
      </w:r>
    </w:p>
    <w:p w:rsidR="00371160" w:rsidRDefault="00371160">
      <w:pPr>
        <w:pStyle w:val="BodyTextIndent"/>
        <w:tabs>
          <w:tab w:val="left" w:pos="720"/>
        </w:tabs>
        <w:ind w:left="720" w:right="-2" w:hanging="720"/>
        <w:rPr>
          <w:sz w:val="22"/>
          <w:szCs w:val="22"/>
        </w:rPr>
      </w:pPr>
    </w:p>
    <w:p w:rsidR="00371160" w:rsidRDefault="009658B8">
      <w:pPr>
        <w:pStyle w:val="BodyTextIndent"/>
        <w:tabs>
          <w:tab w:val="left" w:pos="720"/>
        </w:tabs>
        <w:ind w:left="720" w:right="-2" w:hanging="720"/>
        <w:rPr>
          <w:sz w:val="22"/>
          <w:szCs w:val="22"/>
        </w:rPr>
      </w:pPr>
      <w:r>
        <w:rPr>
          <w:sz w:val="22"/>
          <w:szCs w:val="22"/>
        </w:rPr>
        <w:tab/>
        <w:t>Banka’nın maruz kaldığı kur riskinin ölçülmesinde yasal raporlarda kullanılan standart metot yöntemi kullanılmaktadır. Standart Metot kapsamında yapılan ölçümler aylık gerçekleştirilmektedir.</w:t>
      </w:r>
    </w:p>
    <w:p w:rsidR="00371160" w:rsidRDefault="009658B8">
      <w:pPr>
        <w:pStyle w:val="BodyTextIndent"/>
        <w:tabs>
          <w:tab w:val="left" w:pos="720"/>
        </w:tabs>
        <w:ind w:left="720" w:right="-2" w:hanging="720"/>
        <w:rPr>
          <w:sz w:val="22"/>
          <w:szCs w:val="22"/>
        </w:rPr>
      </w:pPr>
      <w:r>
        <w:rPr>
          <w:sz w:val="22"/>
          <w:szCs w:val="22"/>
        </w:rPr>
        <w:tab/>
      </w:r>
    </w:p>
    <w:p w:rsidR="00371160" w:rsidRDefault="009658B8">
      <w:pPr>
        <w:pStyle w:val="BodyTextIndent"/>
        <w:tabs>
          <w:tab w:val="left" w:pos="720"/>
        </w:tabs>
        <w:ind w:left="720" w:right="-2" w:firstLine="0"/>
        <w:rPr>
          <w:sz w:val="22"/>
          <w:szCs w:val="22"/>
        </w:rPr>
      </w:pPr>
      <w:r>
        <w:rPr>
          <w:sz w:val="22"/>
          <w:szCs w:val="22"/>
        </w:rPr>
        <w:t xml:space="preserve">Banka’nın </w:t>
      </w:r>
      <w:r>
        <w:rPr>
          <w:snapToGrid w:val="0"/>
          <w:color w:val="000000"/>
          <w:sz w:val="22"/>
          <w:szCs w:val="22"/>
        </w:rPr>
        <w:t>finansal</w:t>
      </w:r>
      <w:r>
        <w:rPr>
          <w:sz w:val="22"/>
          <w:szCs w:val="22"/>
        </w:rPr>
        <w:t xml:space="preserve"> tablo tarihi ile bu tarihten geriye doğru son beş iş günü kamuya duyurulan cari döviz alış kurları aşağıdaki gibidir:</w:t>
      </w:r>
    </w:p>
    <w:p w:rsidR="00371160" w:rsidRDefault="00371160">
      <w:pPr>
        <w:pStyle w:val="BodyTextIndent"/>
        <w:tabs>
          <w:tab w:val="left" w:pos="720"/>
        </w:tabs>
        <w:ind w:firstLine="0"/>
        <w:rPr>
          <w:sz w:val="16"/>
          <w:szCs w:val="16"/>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9"/>
        <w:gridCol w:w="1524"/>
        <w:gridCol w:w="1524"/>
        <w:gridCol w:w="1524"/>
        <w:gridCol w:w="1524"/>
      </w:tblGrid>
      <w:tr w:rsidR="008F1022" w:rsidRPr="00872466" w:rsidTr="00293BA8">
        <w:trPr>
          <w:trHeight w:val="255"/>
        </w:trPr>
        <w:tc>
          <w:tcPr>
            <w:tcW w:w="3249" w:type="dxa"/>
            <w:noWrap/>
            <w:vAlign w:val="bottom"/>
          </w:tcPr>
          <w:p w:rsidR="00371160" w:rsidRDefault="00371160">
            <w:pPr>
              <w:ind w:left="720"/>
              <w:jc w:val="right"/>
              <w:rPr>
                <w:rFonts w:ascii="Arial" w:eastAsia="Arial Unicode MS" w:hAnsi="Arial" w:cs="Arial"/>
                <w:sz w:val="18"/>
                <w:szCs w:val="18"/>
                <w:lang w:val="tr-TR"/>
              </w:rPr>
            </w:pPr>
          </w:p>
        </w:tc>
        <w:tc>
          <w:tcPr>
            <w:tcW w:w="6096" w:type="dxa"/>
            <w:gridSpan w:val="4"/>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31 Aralık 2010</w:t>
            </w:r>
          </w:p>
        </w:tc>
      </w:tr>
      <w:tr w:rsidR="008F1022" w:rsidRPr="00872466" w:rsidTr="00293BA8">
        <w:trPr>
          <w:trHeight w:val="255"/>
        </w:trPr>
        <w:tc>
          <w:tcPr>
            <w:tcW w:w="3249" w:type="dxa"/>
            <w:noWrap/>
            <w:vAlign w:val="bottom"/>
          </w:tcPr>
          <w:p w:rsidR="00000000" w:rsidRDefault="006663F3">
            <w:pPr>
              <w:ind w:left="720"/>
              <w:jc w:val="right"/>
              <w:rPr>
                <w:rFonts w:ascii="Arial" w:eastAsia="Arial Unicode MS" w:hAnsi="Arial" w:cs="Arial"/>
                <w:sz w:val="18"/>
                <w:szCs w:val="18"/>
                <w:lang w:val="tr-TR"/>
                <w:rPrChange w:id="1047" w:author="Asiye Mara (Open)&#10;" w:date="2011-02-14T12:31:00Z">
                  <w:rPr>
                    <w:rFonts w:ascii="Arial" w:eastAsia="Arial Unicode MS" w:hAnsi="Arial" w:cs="Arial"/>
                    <w:b/>
                    <w:sz w:val="18"/>
                    <w:szCs w:val="18"/>
                    <w:u w:val="single"/>
                    <w:lang w:val="tr-TR"/>
                  </w:rPr>
                </w:rPrChange>
              </w:rPr>
              <w:pPrChange w:id="1048" w:author="Asiye Mara (Open)&#10;" w:date="2011-02-14T12:30:00Z">
                <w:pPr>
                  <w:numPr>
                    <w:numId w:val="1"/>
                  </w:numPr>
                  <w:tabs>
                    <w:tab w:val="num" w:pos="1086"/>
                  </w:tabs>
                  <w:spacing w:before="240"/>
                  <w:ind w:left="720" w:hanging="720"/>
                  <w:jc w:val="right"/>
                  <w:outlineLvl w:val="0"/>
                </w:pPr>
              </w:pPrChange>
            </w:pPr>
          </w:p>
        </w:tc>
        <w:tc>
          <w:tcPr>
            <w:tcW w:w="1524" w:type="dxa"/>
            <w:vAlign w:val="bottom"/>
          </w:tcPr>
          <w:p w:rsidR="00371160" w:rsidRDefault="009658B8">
            <w:pPr>
              <w:ind w:left="-244"/>
              <w:jc w:val="center"/>
              <w:rPr>
                <w:rFonts w:eastAsia="Arial Unicode MS"/>
                <w:sz w:val="18"/>
                <w:szCs w:val="18"/>
                <w:lang w:val="tr-TR"/>
              </w:rPr>
            </w:pPr>
            <w:r>
              <w:rPr>
                <w:sz w:val="18"/>
                <w:szCs w:val="18"/>
                <w:lang w:val="tr-TR"/>
              </w:rPr>
              <w:t xml:space="preserve">   ABD Doları</w:t>
            </w:r>
          </w:p>
        </w:tc>
        <w:tc>
          <w:tcPr>
            <w:tcW w:w="1524" w:type="dxa"/>
            <w:vAlign w:val="bottom"/>
          </w:tcPr>
          <w:p w:rsidR="00371160" w:rsidRDefault="009658B8">
            <w:pPr>
              <w:ind w:left="-132"/>
              <w:jc w:val="center"/>
              <w:rPr>
                <w:rFonts w:eastAsia="Arial Unicode MS"/>
                <w:sz w:val="18"/>
                <w:szCs w:val="18"/>
                <w:lang w:val="tr-TR"/>
              </w:rPr>
            </w:pPr>
            <w:r>
              <w:rPr>
                <w:sz w:val="18"/>
                <w:szCs w:val="18"/>
                <w:lang w:val="tr-TR"/>
              </w:rPr>
              <w:t>Euro</w:t>
            </w:r>
          </w:p>
        </w:tc>
        <w:tc>
          <w:tcPr>
            <w:tcW w:w="1524" w:type="dxa"/>
            <w:noWrap/>
            <w:vAlign w:val="bottom"/>
          </w:tcPr>
          <w:p w:rsidR="00371160" w:rsidRDefault="009658B8">
            <w:pPr>
              <w:jc w:val="center"/>
              <w:rPr>
                <w:rFonts w:eastAsia="Arial Unicode MS"/>
                <w:sz w:val="18"/>
                <w:szCs w:val="18"/>
                <w:lang w:val="tr-TR"/>
              </w:rPr>
            </w:pPr>
            <w:r>
              <w:rPr>
                <w:sz w:val="18"/>
                <w:szCs w:val="18"/>
                <w:lang w:val="tr-TR"/>
              </w:rPr>
              <w:t>İngiliz Sterlini</w:t>
            </w:r>
          </w:p>
        </w:tc>
        <w:tc>
          <w:tcPr>
            <w:tcW w:w="1524" w:type="dxa"/>
            <w:noWrap/>
            <w:vAlign w:val="bottom"/>
          </w:tcPr>
          <w:p w:rsidR="00371160" w:rsidRDefault="009658B8">
            <w:pPr>
              <w:jc w:val="center"/>
              <w:rPr>
                <w:rFonts w:eastAsia="Arial Unicode MS"/>
                <w:sz w:val="18"/>
                <w:szCs w:val="18"/>
                <w:lang w:val="tr-TR"/>
              </w:rPr>
            </w:pPr>
            <w:r>
              <w:rPr>
                <w:sz w:val="18"/>
                <w:szCs w:val="18"/>
                <w:lang w:val="tr-TR"/>
              </w:rPr>
              <w:t>100  Japon Yeni</w:t>
            </w:r>
          </w:p>
        </w:tc>
      </w:tr>
      <w:tr w:rsidR="001A7C87" w:rsidRPr="00872466" w:rsidTr="00293BA8">
        <w:trPr>
          <w:trHeight w:val="255"/>
        </w:trPr>
        <w:tc>
          <w:tcPr>
            <w:tcW w:w="3249" w:type="dxa"/>
            <w:noWrap/>
            <w:vAlign w:val="bottom"/>
          </w:tcPr>
          <w:p w:rsidR="00371160" w:rsidRDefault="009658B8">
            <w:pPr>
              <w:rPr>
                <w:rFonts w:eastAsia="Arial Unicode MS"/>
                <w:sz w:val="18"/>
                <w:szCs w:val="18"/>
                <w:lang w:val="tr-TR"/>
              </w:rPr>
            </w:pPr>
            <w:r>
              <w:rPr>
                <w:sz w:val="18"/>
                <w:szCs w:val="18"/>
                <w:lang w:val="tr-TR"/>
              </w:rPr>
              <w:t>“Yabancı Para Evalüasyon Kuru”</w:t>
            </w:r>
          </w:p>
        </w:tc>
        <w:tc>
          <w:tcPr>
            <w:tcW w:w="1524" w:type="dxa"/>
            <w:vAlign w:val="bottom"/>
          </w:tcPr>
          <w:p w:rsidR="00371160" w:rsidRDefault="009658B8">
            <w:pPr>
              <w:jc w:val="right"/>
              <w:rPr>
                <w:sz w:val="18"/>
                <w:szCs w:val="18"/>
              </w:rPr>
            </w:pPr>
            <w:r>
              <w:rPr>
                <w:sz w:val="18"/>
                <w:szCs w:val="18"/>
              </w:rPr>
              <w:t>1,5460</w:t>
            </w:r>
          </w:p>
        </w:tc>
        <w:tc>
          <w:tcPr>
            <w:tcW w:w="1524" w:type="dxa"/>
            <w:vAlign w:val="bottom"/>
          </w:tcPr>
          <w:p w:rsidR="00371160" w:rsidRDefault="009658B8">
            <w:pPr>
              <w:jc w:val="right"/>
              <w:rPr>
                <w:sz w:val="18"/>
                <w:szCs w:val="18"/>
              </w:rPr>
            </w:pPr>
            <w:r>
              <w:rPr>
                <w:sz w:val="18"/>
                <w:szCs w:val="18"/>
              </w:rPr>
              <w:t>2,0498</w:t>
            </w:r>
          </w:p>
        </w:tc>
        <w:tc>
          <w:tcPr>
            <w:tcW w:w="1524" w:type="dxa"/>
            <w:noWrap/>
            <w:vAlign w:val="bottom"/>
          </w:tcPr>
          <w:p w:rsidR="00371160" w:rsidRDefault="009658B8">
            <w:pPr>
              <w:jc w:val="right"/>
              <w:rPr>
                <w:sz w:val="18"/>
                <w:szCs w:val="18"/>
              </w:rPr>
            </w:pPr>
            <w:r>
              <w:rPr>
                <w:sz w:val="18"/>
                <w:szCs w:val="18"/>
              </w:rPr>
              <w:t>2,3769</w:t>
            </w:r>
          </w:p>
        </w:tc>
        <w:tc>
          <w:tcPr>
            <w:tcW w:w="1524" w:type="dxa"/>
            <w:noWrap/>
            <w:vAlign w:val="bottom"/>
          </w:tcPr>
          <w:p w:rsidR="00371160" w:rsidRDefault="009658B8">
            <w:pPr>
              <w:jc w:val="right"/>
              <w:rPr>
                <w:sz w:val="18"/>
                <w:szCs w:val="18"/>
              </w:rPr>
            </w:pPr>
            <w:r>
              <w:rPr>
                <w:sz w:val="18"/>
                <w:szCs w:val="18"/>
              </w:rPr>
              <w:t>1,8887</w:t>
            </w:r>
          </w:p>
        </w:tc>
      </w:tr>
      <w:tr w:rsidR="001A7C87" w:rsidRPr="00872466" w:rsidTr="00293BA8">
        <w:trPr>
          <w:trHeight w:val="255"/>
        </w:trPr>
        <w:tc>
          <w:tcPr>
            <w:tcW w:w="3249" w:type="dxa"/>
            <w:noWrap/>
            <w:vAlign w:val="bottom"/>
          </w:tcPr>
          <w:p w:rsidR="00371160" w:rsidRDefault="009658B8">
            <w:pPr>
              <w:rPr>
                <w:sz w:val="18"/>
                <w:szCs w:val="18"/>
                <w:lang w:val="tr-TR"/>
              </w:rPr>
            </w:pPr>
            <w:r>
              <w:rPr>
                <w:sz w:val="18"/>
                <w:szCs w:val="18"/>
                <w:u w:val="single"/>
                <w:lang w:val="tr-TR"/>
              </w:rPr>
              <w:t>Bundan Önceki;</w:t>
            </w:r>
          </w:p>
        </w:tc>
        <w:tc>
          <w:tcPr>
            <w:tcW w:w="1524" w:type="dxa"/>
            <w:vAlign w:val="bottom"/>
          </w:tcPr>
          <w:p w:rsidR="00371160" w:rsidRDefault="00371160">
            <w:pPr>
              <w:jc w:val="right"/>
              <w:rPr>
                <w:sz w:val="18"/>
                <w:szCs w:val="18"/>
              </w:rPr>
            </w:pPr>
          </w:p>
        </w:tc>
        <w:tc>
          <w:tcPr>
            <w:tcW w:w="1524" w:type="dxa"/>
            <w:vAlign w:val="bottom"/>
          </w:tcPr>
          <w:p w:rsidR="00371160" w:rsidRDefault="00371160">
            <w:pPr>
              <w:jc w:val="right"/>
              <w:rPr>
                <w:sz w:val="18"/>
                <w:szCs w:val="18"/>
              </w:rPr>
            </w:pPr>
          </w:p>
        </w:tc>
        <w:tc>
          <w:tcPr>
            <w:tcW w:w="1524" w:type="dxa"/>
            <w:tcBorders>
              <w:bottom w:val="single" w:sz="4" w:space="0" w:color="auto"/>
            </w:tcBorders>
            <w:noWrap/>
            <w:vAlign w:val="bottom"/>
          </w:tcPr>
          <w:p w:rsidR="00371160" w:rsidRDefault="00371160">
            <w:pPr>
              <w:jc w:val="right"/>
              <w:rPr>
                <w:sz w:val="18"/>
                <w:szCs w:val="18"/>
              </w:rPr>
            </w:pPr>
          </w:p>
        </w:tc>
        <w:tc>
          <w:tcPr>
            <w:tcW w:w="1524" w:type="dxa"/>
            <w:noWrap/>
            <w:vAlign w:val="bottom"/>
          </w:tcPr>
          <w:p w:rsidR="00371160" w:rsidRDefault="00371160">
            <w:pPr>
              <w:jc w:val="right"/>
              <w:rPr>
                <w:sz w:val="18"/>
                <w:szCs w:val="18"/>
              </w:rPr>
            </w:pPr>
          </w:p>
        </w:tc>
      </w:tr>
      <w:tr w:rsidR="001A7C87" w:rsidRPr="00872466" w:rsidTr="00293BA8">
        <w:trPr>
          <w:trHeight w:val="255"/>
        </w:trPr>
        <w:tc>
          <w:tcPr>
            <w:tcW w:w="3249" w:type="dxa"/>
            <w:noWrap/>
            <w:vAlign w:val="bottom"/>
          </w:tcPr>
          <w:p w:rsidR="00371160" w:rsidRDefault="009658B8">
            <w:pPr>
              <w:jc w:val="both"/>
              <w:rPr>
                <w:rFonts w:eastAsia="Arial Unicode MS" w:cs="Arial Unicode MS"/>
                <w:sz w:val="18"/>
                <w:szCs w:val="18"/>
                <w:lang w:val="tr-TR"/>
              </w:rPr>
            </w:pPr>
            <w:r>
              <w:rPr>
                <w:sz w:val="18"/>
                <w:szCs w:val="18"/>
                <w:lang w:val="tr-TR"/>
              </w:rPr>
              <w:t>1. Günün Gişe Döviz Alış Kuru</w:t>
            </w:r>
          </w:p>
        </w:tc>
        <w:tc>
          <w:tcPr>
            <w:tcW w:w="1524" w:type="dxa"/>
            <w:vAlign w:val="bottom"/>
          </w:tcPr>
          <w:p w:rsidR="00371160" w:rsidRDefault="009658B8">
            <w:pPr>
              <w:jc w:val="right"/>
              <w:rPr>
                <w:sz w:val="18"/>
                <w:szCs w:val="18"/>
              </w:rPr>
            </w:pPr>
            <w:r>
              <w:rPr>
                <w:sz w:val="18"/>
                <w:szCs w:val="18"/>
              </w:rPr>
              <w:t>1,5567</w:t>
            </w:r>
          </w:p>
        </w:tc>
        <w:tc>
          <w:tcPr>
            <w:tcW w:w="1524" w:type="dxa"/>
            <w:vAlign w:val="bottom"/>
          </w:tcPr>
          <w:p w:rsidR="00371160" w:rsidRDefault="009658B8">
            <w:pPr>
              <w:jc w:val="right"/>
              <w:rPr>
                <w:sz w:val="18"/>
                <w:szCs w:val="18"/>
              </w:rPr>
            </w:pPr>
            <w:r>
              <w:rPr>
                <w:sz w:val="18"/>
                <w:szCs w:val="18"/>
              </w:rPr>
              <w:t>2,0447</w:t>
            </w:r>
          </w:p>
        </w:tc>
        <w:tc>
          <w:tcPr>
            <w:tcW w:w="1524" w:type="dxa"/>
            <w:noWrap/>
            <w:vAlign w:val="bottom"/>
          </w:tcPr>
          <w:p w:rsidR="00371160" w:rsidRDefault="009658B8">
            <w:pPr>
              <w:jc w:val="right"/>
              <w:rPr>
                <w:sz w:val="18"/>
                <w:szCs w:val="18"/>
              </w:rPr>
            </w:pPr>
            <w:r>
              <w:rPr>
                <w:sz w:val="18"/>
                <w:szCs w:val="18"/>
              </w:rPr>
              <w:t>2,4009</w:t>
            </w:r>
          </w:p>
        </w:tc>
        <w:tc>
          <w:tcPr>
            <w:tcW w:w="1524" w:type="dxa"/>
            <w:noWrap/>
            <w:vAlign w:val="bottom"/>
          </w:tcPr>
          <w:p w:rsidR="00371160" w:rsidRDefault="009658B8">
            <w:pPr>
              <w:jc w:val="right"/>
              <w:rPr>
                <w:sz w:val="18"/>
                <w:szCs w:val="18"/>
              </w:rPr>
            </w:pPr>
            <w:r>
              <w:rPr>
                <w:sz w:val="18"/>
                <w:szCs w:val="18"/>
              </w:rPr>
              <w:t>1,8942</w:t>
            </w:r>
          </w:p>
        </w:tc>
      </w:tr>
      <w:tr w:rsidR="001A7C87" w:rsidRPr="00872466" w:rsidTr="00293BA8">
        <w:trPr>
          <w:trHeight w:val="255"/>
        </w:trPr>
        <w:tc>
          <w:tcPr>
            <w:tcW w:w="3249" w:type="dxa"/>
            <w:noWrap/>
            <w:vAlign w:val="bottom"/>
          </w:tcPr>
          <w:p w:rsidR="00371160" w:rsidRDefault="009658B8">
            <w:pPr>
              <w:jc w:val="both"/>
              <w:rPr>
                <w:rFonts w:eastAsia="Arial Unicode MS" w:cs="Arial Unicode MS"/>
                <w:sz w:val="18"/>
                <w:szCs w:val="18"/>
                <w:lang w:val="tr-TR"/>
              </w:rPr>
            </w:pPr>
            <w:r>
              <w:rPr>
                <w:sz w:val="18"/>
                <w:szCs w:val="18"/>
                <w:lang w:val="tr-TR"/>
              </w:rPr>
              <w:t>2. Günün Gişe Döviz Alış Kuru</w:t>
            </w:r>
          </w:p>
        </w:tc>
        <w:tc>
          <w:tcPr>
            <w:tcW w:w="1524" w:type="dxa"/>
            <w:vAlign w:val="bottom"/>
          </w:tcPr>
          <w:p w:rsidR="00371160" w:rsidRDefault="009658B8">
            <w:pPr>
              <w:jc w:val="right"/>
              <w:rPr>
                <w:sz w:val="18"/>
                <w:szCs w:val="18"/>
              </w:rPr>
            </w:pPr>
            <w:r>
              <w:rPr>
                <w:sz w:val="18"/>
                <w:szCs w:val="18"/>
              </w:rPr>
              <w:t>1,5416</w:t>
            </w:r>
          </w:p>
        </w:tc>
        <w:tc>
          <w:tcPr>
            <w:tcW w:w="1524" w:type="dxa"/>
            <w:vAlign w:val="bottom"/>
          </w:tcPr>
          <w:p w:rsidR="00371160" w:rsidRDefault="009658B8">
            <w:pPr>
              <w:jc w:val="right"/>
              <w:rPr>
                <w:sz w:val="18"/>
                <w:szCs w:val="18"/>
              </w:rPr>
            </w:pPr>
            <w:r>
              <w:rPr>
                <w:sz w:val="18"/>
                <w:szCs w:val="18"/>
              </w:rPr>
              <w:t>2,0274</w:t>
            </w:r>
          </w:p>
        </w:tc>
        <w:tc>
          <w:tcPr>
            <w:tcW w:w="1524" w:type="dxa"/>
            <w:noWrap/>
            <w:vAlign w:val="bottom"/>
          </w:tcPr>
          <w:p w:rsidR="00371160" w:rsidRDefault="009658B8">
            <w:pPr>
              <w:jc w:val="right"/>
              <w:rPr>
                <w:sz w:val="18"/>
                <w:szCs w:val="18"/>
              </w:rPr>
            </w:pPr>
            <w:r>
              <w:rPr>
                <w:sz w:val="18"/>
                <w:szCs w:val="18"/>
              </w:rPr>
              <w:t>2,3706</w:t>
            </w:r>
          </w:p>
        </w:tc>
        <w:tc>
          <w:tcPr>
            <w:tcW w:w="1524" w:type="dxa"/>
            <w:noWrap/>
            <w:vAlign w:val="bottom"/>
          </w:tcPr>
          <w:p w:rsidR="00371160" w:rsidRDefault="009658B8">
            <w:pPr>
              <w:jc w:val="right"/>
              <w:rPr>
                <w:sz w:val="18"/>
                <w:szCs w:val="18"/>
              </w:rPr>
            </w:pPr>
            <w:r>
              <w:rPr>
                <w:sz w:val="18"/>
                <w:szCs w:val="18"/>
              </w:rPr>
              <w:t>1,8737</w:t>
            </w:r>
          </w:p>
        </w:tc>
      </w:tr>
      <w:tr w:rsidR="001A7C87" w:rsidRPr="00872466" w:rsidTr="00293BA8">
        <w:trPr>
          <w:trHeight w:val="255"/>
        </w:trPr>
        <w:tc>
          <w:tcPr>
            <w:tcW w:w="3249" w:type="dxa"/>
            <w:noWrap/>
            <w:vAlign w:val="bottom"/>
          </w:tcPr>
          <w:p w:rsidR="00371160" w:rsidRDefault="009658B8">
            <w:pPr>
              <w:jc w:val="both"/>
              <w:rPr>
                <w:rFonts w:eastAsia="Arial Unicode MS" w:cs="Arial Unicode MS"/>
                <w:sz w:val="18"/>
                <w:szCs w:val="18"/>
                <w:lang w:val="tr-TR"/>
              </w:rPr>
            </w:pPr>
            <w:r>
              <w:rPr>
                <w:sz w:val="18"/>
                <w:szCs w:val="18"/>
                <w:lang w:val="tr-TR"/>
              </w:rPr>
              <w:t>3. Günün Gişe Döviz Alış Kuru</w:t>
            </w:r>
          </w:p>
        </w:tc>
        <w:tc>
          <w:tcPr>
            <w:tcW w:w="1524" w:type="dxa"/>
            <w:vAlign w:val="bottom"/>
          </w:tcPr>
          <w:p w:rsidR="00371160" w:rsidRDefault="009658B8">
            <w:pPr>
              <w:jc w:val="right"/>
              <w:rPr>
                <w:sz w:val="18"/>
                <w:szCs w:val="18"/>
              </w:rPr>
            </w:pPr>
            <w:r>
              <w:rPr>
                <w:sz w:val="18"/>
                <w:szCs w:val="18"/>
              </w:rPr>
              <w:t>1,5403</w:t>
            </w:r>
          </w:p>
        </w:tc>
        <w:tc>
          <w:tcPr>
            <w:tcW w:w="1524" w:type="dxa"/>
            <w:vAlign w:val="bottom"/>
          </w:tcPr>
          <w:p w:rsidR="00371160" w:rsidRDefault="009658B8">
            <w:pPr>
              <w:jc w:val="right"/>
              <w:rPr>
                <w:sz w:val="18"/>
                <w:szCs w:val="18"/>
              </w:rPr>
            </w:pPr>
            <w:r>
              <w:rPr>
                <w:sz w:val="18"/>
                <w:szCs w:val="18"/>
              </w:rPr>
              <w:t>2,0261</w:t>
            </w:r>
          </w:p>
        </w:tc>
        <w:tc>
          <w:tcPr>
            <w:tcW w:w="1524" w:type="dxa"/>
            <w:noWrap/>
            <w:vAlign w:val="bottom"/>
          </w:tcPr>
          <w:p w:rsidR="00371160" w:rsidRDefault="009658B8">
            <w:pPr>
              <w:jc w:val="right"/>
              <w:rPr>
                <w:sz w:val="18"/>
                <w:szCs w:val="18"/>
              </w:rPr>
            </w:pPr>
            <w:r>
              <w:rPr>
                <w:sz w:val="18"/>
                <w:szCs w:val="18"/>
              </w:rPr>
              <w:t>2,3694</w:t>
            </w:r>
          </w:p>
        </w:tc>
        <w:tc>
          <w:tcPr>
            <w:tcW w:w="1524" w:type="dxa"/>
            <w:noWrap/>
            <w:vAlign w:val="bottom"/>
          </w:tcPr>
          <w:p w:rsidR="00371160" w:rsidRDefault="009658B8">
            <w:pPr>
              <w:jc w:val="right"/>
              <w:rPr>
                <w:sz w:val="18"/>
                <w:szCs w:val="18"/>
              </w:rPr>
            </w:pPr>
            <w:r>
              <w:rPr>
                <w:sz w:val="18"/>
                <w:szCs w:val="18"/>
              </w:rPr>
              <w:t>1,8550</w:t>
            </w:r>
          </w:p>
        </w:tc>
      </w:tr>
      <w:tr w:rsidR="001A7C87" w:rsidRPr="00872466" w:rsidTr="00293BA8">
        <w:trPr>
          <w:trHeight w:val="255"/>
        </w:trPr>
        <w:tc>
          <w:tcPr>
            <w:tcW w:w="3249" w:type="dxa"/>
            <w:noWrap/>
            <w:vAlign w:val="bottom"/>
          </w:tcPr>
          <w:p w:rsidR="00371160" w:rsidRDefault="009658B8">
            <w:pPr>
              <w:jc w:val="both"/>
              <w:rPr>
                <w:rFonts w:eastAsia="Arial Unicode MS" w:cs="Arial Unicode MS"/>
                <w:sz w:val="18"/>
                <w:szCs w:val="18"/>
                <w:lang w:val="tr-TR"/>
              </w:rPr>
            </w:pPr>
            <w:r>
              <w:rPr>
                <w:sz w:val="18"/>
                <w:szCs w:val="18"/>
                <w:lang w:val="tr-TR"/>
              </w:rPr>
              <w:t>4. Günün Gişe Döviz Alış Kuru</w:t>
            </w:r>
          </w:p>
        </w:tc>
        <w:tc>
          <w:tcPr>
            <w:tcW w:w="1524" w:type="dxa"/>
            <w:vAlign w:val="bottom"/>
          </w:tcPr>
          <w:p w:rsidR="00371160" w:rsidRDefault="009658B8">
            <w:pPr>
              <w:jc w:val="right"/>
              <w:rPr>
                <w:sz w:val="18"/>
                <w:szCs w:val="18"/>
              </w:rPr>
            </w:pPr>
            <w:r>
              <w:rPr>
                <w:sz w:val="18"/>
                <w:szCs w:val="18"/>
              </w:rPr>
              <w:t>1,5392</w:t>
            </w:r>
          </w:p>
        </w:tc>
        <w:tc>
          <w:tcPr>
            <w:tcW w:w="1524" w:type="dxa"/>
            <w:vAlign w:val="bottom"/>
          </w:tcPr>
          <w:p w:rsidR="00371160" w:rsidRDefault="009658B8">
            <w:pPr>
              <w:jc w:val="right"/>
              <w:rPr>
                <w:sz w:val="18"/>
                <w:szCs w:val="18"/>
              </w:rPr>
            </w:pPr>
            <w:r>
              <w:rPr>
                <w:sz w:val="18"/>
                <w:szCs w:val="18"/>
              </w:rPr>
              <w:t>2,0190</w:t>
            </w:r>
          </w:p>
        </w:tc>
        <w:tc>
          <w:tcPr>
            <w:tcW w:w="1524" w:type="dxa"/>
            <w:noWrap/>
            <w:vAlign w:val="bottom"/>
          </w:tcPr>
          <w:p w:rsidR="00371160" w:rsidRDefault="009658B8">
            <w:pPr>
              <w:jc w:val="right"/>
              <w:rPr>
                <w:sz w:val="18"/>
                <w:szCs w:val="18"/>
              </w:rPr>
            </w:pPr>
            <w:r>
              <w:rPr>
                <w:sz w:val="18"/>
                <w:szCs w:val="18"/>
              </w:rPr>
              <w:t>2,3757</w:t>
            </w:r>
          </w:p>
        </w:tc>
        <w:tc>
          <w:tcPr>
            <w:tcW w:w="1524" w:type="dxa"/>
            <w:noWrap/>
            <w:vAlign w:val="bottom"/>
          </w:tcPr>
          <w:p w:rsidR="00371160" w:rsidRDefault="009658B8">
            <w:pPr>
              <w:jc w:val="right"/>
              <w:rPr>
                <w:sz w:val="18"/>
                <w:szCs w:val="18"/>
              </w:rPr>
            </w:pPr>
            <w:r>
              <w:rPr>
                <w:sz w:val="18"/>
                <w:szCs w:val="18"/>
              </w:rPr>
              <w:t>1,8532</w:t>
            </w:r>
          </w:p>
        </w:tc>
      </w:tr>
      <w:tr w:rsidR="001A7C87" w:rsidRPr="00872466" w:rsidTr="00293BA8">
        <w:trPr>
          <w:trHeight w:val="255"/>
        </w:trPr>
        <w:tc>
          <w:tcPr>
            <w:tcW w:w="3249" w:type="dxa"/>
            <w:noWrap/>
            <w:vAlign w:val="bottom"/>
          </w:tcPr>
          <w:p w:rsidR="00371160" w:rsidRDefault="009658B8">
            <w:pPr>
              <w:jc w:val="both"/>
              <w:rPr>
                <w:rFonts w:eastAsia="Arial Unicode MS" w:cs="Arial Unicode MS"/>
                <w:sz w:val="18"/>
                <w:szCs w:val="18"/>
                <w:lang w:val="tr-TR"/>
              </w:rPr>
            </w:pPr>
            <w:r>
              <w:rPr>
                <w:sz w:val="18"/>
                <w:szCs w:val="18"/>
                <w:lang w:val="tr-TR"/>
              </w:rPr>
              <w:t>5. Günün Gişe Döviz Alış Kuru</w:t>
            </w:r>
          </w:p>
        </w:tc>
        <w:tc>
          <w:tcPr>
            <w:tcW w:w="1524" w:type="dxa"/>
            <w:vAlign w:val="bottom"/>
          </w:tcPr>
          <w:p w:rsidR="00371160" w:rsidRDefault="009658B8">
            <w:pPr>
              <w:jc w:val="right"/>
              <w:rPr>
                <w:sz w:val="18"/>
                <w:szCs w:val="18"/>
              </w:rPr>
            </w:pPr>
            <w:r>
              <w:rPr>
                <w:sz w:val="18"/>
                <w:szCs w:val="18"/>
              </w:rPr>
              <w:t>1,5446</w:t>
            </w:r>
          </w:p>
        </w:tc>
        <w:tc>
          <w:tcPr>
            <w:tcW w:w="1524" w:type="dxa"/>
            <w:vAlign w:val="bottom"/>
          </w:tcPr>
          <w:p w:rsidR="00371160" w:rsidRDefault="009658B8">
            <w:pPr>
              <w:jc w:val="right"/>
              <w:rPr>
                <w:sz w:val="18"/>
                <w:szCs w:val="18"/>
              </w:rPr>
            </w:pPr>
            <w:r>
              <w:rPr>
                <w:sz w:val="18"/>
                <w:szCs w:val="18"/>
              </w:rPr>
              <w:t>2,0190</w:t>
            </w:r>
          </w:p>
        </w:tc>
        <w:tc>
          <w:tcPr>
            <w:tcW w:w="1524" w:type="dxa"/>
            <w:noWrap/>
            <w:vAlign w:val="bottom"/>
          </w:tcPr>
          <w:p w:rsidR="00371160" w:rsidRDefault="009658B8">
            <w:pPr>
              <w:jc w:val="right"/>
              <w:rPr>
                <w:sz w:val="18"/>
                <w:szCs w:val="18"/>
              </w:rPr>
            </w:pPr>
            <w:r>
              <w:rPr>
                <w:sz w:val="18"/>
                <w:szCs w:val="18"/>
              </w:rPr>
              <w:t>2,3801</w:t>
            </w:r>
          </w:p>
        </w:tc>
        <w:tc>
          <w:tcPr>
            <w:tcW w:w="1524" w:type="dxa"/>
            <w:noWrap/>
            <w:vAlign w:val="bottom"/>
          </w:tcPr>
          <w:p w:rsidR="00371160" w:rsidRDefault="009658B8">
            <w:pPr>
              <w:jc w:val="right"/>
              <w:rPr>
                <w:sz w:val="18"/>
                <w:szCs w:val="18"/>
              </w:rPr>
            </w:pPr>
            <w:r>
              <w:rPr>
                <w:sz w:val="18"/>
                <w:szCs w:val="18"/>
              </w:rPr>
              <w:t>1,8561</w:t>
            </w:r>
          </w:p>
        </w:tc>
      </w:tr>
    </w:tbl>
    <w:p w:rsidR="00371160" w:rsidRDefault="00371160">
      <w:pPr>
        <w:jc w:val="both"/>
        <w:rPr>
          <w:sz w:val="22"/>
          <w:szCs w:val="22"/>
          <w:lang w:val="tr-TR"/>
        </w:rPr>
      </w:pPr>
    </w:p>
    <w:p w:rsidR="00371160" w:rsidRDefault="009658B8">
      <w:pPr>
        <w:tabs>
          <w:tab w:val="left" w:pos="540"/>
        </w:tabs>
        <w:ind w:left="720" w:right="-2"/>
        <w:jc w:val="both"/>
        <w:rPr>
          <w:sz w:val="22"/>
          <w:szCs w:val="22"/>
          <w:lang w:val="tr-TR"/>
        </w:rPr>
      </w:pPr>
      <w:r>
        <w:rPr>
          <w:sz w:val="22"/>
          <w:szCs w:val="22"/>
          <w:lang w:val="tr-TR"/>
        </w:rPr>
        <w:t>Banka’nın cari döviz alış kurunun finansal tablo tarihinden geriye doğru son otuz günlük basit aritmetik ortalama değeri 1 ABD Doları için 1,5119 TL, 1 Euro için 1.9954 TL, 1 GBP için 2,3545 TL ve 100 JPY için 1,8101 TL olarak gerçekleşmiştir.</w:t>
      </w:r>
    </w:p>
    <w:p w:rsidR="00371160" w:rsidRDefault="00371160">
      <w:pPr>
        <w:ind w:left="720"/>
        <w:jc w:val="both"/>
        <w:rPr>
          <w:sz w:val="22"/>
          <w:szCs w:val="22"/>
          <w:lang w:val="tr-TR"/>
        </w:rPr>
      </w:pPr>
    </w:p>
    <w:p w:rsidR="00371160" w:rsidRDefault="00371160">
      <w:pPr>
        <w:tabs>
          <w:tab w:val="left" w:pos="720"/>
        </w:tabs>
        <w:spacing w:line="216" w:lineRule="auto"/>
        <w:rPr>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1049" w:author="Gülşah Tuba Ünlü (Open)&#10;" w:date="2011-02-13T16:40:00Z"/>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del w:id="1050" w:author="Gülşah Tuba Ünlü (Open)&#10;" w:date="2011-02-13T01:44:00Z"/>
          <w:b/>
          <w:bCs/>
          <w:sz w:val="22"/>
          <w:szCs w:val="22"/>
          <w:lang w:val="tr-TR"/>
        </w:rPr>
      </w:pPr>
    </w:p>
    <w:p w:rsidR="00371160" w:rsidRDefault="00371160">
      <w:pPr>
        <w:tabs>
          <w:tab w:val="left" w:pos="720"/>
        </w:tabs>
        <w:spacing w:line="216" w:lineRule="auto"/>
        <w:rPr>
          <w:del w:id="1051" w:author="Gülşah Tuba Ünlü (Open)&#10;" w:date="2011-02-13T01:44:00Z"/>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1052" w:author="Gülşah Tuba Ünlü (Open)&#10;" w:date="2011-02-13T16:40:00Z"/>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0"/>
          <w:szCs w:val="20"/>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540"/>
        </w:tabs>
        <w:ind w:right="-57"/>
        <w:jc w:val="both"/>
        <w:rPr>
          <w:b/>
          <w:bCs/>
          <w:sz w:val="18"/>
          <w:szCs w:val="18"/>
          <w:lang w:val="tr-TR"/>
        </w:rPr>
      </w:pPr>
    </w:p>
    <w:p w:rsidR="00371160" w:rsidRDefault="009658B8">
      <w:pPr>
        <w:tabs>
          <w:tab w:val="left" w:pos="709"/>
        </w:tabs>
        <w:ind w:right="-57"/>
        <w:jc w:val="both"/>
        <w:rPr>
          <w:b/>
          <w:bCs/>
          <w:sz w:val="22"/>
          <w:szCs w:val="22"/>
          <w:lang w:val="tr-TR"/>
        </w:rPr>
      </w:pPr>
      <w:r>
        <w:rPr>
          <w:b/>
          <w:bCs/>
          <w:sz w:val="22"/>
          <w:szCs w:val="22"/>
          <w:lang w:val="tr-TR"/>
        </w:rPr>
        <w:t>V.</w:t>
      </w:r>
      <w:r>
        <w:rPr>
          <w:b/>
          <w:bCs/>
          <w:sz w:val="22"/>
          <w:szCs w:val="22"/>
          <w:lang w:val="tr-TR"/>
        </w:rPr>
        <w:tab/>
        <w:t>Kur Riskine İlişkin Açıklamalar (devamı)</w:t>
      </w:r>
    </w:p>
    <w:p w:rsidR="00371160" w:rsidRDefault="00371160">
      <w:pPr>
        <w:tabs>
          <w:tab w:val="left" w:pos="540"/>
        </w:tabs>
        <w:ind w:right="-57"/>
        <w:jc w:val="both"/>
        <w:rPr>
          <w:b/>
          <w:sz w:val="12"/>
          <w:szCs w:val="12"/>
          <w:lang w:val="tr-TR"/>
        </w:rPr>
      </w:pPr>
    </w:p>
    <w:p w:rsidR="00371160" w:rsidRDefault="009658B8">
      <w:pPr>
        <w:tabs>
          <w:tab w:val="left" w:pos="540"/>
        </w:tabs>
        <w:ind w:left="720" w:right="-57"/>
        <w:jc w:val="both"/>
        <w:rPr>
          <w:b/>
          <w:sz w:val="22"/>
          <w:szCs w:val="22"/>
          <w:lang w:val="tr-TR"/>
        </w:rPr>
      </w:pPr>
      <w:r>
        <w:rPr>
          <w:b/>
          <w:bCs/>
          <w:sz w:val="22"/>
          <w:szCs w:val="22"/>
          <w:lang w:val="tr-TR"/>
        </w:rPr>
        <w:t>Banka’nın Kur Riskine İlişkin Bilgiler:</w:t>
      </w:r>
      <w:r>
        <w:rPr>
          <w:b/>
          <w:sz w:val="22"/>
          <w:szCs w:val="22"/>
          <w:lang w:val="tr-TR"/>
        </w:rPr>
        <w:t xml:space="preserve"> Yabancı Paralar (Bin TL)</w:t>
      </w:r>
    </w:p>
    <w:p w:rsidR="00371160" w:rsidRDefault="00371160">
      <w:pPr>
        <w:tabs>
          <w:tab w:val="left" w:pos="540"/>
        </w:tabs>
        <w:ind w:left="720" w:right="-57"/>
        <w:jc w:val="both"/>
        <w:rPr>
          <w:b/>
          <w:sz w:val="10"/>
          <w:szCs w:val="10"/>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965"/>
        <w:gridCol w:w="965"/>
        <w:gridCol w:w="833"/>
        <w:gridCol w:w="1071"/>
        <w:gridCol w:w="1191"/>
      </w:tblGrid>
      <w:tr w:rsidR="00A84576" w:rsidRPr="00872466" w:rsidTr="008E500E">
        <w:trPr>
          <w:trHeight w:hRule="exact" w:val="255"/>
        </w:trPr>
        <w:tc>
          <w:tcPr>
            <w:tcW w:w="4320" w:type="dxa"/>
            <w:shd w:val="clear" w:color="auto" w:fill="FFFFFF"/>
          </w:tcPr>
          <w:p w:rsidR="00371160" w:rsidRDefault="009658B8">
            <w:pPr>
              <w:jc w:val="both"/>
              <w:rPr>
                <w:sz w:val="16"/>
                <w:szCs w:val="16"/>
                <w:lang w:val="tr-TR"/>
              </w:rPr>
            </w:pPr>
            <w:r>
              <w:rPr>
                <w:bCs/>
                <w:sz w:val="16"/>
                <w:szCs w:val="16"/>
                <w:lang w:val="tr-TR"/>
              </w:rPr>
              <w:tab/>
            </w:r>
            <w:r>
              <w:rPr>
                <w:sz w:val="16"/>
                <w:szCs w:val="16"/>
                <w:lang w:val="tr-TR"/>
              </w:rPr>
              <w:t> </w:t>
            </w:r>
          </w:p>
        </w:tc>
        <w:tc>
          <w:tcPr>
            <w:tcW w:w="1005" w:type="dxa"/>
            <w:shd w:val="clear" w:color="auto" w:fill="FFFFFF"/>
            <w:vAlign w:val="bottom"/>
          </w:tcPr>
          <w:p w:rsidR="00371160" w:rsidRDefault="009658B8">
            <w:pPr>
              <w:jc w:val="center"/>
              <w:rPr>
                <w:sz w:val="18"/>
                <w:szCs w:val="18"/>
                <w:lang w:val="tr-TR"/>
              </w:rPr>
            </w:pPr>
            <w:r>
              <w:rPr>
                <w:sz w:val="18"/>
                <w:szCs w:val="18"/>
                <w:lang w:val="tr-TR"/>
              </w:rPr>
              <w:t>EURO</w:t>
            </w:r>
          </w:p>
        </w:tc>
        <w:tc>
          <w:tcPr>
            <w:tcW w:w="1005" w:type="dxa"/>
            <w:shd w:val="clear" w:color="auto" w:fill="FFFFFF"/>
            <w:vAlign w:val="bottom"/>
          </w:tcPr>
          <w:p w:rsidR="00371160" w:rsidRDefault="009658B8">
            <w:pPr>
              <w:jc w:val="center"/>
              <w:rPr>
                <w:sz w:val="18"/>
                <w:szCs w:val="18"/>
                <w:lang w:val="tr-TR"/>
              </w:rPr>
            </w:pPr>
            <w:r>
              <w:rPr>
                <w:sz w:val="18"/>
                <w:szCs w:val="18"/>
                <w:lang w:val="tr-TR"/>
              </w:rPr>
              <w:t>USD</w:t>
            </w:r>
          </w:p>
        </w:tc>
        <w:tc>
          <w:tcPr>
            <w:tcW w:w="1005" w:type="dxa"/>
            <w:shd w:val="clear" w:color="auto" w:fill="FFFFFF"/>
            <w:vAlign w:val="bottom"/>
          </w:tcPr>
          <w:p w:rsidR="00371160" w:rsidRDefault="009658B8">
            <w:pPr>
              <w:jc w:val="center"/>
              <w:rPr>
                <w:sz w:val="18"/>
                <w:szCs w:val="18"/>
                <w:lang w:val="tr-TR"/>
              </w:rPr>
            </w:pPr>
            <w:r>
              <w:rPr>
                <w:sz w:val="18"/>
                <w:szCs w:val="18"/>
                <w:lang w:val="tr-TR"/>
              </w:rPr>
              <w:t>YEN</w:t>
            </w:r>
          </w:p>
        </w:tc>
        <w:tc>
          <w:tcPr>
            <w:tcW w:w="1005" w:type="dxa"/>
            <w:shd w:val="clear" w:color="auto" w:fill="FFFFFF"/>
            <w:vAlign w:val="bottom"/>
          </w:tcPr>
          <w:p w:rsidR="00371160" w:rsidRDefault="009658B8">
            <w:pPr>
              <w:jc w:val="center"/>
              <w:rPr>
                <w:sz w:val="18"/>
                <w:szCs w:val="18"/>
                <w:lang w:val="tr-TR"/>
              </w:rPr>
            </w:pPr>
            <w:r>
              <w:rPr>
                <w:sz w:val="18"/>
                <w:szCs w:val="18"/>
                <w:lang w:val="tr-TR"/>
              </w:rPr>
              <w:t>Diğer YP</w:t>
            </w:r>
          </w:p>
        </w:tc>
        <w:tc>
          <w:tcPr>
            <w:tcW w:w="1005" w:type="dxa"/>
            <w:shd w:val="clear" w:color="auto" w:fill="FFFFFF"/>
            <w:vAlign w:val="bottom"/>
          </w:tcPr>
          <w:p w:rsidR="00371160" w:rsidRDefault="009658B8">
            <w:pPr>
              <w:jc w:val="center"/>
              <w:rPr>
                <w:sz w:val="18"/>
                <w:szCs w:val="18"/>
                <w:lang w:val="tr-TR"/>
              </w:rPr>
            </w:pPr>
            <w:r>
              <w:rPr>
                <w:sz w:val="18"/>
                <w:szCs w:val="18"/>
                <w:lang w:val="tr-TR"/>
              </w:rPr>
              <w:t>Toplam</w:t>
            </w:r>
          </w:p>
        </w:tc>
      </w:tr>
      <w:tr w:rsidR="00A84576" w:rsidRPr="00872466" w:rsidTr="008E500E">
        <w:trPr>
          <w:trHeight w:val="255"/>
        </w:trPr>
        <w:tc>
          <w:tcPr>
            <w:tcW w:w="4320" w:type="dxa"/>
            <w:shd w:val="clear" w:color="auto" w:fill="FFFFFF"/>
            <w:vAlign w:val="bottom"/>
          </w:tcPr>
          <w:p w:rsidR="00371160" w:rsidRDefault="009658B8">
            <w:pPr>
              <w:rPr>
                <w:b/>
                <w:bCs/>
                <w:sz w:val="18"/>
                <w:szCs w:val="18"/>
                <w:lang w:val="tr-TR"/>
              </w:rPr>
            </w:pPr>
            <w:r>
              <w:rPr>
                <w:b/>
                <w:bCs/>
                <w:sz w:val="18"/>
                <w:szCs w:val="18"/>
                <w:lang w:val="tr-TR"/>
              </w:rPr>
              <w:t>Cari Dönem – 31 Aralık 2010</w:t>
            </w:r>
          </w:p>
        </w:tc>
        <w:tc>
          <w:tcPr>
            <w:tcW w:w="1005" w:type="dxa"/>
            <w:shd w:val="clear" w:color="auto" w:fill="FFFFFF"/>
            <w:vAlign w:val="bottom"/>
          </w:tcPr>
          <w:p w:rsidR="00371160" w:rsidRDefault="009658B8">
            <w:pPr>
              <w:jc w:val="right"/>
              <w:rPr>
                <w:sz w:val="16"/>
                <w:szCs w:val="16"/>
                <w:lang w:val="tr-TR"/>
              </w:rPr>
            </w:pPr>
            <w:r>
              <w:rPr>
                <w:sz w:val="16"/>
                <w:szCs w:val="16"/>
                <w:lang w:val="tr-TR"/>
              </w:rPr>
              <w:t> </w:t>
            </w:r>
          </w:p>
        </w:tc>
        <w:tc>
          <w:tcPr>
            <w:tcW w:w="1005" w:type="dxa"/>
            <w:shd w:val="clear" w:color="auto" w:fill="FFFFFF"/>
            <w:vAlign w:val="bottom"/>
          </w:tcPr>
          <w:p w:rsidR="00371160" w:rsidRDefault="009658B8">
            <w:pPr>
              <w:jc w:val="right"/>
              <w:rPr>
                <w:sz w:val="16"/>
                <w:szCs w:val="16"/>
                <w:lang w:val="tr-TR"/>
              </w:rPr>
            </w:pPr>
            <w:r>
              <w:rPr>
                <w:sz w:val="16"/>
                <w:szCs w:val="16"/>
                <w:lang w:val="tr-TR"/>
              </w:rPr>
              <w:t> </w:t>
            </w:r>
          </w:p>
        </w:tc>
        <w:tc>
          <w:tcPr>
            <w:tcW w:w="1005" w:type="dxa"/>
            <w:shd w:val="clear" w:color="auto" w:fill="FFFFFF"/>
            <w:vAlign w:val="bottom"/>
          </w:tcPr>
          <w:p w:rsidR="00371160" w:rsidRDefault="009658B8">
            <w:pPr>
              <w:jc w:val="right"/>
              <w:rPr>
                <w:sz w:val="16"/>
                <w:szCs w:val="16"/>
                <w:lang w:val="tr-TR"/>
              </w:rPr>
            </w:pPr>
            <w:r>
              <w:rPr>
                <w:sz w:val="16"/>
                <w:szCs w:val="16"/>
                <w:lang w:val="tr-TR"/>
              </w:rPr>
              <w:t> </w:t>
            </w:r>
          </w:p>
        </w:tc>
        <w:tc>
          <w:tcPr>
            <w:tcW w:w="1005" w:type="dxa"/>
            <w:shd w:val="clear" w:color="auto" w:fill="FFFFFF"/>
            <w:vAlign w:val="bottom"/>
          </w:tcPr>
          <w:p w:rsidR="00371160" w:rsidRDefault="009658B8">
            <w:pPr>
              <w:jc w:val="right"/>
              <w:rPr>
                <w:sz w:val="16"/>
                <w:szCs w:val="16"/>
                <w:lang w:val="tr-TR"/>
              </w:rPr>
            </w:pPr>
            <w:r>
              <w:rPr>
                <w:sz w:val="16"/>
                <w:szCs w:val="16"/>
                <w:lang w:val="tr-TR"/>
              </w:rPr>
              <w:t> </w:t>
            </w:r>
          </w:p>
        </w:tc>
        <w:tc>
          <w:tcPr>
            <w:tcW w:w="1005" w:type="dxa"/>
            <w:shd w:val="clear" w:color="auto" w:fill="FFFFFF"/>
            <w:vAlign w:val="bottom"/>
          </w:tcPr>
          <w:p w:rsidR="00371160" w:rsidRDefault="009658B8">
            <w:pPr>
              <w:jc w:val="right"/>
              <w:rPr>
                <w:sz w:val="16"/>
                <w:szCs w:val="16"/>
                <w:lang w:val="tr-TR"/>
              </w:rPr>
            </w:pPr>
            <w:r>
              <w:rPr>
                <w:sz w:val="16"/>
                <w:szCs w:val="16"/>
                <w:lang w:val="tr-TR"/>
              </w:rPr>
              <w:t> </w:t>
            </w:r>
          </w:p>
        </w:tc>
      </w:tr>
      <w:tr w:rsidR="00A84576" w:rsidRPr="00872466" w:rsidTr="008E500E">
        <w:trPr>
          <w:trHeight w:val="255"/>
        </w:trPr>
        <w:tc>
          <w:tcPr>
            <w:tcW w:w="4320" w:type="dxa"/>
            <w:shd w:val="clear" w:color="auto" w:fill="FFFFFF"/>
            <w:vAlign w:val="center"/>
          </w:tcPr>
          <w:p w:rsidR="00371160" w:rsidRDefault="009658B8">
            <w:pPr>
              <w:ind w:left="180" w:hanging="180"/>
              <w:rPr>
                <w:b/>
                <w:snapToGrid w:val="0"/>
                <w:sz w:val="18"/>
                <w:szCs w:val="18"/>
                <w:lang w:val="tr-TR"/>
              </w:rPr>
            </w:pPr>
            <w:r>
              <w:rPr>
                <w:b/>
                <w:snapToGrid w:val="0"/>
                <w:sz w:val="18"/>
                <w:szCs w:val="18"/>
                <w:lang w:val="tr-TR"/>
              </w:rPr>
              <w:t>Varlıklar</w:t>
            </w:r>
          </w:p>
        </w:tc>
        <w:tc>
          <w:tcPr>
            <w:tcW w:w="1005" w:type="dxa"/>
            <w:shd w:val="clear" w:color="auto" w:fill="auto"/>
            <w:vAlign w:val="bottom"/>
          </w:tcPr>
          <w:p w:rsidR="00371160" w:rsidRDefault="00371160">
            <w:pPr>
              <w:jc w:val="right"/>
              <w:rPr>
                <w:sz w:val="16"/>
                <w:szCs w:val="16"/>
                <w:lang w:val="tr-TR"/>
              </w:rPr>
            </w:pPr>
          </w:p>
        </w:tc>
        <w:tc>
          <w:tcPr>
            <w:tcW w:w="1005" w:type="dxa"/>
            <w:shd w:val="clear" w:color="auto" w:fill="auto"/>
            <w:vAlign w:val="bottom"/>
          </w:tcPr>
          <w:p w:rsidR="00371160" w:rsidRDefault="00371160">
            <w:pPr>
              <w:jc w:val="right"/>
              <w:rPr>
                <w:sz w:val="16"/>
                <w:szCs w:val="16"/>
                <w:lang w:val="tr-TR"/>
              </w:rPr>
            </w:pPr>
          </w:p>
        </w:tc>
        <w:tc>
          <w:tcPr>
            <w:tcW w:w="1005" w:type="dxa"/>
            <w:shd w:val="clear" w:color="auto" w:fill="auto"/>
            <w:vAlign w:val="bottom"/>
          </w:tcPr>
          <w:p w:rsidR="00371160" w:rsidRDefault="00371160">
            <w:pPr>
              <w:jc w:val="right"/>
              <w:rPr>
                <w:sz w:val="16"/>
                <w:szCs w:val="16"/>
                <w:lang w:val="tr-TR"/>
              </w:rPr>
            </w:pPr>
          </w:p>
        </w:tc>
        <w:tc>
          <w:tcPr>
            <w:tcW w:w="1005" w:type="dxa"/>
            <w:shd w:val="clear" w:color="auto" w:fill="auto"/>
            <w:vAlign w:val="bottom"/>
          </w:tcPr>
          <w:p w:rsidR="00371160" w:rsidRDefault="00371160">
            <w:pPr>
              <w:jc w:val="right"/>
              <w:rPr>
                <w:sz w:val="16"/>
                <w:szCs w:val="16"/>
                <w:lang w:val="tr-TR"/>
              </w:rPr>
            </w:pPr>
          </w:p>
        </w:tc>
        <w:tc>
          <w:tcPr>
            <w:tcW w:w="1005" w:type="dxa"/>
            <w:shd w:val="clear" w:color="auto" w:fill="FFFFFF"/>
            <w:vAlign w:val="bottom"/>
          </w:tcPr>
          <w:p w:rsidR="00371160" w:rsidRDefault="00371160">
            <w:pPr>
              <w:jc w:val="right"/>
              <w:rPr>
                <w:sz w:val="16"/>
                <w:szCs w:val="16"/>
                <w:lang w:val="tr-TR"/>
              </w:rPr>
            </w:pPr>
          </w:p>
        </w:tc>
      </w:tr>
      <w:tr w:rsidR="00B71549" w:rsidRPr="00872466" w:rsidTr="008E500E">
        <w:trPr>
          <w:trHeight w:val="480"/>
        </w:trPr>
        <w:tc>
          <w:tcPr>
            <w:tcW w:w="4320" w:type="dxa"/>
            <w:shd w:val="clear" w:color="auto" w:fill="FFFFFF"/>
            <w:vAlign w:val="center"/>
          </w:tcPr>
          <w:p w:rsidR="00371160" w:rsidRDefault="009658B8">
            <w:pPr>
              <w:ind w:left="360"/>
              <w:rPr>
                <w:snapToGrid w:val="0"/>
                <w:color w:val="000000"/>
                <w:sz w:val="18"/>
                <w:szCs w:val="18"/>
                <w:lang w:val="tr-TR"/>
              </w:rPr>
            </w:pPr>
            <w:r>
              <w:rPr>
                <w:snapToGrid w:val="0"/>
                <w:sz w:val="18"/>
                <w:szCs w:val="18"/>
                <w:lang w:val="tr-TR"/>
              </w:rPr>
              <w:t>Nakit Değerler (Kasa, Efektif Deposu, Yoldaki Paralar, Satın Alınan Çekler) ve T.C. Merkez Bnk.</w:t>
            </w:r>
          </w:p>
        </w:tc>
        <w:tc>
          <w:tcPr>
            <w:tcW w:w="1005" w:type="dxa"/>
            <w:shd w:val="clear" w:color="auto" w:fill="auto"/>
            <w:vAlign w:val="bottom"/>
          </w:tcPr>
          <w:p w:rsidR="00371160" w:rsidRDefault="009658B8">
            <w:pPr>
              <w:jc w:val="right"/>
              <w:rPr>
                <w:sz w:val="18"/>
                <w:szCs w:val="18"/>
              </w:rPr>
            </w:pPr>
            <w:r>
              <w:rPr>
                <w:sz w:val="18"/>
                <w:szCs w:val="18"/>
              </w:rPr>
              <w:t>204.629</w:t>
            </w:r>
          </w:p>
        </w:tc>
        <w:tc>
          <w:tcPr>
            <w:tcW w:w="1005" w:type="dxa"/>
            <w:shd w:val="clear" w:color="auto" w:fill="auto"/>
            <w:vAlign w:val="bottom"/>
          </w:tcPr>
          <w:p w:rsidR="00371160" w:rsidRDefault="009658B8">
            <w:pPr>
              <w:jc w:val="right"/>
              <w:rPr>
                <w:sz w:val="18"/>
                <w:szCs w:val="18"/>
              </w:rPr>
            </w:pPr>
            <w:r>
              <w:rPr>
                <w:sz w:val="18"/>
                <w:szCs w:val="18"/>
              </w:rPr>
              <w:t>400.569</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122.594</w:t>
            </w:r>
          </w:p>
        </w:tc>
        <w:tc>
          <w:tcPr>
            <w:tcW w:w="1005" w:type="dxa"/>
            <w:shd w:val="clear" w:color="auto" w:fill="FFFFFF"/>
            <w:vAlign w:val="bottom"/>
          </w:tcPr>
          <w:p w:rsidR="00371160" w:rsidRDefault="009658B8">
            <w:pPr>
              <w:jc w:val="right"/>
              <w:rPr>
                <w:sz w:val="18"/>
                <w:szCs w:val="18"/>
              </w:rPr>
            </w:pPr>
            <w:r>
              <w:rPr>
                <w:sz w:val="18"/>
                <w:szCs w:val="18"/>
              </w:rPr>
              <w:t>727.792</w:t>
            </w:r>
          </w:p>
        </w:tc>
      </w:tr>
      <w:tr w:rsidR="00B71549" w:rsidRPr="00872466" w:rsidTr="008E500E">
        <w:trPr>
          <w:trHeight w:val="255"/>
        </w:trPr>
        <w:tc>
          <w:tcPr>
            <w:tcW w:w="4320" w:type="dxa"/>
            <w:shd w:val="clear" w:color="auto" w:fill="FFFFFF"/>
            <w:vAlign w:val="center"/>
          </w:tcPr>
          <w:p w:rsidR="00371160" w:rsidRDefault="009658B8">
            <w:pPr>
              <w:ind w:left="360"/>
              <w:rPr>
                <w:i/>
                <w:iCs/>
                <w:snapToGrid w:val="0"/>
                <w:color w:val="000000"/>
                <w:sz w:val="18"/>
                <w:szCs w:val="18"/>
                <w:lang w:val="tr-TR"/>
              </w:rPr>
            </w:pPr>
            <w:r>
              <w:rPr>
                <w:snapToGrid w:val="0"/>
                <w:sz w:val="18"/>
                <w:szCs w:val="18"/>
                <w:lang w:val="tr-TR"/>
              </w:rPr>
              <w:t xml:space="preserve">Bankalar </w:t>
            </w:r>
          </w:p>
        </w:tc>
        <w:tc>
          <w:tcPr>
            <w:tcW w:w="1005" w:type="dxa"/>
            <w:shd w:val="clear" w:color="auto" w:fill="auto"/>
            <w:vAlign w:val="bottom"/>
          </w:tcPr>
          <w:p w:rsidR="00371160" w:rsidRDefault="009658B8">
            <w:pPr>
              <w:jc w:val="right"/>
              <w:rPr>
                <w:sz w:val="18"/>
                <w:szCs w:val="18"/>
              </w:rPr>
            </w:pPr>
            <w:r>
              <w:rPr>
                <w:sz w:val="18"/>
                <w:szCs w:val="18"/>
              </w:rPr>
              <w:t>40.691</w:t>
            </w:r>
          </w:p>
        </w:tc>
        <w:tc>
          <w:tcPr>
            <w:tcW w:w="1005" w:type="dxa"/>
            <w:shd w:val="clear" w:color="auto" w:fill="auto"/>
            <w:vAlign w:val="bottom"/>
          </w:tcPr>
          <w:p w:rsidR="00371160" w:rsidRDefault="009658B8">
            <w:pPr>
              <w:jc w:val="right"/>
              <w:rPr>
                <w:sz w:val="18"/>
                <w:szCs w:val="18"/>
              </w:rPr>
            </w:pPr>
            <w:r>
              <w:rPr>
                <w:sz w:val="18"/>
                <w:szCs w:val="18"/>
              </w:rPr>
              <w:t>97.175</w:t>
            </w:r>
          </w:p>
        </w:tc>
        <w:tc>
          <w:tcPr>
            <w:tcW w:w="1005" w:type="dxa"/>
            <w:shd w:val="clear" w:color="auto" w:fill="auto"/>
            <w:vAlign w:val="bottom"/>
          </w:tcPr>
          <w:p w:rsidR="00371160" w:rsidRDefault="009658B8">
            <w:pPr>
              <w:jc w:val="right"/>
              <w:rPr>
                <w:sz w:val="18"/>
                <w:szCs w:val="18"/>
              </w:rPr>
            </w:pPr>
            <w:r>
              <w:rPr>
                <w:sz w:val="18"/>
                <w:szCs w:val="18"/>
              </w:rPr>
              <w:t>5.561</w:t>
            </w:r>
          </w:p>
        </w:tc>
        <w:tc>
          <w:tcPr>
            <w:tcW w:w="1005" w:type="dxa"/>
            <w:shd w:val="clear" w:color="auto" w:fill="auto"/>
            <w:vAlign w:val="bottom"/>
          </w:tcPr>
          <w:p w:rsidR="00371160" w:rsidRDefault="009658B8">
            <w:pPr>
              <w:jc w:val="right"/>
              <w:rPr>
                <w:sz w:val="18"/>
                <w:szCs w:val="18"/>
              </w:rPr>
            </w:pPr>
            <w:r>
              <w:rPr>
                <w:sz w:val="18"/>
                <w:szCs w:val="18"/>
              </w:rPr>
              <w:t>6.948</w:t>
            </w:r>
          </w:p>
        </w:tc>
        <w:tc>
          <w:tcPr>
            <w:tcW w:w="1005" w:type="dxa"/>
            <w:shd w:val="clear" w:color="auto" w:fill="FFFFFF"/>
            <w:vAlign w:val="bottom"/>
          </w:tcPr>
          <w:p w:rsidR="00371160" w:rsidRDefault="009658B8">
            <w:pPr>
              <w:jc w:val="right"/>
              <w:rPr>
                <w:sz w:val="18"/>
                <w:szCs w:val="18"/>
              </w:rPr>
            </w:pPr>
            <w:r>
              <w:rPr>
                <w:sz w:val="18"/>
                <w:szCs w:val="18"/>
              </w:rPr>
              <w:t>150.375</w:t>
            </w:r>
          </w:p>
        </w:tc>
      </w:tr>
      <w:tr w:rsidR="00B71549" w:rsidRPr="00872466" w:rsidTr="008E500E">
        <w:trPr>
          <w:trHeight w:val="441"/>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Gerçeğe Uygun Değer Farkı Kar veya Zarara Yansıtılan </w:t>
            </w:r>
            <w:r>
              <w:rPr>
                <w:color w:val="000000"/>
                <w:sz w:val="18"/>
                <w:szCs w:val="18"/>
                <w:lang w:val="tr-TR"/>
              </w:rPr>
              <w:t xml:space="preserve">Finansal Varlıklar </w:t>
            </w:r>
            <w:r>
              <w:rPr>
                <w:color w:val="00000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Para Piyasalarından Alacaklar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Satılmaya Hazır </w:t>
            </w:r>
            <w:r>
              <w:rPr>
                <w:color w:val="000000"/>
                <w:sz w:val="18"/>
                <w:szCs w:val="18"/>
                <w:lang w:val="tr-TR"/>
              </w:rPr>
              <w:t>Finansal Varlıklar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Krediler </w:t>
            </w:r>
            <w:r>
              <w:rPr>
                <w:snapToGrid w:val="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891.857</w:t>
            </w:r>
          </w:p>
        </w:tc>
        <w:tc>
          <w:tcPr>
            <w:tcW w:w="1005" w:type="dxa"/>
            <w:shd w:val="clear" w:color="auto" w:fill="auto"/>
            <w:vAlign w:val="bottom"/>
          </w:tcPr>
          <w:p w:rsidR="00371160" w:rsidRDefault="009658B8">
            <w:pPr>
              <w:jc w:val="right"/>
              <w:rPr>
                <w:sz w:val="18"/>
                <w:szCs w:val="18"/>
              </w:rPr>
            </w:pPr>
            <w:r>
              <w:rPr>
                <w:sz w:val="18"/>
                <w:szCs w:val="18"/>
              </w:rPr>
              <w:t>2.683.243</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3.575.100</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İştirak, Bağlı Ortaklık ve Birlikte Kontrol Edilen Ortaklıklar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Vadeye Kadar Elde Tutulacak Yatırım</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Riskten Korunma Amaçlı Türev Finansal Varlıklar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Maddi Duran Varlıklar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Maddi Olmayan Duran Varlıklar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B71549"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Diğer Varlıklar</w:t>
            </w:r>
          </w:p>
        </w:tc>
        <w:tc>
          <w:tcPr>
            <w:tcW w:w="1005" w:type="dxa"/>
            <w:shd w:val="clear" w:color="auto" w:fill="auto"/>
            <w:vAlign w:val="bottom"/>
          </w:tcPr>
          <w:p w:rsidR="00371160" w:rsidRDefault="009658B8">
            <w:pPr>
              <w:jc w:val="right"/>
              <w:rPr>
                <w:sz w:val="18"/>
                <w:szCs w:val="18"/>
              </w:rPr>
            </w:pPr>
            <w:r>
              <w:rPr>
                <w:sz w:val="18"/>
                <w:szCs w:val="18"/>
              </w:rPr>
              <w:t>263</w:t>
            </w:r>
          </w:p>
        </w:tc>
        <w:tc>
          <w:tcPr>
            <w:tcW w:w="1005" w:type="dxa"/>
            <w:shd w:val="clear" w:color="auto" w:fill="auto"/>
            <w:vAlign w:val="bottom"/>
          </w:tcPr>
          <w:p w:rsidR="00371160" w:rsidRDefault="009658B8">
            <w:pPr>
              <w:jc w:val="right"/>
              <w:rPr>
                <w:sz w:val="18"/>
                <w:szCs w:val="18"/>
              </w:rPr>
            </w:pPr>
            <w:r>
              <w:rPr>
                <w:sz w:val="18"/>
                <w:szCs w:val="18"/>
              </w:rPr>
              <w:t>548</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811</w:t>
            </w:r>
          </w:p>
        </w:tc>
      </w:tr>
      <w:tr w:rsidR="00B71549" w:rsidRPr="00872466" w:rsidTr="008E500E">
        <w:trPr>
          <w:trHeight w:val="255"/>
        </w:trPr>
        <w:tc>
          <w:tcPr>
            <w:tcW w:w="4320" w:type="dxa"/>
            <w:shd w:val="clear" w:color="auto" w:fill="FFFFFF"/>
            <w:vAlign w:val="center"/>
          </w:tcPr>
          <w:p w:rsidR="00371160" w:rsidRDefault="009658B8">
            <w:pPr>
              <w:rPr>
                <w:b/>
                <w:snapToGrid w:val="0"/>
                <w:sz w:val="18"/>
                <w:szCs w:val="18"/>
                <w:lang w:val="tr-TR"/>
              </w:rPr>
            </w:pPr>
            <w:r>
              <w:rPr>
                <w:b/>
                <w:snapToGrid w:val="0"/>
                <w:sz w:val="18"/>
                <w:szCs w:val="18"/>
                <w:lang w:val="tr-TR"/>
              </w:rPr>
              <w:t>Toplam Varlıklar</w:t>
            </w:r>
          </w:p>
        </w:tc>
        <w:tc>
          <w:tcPr>
            <w:tcW w:w="1005" w:type="dxa"/>
            <w:shd w:val="clear" w:color="auto" w:fill="auto"/>
            <w:vAlign w:val="bottom"/>
          </w:tcPr>
          <w:p w:rsidR="00371160" w:rsidRDefault="009658B8">
            <w:pPr>
              <w:jc w:val="right"/>
              <w:rPr>
                <w:b/>
                <w:sz w:val="18"/>
                <w:szCs w:val="18"/>
              </w:rPr>
            </w:pPr>
            <w:r>
              <w:rPr>
                <w:b/>
                <w:sz w:val="18"/>
                <w:szCs w:val="18"/>
              </w:rPr>
              <w:t>1.137.440</w:t>
            </w:r>
          </w:p>
        </w:tc>
        <w:tc>
          <w:tcPr>
            <w:tcW w:w="1005" w:type="dxa"/>
            <w:shd w:val="clear" w:color="auto" w:fill="auto"/>
            <w:vAlign w:val="bottom"/>
          </w:tcPr>
          <w:p w:rsidR="00371160" w:rsidRDefault="009658B8">
            <w:pPr>
              <w:jc w:val="right"/>
              <w:rPr>
                <w:b/>
                <w:sz w:val="18"/>
                <w:szCs w:val="18"/>
              </w:rPr>
            </w:pPr>
            <w:r>
              <w:rPr>
                <w:b/>
                <w:sz w:val="18"/>
                <w:szCs w:val="18"/>
              </w:rPr>
              <w:t>3.181.535</w:t>
            </w:r>
          </w:p>
        </w:tc>
        <w:tc>
          <w:tcPr>
            <w:tcW w:w="1005" w:type="dxa"/>
            <w:shd w:val="clear" w:color="auto" w:fill="auto"/>
            <w:vAlign w:val="bottom"/>
          </w:tcPr>
          <w:p w:rsidR="00371160" w:rsidRDefault="009658B8">
            <w:pPr>
              <w:jc w:val="right"/>
              <w:rPr>
                <w:b/>
                <w:sz w:val="18"/>
                <w:szCs w:val="18"/>
              </w:rPr>
            </w:pPr>
            <w:r>
              <w:rPr>
                <w:b/>
                <w:sz w:val="18"/>
                <w:szCs w:val="18"/>
              </w:rPr>
              <w:t>5.561</w:t>
            </w:r>
          </w:p>
        </w:tc>
        <w:tc>
          <w:tcPr>
            <w:tcW w:w="1005" w:type="dxa"/>
            <w:shd w:val="clear" w:color="auto" w:fill="auto"/>
            <w:vAlign w:val="bottom"/>
          </w:tcPr>
          <w:p w:rsidR="00371160" w:rsidRDefault="009658B8">
            <w:pPr>
              <w:jc w:val="right"/>
              <w:rPr>
                <w:b/>
                <w:sz w:val="18"/>
                <w:szCs w:val="18"/>
              </w:rPr>
            </w:pPr>
            <w:r>
              <w:rPr>
                <w:b/>
                <w:sz w:val="18"/>
                <w:szCs w:val="18"/>
              </w:rPr>
              <w:t>129.542</w:t>
            </w:r>
          </w:p>
        </w:tc>
        <w:tc>
          <w:tcPr>
            <w:tcW w:w="1005" w:type="dxa"/>
            <w:shd w:val="clear" w:color="auto" w:fill="FFFFFF"/>
            <w:vAlign w:val="bottom"/>
          </w:tcPr>
          <w:p w:rsidR="00371160" w:rsidRDefault="009658B8">
            <w:pPr>
              <w:jc w:val="right"/>
              <w:rPr>
                <w:b/>
                <w:sz w:val="18"/>
                <w:szCs w:val="18"/>
              </w:rPr>
            </w:pPr>
            <w:r>
              <w:rPr>
                <w:b/>
                <w:sz w:val="18"/>
                <w:szCs w:val="18"/>
              </w:rPr>
              <w:t>4.454.078</w:t>
            </w:r>
          </w:p>
        </w:tc>
      </w:tr>
      <w:tr w:rsidR="00B71549" w:rsidRPr="00872466" w:rsidTr="008E500E">
        <w:trPr>
          <w:trHeight w:val="255"/>
        </w:trPr>
        <w:tc>
          <w:tcPr>
            <w:tcW w:w="4320" w:type="dxa"/>
            <w:shd w:val="clear" w:color="auto" w:fill="FFFFFF"/>
            <w:vAlign w:val="center"/>
          </w:tcPr>
          <w:p w:rsidR="00371160" w:rsidRDefault="009658B8">
            <w:pPr>
              <w:rPr>
                <w:b/>
                <w:bCs/>
                <w:i/>
                <w:iCs/>
                <w:snapToGrid w:val="0"/>
                <w:sz w:val="18"/>
                <w:szCs w:val="18"/>
                <w:lang w:val="tr-TR"/>
              </w:rPr>
            </w:pPr>
            <w:r>
              <w:rPr>
                <w:b/>
                <w:bCs/>
                <w:snapToGrid w:val="0"/>
                <w:sz w:val="18"/>
                <w:szCs w:val="18"/>
                <w:lang w:val="tr-TR"/>
              </w:rPr>
              <w:t>Yükümlülükler</w:t>
            </w:r>
          </w:p>
        </w:tc>
        <w:tc>
          <w:tcPr>
            <w:tcW w:w="1005" w:type="dxa"/>
            <w:shd w:val="clear" w:color="auto" w:fill="auto"/>
            <w:vAlign w:val="bottom"/>
          </w:tcPr>
          <w:p w:rsidR="00371160" w:rsidRDefault="00371160">
            <w:pPr>
              <w:jc w:val="right"/>
              <w:rPr>
                <w:b/>
                <w:sz w:val="18"/>
                <w:szCs w:val="18"/>
              </w:rPr>
            </w:pPr>
          </w:p>
        </w:tc>
        <w:tc>
          <w:tcPr>
            <w:tcW w:w="1005" w:type="dxa"/>
            <w:shd w:val="clear" w:color="auto" w:fill="auto"/>
            <w:vAlign w:val="bottom"/>
          </w:tcPr>
          <w:p w:rsidR="00371160" w:rsidRDefault="00371160">
            <w:pPr>
              <w:jc w:val="right"/>
              <w:rPr>
                <w:b/>
                <w:sz w:val="18"/>
                <w:szCs w:val="18"/>
              </w:rPr>
            </w:pPr>
          </w:p>
        </w:tc>
        <w:tc>
          <w:tcPr>
            <w:tcW w:w="1005" w:type="dxa"/>
            <w:shd w:val="clear" w:color="auto" w:fill="auto"/>
            <w:vAlign w:val="bottom"/>
          </w:tcPr>
          <w:p w:rsidR="00371160" w:rsidRDefault="00371160">
            <w:pPr>
              <w:jc w:val="right"/>
              <w:rPr>
                <w:b/>
                <w:sz w:val="18"/>
                <w:szCs w:val="18"/>
              </w:rPr>
            </w:pPr>
          </w:p>
        </w:tc>
        <w:tc>
          <w:tcPr>
            <w:tcW w:w="1005" w:type="dxa"/>
            <w:shd w:val="clear" w:color="auto" w:fill="auto"/>
            <w:vAlign w:val="bottom"/>
          </w:tcPr>
          <w:p w:rsidR="00371160" w:rsidRDefault="00371160">
            <w:pPr>
              <w:jc w:val="right"/>
              <w:rPr>
                <w:b/>
                <w:sz w:val="18"/>
                <w:szCs w:val="18"/>
              </w:rPr>
            </w:pPr>
          </w:p>
        </w:tc>
        <w:tc>
          <w:tcPr>
            <w:tcW w:w="1005" w:type="dxa"/>
            <w:shd w:val="clear" w:color="auto" w:fill="FFFFFF"/>
            <w:vAlign w:val="bottom"/>
          </w:tcPr>
          <w:p w:rsidR="00371160" w:rsidRDefault="00371160">
            <w:pPr>
              <w:jc w:val="right"/>
              <w:rPr>
                <w:b/>
                <w:sz w:val="18"/>
                <w:szCs w:val="18"/>
              </w:rPr>
            </w:pP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rFonts w:ascii="TimesNewRomanPSMT" w:hAnsi="TimesNewRomanPSMT" w:cs="TimesNewRomanPSMT"/>
                <w:sz w:val="18"/>
                <w:szCs w:val="18"/>
                <w:lang w:val="tr-TR" w:eastAsia="tr-TR"/>
              </w:rPr>
              <w:t>Özel Cari ve Katılma Hesapları Aracılığı ile Bankalardan Toplanan Fonlar</w:t>
            </w:r>
          </w:p>
        </w:tc>
        <w:tc>
          <w:tcPr>
            <w:tcW w:w="1005" w:type="dxa"/>
            <w:shd w:val="clear" w:color="auto" w:fill="auto"/>
            <w:vAlign w:val="bottom"/>
          </w:tcPr>
          <w:p w:rsidR="00371160" w:rsidRDefault="009658B8">
            <w:pPr>
              <w:jc w:val="right"/>
              <w:rPr>
                <w:sz w:val="18"/>
                <w:szCs w:val="18"/>
              </w:rPr>
            </w:pPr>
            <w:r>
              <w:rPr>
                <w:sz w:val="18"/>
                <w:szCs w:val="18"/>
              </w:rPr>
              <w:t>3.694</w:t>
            </w:r>
          </w:p>
        </w:tc>
        <w:tc>
          <w:tcPr>
            <w:tcW w:w="1005" w:type="dxa"/>
            <w:shd w:val="clear" w:color="auto" w:fill="auto"/>
            <w:vAlign w:val="bottom"/>
          </w:tcPr>
          <w:p w:rsidR="00371160" w:rsidRDefault="009658B8">
            <w:pPr>
              <w:jc w:val="right"/>
              <w:rPr>
                <w:sz w:val="18"/>
                <w:szCs w:val="18"/>
              </w:rPr>
            </w:pPr>
            <w:r>
              <w:rPr>
                <w:sz w:val="18"/>
                <w:szCs w:val="18"/>
              </w:rPr>
              <w:t>8.239</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1</w:t>
            </w:r>
            <w:ins w:id="1053" w:author="Asiye Mara (Open)&#10;" w:date="2011-02-12T01:51:00Z">
              <w:r>
                <w:rPr>
                  <w:sz w:val="18"/>
                  <w:szCs w:val="18"/>
                </w:rPr>
                <w:t>0</w:t>
              </w:r>
            </w:ins>
            <w:del w:id="1054" w:author="Asiye Mara (Open)&#10;" w:date="2011-02-12T01:51:00Z">
              <w:r>
                <w:rPr>
                  <w:sz w:val="18"/>
                  <w:szCs w:val="18"/>
                </w:rPr>
                <w:delText>1</w:delText>
              </w:r>
            </w:del>
          </w:p>
        </w:tc>
        <w:tc>
          <w:tcPr>
            <w:tcW w:w="1005" w:type="dxa"/>
            <w:shd w:val="clear" w:color="auto" w:fill="FFFFFF"/>
            <w:vAlign w:val="bottom"/>
          </w:tcPr>
          <w:p w:rsidR="00371160" w:rsidRDefault="009658B8">
            <w:pPr>
              <w:jc w:val="right"/>
              <w:rPr>
                <w:sz w:val="18"/>
                <w:szCs w:val="18"/>
              </w:rPr>
            </w:pPr>
            <w:r>
              <w:rPr>
                <w:sz w:val="18"/>
                <w:szCs w:val="18"/>
              </w:rPr>
              <w:t>11.94</w:t>
            </w:r>
            <w:ins w:id="1055" w:author="Asiye Mara (Open)&#10;" w:date="2011-02-12T01:52:00Z">
              <w:r>
                <w:rPr>
                  <w:sz w:val="18"/>
                  <w:szCs w:val="18"/>
                </w:rPr>
                <w:t>3</w:t>
              </w:r>
            </w:ins>
            <w:del w:id="1056" w:author="Asiye Mara (Open)&#10;" w:date="2011-02-12T01:52:00Z">
              <w:r>
                <w:rPr>
                  <w:sz w:val="18"/>
                  <w:szCs w:val="18"/>
                </w:rPr>
                <w:delText>4</w:delText>
              </w:r>
            </w:del>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z w:val="18"/>
                <w:szCs w:val="18"/>
                <w:lang w:val="tr-TR"/>
              </w:rPr>
              <w:t xml:space="preserve">Özel Cari Hesap ve Katılma Hesapları </w:t>
            </w:r>
          </w:p>
        </w:tc>
        <w:tc>
          <w:tcPr>
            <w:tcW w:w="1005" w:type="dxa"/>
            <w:shd w:val="clear" w:color="auto" w:fill="auto"/>
            <w:vAlign w:val="bottom"/>
          </w:tcPr>
          <w:p w:rsidR="00371160" w:rsidRDefault="009658B8">
            <w:pPr>
              <w:jc w:val="right"/>
              <w:rPr>
                <w:sz w:val="18"/>
                <w:szCs w:val="18"/>
              </w:rPr>
            </w:pPr>
            <w:r>
              <w:rPr>
                <w:sz w:val="18"/>
                <w:szCs w:val="18"/>
              </w:rPr>
              <w:t>1.034.870</w:t>
            </w:r>
          </w:p>
        </w:tc>
        <w:tc>
          <w:tcPr>
            <w:tcW w:w="1005" w:type="dxa"/>
            <w:shd w:val="clear" w:color="auto" w:fill="auto"/>
            <w:vAlign w:val="bottom"/>
          </w:tcPr>
          <w:p w:rsidR="00371160" w:rsidRDefault="009658B8">
            <w:pPr>
              <w:jc w:val="right"/>
              <w:rPr>
                <w:sz w:val="18"/>
                <w:szCs w:val="18"/>
              </w:rPr>
            </w:pPr>
            <w:r>
              <w:rPr>
                <w:sz w:val="18"/>
                <w:szCs w:val="18"/>
              </w:rPr>
              <w:t>2.305.766</w:t>
            </w:r>
          </w:p>
        </w:tc>
        <w:tc>
          <w:tcPr>
            <w:tcW w:w="1005" w:type="dxa"/>
            <w:shd w:val="clear" w:color="auto" w:fill="auto"/>
            <w:vAlign w:val="bottom"/>
          </w:tcPr>
          <w:p w:rsidR="00371160" w:rsidRDefault="009658B8">
            <w:pPr>
              <w:jc w:val="right"/>
              <w:rPr>
                <w:sz w:val="18"/>
                <w:szCs w:val="18"/>
              </w:rPr>
            </w:pPr>
            <w:r>
              <w:rPr>
                <w:sz w:val="18"/>
                <w:szCs w:val="18"/>
              </w:rPr>
              <w:t>6.155</w:t>
            </w:r>
          </w:p>
        </w:tc>
        <w:tc>
          <w:tcPr>
            <w:tcW w:w="1005" w:type="dxa"/>
            <w:shd w:val="clear" w:color="auto" w:fill="auto"/>
            <w:vAlign w:val="bottom"/>
          </w:tcPr>
          <w:p w:rsidR="00371160" w:rsidRDefault="009658B8">
            <w:pPr>
              <w:jc w:val="right"/>
              <w:rPr>
                <w:sz w:val="18"/>
                <w:szCs w:val="18"/>
              </w:rPr>
            </w:pPr>
            <w:r>
              <w:rPr>
                <w:sz w:val="18"/>
                <w:szCs w:val="18"/>
              </w:rPr>
              <w:t>145.560</w:t>
            </w:r>
          </w:p>
        </w:tc>
        <w:tc>
          <w:tcPr>
            <w:tcW w:w="1005" w:type="dxa"/>
            <w:shd w:val="clear" w:color="auto" w:fill="FFFFFF"/>
            <w:vAlign w:val="bottom"/>
          </w:tcPr>
          <w:p w:rsidR="00371160" w:rsidRDefault="009658B8">
            <w:pPr>
              <w:jc w:val="right"/>
              <w:rPr>
                <w:sz w:val="18"/>
                <w:szCs w:val="18"/>
              </w:rPr>
            </w:pPr>
            <w:r>
              <w:rPr>
                <w:sz w:val="18"/>
                <w:szCs w:val="18"/>
              </w:rPr>
              <w:t>3.492.351</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Para Piyasalarına Borçlar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Diğer Mali Kuruluşlar. Sağl. Fonlar</w:t>
            </w:r>
          </w:p>
        </w:tc>
        <w:tc>
          <w:tcPr>
            <w:tcW w:w="1005" w:type="dxa"/>
            <w:shd w:val="clear" w:color="auto" w:fill="auto"/>
            <w:vAlign w:val="bottom"/>
          </w:tcPr>
          <w:p w:rsidR="00371160" w:rsidRDefault="009658B8">
            <w:pPr>
              <w:jc w:val="right"/>
              <w:rPr>
                <w:sz w:val="18"/>
                <w:szCs w:val="18"/>
              </w:rPr>
            </w:pPr>
            <w:r>
              <w:rPr>
                <w:sz w:val="18"/>
                <w:szCs w:val="18"/>
              </w:rPr>
              <w:t>280.592</w:t>
            </w:r>
          </w:p>
        </w:tc>
        <w:tc>
          <w:tcPr>
            <w:tcW w:w="1005" w:type="dxa"/>
            <w:shd w:val="clear" w:color="auto" w:fill="auto"/>
            <w:vAlign w:val="bottom"/>
          </w:tcPr>
          <w:p w:rsidR="00371160" w:rsidRDefault="009658B8">
            <w:pPr>
              <w:jc w:val="right"/>
              <w:rPr>
                <w:sz w:val="18"/>
                <w:szCs w:val="18"/>
              </w:rPr>
            </w:pPr>
            <w:r>
              <w:rPr>
                <w:sz w:val="18"/>
                <w:szCs w:val="18"/>
              </w:rPr>
              <w:t>341.645</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622.237</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İhraç Edilen Menkul Değerler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Muhtelif Borçlar</w:t>
            </w:r>
          </w:p>
        </w:tc>
        <w:tc>
          <w:tcPr>
            <w:tcW w:w="1005" w:type="dxa"/>
            <w:shd w:val="clear" w:color="auto" w:fill="auto"/>
            <w:vAlign w:val="bottom"/>
          </w:tcPr>
          <w:p w:rsidR="00371160" w:rsidRDefault="009658B8">
            <w:pPr>
              <w:jc w:val="right"/>
              <w:rPr>
                <w:sz w:val="18"/>
                <w:szCs w:val="18"/>
              </w:rPr>
            </w:pPr>
            <w:r>
              <w:rPr>
                <w:sz w:val="18"/>
                <w:szCs w:val="18"/>
              </w:rPr>
              <w:t>166</w:t>
            </w:r>
          </w:p>
        </w:tc>
        <w:tc>
          <w:tcPr>
            <w:tcW w:w="1005" w:type="dxa"/>
            <w:shd w:val="clear" w:color="auto" w:fill="auto"/>
            <w:vAlign w:val="bottom"/>
          </w:tcPr>
          <w:p w:rsidR="00371160" w:rsidRDefault="009658B8">
            <w:pPr>
              <w:jc w:val="right"/>
              <w:rPr>
                <w:sz w:val="18"/>
                <w:szCs w:val="18"/>
              </w:rPr>
            </w:pPr>
            <w:r>
              <w:rPr>
                <w:sz w:val="18"/>
                <w:szCs w:val="18"/>
              </w:rPr>
              <w:t>2.467</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23</w:t>
            </w:r>
          </w:p>
        </w:tc>
        <w:tc>
          <w:tcPr>
            <w:tcW w:w="1005" w:type="dxa"/>
            <w:shd w:val="clear" w:color="auto" w:fill="FFFFFF"/>
            <w:vAlign w:val="bottom"/>
          </w:tcPr>
          <w:p w:rsidR="00371160" w:rsidRDefault="009658B8">
            <w:pPr>
              <w:jc w:val="right"/>
              <w:rPr>
                <w:sz w:val="18"/>
                <w:szCs w:val="18"/>
              </w:rPr>
            </w:pPr>
            <w:r>
              <w:rPr>
                <w:sz w:val="18"/>
                <w:szCs w:val="18"/>
              </w:rPr>
              <w:t>2.656</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Riskten Korunma Amaçlı Türev Finansal Borçlar</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Diğer Yükümlülükler </w:t>
            </w:r>
            <w:r>
              <w:rPr>
                <w:snapToGrid w:val="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5.667</w:t>
            </w:r>
          </w:p>
        </w:tc>
        <w:tc>
          <w:tcPr>
            <w:tcW w:w="1005" w:type="dxa"/>
            <w:shd w:val="clear" w:color="auto" w:fill="auto"/>
            <w:vAlign w:val="bottom"/>
          </w:tcPr>
          <w:p w:rsidR="00371160" w:rsidRDefault="009658B8">
            <w:pPr>
              <w:jc w:val="right"/>
              <w:rPr>
                <w:sz w:val="18"/>
                <w:szCs w:val="18"/>
              </w:rPr>
            </w:pPr>
            <w:r>
              <w:rPr>
                <w:sz w:val="18"/>
                <w:szCs w:val="18"/>
              </w:rPr>
              <w:t>14.708</w:t>
            </w:r>
          </w:p>
        </w:tc>
        <w:tc>
          <w:tcPr>
            <w:tcW w:w="1005" w:type="dxa"/>
            <w:shd w:val="clear" w:color="auto" w:fill="auto"/>
            <w:vAlign w:val="bottom"/>
          </w:tcPr>
          <w:p w:rsidR="00371160" w:rsidRDefault="009658B8">
            <w:pPr>
              <w:jc w:val="right"/>
              <w:rPr>
                <w:sz w:val="18"/>
                <w:szCs w:val="18"/>
              </w:rPr>
            </w:pPr>
            <w:r>
              <w:rPr>
                <w:sz w:val="18"/>
                <w:szCs w:val="18"/>
              </w:rPr>
              <w:t>302</w:t>
            </w:r>
          </w:p>
        </w:tc>
        <w:tc>
          <w:tcPr>
            <w:tcW w:w="1005" w:type="dxa"/>
            <w:shd w:val="clear" w:color="auto" w:fill="auto"/>
            <w:vAlign w:val="bottom"/>
          </w:tcPr>
          <w:p w:rsidR="00371160" w:rsidRDefault="009658B8">
            <w:pPr>
              <w:jc w:val="right"/>
              <w:rPr>
                <w:sz w:val="18"/>
                <w:szCs w:val="18"/>
              </w:rPr>
            </w:pPr>
            <w:r>
              <w:rPr>
                <w:sz w:val="18"/>
                <w:szCs w:val="18"/>
              </w:rPr>
              <w:t>71</w:t>
            </w:r>
          </w:p>
        </w:tc>
        <w:tc>
          <w:tcPr>
            <w:tcW w:w="1005" w:type="dxa"/>
            <w:shd w:val="clear" w:color="auto" w:fill="FFFFFF"/>
            <w:vAlign w:val="bottom"/>
          </w:tcPr>
          <w:p w:rsidR="00371160" w:rsidRDefault="009658B8">
            <w:pPr>
              <w:jc w:val="right"/>
              <w:rPr>
                <w:sz w:val="18"/>
                <w:szCs w:val="18"/>
              </w:rPr>
            </w:pPr>
            <w:r>
              <w:rPr>
                <w:sz w:val="18"/>
                <w:szCs w:val="18"/>
              </w:rPr>
              <w:t>20.</w:t>
            </w:r>
            <w:del w:id="1057" w:author="Asiye Mara (Open)&#10;" w:date="2011-02-12T01:52:00Z">
              <w:r>
                <w:rPr>
                  <w:sz w:val="18"/>
                  <w:szCs w:val="18"/>
                </w:rPr>
                <w:delText>749</w:delText>
              </w:r>
            </w:del>
            <w:ins w:id="1058" w:author="Asiye Mara (Open)&#10;" w:date="2011-02-12T01:52:00Z">
              <w:r>
                <w:rPr>
                  <w:sz w:val="18"/>
                  <w:szCs w:val="18"/>
                </w:rPr>
                <w:t>748</w:t>
              </w:r>
            </w:ins>
          </w:p>
        </w:tc>
      </w:tr>
      <w:tr w:rsidR="00F6531F" w:rsidRPr="00872466" w:rsidTr="008E500E">
        <w:trPr>
          <w:trHeight w:val="255"/>
        </w:trPr>
        <w:tc>
          <w:tcPr>
            <w:tcW w:w="4320" w:type="dxa"/>
            <w:shd w:val="clear" w:color="auto" w:fill="FFFFFF"/>
            <w:vAlign w:val="center"/>
          </w:tcPr>
          <w:p w:rsidR="00371160" w:rsidRDefault="009658B8">
            <w:pPr>
              <w:rPr>
                <w:b/>
                <w:snapToGrid w:val="0"/>
                <w:sz w:val="18"/>
                <w:szCs w:val="18"/>
                <w:lang w:val="tr-TR"/>
              </w:rPr>
            </w:pPr>
            <w:r>
              <w:rPr>
                <w:b/>
                <w:snapToGrid w:val="0"/>
                <w:sz w:val="18"/>
                <w:szCs w:val="18"/>
                <w:lang w:val="tr-TR"/>
              </w:rPr>
              <w:t>Toplam Yükümlülükler</w:t>
            </w:r>
          </w:p>
        </w:tc>
        <w:tc>
          <w:tcPr>
            <w:tcW w:w="1005" w:type="dxa"/>
            <w:shd w:val="clear" w:color="auto" w:fill="auto"/>
            <w:vAlign w:val="bottom"/>
          </w:tcPr>
          <w:p w:rsidR="00371160" w:rsidRDefault="009658B8">
            <w:pPr>
              <w:jc w:val="right"/>
              <w:rPr>
                <w:b/>
                <w:sz w:val="18"/>
                <w:szCs w:val="18"/>
              </w:rPr>
            </w:pPr>
            <w:r>
              <w:rPr>
                <w:b/>
                <w:sz w:val="18"/>
                <w:szCs w:val="18"/>
              </w:rPr>
              <w:t>1.324.989</w:t>
            </w:r>
          </w:p>
        </w:tc>
        <w:tc>
          <w:tcPr>
            <w:tcW w:w="1005" w:type="dxa"/>
            <w:shd w:val="clear" w:color="auto" w:fill="auto"/>
            <w:vAlign w:val="bottom"/>
          </w:tcPr>
          <w:p w:rsidR="00371160" w:rsidRDefault="009658B8">
            <w:pPr>
              <w:jc w:val="right"/>
              <w:rPr>
                <w:b/>
                <w:sz w:val="18"/>
                <w:szCs w:val="18"/>
              </w:rPr>
            </w:pPr>
            <w:r>
              <w:rPr>
                <w:b/>
                <w:sz w:val="18"/>
                <w:szCs w:val="18"/>
              </w:rPr>
              <w:t>2.672.825</w:t>
            </w:r>
          </w:p>
        </w:tc>
        <w:tc>
          <w:tcPr>
            <w:tcW w:w="1005" w:type="dxa"/>
            <w:shd w:val="clear" w:color="auto" w:fill="auto"/>
            <w:vAlign w:val="bottom"/>
          </w:tcPr>
          <w:p w:rsidR="00371160" w:rsidRDefault="009658B8">
            <w:pPr>
              <w:jc w:val="right"/>
              <w:rPr>
                <w:b/>
                <w:sz w:val="18"/>
                <w:szCs w:val="18"/>
              </w:rPr>
            </w:pPr>
            <w:r>
              <w:rPr>
                <w:b/>
                <w:sz w:val="18"/>
                <w:szCs w:val="18"/>
              </w:rPr>
              <w:t>6.457</w:t>
            </w:r>
          </w:p>
        </w:tc>
        <w:tc>
          <w:tcPr>
            <w:tcW w:w="1005" w:type="dxa"/>
            <w:shd w:val="clear" w:color="auto" w:fill="auto"/>
            <w:vAlign w:val="bottom"/>
          </w:tcPr>
          <w:p w:rsidR="00371160" w:rsidRDefault="009658B8">
            <w:pPr>
              <w:jc w:val="right"/>
              <w:rPr>
                <w:b/>
                <w:sz w:val="18"/>
                <w:szCs w:val="18"/>
              </w:rPr>
            </w:pPr>
            <w:r>
              <w:rPr>
                <w:b/>
                <w:sz w:val="18"/>
                <w:szCs w:val="18"/>
              </w:rPr>
              <w:t>145.</w:t>
            </w:r>
            <w:del w:id="1059" w:author="Asiye Mara (Open)&#10;" w:date="2011-02-12T01:52:00Z">
              <w:r>
                <w:rPr>
                  <w:b/>
                  <w:sz w:val="18"/>
                  <w:szCs w:val="18"/>
                </w:rPr>
                <w:delText>665</w:delText>
              </w:r>
            </w:del>
            <w:ins w:id="1060" w:author="Asiye Mara (Open)&#10;" w:date="2011-02-12T01:52:00Z">
              <w:r>
                <w:rPr>
                  <w:b/>
                  <w:sz w:val="18"/>
                  <w:szCs w:val="18"/>
                </w:rPr>
                <w:t>664</w:t>
              </w:r>
            </w:ins>
          </w:p>
        </w:tc>
        <w:tc>
          <w:tcPr>
            <w:tcW w:w="1005" w:type="dxa"/>
            <w:shd w:val="clear" w:color="auto" w:fill="FFFFFF"/>
            <w:vAlign w:val="bottom"/>
          </w:tcPr>
          <w:p w:rsidR="00371160" w:rsidRDefault="009658B8">
            <w:pPr>
              <w:jc w:val="right"/>
              <w:rPr>
                <w:b/>
                <w:sz w:val="18"/>
                <w:szCs w:val="18"/>
              </w:rPr>
            </w:pPr>
            <w:r>
              <w:rPr>
                <w:b/>
                <w:sz w:val="18"/>
                <w:szCs w:val="18"/>
              </w:rPr>
              <w:t>4.149.93</w:t>
            </w:r>
            <w:ins w:id="1061" w:author="Asiye Mara (Open)&#10;" w:date="2011-02-12T01:52:00Z">
              <w:r>
                <w:rPr>
                  <w:b/>
                  <w:sz w:val="18"/>
                  <w:szCs w:val="18"/>
                </w:rPr>
                <w:t>5</w:t>
              </w:r>
            </w:ins>
            <w:del w:id="1062" w:author="Asiye Mara (Open)&#10;" w:date="2011-02-12T01:52:00Z">
              <w:r>
                <w:rPr>
                  <w:b/>
                  <w:sz w:val="18"/>
                  <w:szCs w:val="18"/>
                </w:rPr>
                <w:delText>6</w:delText>
              </w:r>
            </w:del>
          </w:p>
        </w:tc>
      </w:tr>
      <w:tr w:rsidR="00F6531F" w:rsidRPr="00872466" w:rsidTr="008E500E">
        <w:trPr>
          <w:trHeight w:val="255"/>
        </w:trPr>
        <w:tc>
          <w:tcPr>
            <w:tcW w:w="4320" w:type="dxa"/>
            <w:shd w:val="clear" w:color="auto" w:fill="FFFFFF"/>
            <w:noWrap/>
            <w:vAlign w:val="center"/>
          </w:tcPr>
          <w:p w:rsidR="00371160" w:rsidRDefault="009658B8">
            <w:pPr>
              <w:rPr>
                <w:snapToGrid w:val="0"/>
                <w:sz w:val="18"/>
                <w:szCs w:val="18"/>
                <w:lang w:val="tr-TR"/>
              </w:rPr>
            </w:pPr>
            <w:r>
              <w:rPr>
                <w:snapToGrid w:val="0"/>
                <w:sz w:val="18"/>
                <w:szCs w:val="18"/>
                <w:lang w:val="tr-TR"/>
              </w:rPr>
              <w:t>Net Bilanço Pozisyonu</w:t>
            </w:r>
          </w:p>
        </w:tc>
        <w:tc>
          <w:tcPr>
            <w:tcW w:w="1005" w:type="dxa"/>
            <w:shd w:val="clear" w:color="auto" w:fill="auto"/>
            <w:vAlign w:val="bottom"/>
          </w:tcPr>
          <w:p w:rsidR="00371160" w:rsidRDefault="009658B8">
            <w:pPr>
              <w:jc w:val="right"/>
              <w:rPr>
                <w:sz w:val="18"/>
                <w:szCs w:val="18"/>
              </w:rPr>
            </w:pPr>
            <w:r>
              <w:rPr>
                <w:sz w:val="18"/>
                <w:szCs w:val="18"/>
              </w:rPr>
              <w:t>(187.549)</w:t>
            </w:r>
          </w:p>
        </w:tc>
        <w:tc>
          <w:tcPr>
            <w:tcW w:w="1005" w:type="dxa"/>
            <w:shd w:val="clear" w:color="auto" w:fill="auto"/>
            <w:vAlign w:val="bottom"/>
          </w:tcPr>
          <w:p w:rsidR="00371160" w:rsidRDefault="009658B8">
            <w:pPr>
              <w:jc w:val="right"/>
              <w:rPr>
                <w:sz w:val="18"/>
                <w:szCs w:val="18"/>
              </w:rPr>
            </w:pPr>
            <w:r>
              <w:rPr>
                <w:sz w:val="18"/>
                <w:szCs w:val="18"/>
              </w:rPr>
              <w:t>508.710</w:t>
            </w:r>
          </w:p>
        </w:tc>
        <w:tc>
          <w:tcPr>
            <w:tcW w:w="1005" w:type="dxa"/>
            <w:shd w:val="clear" w:color="auto" w:fill="auto"/>
            <w:vAlign w:val="bottom"/>
          </w:tcPr>
          <w:p w:rsidR="00371160" w:rsidRDefault="009658B8">
            <w:pPr>
              <w:jc w:val="right"/>
              <w:rPr>
                <w:sz w:val="18"/>
                <w:szCs w:val="18"/>
              </w:rPr>
            </w:pPr>
            <w:r>
              <w:rPr>
                <w:sz w:val="18"/>
                <w:szCs w:val="18"/>
              </w:rPr>
              <w:t>(896)</w:t>
            </w:r>
          </w:p>
        </w:tc>
        <w:tc>
          <w:tcPr>
            <w:tcW w:w="1005" w:type="dxa"/>
            <w:shd w:val="clear" w:color="auto" w:fill="auto"/>
            <w:vAlign w:val="bottom"/>
          </w:tcPr>
          <w:p w:rsidR="00371160" w:rsidRDefault="009658B8">
            <w:pPr>
              <w:jc w:val="right"/>
              <w:rPr>
                <w:sz w:val="18"/>
                <w:szCs w:val="18"/>
              </w:rPr>
            </w:pPr>
            <w:r>
              <w:rPr>
                <w:sz w:val="18"/>
                <w:szCs w:val="18"/>
              </w:rPr>
              <w:t>(16.12</w:t>
            </w:r>
            <w:ins w:id="1063" w:author="Asiye Mara (Open)&#10;" w:date="2011-02-12T01:52:00Z">
              <w:r>
                <w:rPr>
                  <w:sz w:val="18"/>
                  <w:szCs w:val="18"/>
                </w:rPr>
                <w:t>2</w:t>
              </w:r>
            </w:ins>
            <w:del w:id="1064" w:author="Asiye Mara (Open)&#10;" w:date="2011-02-12T01:52:00Z">
              <w:r>
                <w:rPr>
                  <w:sz w:val="18"/>
                  <w:szCs w:val="18"/>
                </w:rPr>
                <w:delText>3</w:delText>
              </w:r>
            </w:del>
            <w:r>
              <w:rPr>
                <w:sz w:val="18"/>
                <w:szCs w:val="18"/>
              </w:rPr>
              <w:t>)</w:t>
            </w:r>
          </w:p>
        </w:tc>
        <w:tc>
          <w:tcPr>
            <w:tcW w:w="1005" w:type="dxa"/>
            <w:shd w:val="clear" w:color="auto" w:fill="FFFFFF"/>
            <w:vAlign w:val="bottom"/>
          </w:tcPr>
          <w:p w:rsidR="00371160" w:rsidRDefault="009658B8">
            <w:pPr>
              <w:jc w:val="right"/>
              <w:rPr>
                <w:sz w:val="18"/>
                <w:szCs w:val="18"/>
              </w:rPr>
            </w:pPr>
            <w:r>
              <w:rPr>
                <w:sz w:val="18"/>
                <w:szCs w:val="18"/>
              </w:rPr>
              <w:t>304.</w:t>
            </w:r>
            <w:del w:id="1065" w:author="Asiye Mara (Open)&#10;" w:date="2011-02-12T01:52:00Z">
              <w:r>
                <w:rPr>
                  <w:sz w:val="18"/>
                  <w:szCs w:val="18"/>
                </w:rPr>
                <w:delText>142</w:delText>
              </w:r>
            </w:del>
            <w:ins w:id="1066" w:author="Asiye Mara (Open)&#10;" w:date="2011-02-12T01:52:00Z">
              <w:r>
                <w:rPr>
                  <w:sz w:val="18"/>
                  <w:szCs w:val="18"/>
                </w:rPr>
                <w:t>143</w:t>
              </w:r>
            </w:ins>
          </w:p>
        </w:tc>
      </w:tr>
      <w:tr w:rsidR="00F6531F" w:rsidRPr="00872466" w:rsidTr="008E500E">
        <w:trPr>
          <w:trHeight w:val="255"/>
        </w:trPr>
        <w:tc>
          <w:tcPr>
            <w:tcW w:w="4320" w:type="dxa"/>
            <w:shd w:val="clear" w:color="auto" w:fill="FFFFFF"/>
            <w:vAlign w:val="center"/>
          </w:tcPr>
          <w:p w:rsidR="00371160" w:rsidRDefault="009658B8">
            <w:pPr>
              <w:rPr>
                <w:snapToGrid w:val="0"/>
                <w:sz w:val="18"/>
                <w:szCs w:val="18"/>
                <w:lang w:val="tr-TR"/>
              </w:rPr>
            </w:pPr>
            <w:r>
              <w:rPr>
                <w:snapToGrid w:val="0"/>
                <w:sz w:val="18"/>
                <w:szCs w:val="18"/>
                <w:lang w:val="tr-TR"/>
              </w:rPr>
              <w:t>Net Nazım Hesap Pozisyonu</w:t>
            </w:r>
          </w:p>
        </w:tc>
        <w:tc>
          <w:tcPr>
            <w:tcW w:w="1005" w:type="dxa"/>
            <w:shd w:val="clear" w:color="auto" w:fill="auto"/>
            <w:vAlign w:val="bottom"/>
          </w:tcPr>
          <w:p w:rsidR="00371160" w:rsidRDefault="009658B8">
            <w:pPr>
              <w:jc w:val="right"/>
              <w:rPr>
                <w:sz w:val="18"/>
                <w:szCs w:val="18"/>
              </w:rPr>
            </w:pPr>
            <w:r>
              <w:rPr>
                <w:sz w:val="18"/>
                <w:szCs w:val="18"/>
              </w:rPr>
              <w:t>188.586</w:t>
            </w:r>
          </w:p>
        </w:tc>
        <w:tc>
          <w:tcPr>
            <w:tcW w:w="1005" w:type="dxa"/>
            <w:shd w:val="clear" w:color="auto" w:fill="auto"/>
            <w:vAlign w:val="bottom"/>
          </w:tcPr>
          <w:p w:rsidR="00371160" w:rsidRDefault="009658B8">
            <w:pPr>
              <w:jc w:val="right"/>
              <w:rPr>
                <w:sz w:val="18"/>
                <w:szCs w:val="18"/>
              </w:rPr>
            </w:pPr>
            <w:r>
              <w:rPr>
                <w:sz w:val="18"/>
                <w:szCs w:val="18"/>
              </w:rPr>
              <w:t>(508.585)</w:t>
            </w:r>
          </w:p>
        </w:tc>
        <w:tc>
          <w:tcPr>
            <w:tcW w:w="1005" w:type="dxa"/>
            <w:shd w:val="clear" w:color="auto" w:fill="auto"/>
            <w:vAlign w:val="bottom"/>
          </w:tcPr>
          <w:p w:rsidR="00371160" w:rsidRDefault="009658B8">
            <w:pPr>
              <w:jc w:val="right"/>
              <w:rPr>
                <w:sz w:val="18"/>
                <w:szCs w:val="18"/>
              </w:rPr>
            </w:pPr>
            <w:r>
              <w:rPr>
                <w:sz w:val="18"/>
                <w:szCs w:val="18"/>
              </w:rPr>
              <w:t>907</w:t>
            </w:r>
          </w:p>
        </w:tc>
        <w:tc>
          <w:tcPr>
            <w:tcW w:w="1005" w:type="dxa"/>
            <w:shd w:val="clear" w:color="auto" w:fill="auto"/>
            <w:vAlign w:val="bottom"/>
          </w:tcPr>
          <w:p w:rsidR="00371160" w:rsidRDefault="009658B8">
            <w:pPr>
              <w:jc w:val="right"/>
              <w:rPr>
                <w:sz w:val="18"/>
                <w:szCs w:val="18"/>
              </w:rPr>
            </w:pPr>
            <w:r>
              <w:rPr>
                <w:sz w:val="18"/>
                <w:szCs w:val="18"/>
              </w:rPr>
              <w:t>16.933</w:t>
            </w:r>
          </w:p>
        </w:tc>
        <w:tc>
          <w:tcPr>
            <w:tcW w:w="1005" w:type="dxa"/>
            <w:shd w:val="clear" w:color="auto" w:fill="FFFFFF"/>
            <w:vAlign w:val="bottom"/>
          </w:tcPr>
          <w:p w:rsidR="00371160" w:rsidRDefault="009658B8">
            <w:pPr>
              <w:jc w:val="right"/>
              <w:rPr>
                <w:sz w:val="18"/>
                <w:szCs w:val="18"/>
              </w:rPr>
            </w:pPr>
            <w:r>
              <w:rPr>
                <w:sz w:val="18"/>
                <w:szCs w:val="18"/>
              </w:rPr>
              <w:t>(302.</w:t>
            </w:r>
            <w:del w:id="1067" w:author="Gülşah Tuba Ünlü (Open)&#10;" w:date="2011-02-13T01:44:00Z">
              <w:r>
                <w:rPr>
                  <w:sz w:val="18"/>
                  <w:szCs w:val="18"/>
                </w:rPr>
                <w:delText>160</w:delText>
              </w:r>
            </w:del>
            <w:ins w:id="1068" w:author="Gülşah Tuba Ünlü (Open)&#10;" w:date="2011-02-13T01:44:00Z">
              <w:r>
                <w:rPr>
                  <w:sz w:val="18"/>
                  <w:szCs w:val="18"/>
                </w:rPr>
                <w:t>159</w:t>
              </w:r>
            </w:ins>
            <w:r>
              <w:rPr>
                <w:sz w:val="18"/>
                <w:szCs w:val="18"/>
              </w:rPr>
              <w:t>)</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Türev Finansal Araçlardan Alacaklar </w:t>
            </w:r>
            <w:r>
              <w:rPr>
                <w:snapToGrid w:val="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195.760</w:t>
            </w:r>
          </w:p>
        </w:tc>
        <w:tc>
          <w:tcPr>
            <w:tcW w:w="1005" w:type="dxa"/>
            <w:shd w:val="clear" w:color="auto" w:fill="auto"/>
            <w:vAlign w:val="bottom"/>
          </w:tcPr>
          <w:p w:rsidR="00371160" w:rsidRDefault="009658B8">
            <w:pPr>
              <w:jc w:val="right"/>
              <w:rPr>
                <w:sz w:val="18"/>
                <w:szCs w:val="18"/>
              </w:rPr>
            </w:pPr>
            <w:r>
              <w:rPr>
                <w:sz w:val="18"/>
                <w:szCs w:val="18"/>
              </w:rPr>
              <w:t>3.332</w:t>
            </w:r>
          </w:p>
        </w:tc>
        <w:tc>
          <w:tcPr>
            <w:tcW w:w="1005" w:type="dxa"/>
            <w:shd w:val="clear" w:color="auto" w:fill="auto"/>
            <w:vAlign w:val="bottom"/>
          </w:tcPr>
          <w:p w:rsidR="00371160" w:rsidRDefault="009658B8">
            <w:pPr>
              <w:jc w:val="right"/>
              <w:rPr>
                <w:sz w:val="18"/>
                <w:szCs w:val="18"/>
              </w:rPr>
            </w:pPr>
            <w:r>
              <w:rPr>
                <w:sz w:val="18"/>
                <w:szCs w:val="18"/>
              </w:rPr>
              <w:t>907</w:t>
            </w:r>
          </w:p>
        </w:tc>
        <w:tc>
          <w:tcPr>
            <w:tcW w:w="1005" w:type="dxa"/>
            <w:shd w:val="clear" w:color="auto" w:fill="auto"/>
            <w:vAlign w:val="bottom"/>
          </w:tcPr>
          <w:p w:rsidR="00371160" w:rsidRDefault="009658B8">
            <w:pPr>
              <w:jc w:val="right"/>
              <w:rPr>
                <w:sz w:val="18"/>
                <w:szCs w:val="18"/>
              </w:rPr>
            </w:pPr>
            <w:r>
              <w:rPr>
                <w:sz w:val="18"/>
                <w:szCs w:val="18"/>
              </w:rPr>
              <w:t>17.699</w:t>
            </w:r>
          </w:p>
        </w:tc>
        <w:tc>
          <w:tcPr>
            <w:tcW w:w="1005" w:type="dxa"/>
            <w:shd w:val="clear" w:color="auto" w:fill="FFFFFF"/>
            <w:vAlign w:val="bottom"/>
          </w:tcPr>
          <w:p w:rsidR="00371160" w:rsidRDefault="009658B8">
            <w:pPr>
              <w:jc w:val="right"/>
              <w:rPr>
                <w:sz w:val="18"/>
                <w:szCs w:val="18"/>
              </w:rPr>
            </w:pPr>
            <w:r>
              <w:rPr>
                <w:sz w:val="18"/>
                <w:szCs w:val="18"/>
              </w:rPr>
              <w:t>217.698</w:t>
            </w:r>
          </w:p>
        </w:tc>
      </w:tr>
      <w:tr w:rsidR="00F6531F" w:rsidRPr="00872466" w:rsidTr="008E500E">
        <w:trPr>
          <w:trHeight w:val="255"/>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Türev Finansal Araçlardan Borçlar </w:t>
            </w:r>
            <w:r>
              <w:rPr>
                <w:snapToGrid w:val="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7.174</w:t>
            </w:r>
          </w:p>
        </w:tc>
        <w:tc>
          <w:tcPr>
            <w:tcW w:w="1005" w:type="dxa"/>
            <w:shd w:val="clear" w:color="auto" w:fill="auto"/>
            <w:vAlign w:val="bottom"/>
          </w:tcPr>
          <w:p w:rsidR="00371160" w:rsidRDefault="009658B8">
            <w:pPr>
              <w:jc w:val="right"/>
              <w:rPr>
                <w:sz w:val="18"/>
                <w:szCs w:val="18"/>
              </w:rPr>
            </w:pPr>
            <w:r>
              <w:rPr>
                <w:sz w:val="18"/>
                <w:szCs w:val="18"/>
              </w:rPr>
              <w:t>511.917</w:t>
            </w:r>
          </w:p>
        </w:tc>
        <w:tc>
          <w:tcPr>
            <w:tcW w:w="1005" w:type="dxa"/>
            <w:shd w:val="clear" w:color="auto" w:fill="auto"/>
            <w:vAlign w:val="bottom"/>
          </w:tcPr>
          <w:p w:rsidR="00371160" w:rsidRDefault="009658B8">
            <w:pPr>
              <w:jc w:val="right"/>
              <w:rPr>
                <w:sz w:val="18"/>
                <w:szCs w:val="18"/>
              </w:rPr>
            </w:pPr>
            <w:r>
              <w:rPr>
                <w:sz w:val="18"/>
                <w:szCs w:val="18"/>
              </w:rPr>
              <w:t>-</w:t>
            </w:r>
          </w:p>
        </w:tc>
        <w:tc>
          <w:tcPr>
            <w:tcW w:w="1005" w:type="dxa"/>
            <w:shd w:val="clear" w:color="auto" w:fill="auto"/>
            <w:vAlign w:val="bottom"/>
          </w:tcPr>
          <w:p w:rsidR="00371160" w:rsidRDefault="009658B8">
            <w:pPr>
              <w:jc w:val="right"/>
              <w:rPr>
                <w:sz w:val="18"/>
                <w:szCs w:val="18"/>
              </w:rPr>
            </w:pPr>
            <w:r>
              <w:rPr>
                <w:sz w:val="18"/>
                <w:szCs w:val="18"/>
              </w:rPr>
              <w:t>766</w:t>
            </w:r>
          </w:p>
        </w:tc>
        <w:tc>
          <w:tcPr>
            <w:tcW w:w="1005" w:type="dxa"/>
            <w:shd w:val="clear" w:color="auto" w:fill="FFFFFF"/>
            <w:vAlign w:val="bottom"/>
          </w:tcPr>
          <w:p w:rsidR="00371160" w:rsidRDefault="009658B8">
            <w:pPr>
              <w:jc w:val="right"/>
              <w:rPr>
                <w:sz w:val="18"/>
                <w:szCs w:val="18"/>
              </w:rPr>
            </w:pPr>
            <w:r>
              <w:rPr>
                <w:sz w:val="18"/>
                <w:szCs w:val="18"/>
              </w:rPr>
              <w:t>519.85</w:t>
            </w:r>
            <w:ins w:id="1069" w:author="Asiye Mara (Open)&#10;" w:date="2011-02-12T01:52:00Z">
              <w:r>
                <w:rPr>
                  <w:sz w:val="18"/>
                  <w:szCs w:val="18"/>
                </w:rPr>
                <w:t>7</w:t>
              </w:r>
            </w:ins>
            <w:del w:id="1070" w:author="Asiye Mara (Open)&#10;" w:date="2011-02-12T01:52:00Z">
              <w:r>
                <w:rPr>
                  <w:sz w:val="18"/>
                  <w:szCs w:val="18"/>
                </w:rPr>
                <w:delText>8</w:delText>
              </w:r>
            </w:del>
          </w:p>
        </w:tc>
      </w:tr>
      <w:tr w:rsidR="00F6531F" w:rsidRPr="00872466" w:rsidTr="008E500E">
        <w:trPr>
          <w:trHeight w:val="255"/>
        </w:trPr>
        <w:tc>
          <w:tcPr>
            <w:tcW w:w="4320" w:type="dxa"/>
            <w:shd w:val="clear" w:color="auto" w:fill="FFFFFF"/>
            <w:vAlign w:val="center"/>
          </w:tcPr>
          <w:p w:rsidR="00371160" w:rsidRDefault="009658B8">
            <w:pPr>
              <w:pStyle w:val="Heading5"/>
              <w:ind w:left="360"/>
              <w:rPr>
                <w:rFonts w:ascii="Times New Roman" w:hAnsi="Times New Roman"/>
                <w:b w:val="0"/>
                <w:bCs/>
                <w:sz w:val="18"/>
                <w:szCs w:val="18"/>
                <w:lang w:val="tr-TR"/>
              </w:rPr>
            </w:pPr>
            <w:r>
              <w:rPr>
                <w:rFonts w:ascii="Times New Roman" w:hAnsi="Times New Roman"/>
                <w:b w:val="0"/>
                <w:bCs/>
                <w:sz w:val="18"/>
                <w:szCs w:val="18"/>
                <w:lang w:val="tr-TR"/>
              </w:rPr>
              <w:t>Gayr</w:t>
            </w:r>
            <w:del w:id="1071" w:author="Gülşah Tuba Ünlü (Open)&#10;" w:date="2011-02-12T11:45:00Z">
              <w:r>
                <w:rPr>
                  <w:rFonts w:ascii="Times New Roman" w:hAnsi="Times New Roman"/>
                  <w:b w:val="0"/>
                  <w:bCs/>
                  <w:sz w:val="18"/>
                  <w:szCs w:val="18"/>
                  <w:lang w:val="tr-TR"/>
                </w:rPr>
                <w:delText>ınakdi</w:delText>
              </w:r>
            </w:del>
            <w:ins w:id="1072" w:author="Gülşah Tuba Ünlü (Open)&#10;" w:date="2011-02-12T11:45:00Z">
              <w:r>
                <w:rPr>
                  <w:rFonts w:ascii="Times New Roman" w:hAnsi="Times New Roman"/>
                  <w:b w:val="0"/>
                  <w:bCs/>
                  <w:sz w:val="18"/>
                  <w:szCs w:val="18"/>
                  <w:lang w:val="tr-TR"/>
                </w:rPr>
                <w:t>inakdi</w:t>
              </w:r>
            </w:ins>
            <w:r>
              <w:rPr>
                <w:rFonts w:ascii="Times New Roman" w:hAnsi="Times New Roman"/>
                <w:b w:val="0"/>
                <w:bCs/>
                <w:sz w:val="18"/>
                <w:szCs w:val="18"/>
                <w:lang w:val="tr-TR"/>
              </w:rPr>
              <w:t xml:space="preserve"> Krediler </w:t>
            </w:r>
            <w:r>
              <w:rPr>
                <w:rFonts w:ascii="Times New Roman" w:hAnsi="Times New Roman"/>
                <w:b w:val="0"/>
                <w:bCs/>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1.376.636</w:t>
            </w:r>
          </w:p>
        </w:tc>
        <w:tc>
          <w:tcPr>
            <w:tcW w:w="1005" w:type="dxa"/>
            <w:shd w:val="clear" w:color="auto" w:fill="auto"/>
            <w:vAlign w:val="bottom"/>
          </w:tcPr>
          <w:p w:rsidR="00371160" w:rsidRDefault="009658B8">
            <w:pPr>
              <w:jc w:val="right"/>
              <w:rPr>
                <w:sz w:val="18"/>
                <w:szCs w:val="18"/>
              </w:rPr>
            </w:pPr>
            <w:r>
              <w:rPr>
                <w:sz w:val="18"/>
                <w:szCs w:val="18"/>
              </w:rPr>
              <w:t>3.485.728</w:t>
            </w:r>
          </w:p>
        </w:tc>
        <w:tc>
          <w:tcPr>
            <w:tcW w:w="1005" w:type="dxa"/>
            <w:shd w:val="clear" w:color="auto" w:fill="auto"/>
            <w:vAlign w:val="bottom"/>
          </w:tcPr>
          <w:p w:rsidR="00371160" w:rsidRDefault="009658B8">
            <w:pPr>
              <w:jc w:val="right"/>
              <w:rPr>
                <w:sz w:val="18"/>
                <w:szCs w:val="18"/>
              </w:rPr>
            </w:pPr>
            <w:r>
              <w:rPr>
                <w:sz w:val="18"/>
                <w:szCs w:val="18"/>
              </w:rPr>
              <w:t>44.138</w:t>
            </w:r>
          </w:p>
        </w:tc>
        <w:tc>
          <w:tcPr>
            <w:tcW w:w="1005" w:type="dxa"/>
            <w:shd w:val="clear" w:color="auto" w:fill="auto"/>
            <w:vAlign w:val="bottom"/>
          </w:tcPr>
          <w:p w:rsidR="00371160" w:rsidRDefault="009658B8">
            <w:pPr>
              <w:jc w:val="right"/>
              <w:rPr>
                <w:sz w:val="18"/>
                <w:szCs w:val="18"/>
              </w:rPr>
            </w:pPr>
            <w:r>
              <w:rPr>
                <w:sz w:val="18"/>
                <w:szCs w:val="18"/>
              </w:rPr>
              <w:t>93.786</w:t>
            </w:r>
          </w:p>
        </w:tc>
        <w:tc>
          <w:tcPr>
            <w:tcW w:w="1005" w:type="dxa"/>
            <w:shd w:val="clear" w:color="auto" w:fill="FFFFFF"/>
            <w:vAlign w:val="bottom"/>
          </w:tcPr>
          <w:p w:rsidR="00371160" w:rsidRDefault="009658B8">
            <w:pPr>
              <w:jc w:val="right"/>
              <w:rPr>
                <w:sz w:val="18"/>
                <w:szCs w:val="18"/>
              </w:rPr>
            </w:pPr>
            <w:r>
              <w:rPr>
                <w:sz w:val="18"/>
                <w:szCs w:val="18"/>
              </w:rPr>
              <w:t>5.000.288</w:t>
            </w:r>
          </w:p>
        </w:tc>
      </w:tr>
      <w:tr w:rsidR="009C078F" w:rsidRPr="00872466" w:rsidTr="008E500E">
        <w:trPr>
          <w:trHeight w:val="255"/>
        </w:trPr>
        <w:tc>
          <w:tcPr>
            <w:tcW w:w="4320" w:type="dxa"/>
            <w:shd w:val="clear" w:color="auto" w:fill="FFFFFF"/>
            <w:vAlign w:val="center"/>
          </w:tcPr>
          <w:p w:rsidR="00371160" w:rsidRDefault="009658B8">
            <w:pPr>
              <w:pStyle w:val="Heading3"/>
              <w:ind w:left="0"/>
              <w:rPr>
                <w:rFonts w:ascii="Times New Roman" w:hAnsi="Times New Roman"/>
                <w:sz w:val="18"/>
                <w:szCs w:val="18"/>
                <w:lang w:val="tr-TR"/>
              </w:rPr>
            </w:pPr>
            <w:r>
              <w:rPr>
                <w:rFonts w:ascii="Times New Roman" w:hAnsi="Times New Roman"/>
                <w:sz w:val="18"/>
                <w:szCs w:val="18"/>
                <w:lang w:val="tr-TR"/>
              </w:rPr>
              <w:t>Önceki Dönem - 31 Aralık 2009</w:t>
            </w:r>
          </w:p>
        </w:tc>
        <w:tc>
          <w:tcPr>
            <w:tcW w:w="1005" w:type="dxa"/>
            <w:shd w:val="clear" w:color="auto" w:fill="auto"/>
            <w:vAlign w:val="bottom"/>
          </w:tcPr>
          <w:p w:rsidR="00371160" w:rsidRDefault="00371160">
            <w:pPr>
              <w:jc w:val="right"/>
              <w:rPr>
                <w:sz w:val="16"/>
                <w:szCs w:val="16"/>
              </w:rPr>
            </w:pPr>
          </w:p>
        </w:tc>
        <w:tc>
          <w:tcPr>
            <w:tcW w:w="1005" w:type="dxa"/>
            <w:shd w:val="clear" w:color="auto" w:fill="auto"/>
            <w:vAlign w:val="bottom"/>
          </w:tcPr>
          <w:p w:rsidR="00371160" w:rsidRDefault="00371160">
            <w:pPr>
              <w:jc w:val="right"/>
              <w:rPr>
                <w:sz w:val="16"/>
                <w:szCs w:val="16"/>
              </w:rPr>
            </w:pPr>
          </w:p>
        </w:tc>
        <w:tc>
          <w:tcPr>
            <w:tcW w:w="1005" w:type="dxa"/>
            <w:shd w:val="clear" w:color="auto" w:fill="auto"/>
            <w:vAlign w:val="bottom"/>
          </w:tcPr>
          <w:p w:rsidR="00371160" w:rsidRDefault="00371160">
            <w:pPr>
              <w:jc w:val="right"/>
              <w:rPr>
                <w:sz w:val="16"/>
                <w:szCs w:val="16"/>
              </w:rPr>
            </w:pPr>
          </w:p>
        </w:tc>
        <w:tc>
          <w:tcPr>
            <w:tcW w:w="1005" w:type="dxa"/>
            <w:shd w:val="clear" w:color="auto" w:fill="auto"/>
            <w:vAlign w:val="bottom"/>
          </w:tcPr>
          <w:p w:rsidR="00371160" w:rsidRDefault="00371160">
            <w:pPr>
              <w:jc w:val="right"/>
              <w:rPr>
                <w:sz w:val="16"/>
                <w:szCs w:val="16"/>
              </w:rPr>
            </w:pPr>
          </w:p>
        </w:tc>
        <w:tc>
          <w:tcPr>
            <w:tcW w:w="1005" w:type="dxa"/>
            <w:shd w:val="clear" w:color="auto" w:fill="FFFFFF"/>
            <w:vAlign w:val="bottom"/>
          </w:tcPr>
          <w:p w:rsidR="00371160" w:rsidRDefault="00371160">
            <w:pPr>
              <w:jc w:val="right"/>
              <w:rPr>
                <w:sz w:val="16"/>
                <w:szCs w:val="16"/>
              </w:rPr>
            </w:pPr>
          </w:p>
        </w:tc>
      </w:tr>
      <w:tr w:rsidR="009C078F" w:rsidRPr="00872466" w:rsidTr="008E500E">
        <w:trPr>
          <w:trHeight w:hRule="exact" w:val="244"/>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Toplam Varlıklar </w:t>
            </w:r>
          </w:p>
        </w:tc>
        <w:tc>
          <w:tcPr>
            <w:tcW w:w="1005" w:type="dxa"/>
            <w:shd w:val="clear" w:color="auto" w:fill="auto"/>
            <w:vAlign w:val="bottom"/>
          </w:tcPr>
          <w:p w:rsidR="00371160" w:rsidRDefault="009658B8">
            <w:pPr>
              <w:jc w:val="right"/>
              <w:rPr>
                <w:sz w:val="18"/>
                <w:szCs w:val="18"/>
              </w:rPr>
            </w:pPr>
            <w:r>
              <w:rPr>
                <w:sz w:val="18"/>
                <w:szCs w:val="18"/>
              </w:rPr>
              <w:t>938.241</w:t>
            </w:r>
          </w:p>
        </w:tc>
        <w:tc>
          <w:tcPr>
            <w:tcW w:w="1005" w:type="dxa"/>
            <w:shd w:val="clear" w:color="auto" w:fill="auto"/>
            <w:vAlign w:val="bottom"/>
          </w:tcPr>
          <w:p w:rsidR="00371160" w:rsidRDefault="009658B8">
            <w:pPr>
              <w:jc w:val="right"/>
              <w:rPr>
                <w:sz w:val="18"/>
                <w:szCs w:val="18"/>
              </w:rPr>
            </w:pPr>
            <w:r>
              <w:rPr>
                <w:sz w:val="18"/>
                <w:szCs w:val="18"/>
              </w:rPr>
              <w:t>3.078.731</w:t>
            </w:r>
          </w:p>
        </w:tc>
        <w:tc>
          <w:tcPr>
            <w:tcW w:w="1005" w:type="dxa"/>
            <w:shd w:val="clear" w:color="auto" w:fill="auto"/>
            <w:vAlign w:val="bottom"/>
          </w:tcPr>
          <w:p w:rsidR="00371160" w:rsidRDefault="009658B8">
            <w:pPr>
              <w:jc w:val="right"/>
              <w:rPr>
                <w:sz w:val="18"/>
                <w:szCs w:val="18"/>
              </w:rPr>
            </w:pPr>
            <w:r>
              <w:rPr>
                <w:sz w:val="18"/>
                <w:szCs w:val="18"/>
              </w:rPr>
              <w:t>888</w:t>
            </w:r>
          </w:p>
        </w:tc>
        <w:tc>
          <w:tcPr>
            <w:tcW w:w="1005" w:type="dxa"/>
            <w:shd w:val="clear" w:color="auto" w:fill="auto"/>
            <w:vAlign w:val="bottom"/>
          </w:tcPr>
          <w:p w:rsidR="00371160" w:rsidRDefault="009658B8">
            <w:pPr>
              <w:jc w:val="right"/>
              <w:rPr>
                <w:sz w:val="18"/>
                <w:szCs w:val="18"/>
              </w:rPr>
            </w:pPr>
            <w:r>
              <w:rPr>
                <w:sz w:val="18"/>
                <w:szCs w:val="18"/>
              </w:rPr>
              <w:t>46.119</w:t>
            </w:r>
          </w:p>
        </w:tc>
        <w:tc>
          <w:tcPr>
            <w:tcW w:w="1005" w:type="dxa"/>
            <w:shd w:val="clear" w:color="auto" w:fill="FFFFFF"/>
            <w:vAlign w:val="bottom"/>
          </w:tcPr>
          <w:p w:rsidR="00371160" w:rsidRDefault="009658B8">
            <w:pPr>
              <w:jc w:val="right"/>
              <w:rPr>
                <w:sz w:val="18"/>
                <w:szCs w:val="18"/>
              </w:rPr>
            </w:pPr>
            <w:r>
              <w:rPr>
                <w:sz w:val="18"/>
                <w:szCs w:val="18"/>
              </w:rPr>
              <w:t>4.063.979</w:t>
            </w:r>
          </w:p>
        </w:tc>
      </w:tr>
      <w:tr w:rsidR="009C078F" w:rsidRPr="00872466" w:rsidTr="008E500E">
        <w:trPr>
          <w:trHeight w:hRule="exact" w:val="244"/>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 xml:space="preserve">Toplam Yükümlülükler </w:t>
            </w:r>
          </w:p>
        </w:tc>
        <w:tc>
          <w:tcPr>
            <w:tcW w:w="1005" w:type="dxa"/>
            <w:shd w:val="clear" w:color="auto" w:fill="auto"/>
            <w:vAlign w:val="bottom"/>
          </w:tcPr>
          <w:p w:rsidR="00371160" w:rsidRDefault="009658B8">
            <w:pPr>
              <w:jc w:val="right"/>
              <w:rPr>
                <w:sz w:val="18"/>
                <w:szCs w:val="18"/>
              </w:rPr>
            </w:pPr>
            <w:r>
              <w:rPr>
                <w:sz w:val="18"/>
                <w:szCs w:val="18"/>
              </w:rPr>
              <w:t>937.380</w:t>
            </w:r>
          </w:p>
        </w:tc>
        <w:tc>
          <w:tcPr>
            <w:tcW w:w="1005" w:type="dxa"/>
            <w:shd w:val="clear" w:color="auto" w:fill="auto"/>
            <w:vAlign w:val="bottom"/>
          </w:tcPr>
          <w:p w:rsidR="00371160" w:rsidRDefault="009658B8">
            <w:pPr>
              <w:jc w:val="right"/>
              <w:rPr>
                <w:sz w:val="18"/>
                <w:szCs w:val="18"/>
              </w:rPr>
            </w:pPr>
            <w:r>
              <w:rPr>
                <w:sz w:val="18"/>
                <w:szCs w:val="18"/>
              </w:rPr>
              <w:t>2.384.914</w:t>
            </w:r>
          </w:p>
        </w:tc>
        <w:tc>
          <w:tcPr>
            <w:tcW w:w="1005" w:type="dxa"/>
            <w:shd w:val="clear" w:color="auto" w:fill="auto"/>
            <w:vAlign w:val="bottom"/>
          </w:tcPr>
          <w:p w:rsidR="00371160" w:rsidRDefault="009658B8">
            <w:pPr>
              <w:jc w:val="right"/>
              <w:rPr>
                <w:sz w:val="18"/>
                <w:szCs w:val="18"/>
              </w:rPr>
            </w:pPr>
            <w:r>
              <w:rPr>
                <w:sz w:val="18"/>
                <w:szCs w:val="18"/>
              </w:rPr>
              <w:t>320</w:t>
            </w:r>
          </w:p>
        </w:tc>
        <w:tc>
          <w:tcPr>
            <w:tcW w:w="1005" w:type="dxa"/>
            <w:shd w:val="clear" w:color="auto" w:fill="auto"/>
            <w:vAlign w:val="bottom"/>
          </w:tcPr>
          <w:p w:rsidR="00371160" w:rsidRDefault="009658B8">
            <w:pPr>
              <w:jc w:val="right"/>
              <w:rPr>
                <w:sz w:val="18"/>
                <w:szCs w:val="18"/>
              </w:rPr>
            </w:pPr>
            <w:r>
              <w:rPr>
                <w:sz w:val="18"/>
                <w:szCs w:val="18"/>
              </w:rPr>
              <w:t>44.876</w:t>
            </w:r>
          </w:p>
        </w:tc>
        <w:tc>
          <w:tcPr>
            <w:tcW w:w="1005" w:type="dxa"/>
            <w:shd w:val="clear" w:color="auto" w:fill="FFFFFF"/>
            <w:vAlign w:val="bottom"/>
          </w:tcPr>
          <w:p w:rsidR="00371160" w:rsidRDefault="009658B8">
            <w:pPr>
              <w:jc w:val="right"/>
              <w:rPr>
                <w:sz w:val="18"/>
                <w:szCs w:val="18"/>
              </w:rPr>
            </w:pPr>
            <w:r>
              <w:rPr>
                <w:sz w:val="18"/>
                <w:szCs w:val="18"/>
              </w:rPr>
              <w:t>3.367.490</w:t>
            </w:r>
          </w:p>
        </w:tc>
      </w:tr>
      <w:tr w:rsidR="009C078F" w:rsidRPr="00872466" w:rsidTr="008E500E">
        <w:trPr>
          <w:trHeight w:hRule="exact" w:val="244"/>
        </w:trPr>
        <w:tc>
          <w:tcPr>
            <w:tcW w:w="4320" w:type="dxa"/>
            <w:shd w:val="clear" w:color="auto" w:fill="FFFFFF"/>
            <w:vAlign w:val="center"/>
          </w:tcPr>
          <w:p w:rsidR="00371160" w:rsidRDefault="009658B8">
            <w:pPr>
              <w:rPr>
                <w:snapToGrid w:val="0"/>
                <w:sz w:val="18"/>
                <w:szCs w:val="18"/>
                <w:lang w:val="tr-TR"/>
              </w:rPr>
            </w:pPr>
            <w:r>
              <w:rPr>
                <w:snapToGrid w:val="0"/>
                <w:sz w:val="18"/>
                <w:szCs w:val="18"/>
                <w:lang w:val="tr-TR"/>
              </w:rPr>
              <w:t>Net Bilanço Pozisyonu</w:t>
            </w:r>
          </w:p>
        </w:tc>
        <w:tc>
          <w:tcPr>
            <w:tcW w:w="1005" w:type="dxa"/>
            <w:shd w:val="clear" w:color="auto" w:fill="auto"/>
            <w:vAlign w:val="bottom"/>
          </w:tcPr>
          <w:p w:rsidR="00371160" w:rsidRDefault="009658B8">
            <w:pPr>
              <w:jc w:val="right"/>
              <w:rPr>
                <w:sz w:val="18"/>
                <w:szCs w:val="18"/>
              </w:rPr>
            </w:pPr>
            <w:r>
              <w:rPr>
                <w:sz w:val="18"/>
                <w:szCs w:val="18"/>
              </w:rPr>
              <w:t>861</w:t>
            </w:r>
          </w:p>
        </w:tc>
        <w:tc>
          <w:tcPr>
            <w:tcW w:w="1005" w:type="dxa"/>
            <w:shd w:val="clear" w:color="auto" w:fill="auto"/>
            <w:vAlign w:val="bottom"/>
          </w:tcPr>
          <w:p w:rsidR="00371160" w:rsidRDefault="009658B8">
            <w:pPr>
              <w:jc w:val="right"/>
              <w:rPr>
                <w:sz w:val="18"/>
                <w:szCs w:val="18"/>
              </w:rPr>
            </w:pPr>
            <w:r>
              <w:rPr>
                <w:sz w:val="18"/>
                <w:szCs w:val="18"/>
              </w:rPr>
              <w:t>693.817</w:t>
            </w:r>
          </w:p>
        </w:tc>
        <w:tc>
          <w:tcPr>
            <w:tcW w:w="1005" w:type="dxa"/>
            <w:shd w:val="clear" w:color="auto" w:fill="auto"/>
            <w:vAlign w:val="bottom"/>
          </w:tcPr>
          <w:p w:rsidR="00371160" w:rsidRDefault="009658B8">
            <w:pPr>
              <w:jc w:val="right"/>
              <w:rPr>
                <w:sz w:val="18"/>
                <w:szCs w:val="18"/>
              </w:rPr>
            </w:pPr>
            <w:r>
              <w:rPr>
                <w:sz w:val="18"/>
                <w:szCs w:val="18"/>
              </w:rPr>
              <w:t>568</w:t>
            </w:r>
          </w:p>
        </w:tc>
        <w:tc>
          <w:tcPr>
            <w:tcW w:w="1005" w:type="dxa"/>
            <w:shd w:val="clear" w:color="auto" w:fill="auto"/>
            <w:vAlign w:val="bottom"/>
          </w:tcPr>
          <w:p w:rsidR="00371160" w:rsidRDefault="009658B8">
            <w:pPr>
              <w:jc w:val="right"/>
              <w:rPr>
                <w:sz w:val="18"/>
                <w:szCs w:val="18"/>
              </w:rPr>
            </w:pPr>
            <w:r>
              <w:rPr>
                <w:sz w:val="18"/>
                <w:szCs w:val="18"/>
              </w:rPr>
              <w:t>1.243</w:t>
            </w:r>
          </w:p>
        </w:tc>
        <w:tc>
          <w:tcPr>
            <w:tcW w:w="1005" w:type="dxa"/>
            <w:shd w:val="clear" w:color="auto" w:fill="FFFFFF"/>
            <w:vAlign w:val="bottom"/>
          </w:tcPr>
          <w:p w:rsidR="00371160" w:rsidRDefault="009658B8">
            <w:pPr>
              <w:jc w:val="right"/>
              <w:rPr>
                <w:sz w:val="18"/>
                <w:szCs w:val="18"/>
              </w:rPr>
            </w:pPr>
            <w:r>
              <w:rPr>
                <w:sz w:val="18"/>
                <w:szCs w:val="18"/>
              </w:rPr>
              <w:t>696.489</w:t>
            </w:r>
          </w:p>
        </w:tc>
      </w:tr>
      <w:tr w:rsidR="009C078F" w:rsidRPr="00872466" w:rsidTr="008E500E">
        <w:trPr>
          <w:trHeight w:hRule="exact" w:val="244"/>
        </w:trPr>
        <w:tc>
          <w:tcPr>
            <w:tcW w:w="4320" w:type="dxa"/>
            <w:shd w:val="clear" w:color="auto" w:fill="FFFFFF"/>
            <w:vAlign w:val="center"/>
          </w:tcPr>
          <w:p w:rsidR="00371160" w:rsidRDefault="009658B8">
            <w:pPr>
              <w:rPr>
                <w:snapToGrid w:val="0"/>
                <w:sz w:val="18"/>
                <w:szCs w:val="18"/>
                <w:lang w:val="tr-TR"/>
              </w:rPr>
            </w:pPr>
            <w:r>
              <w:rPr>
                <w:snapToGrid w:val="0"/>
                <w:sz w:val="18"/>
                <w:szCs w:val="18"/>
                <w:lang w:val="tr-TR"/>
              </w:rPr>
              <w:t>Net Nazım Hesap Pozisyonu</w:t>
            </w:r>
          </w:p>
        </w:tc>
        <w:tc>
          <w:tcPr>
            <w:tcW w:w="1005" w:type="dxa"/>
            <w:shd w:val="clear" w:color="auto" w:fill="auto"/>
            <w:vAlign w:val="bottom"/>
          </w:tcPr>
          <w:p w:rsidR="00371160" w:rsidRDefault="009658B8">
            <w:pPr>
              <w:jc w:val="right"/>
              <w:rPr>
                <w:sz w:val="18"/>
                <w:szCs w:val="18"/>
              </w:rPr>
            </w:pPr>
            <w:r>
              <w:rPr>
                <w:sz w:val="18"/>
                <w:szCs w:val="18"/>
              </w:rPr>
              <w:t>2.159</w:t>
            </w:r>
          </w:p>
        </w:tc>
        <w:tc>
          <w:tcPr>
            <w:tcW w:w="1005" w:type="dxa"/>
            <w:shd w:val="clear" w:color="auto" w:fill="auto"/>
            <w:vAlign w:val="bottom"/>
          </w:tcPr>
          <w:p w:rsidR="00371160" w:rsidRDefault="009658B8">
            <w:pPr>
              <w:jc w:val="right"/>
              <w:rPr>
                <w:sz w:val="18"/>
                <w:szCs w:val="18"/>
              </w:rPr>
            </w:pPr>
            <w:r>
              <w:rPr>
                <w:sz w:val="18"/>
                <w:szCs w:val="18"/>
              </w:rPr>
              <w:t>(689.605)</w:t>
            </w:r>
          </w:p>
        </w:tc>
        <w:tc>
          <w:tcPr>
            <w:tcW w:w="1005" w:type="dxa"/>
            <w:shd w:val="clear" w:color="auto" w:fill="auto"/>
            <w:vAlign w:val="bottom"/>
          </w:tcPr>
          <w:p w:rsidR="00371160" w:rsidRDefault="009658B8">
            <w:pPr>
              <w:jc w:val="right"/>
              <w:rPr>
                <w:sz w:val="18"/>
                <w:szCs w:val="18"/>
              </w:rPr>
            </w:pPr>
            <w:r>
              <w:rPr>
                <w:sz w:val="18"/>
                <w:szCs w:val="18"/>
              </w:rPr>
              <w:t>(579)</w:t>
            </w:r>
          </w:p>
        </w:tc>
        <w:tc>
          <w:tcPr>
            <w:tcW w:w="1005" w:type="dxa"/>
            <w:shd w:val="clear" w:color="auto" w:fill="auto"/>
            <w:vAlign w:val="bottom"/>
          </w:tcPr>
          <w:p w:rsidR="00371160" w:rsidRDefault="009658B8">
            <w:pPr>
              <w:jc w:val="right"/>
              <w:rPr>
                <w:sz w:val="18"/>
                <w:szCs w:val="18"/>
              </w:rPr>
            </w:pPr>
            <w:r>
              <w:rPr>
                <w:sz w:val="18"/>
                <w:szCs w:val="18"/>
              </w:rPr>
              <w:t>(60)</w:t>
            </w:r>
          </w:p>
        </w:tc>
        <w:tc>
          <w:tcPr>
            <w:tcW w:w="1005" w:type="dxa"/>
            <w:shd w:val="clear" w:color="auto" w:fill="FFFFFF"/>
            <w:vAlign w:val="bottom"/>
          </w:tcPr>
          <w:p w:rsidR="00371160" w:rsidRDefault="009658B8">
            <w:pPr>
              <w:jc w:val="right"/>
              <w:rPr>
                <w:sz w:val="18"/>
                <w:szCs w:val="18"/>
              </w:rPr>
            </w:pPr>
            <w:r>
              <w:rPr>
                <w:sz w:val="18"/>
                <w:szCs w:val="18"/>
              </w:rPr>
              <w:t>(688.085)</w:t>
            </w:r>
          </w:p>
        </w:tc>
      </w:tr>
      <w:tr w:rsidR="009C078F" w:rsidRPr="00872466" w:rsidTr="008E500E">
        <w:trPr>
          <w:trHeight w:hRule="exact" w:val="244"/>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Türev Finansal Araçlardan Alacaklar</w:t>
            </w:r>
          </w:p>
        </w:tc>
        <w:tc>
          <w:tcPr>
            <w:tcW w:w="1005" w:type="dxa"/>
            <w:shd w:val="clear" w:color="auto" w:fill="auto"/>
            <w:vAlign w:val="bottom"/>
          </w:tcPr>
          <w:p w:rsidR="00371160" w:rsidRDefault="009658B8">
            <w:pPr>
              <w:jc w:val="right"/>
              <w:rPr>
                <w:sz w:val="18"/>
                <w:szCs w:val="18"/>
              </w:rPr>
            </w:pPr>
            <w:r>
              <w:rPr>
                <w:sz w:val="18"/>
                <w:szCs w:val="18"/>
              </w:rPr>
              <w:t>4.318</w:t>
            </w:r>
          </w:p>
        </w:tc>
        <w:tc>
          <w:tcPr>
            <w:tcW w:w="1005" w:type="dxa"/>
            <w:shd w:val="clear" w:color="auto" w:fill="auto"/>
            <w:vAlign w:val="bottom"/>
          </w:tcPr>
          <w:p w:rsidR="00371160" w:rsidRDefault="009658B8">
            <w:pPr>
              <w:jc w:val="right"/>
              <w:rPr>
                <w:sz w:val="18"/>
                <w:szCs w:val="18"/>
              </w:rPr>
            </w:pPr>
            <w:r>
              <w:rPr>
                <w:sz w:val="18"/>
                <w:szCs w:val="18"/>
              </w:rPr>
              <w:t>3.046</w:t>
            </w:r>
          </w:p>
        </w:tc>
        <w:tc>
          <w:tcPr>
            <w:tcW w:w="1005" w:type="dxa"/>
            <w:shd w:val="clear" w:color="auto" w:fill="auto"/>
            <w:vAlign w:val="bottom"/>
          </w:tcPr>
          <w:p w:rsidR="00371160" w:rsidRDefault="009658B8">
            <w:pPr>
              <w:jc w:val="right"/>
              <w:rPr>
                <w:sz w:val="18"/>
                <w:szCs w:val="18"/>
              </w:rPr>
            </w:pPr>
            <w:r>
              <w:rPr>
                <w:sz w:val="18"/>
                <w:szCs w:val="18"/>
              </w:rPr>
              <w:t>171</w:t>
            </w:r>
          </w:p>
        </w:tc>
        <w:tc>
          <w:tcPr>
            <w:tcW w:w="1005" w:type="dxa"/>
            <w:shd w:val="clear" w:color="auto" w:fill="auto"/>
            <w:vAlign w:val="bottom"/>
          </w:tcPr>
          <w:p w:rsidR="00371160" w:rsidRDefault="009658B8">
            <w:pPr>
              <w:jc w:val="right"/>
              <w:rPr>
                <w:sz w:val="18"/>
                <w:szCs w:val="18"/>
              </w:rPr>
            </w:pPr>
            <w:r>
              <w:rPr>
                <w:sz w:val="18"/>
                <w:szCs w:val="18"/>
              </w:rPr>
              <w:t>60</w:t>
            </w:r>
          </w:p>
        </w:tc>
        <w:tc>
          <w:tcPr>
            <w:tcW w:w="1005" w:type="dxa"/>
            <w:shd w:val="clear" w:color="auto" w:fill="FFFFFF"/>
            <w:vAlign w:val="bottom"/>
          </w:tcPr>
          <w:p w:rsidR="00371160" w:rsidRDefault="009658B8">
            <w:pPr>
              <w:jc w:val="right"/>
              <w:rPr>
                <w:sz w:val="18"/>
                <w:szCs w:val="18"/>
              </w:rPr>
            </w:pPr>
            <w:r>
              <w:rPr>
                <w:sz w:val="18"/>
                <w:szCs w:val="18"/>
              </w:rPr>
              <w:t>7.595</w:t>
            </w:r>
          </w:p>
        </w:tc>
      </w:tr>
      <w:tr w:rsidR="009C078F" w:rsidRPr="00872466" w:rsidTr="008E500E">
        <w:trPr>
          <w:trHeight w:hRule="exact" w:val="244"/>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Türev Finansal Araçlardan Borçlar</w:t>
            </w:r>
          </w:p>
        </w:tc>
        <w:tc>
          <w:tcPr>
            <w:tcW w:w="1005" w:type="dxa"/>
            <w:shd w:val="clear" w:color="auto" w:fill="auto"/>
            <w:vAlign w:val="bottom"/>
          </w:tcPr>
          <w:p w:rsidR="00371160" w:rsidRDefault="009658B8">
            <w:pPr>
              <w:jc w:val="right"/>
              <w:rPr>
                <w:sz w:val="18"/>
                <w:szCs w:val="18"/>
              </w:rPr>
            </w:pPr>
            <w:r>
              <w:rPr>
                <w:sz w:val="18"/>
                <w:szCs w:val="18"/>
              </w:rPr>
              <w:t>2.159</w:t>
            </w:r>
          </w:p>
        </w:tc>
        <w:tc>
          <w:tcPr>
            <w:tcW w:w="1005" w:type="dxa"/>
            <w:shd w:val="clear" w:color="auto" w:fill="auto"/>
            <w:vAlign w:val="bottom"/>
          </w:tcPr>
          <w:p w:rsidR="00371160" w:rsidRDefault="009658B8">
            <w:pPr>
              <w:jc w:val="right"/>
              <w:rPr>
                <w:sz w:val="18"/>
                <w:szCs w:val="18"/>
              </w:rPr>
            </w:pPr>
            <w:r>
              <w:rPr>
                <w:sz w:val="18"/>
                <w:szCs w:val="18"/>
              </w:rPr>
              <w:t>692.651</w:t>
            </w:r>
          </w:p>
        </w:tc>
        <w:tc>
          <w:tcPr>
            <w:tcW w:w="1005" w:type="dxa"/>
            <w:shd w:val="clear" w:color="auto" w:fill="auto"/>
            <w:vAlign w:val="bottom"/>
          </w:tcPr>
          <w:p w:rsidR="00371160" w:rsidRDefault="009658B8">
            <w:pPr>
              <w:jc w:val="right"/>
              <w:rPr>
                <w:sz w:val="18"/>
                <w:szCs w:val="18"/>
              </w:rPr>
            </w:pPr>
            <w:r>
              <w:rPr>
                <w:sz w:val="18"/>
                <w:szCs w:val="18"/>
              </w:rPr>
              <w:t>750</w:t>
            </w:r>
          </w:p>
        </w:tc>
        <w:tc>
          <w:tcPr>
            <w:tcW w:w="1005" w:type="dxa"/>
            <w:shd w:val="clear" w:color="auto" w:fill="auto"/>
            <w:vAlign w:val="bottom"/>
          </w:tcPr>
          <w:p w:rsidR="00371160" w:rsidRDefault="009658B8">
            <w:pPr>
              <w:jc w:val="right"/>
              <w:rPr>
                <w:sz w:val="18"/>
                <w:szCs w:val="18"/>
              </w:rPr>
            </w:pPr>
            <w:r>
              <w:rPr>
                <w:sz w:val="18"/>
                <w:szCs w:val="18"/>
              </w:rPr>
              <w:t>120</w:t>
            </w:r>
          </w:p>
        </w:tc>
        <w:tc>
          <w:tcPr>
            <w:tcW w:w="1005" w:type="dxa"/>
            <w:shd w:val="clear" w:color="auto" w:fill="FFFFFF"/>
            <w:vAlign w:val="bottom"/>
          </w:tcPr>
          <w:p w:rsidR="00371160" w:rsidRDefault="009658B8">
            <w:pPr>
              <w:jc w:val="right"/>
              <w:rPr>
                <w:sz w:val="18"/>
                <w:szCs w:val="18"/>
              </w:rPr>
            </w:pPr>
            <w:r>
              <w:rPr>
                <w:sz w:val="18"/>
                <w:szCs w:val="18"/>
              </w:rPr>
              <w:t>695.680</w:t>
            </w:r>
          </w:p>
        </w:tc>
      </w:tr>
      <w:tr w:rsidR="009C078F" w:rsidRPr="00872466" w:rsidTr="008E500E">
        <w:trPr>
          <w:trHeight w:hRule="exact" w:val="244"/>
        </w:trPr>
        <w:tc>
          <w:tcPr>
            <w:tcW w:w="4320" w:type="dxa"/>
            <w:shd w:val="clear" w:color="auto" w:fill="FFFFFF"/>
            <w:vAlign w:val="center"/>
          </w:tcPr>
          <w:p w:rsidR="00371160" w:rsidRDefault="009658B8">
            <w:pPr>
              <w:ind w:left="360"/>
              <w:rPr>
                <w:snapToGrid w:val="0"/>
                <w:sz w:val="18"/>
                <w:szCs w:val="18"/>
                <w:lang w:val="tr-TR"/>
              </w:rPr>
            </w:pPr>
            <w:r>
              <w:rPr>
                <w:snapToGrid w:val="0"/>
                <w:sz w:val="18"/>
                <w:szCs w:val="18"/>
                <w:lang w:val="tr-TR"/>
              </w:rPr>
              <w:t>Gayr</w:t>
            </w:r>
            <w:del w:id="1073" w:author="Gülşah Tuba Ünlü (Open)&#10;" w:date="2011-02-12T11:45:00Z">
              <w:r>
                <w:rPr>
                  <w:snapToGrid w:val="0"/>
                  <w:sz w:val="18"/>
                  <w:szCs w:val="18"/>
                  <w:lang w:val="tr-TR"/>
                </w:rPr>
                <w:delText>ınakdi</w:delText>
              </w:r>
            </w:del>
            <w:ins w:id="1074" w:author="Gülşah Tuba Ünlü (Open)&#10;" w:date="2011-02-12T11:45:00Z">
              <w:r>
                <w:rPr>
                  <w:snapToGrid w:val="0"/>
                  <w:sz w:val="18"/>
                  <w:szCs w:val="18"/>
                  <w:lang w:val="tr-TR"/>
                </w:rPr>
                <w:t>inakdi</w:t>
              </w:r>
            </w:ins>
            <w:r>
              <w:rPr>
                <w:snapToGrid w:val="0"/>
                <w:sz w:val="18"/>
                <w:szCs w:val="18"/>
                <w:lang w:val="tr-TR"/>
              </w:rPr>
              <w:t xml:space="preserve"> Krediler </w:t>
            </w:r>
            <w:r>
              <w:rPr>
                <w:snapToGrid w:val="0"/>
                <w:sz w:val="16"/>
                <w:szCs w:val="16"/>
                <w:lang w:val="tr-TR"/>
              </w:rPr>
              <w:t>(****)</w:t>
            </w:r>
          </w:p>
        </w:tc>
        <w:tc>
          <w:tcPr>
            <w:tcW w:w="1005" w:type="dxa"/>
            <w:shd w:val="clear" w:color="auto" w:fill="auto"/>
            <w:vAlign w:val="bottom"/>
          </w:tcPr>
          <w:p w:rsidR="00371160" w:rsidRDefault="009658B8">
            <w:pPr>
              <w:jc w:val="right"/>
              <w:rPr>
                <w:sz w:val="18"/>
                <w:szCs w:val="18"/>
              </w:rPr>
            </w:pPr>
            <w:r>
              <w:rPr>
                <w:sz w:val="18"/>
                <w:szCs w:val="18"/>
              </w:rPr>
              <w:t>1.450.841</w:t>
            </w:r>
          </w:p>
        </w:tc>
        <w:tc>
          <w:tcPr>
            <w:tcW w:w="1005" w:type="dxa"/>
            <w:shd w:val="clear" w:color="auto" w:fill="auto"/>
            <w:vAlign w:val="bottom"/>
          </w:tcPr>
          <w:p w:rsidR="00371160" w:rsidRDefault="009658B8">
            <w:pPr>
              <w:jc w:val="right"/>
              <w:rPr>
                <w:sz w:val="18"/>
                <w:szCs w:val="18"/>
              </w:rPr>
            </w:pPr>
            <w:r>
              <w:rPr>
                <w:sz w:val="18"/>
                <w:szCs w:val="18"/>
              </w:rPr>
              <w:t>3.320.841</w:t>
            </w:r>
          </w:p>
        </w:tc>
        <w:tc>
          <w:tcPr>
            <w:tcW w:w="1005" w:type="dxa"/>
            <w:shd w:val="clear" w:color="auto" w:fill="auto"/>
            <w:vAlign w:val="bottom"/>
          </w:tcPr>
          <w:p w:rsidR="00371160" w:rsidRDefault="009658B8">
            <w:pPr>
              <w:jc w:val="right"/>
              <w:rPr>
                <w:sz w:val="18"/>
                <w:szCs w:val="18"/>
              </w:rPr>
            </w:pPr>
            <w:r>
              <w:rPr>
                <w:sz w:val="18"/>
                <w:szCs w:val="18"/>
              </w:rPr>
              <w:t>37.080</w:t>
            </w:r>
          </w:p>
        </w:tc>
        <w:tc>
          <w:tcPr>
            <w:tcW w:w="1005" w:type="dxa"/>
            <w:shd w:val="clear" w:color="auto" w:fill="auto"/>
            <w:vAlign w:val="bottom"/>
          </w:tcPr>
          <w:p w:rsidR="00371160" w:rsidRDefault="009658B8">
            <w:pPr>
              <w:jc w:val="right"/>
              <w:rPr>
                <w:sz w:val="18"/>
                <w:szCs w:val="18"/>
              </w:rPr>
            </w:pPr>
            <w:r>
              <w:rPr>
                <w:sz w:val="18"/>
                <w:szCs w:val="18"/>
              </w:rPr>
              <w:t>92.697</w:t>
            </w:r>
          </w:p>
        </w:tc>
        <w:tc>
          <w:tcPr>
            <w:tcW w:w="1005" w:type="dxa"/>
            <w:shd w:val="clear" w:color="auto" w:fill="FFFFFF"/>
            <w:vAlign w:val="bottom"/>
          </w:tcPr>
          <w:p w:rsidR="00371160" w:rsidRDefault="009658B8">
            <w:pPr>
              <w:jc w:val="right"/>
              <w:rPr>
                <w:sz w:val="18"/>
                <w:szCs w:val="18"/>
              </w:rPr>
            </w:pPr>
            <w:r>
              <w:rPr>
                <w:sz w:val="18"/>
                <w:szCs w:val="18"/>
              </w:rPr>
              <w:t>4.901.459</w:t>
            </w:r>
          </w:p>
        </w:tc>
      </w:tr>
    </w:tbl>
    <w:p w:rsidR="00371160" w:rsidRDefault="009658B8">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Pr>
          <w:rFonts w:ascii="TimesNewRomanPS-ItalicMT" w:hAnsi="TimesNewRomanPS-ItalicMT" w:cs="TimesNewRomanPS-ItalicMT"/>
          <w:iCs/>
          <w:sz w:val="14"/>
          <w:szCs w:val="14"/>
          <w:lang w:val="tr-TR" w:eastAsia="tr-TR"/>
        </w:rPr>
        <w:t>(*) 2.564.320 Bin TL tutarında Dövize Endeksli Krediler, krediler satırında gösterilmiştir (31 Aralık 2009: 1.892.285 Bin TL).</w:t>
      </w:r>
    </w:p>
    <w:p w:rsidR="00371160" w:rsidRDefault="009658B8">
      <w:pPr>
        <w:tabs>
          <w:tab w:val="left" w:pos="9923"/>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Pr>
          <w:rFonts w:ascii="TimesNewRomanPS-ItalicMT" w:hAnsi="TimesNewRomanPS-ItalicMT" w:cs="TimesNewRomanPS-ItalicMT"/>
          <w:iCs/>
          <w:sz w:val="14"/>
          <w:szCs w:val="14"/>
          <w:lang w:val="tr-TR" w:eastAsia="tr-TR"/>
        </w:rPr>
        <w:t>(**) “Yabancı Para Net Genel Pozisyon/Özkaynak Standart Oranının Bankalarca Konsolide ve Konsolide Olmayan Bazda Hesaplanması ve Uygulanması Hakkında Yönetmelik” hükümleri gereğince; aktifte türev finansal varlıklar gelir reeskont bakiyesi 2.581 Bin TL (31 Aralık 2009 : 3.889 Bin TL) ile pasifte yabancı para gider hesabına yansıtılan genel karşılık bakiyesi 12.045 Bin TL (31 Aralık 2009: 10.494 Bin TL) ve türev finansal varlıklar gider reeskont bakiyesi 5.397 Bin TL (31 Aralık 2009:155 Bin TL), kur riski hesaplamasında dikkate alınmamıştır.</w:t>
      </w:r>
    </w:p>
    <w:p w:rsidR="00371160" w:rsidRDefault="009658B8">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Pr>
          <w:rFonts w:ascii="TimesNewRomanPS-ItalicMT" w:hAnsi="TimesNewRomanPS-ItalicMT" w:cs="TimesNewRomanPS-ItalicMT"/>
          <w:iCs/>
          <w:sz w:val="14"/>
          <w:szCs w:val="14"/>
          <w:lang w:val="tr-TR" w:eastAsia="tr-TR"/>
        </w:rPr>
        <w:t xml:space="preserve">(***) Cari dönemde türev finansal araçlardan alacaklar </w:t>
      </w:r>
      <w:r w:rsidR="0092089C" w:rsidRPr="0092089C">
        <w:rPr>
          <w:rFonts w:ascii="TimesNewRomanPS-ItalicMT" w:hAnsi="TimesNewRomanPS-ItalicMT" w:cs="TimesNewRomanPS-ItalicMT"/>
          <w:iCs/>
          <w:sz w:val="14"/>
          <w:szCs w:val="14"/>
          <w:lang w:val="tr-TR" w:eastAsia="tr-TR"/>
          <w:rPrChange w:id="1075" w:author="Asiye Mara (Open)&#10;" w:date="2011-02-14T12:31:00Z">
            <w:rPr>
              <w:rFonts w:ascii="TimesNewRomanPS-ItalicMT" w:hAnsi="TimesNewRomanPS-ItalicMT" w:cs="TimesNewRomanPS-ItalicMT"/>
              <w:iCs/>
              <w:sz w:val="14"/>
              <w:szCs w:val="14"/>
              <w:highlight w:val="yellow"/>
              <w:lang w:val="tr-TR" w:eastAsia="tr-TR"/>
            </w:rPr>
          </w:rPrChange>
        </w:rPr>
        <w:t xml:space="preserve">içerisinde </w:t>
      </w:r>
      <w:del w:id="1076" w:author="Asiye Mara (Open)&#10;" w:date="2011-02-12T01:53:00Z">
        <w:r w:rsidR="0092089C" w:rsidRPr="0092089C">
          <w:rPr>
            <w:rFonts w:ascii="TimesNewRomanPS-ItalicMT" w:hAnsi="TimesNewRomanPS-ItalicMT" w:cs="TimesNewRomanPS-ItalicMT"/>
            <w:iCs/>
            <w:sz w:val="14"/>
            <w:szCs w:val="14"/>
            <w:lang w:val="tr-TR" w:eastAsia="tr-TR"/>
            <w:rPrChange w:id="1077" w:author="Asiye Mara (Open)&#10;" w:date="2011-02-14T12:31:00Z">
              <w:rPr>
                <w:rFonts w:ascii="TimesNewRomanPS-ItalicMT" w:hAnsi="TimesNewRomanPS-ItalicMT" w:cs="TimesNewRomanPS-ItalicMT"/>
                <w:iCs/>
                <w:sz w:val="14"/>
                <w:szCs w:val="14"/>
                <w:highlight w:val="yellow"/>
                <w:lang w:val="tr-TR" w:eastAsia="tr-TR"/>
              </w:rPr>
            </w:rPrChange>
          </w:rPr>
          <w:delText>146.897</w:delText>
        </w:r>
      </w:del>
      <w:ins w:id="1078" w:author="Asiye Mara (Open)&#10;" w:date="2011-02-12T01:53:00Z">
        <w:r>
          <w:rPr>
            <w:rFonts w:ascii="TimesNewRomanPS-ItalicMT" w:hAnsi="TimesNewRomanPS-ItalicMT" w:cs="TimesNewRomanPS-ItalicMT"/>
            <w:iCs/>
            <w:sz w:val="14"/>
            <w:szCs w:val="14"/>
            <w:lang w:val="tr-TR" w:eastAsia="tr-TR"/>
          </w:rPr>
          <w:t>22.963</w:t>
        </w:r>
      </w:ins>
      <w:r>
        <w:rPr>
          <w:rFonts w:ascii="TimesNewRomanPS-ItalicMT" w:hAnsi="TimesNewRomanPS-ItalicMT" w:cs="TimesNewRomanPS-ItalicMT"/>
          <w:iCs/>
          <w:sz w:val="14"/>
          <w:szCs w:val="14"/>
          <w:lang w:val="tr-TR" w:eastAsia="tr-TR"/>
        </w:rPr>
        <w:t xml:space="preserve"> Bin TL döviz alım taahhüdü, türev finansal araçlardan borçlar içerisinde </w:t>
      </w:r>
      <w:del w:id="1079" w:author="Asiye Mara (Open)&#10;" w:date="2011-02-12T01:53:00Z">
        <w:r w:rsidR="0092089C" w:rsidRPr="0092089C">
          <w:rPr>
            <w:rFonts w:ascii="TimesNewRomanPS-ItalicMT" w:hAnsi="TimesNewRomanPS-ItalicMT" w:cs="TimesNewRomanPS-ItalicMT"/>
            <w:iCs/>
            <w:sz w:val="14"/>
            <w:szCs w:val="14"/>
            <w:lang w:val="tr-TR" w:eastAsia="tr-TR"/>
            <w:rPrChange w:id="1080" w:author="Asiye Mara (Open)&#10;" w:date="2011-02-14T12:31:00Z">
              <w:rPr>
                <w:rFonts w:ascii="TimesNewRomanPS-ItalicMT" w:hAnsi="TimesNewRomanPS-ItalicMT" w:cs="TimesNewRomanPS-ItalicMT"/>
                <w:iCs/>
                <w:sz w:val="14"/>
                <w:szCs w:val="14"/>
                <w:highlight w:val="yellow"/>
                <w:lang w:val="tr-TR" w:eastAsia="tr-TR"/>
              </w:rPr>
            </w:rPrChange>
          </w:rPr>
          <w:delText>191.551</w:delText>
        </w:r>
      </w:del>
      <w:ins w:id="1081" w:author="Asiye Mara (Open)&#10;" w:date="2011-02-12T01:53:00Z">
        <w:r>
          <w:rPr>
            <w:rFonts w:ascii="TimesNewRomanPS-ItalicMT" w:hAnsi="TimesNewRomanPS-ItalicMT" w:cs="TimesNewRomanPS-ItalicMT"/>
            <w:iCs/>
            <w:sz w:val="14"/>
            <w:szCs w:val="14"/>
            <w:lang w:val="tr-TR" w:eastAsia="tr-TR"/>
          </w:rPr>
          <w:t>56.280</w:t>
        </w:r>
      </w:ins>
      <w:r>
        <w:rPr>
          <w:rFonts w:ascii="TimesNewRomanPS-ItalicMT" w:hAnsi="TimesNewRomanPS-ItalicMT" w:cs="TimesNewRomanPS-ItalicMT"/>
          <w:iCs/>
          <w:sz w:val="14"/>
          <w:szCs w:val="14"/>
          <w:lang w:val="tr-TR" w:eastAsia="tr-TR"/>
        </w:rPr>
        <w:t xml:space="preserve"> Bin TL döviz satım taahhüdü yer almaktadır (31 Aralık 2009: 7.595 Bin TL döviz alım taahhüdü, 246.981 Bin TL döviz satım taahhüdü).</w:t>
      </w:r>
    </w:p>
    <w:p w:rsidR="00371160" w:rsidRDefault="009658B8">
      <w:pPr>
        <w:tabs>
          <w:tab w:val="left" w:pos="10065"/>
        </w:tabs>
        <w:autoSpaceDE w:val="0"/>
        <w:autoSpaceDN w:val="0"/>
        <w:adjustRightInd w:val="0"/>
        <w:ind w:left="720"/>
        <w:jc w:val="both"/>
        <w:rPr>
          <w:rFonts w:ascii="TimesNewRomanPS-ItalicMT" w:hAnsi="TimesNewRomanPS-ItalicMT" w:cs="TimesNewRomanPS-ItalicMT"/>
          <w:iCs/>
          <w:sz w:val="14"/>
          <w:szCs w:val="14"/>
          <w:lang w:val="tr-TR" w:eastAsia="tr-TR"/>
        </w:rPr>
      </w:pPr>
      <w:r>
        <w:rPr>
          <w:rFonts w:ascii="TimesNewRomanPS-ItalicMT" w:hAnsi="TimesNewRomanPS-ItalicMT" w:cs="TimesNewRomanPS-ItalicMT"/>
          <w:iCs/>
          <w:sz w:val="14"/>
          <w:szCs w:val="14"/>
          <w:lang w:val="tr-TR" w:eastAsia="tr-TR"/>
        </w:rPr>
        <w:t>(****) Net bilanço dışı pozisyona etkisi bulunmamaktadır.</w:t>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tabs>
          <w:tab w:val="left" w:pos="720"/>
        </w:tabs>
        <w:ind w:left="720" w:hanging="720"/>
        <w:jc w:val="both"/>
        <w:rPr>
          <w:b/>
          <w:sz w:val="22"/>
          <w:szCs w:val="22"/>
          <w:lang w:val="tr-TR"/>
        </w:rPr>
      </w:pPr>
    </w:p>
    <w:p w:rsidR="00371160" w:rsidRDefault="009658B8">
      <w:pPr>
        <w:numPr>
          <w:ilvl w:val="0"/>
          <w:numId w:val="14"/>
        </w:numPr>
        <w:tabs>
          <w:tab w:val="clear" w:pos="720"/>
          <w:tab w:val="left" w:pos="709"/>
        </w:tabs>
        <w:ind w:right="-57"/>
        <w:jc w:val="both"/>
        <w:rPr>
          <w:b/>
          <w:bCs/>
          <w:sz w:val="22"/>
          <w:szCs w:val="22"/>
          <w:lang w:val="tr-TR"/>
        </w:rPr>
      </w:pPr>
      <w:r>
        <w:rPr>
          <w:b/>
          <w:bCs/>
          <w:sz w:val="22"/>
          <w:szCs w:val="22"/>
          <w:lang w:val="tr-TR"/>
        </w:rPr>
        <w:t>Kur Riskine İlişkin Açıklamalar (devamı)</w:t>
      </w:r>
    </w:p>
    <w:p w:rsidR="00371160" w:rsidRDefault="00371160">
      <w:pPr>
        <w:tabs>
          <w:tab w:val="left" w:pos="720"/>
        </w:tabs>
        <w:ind w:left="720" w:hanging="720"/>
        <w:jc w:val="both"/>
        <w:rPr>
          <w:b/>
          <w:sz w:val="22"/>
          <w:szCs w:val="22"/>
          <w:lang w:val="tr-TR"/>
        </w:rPr>
      </w:pPr>
    </w:p>
    <w:p w:rsidR="00371160" w:rsidRDefault="009658B8">
      <w:pPr>
        <w:pStyle w:val="000normal"/>
        <w:tabs>
          <w:tab w:val="left" w:pos="709"/>
        </w:tabs>
        <w:spacing w:before="0" w:after="0" w:afterAutospacing="0"/>
        <w:rPr>
          <w:rFonts w:ascii="Times New Roman" w:hAnsi="Times New Roman" w:cs="Times New Roman"/>
          <w:b/>
          <w:sz w:val="22"/>
          <w:szCs w:val="22"/>
          <w:lang w:val="tr-TR"/>
        </w:rPr>
      </w:pPr>
      <w:r>
        <w:rPr>
          <w:rFonts w:ascii="Times New Roman" w:hAnsi="Times New Roman" w:cs="Times New Roman"/>
          <w:b/>
          <w:sz w:val="22"/>
          <w:szCs w:val="22"/>
          <w:lang w:val="tr-TR"/>
        </w:rPr>
        <w:tab/>
        <w:t>Kur riskine duyarlılık:</w:t>
      </w:r>
    </w:p>
    <w:p w:rsidR="00371160" w:rsidRDefault="00371160">
      <w:pPr>
        <w:tabs>
          <w:tab w:val="left" w:pos="720"/>
        </w:tabs>
        <w:ind w:left="720" w:hanging="720"/>
        <w:jc w:val="both"/>
        <w:rPr>
          <w:b/>
          <w:sz w:val="22"/>
          <w:szCs w:val="22"/>
          <w:lang w:val="tr-TR"/>
        </w:rPr>
      </w:pPr>
    </w:p>
    <w:p w:rsidR="00371160" w:rsidRDefault="009658B8">
      <w:pPr>
        <w:autoSpaceDE w:val="0"/>
        <w:autoSpaceDN w:val="0"/>
        <w:adjustRightInd w:val="0"/>
        <w:ind w:left="709"/>
        <w:jc w:val="both"/>
        <w:rPr>
          <w:sz w:val="22"/>
          <w:szCs w:val="22"/>
          <w:lang w:val="tr-TR" w:eastAsia="tr-TR"/>
        </w:rPr>
      </w:pPr>
      <w:r>
        <w:rPr>
          <w:sz w:val="22"/>
          <w:szCs w:val="22"/>
          <w:lang w:val="tr-TR" w:eastAsia="tr-TR"/>
        </w:rPr>
        <w:t>Banka büyük ölçüde USD ve EURO cinsinden kur riskine maruz kalmaktadır.</w:t>
      </w:r>
    </w:p>
    <w:p w:rsidR="00371160" w:rsidRDefault="00371160">
      <w:pPr>
        <w:autoSpaceDE w:val="0"/>
        <w:autoSpaceDN w:val="0"/>
        <w:adjustRightInd w:val="0"/>
        <w:jc w:val="both"/>
        <w:rPr>
          <w:sz w:val="22"/>
          <w:szCs w:val="22"/>
          <w:lang w:val="tr-TR" w:eastAsia="tr-TR"/>
        </w:rPr>
      </w:pPr>
    </w:p>
    <w:p w:rsidR="00371160" w:rsidRDefault="009658B8">
      <w:pPr>
        <w:ind w:left="720"/>
        <w:jc w:val="both"/>
        <w:rPr>
          <w:color w:val="000000"/>
          <w:sz w:val="22"/>
          <w:szCs w:val="22"/>
          <w:lang w:val="tr-TR" w:eastAsia="tr-TR"/>
        </w:rPr>
      </w:pPr>
      <w:r>
        <w:rPr>
          <w:color w:val="000000"/>
          <w:sz w:val="22"/>
          <w:szCs w:val="22"/>
          <w:lang w:val="tr-TR" w:eastAsia="tr-TR"/>
        </w:rPr>
        <w:t>Aşağıdaki tablo, Banka’nın USD ve EURO kurlarındaki %10’luk değişime olan duyarlılığını göstermektedir. Kullanılan %10’luk oran, kur riskinin üst düzey yönetime Banka içinde raporlanması sırasında kullanılan oran olup, söz konusu oran yönetimin döviz kurlarında beklediği olası değişikliği ifade etmektedir. Pozitif tutar, USD’nin ve EURO’nun TL karşısında %10’luk değer kaybının, kar ve özkaynak tutarının kısa pozisyon olması durumunda artı yönünde, uzun olması durumunda da azalış yönünde etkilediğini ifade etmektedir.</w:t>
      </w:r>
    </w:p>
    <w:p w:rsidR="00371160" w:rsidRDefault="00371160">
      <w:pPr>
        <w:ind w:left="720"/>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951"/>
        <w:gridCol w:w="1488"/>
        <w:gridCol w:w="1489"/>
        <w:gridCol w:w="1488"/>
        <w:gridCol w:w="1489"/>
      </w:tblGrid>
      <w:tr w:rsidR="005D6D27" w:rsidRPr="00872466" w:rsidTr="008E500E">
        <w:tc>
          <w:tcPr>
            <w:tcW w:w="1440" w:type="dxa"/>
          </w:tcPr>
          <w:p w:rsidR="00371160" w:rsidRDefault="00371160">
            <w:pPr>
              <w:rPr>
                <w:sz w:val="18"/>
                <w:szCs w:val="18"/>
                <w:lang w:val="tr-TR"/>
              </w:rPr>
            </w:pPr>
          </w:p>
        </w:tc>
        <w:tc>
          <w:tcPr>
            <w:tcW w:w="1951" w:type="dxa"/>
            <w:vAlign w:val="center"/>
          </w:tcPr>
          <w:p w:rsidR="00371160" w:rsidRDefault="009658B8">
            <w:pPr>
              <w:jc w:val="center"/>
              <w:rPr>
                <w:b/>
                <w:sz w:val="18"/>
                <w:szCs w:val="18"/>
                <w:lang w:val="tr-TR"/>
              </w:rPr>
            </w:pPr>
            <w:r>
              <w:rPr>
                <w:b/>
                <w:sz w:val="18"/>
                <w:szCs w:val="18"/>
                <w:lang w:val="tr-TR"/>
              </w:rPr>
              <w:t>Döviz kurundaki % değişim</w:t>
            </w:r>
          </w:p>
        </w:tc>
        <w:tc>
          <w:tcPr>
            <w:tcW w:w="2977" w:type="dxa"/>
            <w:gridSpan w:val="2"/>
            <w:vAlign w:val="center"/>
          </w:tcPr>
          <w:p w:rsidR="00371160" w:rsidRDefault="009658B8">
            <w:pPr>
              <w:jc w:val="center"/>
              <w:rPr>
                <w:b/>
                <w:sz w:val="18"/>
                <w:szCs w:val="18"/>
                <w:lang w:val="tr-TR"/>
              </w:rPr>
            </w:pPr>
            <w:r>
              <w:rPr>
                <w:b/>
                <w:sz w:val="18"/>
                <w:szCs w:val="18"/>
                <w:lang w:val="tr-TR"/>
              </w:rPr>
              <w:t>Kar / zarar üzerindeki etki</w:t>
            </w:r>
          </w:p>
        </w:tc>
        <w:tc>
          <w:tcPr>
            <w:tcW w:w="2977" w:type="dxa"/>
            <w:gridSpan w:val="2"/>
            <w:vAlign w:val="center"/>
          </w:tcPr>
          <w:p w:rsidR="00371160" w:rsidRDefault="009658B8">
            <w:pPr>
              <w:jc w:val="center"/>
              <w:rPr>
                <w:b/>
                <w:sz w:val="18"/>
                <w:szCs w:val="18"/>
                <w:lang w:val="tr-TR"/>
              </w:rPr>
            </w:pPr>
            <w:r>
              <w:rPr>
                <w:b/>
                <w:sz w:val="18"/>
                <w:szCs w:val="18"/>
                <w:lang w:val="tr-TR"/>
              </w:rPr>
              <w:t>Özkaynak üzerindeki etki</w:t>
            </w:r>
          </w:p>
        </w:tc>
      </w:tr>
      <w:tr w:rsidR="005D6D27" w:rsidRPr="00872466" w:rsidTr="008E500E">
        <w:trPr>
          <w:trHeight w:val="284"/>
        </w:trPr>
        <w:tc>
          <w:tcPr>
            <w:tcW w:w="1440" w:type="dxa"/>
          </w:tcPr>
          <w:p w:rsidR="00000000" w:rsidRDefault="006663F3">
            <w:pPr>
              <w:rPr>
                <w:sz w:val="18"/>
                <w:szCs w:val="18"/>
                <w:lang w:val="tr-TR"/>
                <w:rPrChange w:id="1082" w:author="Asiye Mara (Open)&#10;" w:date="2011-02-14T12:31:00Z">
                  <w:rPr>
                    <w:rFonts w:ascii="Univers (WN)" w:hAnsi="Univers (WN)"/>
                    <w:b/>
                    <w:sz w:val="18"/>
                    <w:szCs w:val="18"/>
                    <w:u w:val="single"/>
                    <w:lang w:val="tr-TR"/>
                  </w:rPr>
                </w:rPrChange>
              </w:rPr>
              <w:pPrChange w:id="1083" w:author="Asiye Mara (Open)&#10;" w:date="2011-02-14T12:30:00Z">
                <w:pPr>
                  <w:numPr>
                    <w:numId w:val="1"/>
                  </w:numPr>
                  <w:tabs>
                    <w:tab w:val="num" w:pos="1086"/>
                  </w:tabs>
                  <w:spacing w:before="240"/>
                  <w:ind w:left="1086" w:hanging="720"/>
                  <w:outlineLvl w:val="0"/>
                </w:pPr>
              </w:pPrChange>
            </w:pPr>
          </w:p>
        </w:tc>
        <w:tc>
          <w:tcPr>
            <w:tcW w:w="1951" w:type="dxa"/>
          </w:tcPr>
          <w:p w:rsidR="00000000" w:rsidRDefault="006663F3">
            <w:pPr>
              <w:rPr>
                <w:sz w:val="18"/>
                <w:szCs w:val="18"/>
                <w:lang w:val="tr-TR"/>
                <w:rPrChange w:id="1084" w:author="Asiye Mara (Open)&#10;" w:date="2011-02-14T12:31:00Z">
                  <w:rPr>
                    <w:rFonts w:ascii="Univers (WN)" w:hAnsi="Univers (WN)"/>
                    <w:b/>
                    <w:sz w:val="18"/>
                    <w:szCs w:val="18"/>
                    <w:u w:val="single"/>
                    <w:lang w:val="tr-TR"/>
                  </w:rPr>
                </w:rPrChange>
              </w:rPr>
              <w:pPrChange w:id="1085" w:author="Asiye Mara (Open)&#10;" w:date="2011-02-14T12:30:00Z">
                <w:pPr>
                  <w:numPr>
                    <w:numId w:val="1"/>
                  </w:numPr>
                  <w:tabs>
                    <w:tab w:val="num" w:pos="1086"/>
                  </w:tabs>
                  <w:spacing w:before="240"/>
                  <w:ind w:left="1086" w:hanging="720"/>
                  <w:outlineLvl w:val="0"/>
                </w:pPr>
              </w:pPrChange>
            </w:pPr>
          </w:p>
        </w:tc>
        <w:tc>
          <w:tcPr>
            <w:tcW w:w="1488" w:type="dxa"/>
            <w:vAlign w:val="center"/>
          </w:tcPr>
          <w:p w:rsidR="00371160" w:rsidRDefault="009658B8">
            <w:pPr>
              <w:jc w:val="center"/>
              <w:rPr>
                <w:sz w:val="18"/>
                <w:szCs w:val="18"/>
                <w:lang w:val="tr-TR"/>
              </w:rPr>
            </w:pPr>
            <w:r>
              <w:rPr>
                <w:bCs/>
                <w:sz w:val="18"/>
                <w:szCs w:val="18"/>
                <w:lang w:val="tr-TR"/>
              </w:rPr>
              <w:t>Cari Dönem</w:t>
            </w:r>
          </w:p>
        </w:tc>
        <w:tc>
          <w:tcPr>
            <w:tcW w:w="1489" w:type="dxa"/>
            <w:vAlign w:val="center"/>
          </w:tcPr>
          <w:p w:rsidR="00371160" w:rsidRDefault="009658B8">
            <w:pPr>
              <w:jc w:val="center"/>
              <w:rPr>
                <w:sz w:val="18"/>
                <w:szCs w:val="18"/>
                <w:lang w:val="tr-TR"/>
              </w:rPr>
            </w:pPr>
            <w:r>
              <w:rPr>
                <w:bCs/>
                <w:sz w:val="18"/>
                <w:szCs w:val="18"/>
                <w:lang w:val="tr-TR"/>
              </w:rPr>
              <w:t>Önceki Dönem</w:t>
            </w:r>
          </w:p>
        </w:tc>
        <w:tc>
          <w:tcPr>
            <w:tcW w:w="1488" w:type="dxa"/>
            <w:vAlign w:val="center"/>
          </w:tcPr>
          <w:p w:rsidR="00371160" w:rsidRDefault="009658B8">
            <w:pPr>
              <w:jc w:val="center"/>
              <w:rPr>
                <w:sz w:val="18"/>
                <w:szCs w:val="18"/>
                <w:lang w:val="tr-TR"/>
              </w:rPr>
            </w:pPr>
            <w:r>
              <w:rPr>
                <w:bCs/>
                <w:sz w:val="18"/>
                <w:szCs w:val="18"/>
                <w:lang w:val="tr-TR"/>
              </w:rPr>
              <w:t>Cari Dönem</w:t>
            </w:r>
          </w:p>
        </w:tc>
        <w:tc>
          <w:tcPr>
            <w:tcW w:w="1489" w:type="dxa"/>
            <w:vAlign w:val="center"/>
          </w:tcPr>
          <w:p w:rsidR="00371160" w:rsidRDefault="009658B8">
            <w:pPr>
              <w:jc w:val="center"/>
              <w:rPr>
                <w:sz w:val="18"/>
                <w:szCs w:val="18"/>
                <w:lang w:val="tr-TR"/>
              </w:rPr>
            </w:pPr>
            <w:r>
              <w:rPr>
                <w:bCs/>
                <w:sz w:val="18"/>
                <w:szCs w:val="18"/>
                <w:lang w:val="tr-TR"/>
              </w:rPr>
              <w:t>Önceki Dönem</w:t>
            </w:r>
          </w:p>
        </w:tc>
      </w:tr>
      <w:tr w:rsidR="00C62862" w:rsidRPr="00872466" w:rsidTr="008E500E">
        <w:trPr>
          <w:trHeight w:val="284"/>
        </w:trPr>
        <w:tc>
          <w:tcPr>
            <w:tcW w:w="1440" w:type="dxa"/>
            <w:vAlign w:val="bottom"/>
          </w:tcPr>
          <w:p w:rsidR="00371160" w:rsidRDefault="009658B8">
            <w:pPr>
              <w:rPr>
                <w:sz w:val="18"/>
                <w:szCs w:val="18"/>
                <w:lang w:val="tr-TR"/>
              </w:rPr>
            </w:pPr>
            <w:r>
              <w:rPr>
                <w:sz w:val="18"/>
                <w:szCs w:val="18"/>
                <w:lang w:val="tr-TR"/>
              </w:rPr>
              <w:t>USD</w:t>
            </w:r>
          </w:p>
        </w:tc>
        <w:tc>
          <w:tcPr>
            <w:tcW w:w="1951" w:type="dxa"/>
            <w:vAlign w:val="bottom"/>
          </w:tcPr>
          <w:p w:rsidR="00371160" w:rsidRDefault="009658B8">
            <w:pPr>
              <w:ind w:left="340"/>
              <w:rPr>
                <w:sz w:val="18"/>
                <w:szCs w:val="18"/>
                <w:lang w:val="tr-TR"/>
              </w:rPr>
            </w:pPr>
            <w:r>
              <w:rPr>
                <w:sz w:val="18"/>
                <w:szCs w:val="18"/>
                <w:lang w:val="tr-TR"/>
              </w:rPr>
              <w:t>%10 artış</w:t>
            </w:r>
          </w:p>
        </w:tc>
        <w:tc>
          <w:tcPr>
            <w:tcW w:w="1488" w:type="dxa"/>
            <w:vAlign w:val="bottom"/>
          </w:tcPr>
          <w:p w:rsidR="00371160" w:rsidRDefault="009658B8">
            <w:pPr>
              <w:jc w:val="right"/>
              <w:rPr>
                <w:sz w:val="18"/>
                <w:szCs w:val="18"/>
              </w:rPr>
            </w:pPr>
            <w:del w:id="1086" w:author="Asiye Mara (Open)&#10;" w:date="2011-02-14T10:57:00Z">
              <w:r>
                <w:rPr>
                  <w:sz w:val="18"/>
                  <w:szCs w:val="18"/>
                </w:rPr>
                <w:delText>12</w:delText>
              </w:r>
            </w:del>
            <w:ins w:id="1087" w:author="Asiye Mara (Open)&#10;" w:date="2011-02-14T10:57:00Z">
              <w:r>
                <w:rPr>
                  <w:sz w:val="18"/>
                  <w:szCs w:val="18"/>
                </w:rPr>
                <w:t>13</w:t>
              </w:r>
            </w:ins>
          </w:p>
        </w:tc>
        <w:tc>
          <w:tcPr>
            <w:tcW w:w="1489" w:type="dxa"/>
            <w:vAlign w:val="bottom"/>
          </w:tcPr>
          <w:p w:rsidR="00371160" w:rsidRDefault="009658B8">
            <w:pPr>
              <w:jc w:val="right"/>
              <w:rPr>
                <w:sz w:val="18"/>
                <w:szCs w:val="18"/>
              </w:rPr>
            </w:pPr>
            <w:r>
              <w:rPr>
                <w:sz w:val="18"/>
                <w:szCs w:val="18"/>
              </w:rPr>
              <w:t>421</w:t>
            </w:r>
          </w:p>
        </w:tc>
        <w:tc>
          <w:tcPr>
            <w:tcW w:w="1488" w:type="dxa"/>
            <w:vAlign w:val="bottom"/>
          </w:tcPr>
          <w:p w:rsidR="00371160" w:rsidRDefault="009658B8">
            <w:pPr>
              <w:jc w:val="right"/>
              <w:rPr>
                <w:sz w:val="18"/>
                <w:szCs w:val="18"/>
                <w:lang w:val="tr-TR"/>
              </w:rPr>
            </w:pPr>
            <w:r>
              <w:rPr>
                <w:sz w:val="18"/>
                <w:szCs w:val="18"/>
                <w:lang w:val="tr-TR"/>
              </w:rPr>
              <w:t>-</w:t>
            </w:r>
          </w:p>
        </w:tc>
        <w:tc>
          <w:tcPr>
            <w:tcW w:w="1489" w:type="dxa"/>
            <w:vAlign w:val="bottom"/>
          </w:tcPr>
          <w:p w:rsidR="00371160" w:rsidRDefault="009658B8">
            <w:pPr>
              <w:jc w:val="right"/>
              <w:rPr>
                <w:sz w:val="18"/>
                <w:szCs w:val="18"/>
                <w:lang w:val="tr-TR"/>
              </w:rPr>
            </w:pPr>
            <w:r>
              <w:rPr>
                <w:sz w:val="18"/>
                <w:szCs w:val="18"/>
                <w:lang w:val="tr-TR"/>
              </w:rPr>
              <w:t>-</w:t>
            </w:r>
          </w:p>
        </w:tc>
      </w:tr>
      <w:tr w:rsidR="00C62862" w:rsidRPr="00872466" w:rsidTr="008E500E">
        <w:trPr>
          <w:trHeight w:val="284"/>
        </w:trPr>
        <w:tc>
          <w:tcPr>
            <w:tcW w:w="1440" w:type="dxa"/>
            <w:vAlign w:val="bottom"/>
          </w:tcPr>
          <w:p w:rsidR="00371160" w:rsidRDefault="009658B8">
            <w:pPr>
              <w:rPr>
                <w:sz w:val="18"/>
                <w:szCs w:val="18"/>
                <w:lang w:val="tr-TR"/>
              </w:rPr>
            </w:pPr>
            <w:r>
              <w:rPr>
                <w:sz w:val="18"/>
                <w:szCs w:val="18"/>
                <w:lang w:val="tr-TR"/>
              </w:rPr>
              <w:t>USD</w:t>
            </w:r>
          </w:p>
        </w:tc>
        <w:tc>
          <w:tcPr>
            <w:tcW w:w="1951" w:type="dxa"/>
            <w:vAlign w:val="bottom"/>
          </w:tcPr>
          <w:p w:rsidR="00371160" w:rsidRDefault="009658B8">
            <w:pPr>
              <w:ind w:left="340"/>
              <w:jc w:val="both"/>
              <w:rPr>
                <w:sz w:val="18"/>
                <w:szCs w:val="18"/>
                <w:lang w:val="tr-TR"/>
              </w:rPr>
            </w:pPr>
            <w:r>
              <w:rPr>
                <w:sz w:val="18"/>
                <w:szCs w:val="18"/>
                <w:lang w:val="tr-TR"/>
              </w:rPr>
              <w:t>%10 azalış</w:t>
            </w:r>
          </w:p>
        </w:tc>
        <w:tc>
          <w:tcPr>
            <w:tcW w:w="1488" w:type="dxa"/>
            <w:vAlign w:val="bottom"/>
          </w:tcPr>
          <w:p w:rsidR="00371160" w:rsidRDefault="009658B8">
            <w:pPr>
              <w:jc w:val="right"/>
              <w:rPr>
                <w:sz w:val="18"/>
                <w:szCs w:val="18"/>
              </w:rPr>
            </w:pPr>
            <w:r>
              <w:rPr>
                <w:sz w:val="18"/>
                <w:szCs w:val="18"/>
              </w:rPr>
              <w:t>(1</w:t>
            </w:r>
            <w:ins w:id="1088" w:author="Asiye Mara (Open)&#10;" w:date="2011-02-14T10:57:00Z">
              <w:r>
                <w:rPr>
                  <w:sz w:val="18"/>
                  <w:szCs w:val="18"/>
                </w:rPr>
                <w:t>3</w:t>
              </w:r>
            </w:ins>
            <w:del w:id="1089" w:author="Asiye Mara (Open)&#10;" w:date="2011-02-14T10:57:00Z">
              <w:r>
                <w:rPr>
                  <w:sz w:val="18"/>
                  <w:szCs w:val="18"/>
                </w:rPr>
                <w:delText>2</w:delText>
              </w:r>
            </w:del>
            <w:r>
              <w:rPr>
                <w:sz w:val="18"/>
                <w:szCs w:val="18"/>
              </w:rPr>
              <w:t>)</w:t>
            </w:r>
          </w:p>
        </w:tc>
        <w:tc>
          <w:tcPr>
            <w:tcW w:w="1489" w:type="dxa"/>
            <w:vAlign w:val="bottom"/>
          </w:tcPr>
          <w:p w:rsidR="00371160" w:rsidRDefault="009658B8">
            <w:pPr>
              <w:jc w:val="right"/>
              <w:rPr>
                <w:sz w:val="18"/>
                <w:szCs w:val="18"/>
              </w:rPr>
            </w:pPr>
            <w:r>
              <w:rPr>
                <w:sz w:val="18"/>
                <w:szCs w:val="18"/>
              </w:rPr>
              <w:t>(421)</w:t>
            </w:r>
          </w:p>
        </w:tc>
        <w:tc>
          <w:tcPr>
            <w:tcW w:w="1488" w:type="dxa"/>
            <w:vAlign w:val="bottom"/>
          </w:tcPr>
          <w:p w:rsidR="00371160" w:rsidRDefault="009658B8">
            <w:pPr>
              <w:jc w:val="right"/>
              <w:rPr>
                <w:sz w:val="18"/>
                <w:szCs w:val="18"/>
                <w:lang w:val="tr-TR"/>
              </w:rPr>
            </w:pPr>
            <w:r>
              <w:rPr>
                <w:sz w:val="18"/>
                <w:szCs w:val="18"/>
                <w:lang w:val="tr-TR"/>
              </w:rPr>
              <w:t>-</w:t>
            </w:r>
          </w:p>
        </w:tc>
        <w:tc>
          <w:tcPr>
            <w:tcW w:w="1489" w:type="dxa"/>
            <w:vAlign w:val="bottom"/>
          </w:tcPr>
          <w:p w:rsidR="00371160" w:rsidRDefault="009658B8">
            <w:pPr>
              <w:jc w:val="right"/>
              <w:rPr>
                <w:sz w:val="18"/>
                <w:szCs w:val="18"/>
                <w:lang w:val="tr-TR"/>
              </w:rPr>
            </w:pPr>
            <w:r>
              <w:rPr>
                <w:sz w:val="18"/>
                <w:szCs w:val="18"/>
                <w:lang w:val="tr-TR"/>
              </w:rPr>
              <w:t>-</w:t>
            </w:r>
          </w:p>
        </w:tc>
      </w:tr>
      <w:tr w:rsidR="00C62862" w:rsidRPr="00872466" w:rsidTr="008E500E">
        <w:trPr>
          <w:trHeight w:val="284"/>
        </w:trPr>
        <w:tc>
          <w:tcPr>
            <w:tcW w:w="1440" w:type="dxa"/>
            <w:vAlign w:val="bottom"/>
          </w:tcPr>
          <w:p w:rsidR="00371160" w:rsidRDefault="009658B8">
            <w:pPr>
              <w:rPr>
                <w:sz w:val="18"/>
                <w:szCs w:val="18"/>
                <w:lang w:val="tr-TR"/>
              </w:rPr>
            </w:pPr>
            <w:r>
              <w:rPr>
                <w:sz w:val="18"/>
                <w:szCs w:val="18"/>
                <w:lang w:val="tr-TR"/>
              </w:rPr>
              <w:t>EURO</w:t>
            </w:r>
          </w:p>
        </w:tc>
        <w:tc>
          <w:tcPr>
            <w:tcW w:w="1951" w:type="dxa"/>
            <w:vAlign w:val="bottom"/>
          </w:tcPr>
          <w:p w:rsidR="00371160" w:rsidRDefault="009658B8">
            <w:pPr>
              <w:ind w:left="340"/>
              <w:rPr>
                <w:sz w:val="18"/>
                <w:szCs w:val="18"/>
                <w:lang w:val="tr-TR"/>
              </w:rPr>
            </w:pPr>
            <w:r>
              <w:rPr>
                <w:sz w:val="18"/>
                <w:szCs w:val="18"/>
                <w:lang w:val="tr-TR"/>
              </w:rPr>
              <w:t>%10 artış</w:t>
            </w:r>
          </w:p>
        </w:tc>
        <w:tc>
          <w:tcPr>
            <w:tcW w:w="1488" w:type="dxa"/>
            <w:vAlign w:val="bottom"/>
          </w:tcPr>
          <w:p w:rsidR="00371160" w:rsidRDefault="009658B8">
            <w:pPr>
              <w:jc w:val="right"/>
              <w:rPr>
                <w:sz w:val="18"/>
                <w:szCs w:val="18"/>
              </w:rPr>
            </w:pPr>
            <w:r>
              <w:rPr>
                <w:sz w:val="18"/>
                <w:szCs w:val="18"/>
              </w:rPr>
              <w:t>104</w:t>
            </w:r>
          </w:p>
        </w:tc>
        <w:tc>
          <w:tcPr>
            <w:tcW w:w="1489" w:type="dxa"/>
            <w:vAlign w:val="bottom"/>
          </w:tcPr>
          <w:p w:rsidR="00371160" w:rsidRDefault="009658B8">
            <w:pPr>
              <w:jc w:val="right"/>
              <w:rPr>
                <w:sz w:val="18"/>
                <w:szCs w:val="18"/>
              </w:rPr>
            </w:pPr>
            <w:r>
              <w:rPr>
                <w:sz w:val="18"/>
                <w:szCs w:val="18"/>
              </w:rPr>
              <w:t>302</w:t>
            </w:r>
          </w:p>
        </w:tc>
        <w:tc>
          <w:tcPr>
            <w:tcW w:w="1488" w:type="dxa"/>
            <w:vAlign w:val="bottom"/>
          </w:tcPr>
          <w:p w:rsidR="00371160" w:rsidRDefault="009658B8">
            <w:pPr>
              <w:jc w:val="right"/>
              <w:rPr>
                <w:sz w:val="18"/>
                <w:szCs w:val="18"/>
                <w:lang w:val="tr-TR"/>
              </w:rPr>
            </w:pPr>
            <w:r>
              <w:rPr>
                <w:sz w:val="18"/>
                <w:szCs w:val="18"/>
                <w:lang w:val="tr-TR"/>
              </w:rPr>
              <w:t>-</w:t>
            </w:r>
          </w:p>
        </w:tc>
        <w:tc>
          <w:tcPr>
            <w:tcW w:w="1489" w:type="dxa"/>
            <w:vAlign w:val="bottom"/>
          </w:tcPr>
          <w:p w:rsidR="00371160" w:rsidRDefault="009658B8">
            <w:pPr>
              <w:jc w:val="right"/>
              <w:rPr>
                <w:sz w:val="18"/>
                <w:szCs w:val="18"/>
                <w:lang w:val="tr-TR"/>
              </w:rPr>
            </w:pPr>
            <w:r>
              <w:rPr>
                <w:sz w:val="18"/>
                <w:szCs w:val="18"/>
                <w:lang w:val="tr-TR"/>
              </w:rPr>
              <w:t>-</w:t>
            </w:r>
          </w:p>
        </w:tc>
      </w:tr>
      <w:tr w:rsidR="00C62862" w:rsidRPr="00872466" w:rsidTr="008E500E">
        <w:trPr>
          <w:trHeight w:val="284"/>
        </w:trPr>
        <w:tc>
          <w:tcPr>
            <w:tcW w:w="1440" w:type="dxa"/>
            <w:vAlign w:val="bottom"/>
          </w:tcPr>
          <w:p w:rsidR="00371160" w:rsidRDefault="009658B8">
            <w:pPr>
              <w:rPr>
                <w:sz w:val="18"/>
                <w:szCs w:val="18"/>
                <w:lang w:val="tr-TR"/>
              </w:rPr>
            </w:pPr>
            <w:r>
              <w:rPr>
                <w:sz w:val="18"/>
                <w:szCs w:val="18"/>
                <w:lang w:val="tr-TR"/>
              </w:rPr>
              <w:t>EURO</w:t>
            </w:r>
          </w:p>
        </w:tc>
        <w:tc>
          <w:tcPr>
            <w:tcW w:w="1951" w:type="dxa"/>
            <w:vAlign w:val="bottom"/>
          </w:tcPr>
          <w:p w:rsidR="00371160" w:rsidRDefault="009658B8">
            <w:pPr>
              <w:ind w:left="340"/>
              <w:jc w:val="both"/>
              <w:rPr>
                <w:sz w:val="18"/>
                <w:szCs w:val="18"/>
                <w:lang w:val="tr-TR"/>
              </w:rPr>
            </w:pPr>
            <w:r>
              <w:rPr>
                <w:sz w:val="18"/>
                <w:szCs w:val="18"/>
                <w:lang w:val="tr-TR"/>
              </w:rPr>
              <w:t>%10 azalış</w:t>
            </w:r>
          </w:p>
        </w:tc>
        <w:tc>
          <w:tcPr>
            <w:tcW w:w="1488" w:type="dxa"/>
            <w:vAlign w:val="bottom"/>
          </w:tcPr>
          <w:p w:rsidR="00371160" w:rsidRDefault="009658B8">
            <w:pPr>
              <w:jc w:val="right"/>
              <w:rPr>
                <w:sz w:val="18"/>
                <w:szCs w:val="18"/>
              </w:rPr>
            </w:pPr>
            <w:r>
              <w:rPr>
                <w:sz w:val="18"/>
                <w:szCs w:val="18"/>
              </w:rPr>
              <w:t>(104)</w:t>
            </w:r>
          </w:p>
        </w:tc>
        <w:tc>
          <w:tcPr>
            <w:tcW w:w="1489" w:type="dxa"/>
            <w:vAlign w:val="bottom"/>
          </w:tcPr>
          <w:p w:rsidR="00371160" w:rsidRDefault="009658B8">
            <w:pPr>
              <w:jc w:val="right"/>
              <w:rPr>
                <w:sz w:val="18"/>
                <w:szCs w:val="18"/>
              </w:rPr>
            </w:pPr>
            <w:r>
              <w:rPr>
                <w:sz w:val="18"/>
                <w:szCs w:val="18"/>
              </w:rPr>
              <w:t>(302)</w:t>
            </w:r>
          </w:p>
        </w:tc>
        <w:tc>
          <w:tcPr>
            <w:tcW w:w="1488" w:type="dxa"/>
            <w:vAlign w:val="bottom"/>
          </w:tcPr>
          <w:p w:rsidR="00371160" w:rsidRDefault="009658B8">
            <w:pPr>
              <w:jc w:val="right"/>
              <w:rPr>
                <w:sz w:val="18"/>
                <w:szCs w:val="18"/>
                <w:lang w:val="tr-TR"/>
              </w:rPr>
            </w:pPr>
            <w:r>
              <w:rPr>
                <w:sz w:val="18"/>
                <w:szCs w:val="18"/>
                <w:lang w:val="tr-TR"/>
              </w:rPr>
              <w:t>-</w:t>
            </w:r>
          </w:p>
        </w:tc>
        <w:tc>
          <w:tcPr>
            <w:tcW w:w="1489" w:type="dxa"/>
            <w:vAlign w:val="bottom"/>
          </w:tcPr>
          <w:p w:rsidR="00371160" w:rsidRDefault="009658B8">
            <w:pPr>
              <w:jc w:val="right"/>
              <w:rPr>
                <w:sz w:val="18"/>
                <w:szCs w:val="18"/>
                <w:lang w:val="tr-TR"/>
              </w:rPr>
            </w:pPr>
            <w:r>
              <w:rPr>
                <w:sz w:val="18"/>
                <w:szCs w:val="18"/>
                <w:lang w:val="tr-TR"/>
              </w:rPr>
              <w:t>-</w:t>
            </w:r>
          </w:p>
        </w:tc>
      </w:tr>
    </w:tbl>
    <w:p w:rsidR="00371160" w:rsidRDefault="00371160">
      <w:pPr>
        <w:tabs>
          <w:tab w:val="left" w:pos="720"/>
        </w:tabs>
        <w:jc w:val="both"/>
        <w:rPr>
          <w:b/>
          <w:sz w:val="22"/>
          <w:szCs w:val="22"/>
          <w:lang w:val="tr-TR"/>
        </w:rPr>
      </w:pPr>
    </w:p>
    <w:p w:rsidR="00371160" w:rsidRDefault="009658B8">
      <w:pPr>
        <w:pStyle w:val="000normal"/>
        <w:spacing w:before="0" w:after="0" w:afterAutospacing="0"/>
        <w:ind w:left="567" w:hanging="567"/>
        <w:outlineLvl w:val="0"/>
        <w:rPr>
          <w:rFonts w:ascii="Times New Roman" w:hAnsi="Times New Roman" w:cs="Times New Roman"/>
          <w:b/>
          <w:lang w:val="tr-TR"/>
        </w:rPr>
      </w:pPr>
      <w:r>
        <w:rPr>
          <w:rFonts w:ascii="Times New Roman" w:hAnsi="Times New Roman" w:cs="Times New Roman"/>
          <w:b/>
          <w:lang w:val="tr-TR"/>
        </w:rPr>
        <w:t xml:space="preserve">              </w:t>
      </w: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pStyle w:val="000normal"/>
        <w:spacing w:before="0" w:after="0" w:afterAutospacing="0"/>
        <w:ind w:left="567" w:hanging="567"/>
        <w:outlineLvl w:val="0"/>
        <w:rPr>
          <w:rFonts w:ascii="Times New Roman" w:hAnsi="Times New Roman" w:cs="Times New Roman"/>
          <w:b/>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pStyle w:val="Heading2"/>
        <w:tabs>
          <w:tab w:val="left" w:pos="720"/>
          <w:tab w:val="left" w:pos="900"/>
        </w:tabs>
        <w:spacing w:before="0"/>
        <w:ind w:right="165"/>
        <w:rPr>
          <w:rFonts w:ascii="Times New Roman" w:hAnsi="Times New Roman"/>
          <w:sz w:val="22"/>
          <w:szCs w:val="22"/>
          <w:lang w:val="tr-TR"/>
        </w:rPr>
      </w:pPr>
    </w:p>
    <w:p w:rsidR="00371160" w:rsidRDefault="009658B8">
      <w:pPr>
        <w:tabs>
          <w:tab w:val="left" w:pos="720"/>
        </w:tabs>
        <w:ind w:left="720" w:hanging="720"/>
        <w:jc w:val="both"/>
        <w:rPr>
          <w:b/>
          <w:sz w:val="22"/>
          <w:szCs w:val="22"/>
          <w:lang w:val="tr-TR"/>
        </w:rPr>
      </w:pPr>
      <w:r>
        <w:rPr>
          <w:b/>
          <w:sz w:val="22"/>
          <w:szCs w:val="22"/>
          <w:lang w:val="tr-TR"/>
        </w:rPr>
        <w:t>VI.</w:t>
      </w:r>
      <w:r>
        <w:rPr>
          <w:b/>
          <w:sz w:val="22"/>
          <w:szCs w:val="22"/>
          <w:lang w:val="tr-TR"/>
        </w:rPr>
        <w:tab/>
        <w:t>Faiz Oranı Riskine İlişkin Açıklamalar</w:t>
      </w:r>
    </w:p>
    <w:p w:rsidR="00371160" w:rsidRDefault="00371160">
      <w:pPr>
        <w:pStyle w:val="Heading2"/>
        <w:tabs>
          <w:tab w:val="left" w:pos="720"/>
        </w:tabs>
        <w:spacing w:before="0"/>
        <w:ind w:left="720" w:right="165" w:hanging="720"/>
        <w:rPr>
          <w:rFonts w:ascii="Times New Roman" w:hAnsi="Times New Roman"/>
          <w:sz w:val="20"/>
          <w:lang w:val="tr-TR"/>
        </w:rPr>
      </w:pPr>
    </w:p>
    <w:p w:rsidR="00371160" w:rsidRDefault="009658B8">
      <w:pPr>
        <w:tabs>
          <w:tab w:val="left" w:pos="720"/>
        </w:tabs>
        <w:ind w:left="720" w:right="165" w:hanging="720"/>
        <w:jc w:val="both"/>
        <w:rPr>
          <w:sz w:val="22"/>
          <w:szCs w:val="22"/>
          <w:lang w:val="tr-TR"/>
        </w:rPr>
      </w:pPr>
      <w:r>
        <w:rPr>
          <w:sz w:val="22"/>
          <w:szCs w:val="22"/>
          <w:lang w:val="tr-TR"/>
        </w:rPr>
        <w:tab/>
        <w:t>Banka’nın faizsiz bankacılık faaliyeti nedeniyle faize duyarlı varlık yada yükümlülüğü bulunmadığından faiz riski bulunmamaktadır.</w:t>
      </w:r>
    </w:p>
    <w:p w:rsidR="00371160" w:rsidRDefault="00371160">
      <w:pPr>
        <w:rPr>
          <w:lang w:val="tr-TR"/>
        </w:rPr>
      </w:pPr>
    </w:p>
    <w:p w:rsidR="00371160" w:rsidRDefault="009658B8">
      <w:pPr>
        <w:pStyle w:val="Heading2"/>
        <w:tabs>
          <w:tab w:val="left" w:pos="720"/>
          <w:tab w:val="left" w:pos="900"/>
        </w:tabs>
        <w:spacing w:before="0"/>
        <w:ind w:left="720" w:right="165" w:hanging="720"/>
        <w:rPr>
          <w:rFonts w:ascii="Times New Roman" w:hAnsi="Times New Roman"/>
          <w:sz w:val="22"/>
          <w:szCs w:val="22"/>
          <w:lang w:val="tr-TR"/>
        </w:rPr>
      </w:pPr>
      <w:r>
        <w:rPr>
          <w:rFonts w:ascii="Times New Roman" w:hAnsi="Times New Roman"/>
          <w:sz w:val="22"/>
          <w:szCs w:val="22"/>
          <w:lang w:val="tr-TR"/>
        </w:rPr>
        <w:t>VII.</w:t>
      </w:r>
      <w:r>
        <w:rPr>
          <w:rFonts w:ascii="Times New Roman" w:hAnsi="Times New Roman"/>
          <w:sz w:val="22"/>
          <w:szCs w:val="22"/>
          <w:lang w:val="tr-TR"/>
        </w:rPr>
        <w:tab/>
        <w:t xml:space="preserve">Likidite Riskine İlişkin Açıklamalar </w:t>
      </w:r>
    </w:p>
    <w:p w:rsidR="00371160" w:rsidRDefault="00371160">
      <w:pPr>
        <w:tabs>
          <w:tab w:val="left" w:pos="720"/>
        </w:tabs>
        <w:ind w:left="720" w:right="165" w:hanging="720"/>
        <w:jc w:val="both"/>
        <w:rPr>
          <w:sz w:val="20"/>
          <w:szCs w:val="20"/>
          <w:lang w:val="tr-TR"/>
        </w:rPr>
      </w:pPr>
    </w:p>
    <w:p w:rsidR="00371160" w:rsidRDefault="009658B8">
      <w:pPr>
        <w:autoSpaceDE w:val="0"/>
        <w:autoSpaceDN w:val="0"/>
        <w:adjustRightInd w:val="0"/>
        <w:ind w:left="720" w:right="165"/>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likidite riskinden korunmak amacıyla fon toplama kaynaklarını müşterilerden toplanan fonlar ile yurtdışından kullanılan krediler olmak üzere çeşitlendirmekte, varlık ve yükümlülükler arasında vade uyumunun sağlanması gözetilmekte, özellikle daha uzun vadeli kaynak temin edilmesi yönünde stratejiler uygulanmakta, piyasa dalgalanmaları neticesinde ortaya çıkabilecek likidite ihtiyacının eksiksiz bir biçimde sağlanabilmesi amacıyla likit değerler muhafaza edilmektedir.</w:t>
      </w:r>
    </w:p>
    <w:p w:rsidR="00371160" w:rsidRDefault="00371160">
      <w:pPr>
        <w:autoSpaceDE w:val="0"/>
        <w:autoSpaceDN w:val="0"/>
        <w:adjustRightInd w:val="0"/>
        <w:ind w:left="720" w:right="165"/>
        <w:jc w:val="both"/>
        <w:rPr>
          <w:rFonts w:ascii="TimesNewRomanPSMT" w:hAnsi="TimesNewRomanPSMT" w:cs="TimesNewRomanPSMT"/>
          <w:sz w:val="22"/>
          <w:szCs w:val="22"/>
          <w:lang w:val="tr-TR" w:eastAsia="tr-TR"/>
        </w:rPr>
      </w:pPr>
    </w:p>
    <w:p w:rsidR="00371160" w:rsidRDefault="009658B8">
      <w:pPr>
        <w:autoSpaceDE w:val="0"/>
        <w:autoSpaceDN w:val="0"/>
        <w:adjustRightInd w:val="0"/>
        <w:ind w:left="720" w:right="165"/>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TP ve YP toplanan fonların vade yapısı, maliyeti ve toplam tutarındaki gelişmeler günlük olarak takip edilmekte, söz konusu çalışmalar sırasında geçmiş dönemlerde yaşanan gelişmeler ve geleceğe yönelik beklentiler dikkate alınmaktadır.</w:t>
      </w:r>
    </w:p>
    <w:p w:rsidR="00371160" w:rsidRDefault="00371160">
      <w:pPr>
        <w:autoSpaceDE w:val="0"/>
        <w:autoSpaceDN w:val="0"/>
        <w:adjustRightInd w:val="0"/>
        <w:ind w:left="720" w:right="165"/>
        <w:rPr>
          <w:rFonts w:ascii="TimesNewRomanPSMT" w:hAnsi="TimesNewRomanPSMT" w:cs="TimesNewRomanPSMT"/>
          <w:sz w:val="22"/>
          <w:szCs w:val="22"/>
          <w:lang w:val="tr-TR" w:eastAsia="tr-TR"/>
        </w:rPr>
      </w:pPr>
    </w:p>
    <w:p w:rsidR="00371160" w:rsidRDefault="009658B8">
      <w:pPr>
        <w:autoSpaceDE w:val="0"/>
        <w:autoSpaceDN w:val="0"/>
        <w:adjustRightInd w:val="0"/>
        <w:ind w:left="720" w:right="165"/>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Banka politikaları, öncelikle her türlü borcun likit kaynaklarla her zaman karşılanabilecek nitelikte olduğu bir aktif yapısının sağlanması yönündedir. Bunun sağlanmasını teminen Banka Yönetimi düzenli olarak likidite rasyoları ile ilgili standardı belirlemekte ve takip etmektedir.</w:t>
      </w:r>
    </w:p>
    <w:p w:rsidR="00371160" w:rsidRDefault="00371160">
      <w:pPr>
        <w:ind w:left="720"/>
        <w:jc w:val="both"/>
        <w:rPr>
          <w:sz w:val="22"/>
          <w:szCs w:val="22"/>
          <w:lang w:val="tr-TR"/>
        </w:rPr>
      </w:pPr>
    </w:p>
    <w:p w:rsidR="00371160" w:rsidRDefault="009658B8">
      <w:pPr>
        <w:tabs>
          <w:tab w:val="left" w:pos="720"/>
        </w:tabs>
        <w:ind w:left="720" w:hanging="11"/>
        <w:jc w:val="both"/>
        <w:rPr>
          <w:bCs/>
          <w:sz w:val="22"/>
          <w:szCs w:val="22"/>
          <w:lang w:val="tr-TR"/>
        </w:rPr>
      </w:pPr>
      <w:r>
        <w:rPr>
          <w:sz w:val="10"/>
          <w:szCs w:val="10"/>
        </w:rPr>
        <w:t xml:space="preserve">  </w:t>
      </w:r>
      <w:r>
        <w:rPr>
          <w:bCs/>
          <w:sz w:val="22"/>
          <w:szCs w:val="22"/>
          <w:lang w:val="tr-TR"/>
        </w:rPr>
        <w:t>Aşağıdaki tabloda Banka’nın likidite yeterlilik rasyosuna ilişkin özet sunulmuştur:</w:t>
      </w:r>
    </w:p>
    <w:p w:rsidR="00371160" w:rsidRDefault="00371160">
      <w:pPr>
        <w:tabs>
          <w:tab w:val="left" w:pos="720"/>
        </w:tabs>
        <w:ind w:left="720" w:hanging="720"/>
        <w:jc w:val="both"/>
        <w:rPr>
          <w:bCs/>
          <w:sz w:val="22"/>
          <w:szCs w:val="22"/>
          <w:lang w:val="tr-TR"/>
        </w:rPr>
      </w:pPr>
    </w:p>
    <w:tbl>
      <w:tblPr>
        <w:tblpPr w:leftFromText="141" w:rightFromText="141" w:vertAnchor="text" w:horzAnchor="page" w:tblpX="2053" w:tblpY="10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518"/>
        <w:gridCol w:w="3331"/>
        <w:gridCol w:w="3331"/>
      </w:tblGrid>
      <w:tr w:rsidR="005D6D27" w:rsidRPr="00872466" w:rsidTr="008E500E">
        <w:trPr>
          <w:trHeight w:val="255"/>
        </w:trPr>
        <w:tc>
          <w:tcPr>
            <w:tcW w:w="2518" w:type="dxa"/>
            <w:shd w:val="clear" w:color="auto" w:fill="FFFFFF"/>
            <w:noWrap/>
            <w:vAlign w:val="center"/>
          </w:tcPr>
          <w:p w:rsidR="00371160" w:rsidRDefault="009658B8">
            <w:pPr>
              <w:jc w:val="both"/>
              <w:rPr>
                <w:b/>
                <w:sz w:val="18"/>
                <w:szCs w:val="18"/>
                <w:lang w:val="tr-TR"/>
              </w:rPr>
            </w:pPr>
            <w:r>
              <w:rPr>
                <w:b/>
                <w:sz w:val="18"/>
                <w:szCs w:val="18"/>
                <w:lang w:val="tr-TR"/>
              </w:rPr>
              <w:t>Cari Dönem</w:t>
            </w:r>
          </w:p>
        </w:tc>
        <w:tc>
          <w:tcPr>
            <w:tcW w:w="3331" w:type="dxa"/>
            <w:shd w:val="clear" w:color="auto" w:fill="FFFFFF"/>
            <w:noWrap/>
            <w:vAlign w:val="bottom"/>
          </w:tcPr>
          <w:p w:rsidR="00371160" w:rsidRDefault="009658B8" w:rsidP="00371160">
            <w:pPr>
              <w:jc w:val="center"/>
              <w:rPr>
                <w:sz w:val="18"/>
                <w:szCs w:val="18"/>
                <w:lang w:val="tr-TR"/>
              </w:rPr>
            </w:pPr>
            <w:r>
              <w:rPr>
                <w:sz w:val="18"/>
                <w:szCs w:val="18"/>
                <w:lang w:val="tr-TR"/>
              </w:rPr>
              <w:t>Birinci Vade Dilimi (Haftalık)</w:t>
            </w:r>
          </w:p>
        </w:tc>
        <w:tc>
          <w:tcPr>
            <w:tcW w:w="3331" w:type="dxa"/>
            <w:shd w:val="clear" w:color="auto" w:fill="FFFFFF"/>
            <w:vAlign w:val="bottom"/>
          </w:tcPr>
          <w:p w:rsidR="00000000" w:rsidRDefault="009658B8">
            <w:pPr>
              <w:jc w:val="center"/>
              <w:rPr>
                <w:sz w:val="18"/>
                <w:szCs w:val="18"/>
                <w:lang w:val="tr-TR"/>
              </w:rPr>
              <w:pPrChange w:id="1090" w:author="Asiye Mara (Open)&#10;" w:date="2011-02-14T12:30:00Z">
                <w:pPr>
                  <w:framePr w:hSpace="141" w:wrap="around" w:vAnchor="text" w:hAnchor="page" w:x="2053" w:y="103"/>
                  <w:jc w:val="center"/>
                </w:pPr>
              </w:pPrChange>
            </w:pPr>
            <w:r>
              <w:rPr>
                <w:sz w:val="18"/>
                <w:szCs w:val="18"/>
                <w:lang w:val="tr-TR"/>
              </w:rPr>
              <w:t>İkinci Vade Dilimi (Aylık)</w:t>
            </w:r>
          </w:p>
        </w:tc>
      </w:tr>
      <w:tr w:rsidR="00C62862" w:rsidRPr="00872466" w:rsidTr="008E500E">
        <w:trPr>
          <w:trHeight w:val="255"/>
        </w:trPr>
        <w:tc>
          <w:tcPr>
            <w:tcW w:w="2518" w:type="dxa"/>
            <w:shd w:val="clear" w:color="auto" w:fill="FFFFFF"/>
            <w:noWrap/>
            <w:vAlign w:val="bottom"/>
          </w:tcPr>
          <w:p w:rsidR="00371160" w:rsidRDefault="009658B8">
            <w:pPr>
              <w:jc w:val="both"/>
              <w:rPr>
                <w:rFonts w:eastAsia="Arial Unicode MS"/>
                <w:noProof/>
                <w:sz w:val="18"/>
                <w:szCs w:val="18"/>
                <w:lang w:val="tr-TR"/>
              </w:rPr>
            </w:pPr>
            <w:r>
              <w:rPr>
                <w:sz w:val="18"/>
                <w:szCs w:val="18"/>
                <w:lang w:val="tr-TR"/>
              </w:rPr>
              <w:t>Ortalama (%)</w:t>
            </w:r>
          </w:p>
        </w:tc>
        <w:tc>
          <w:tcPr>
            <w:tcW w:w="3331" w:type="dxa"/>
            <w:shd w:val="clear" w:color="auto" w:fill="FFFFFF"/>
            <w:noWrap/>
            <w:vAlign w:val="bottom"/>
          </w:tcPr>
          <w:p w:rsidR="00371160" w:rsidRDefault="009658B8" w:rsidP="00371160">
            <w:pPr>
              <w:jc w:val="right"/>
              <w:rPr>
                <w:sz w:val="18"/>
                <w:szCs w:val="18"/>
              </w:rPr>
            </w:pPr>
            <w:r>
              <w:rPr>
                <w:sz w:val="18"/>
                <w:szCs w:val="18"/>
              </w:rPr>
              <w:t>164,61</w:t>
            </w:r>
          </w:p>
        </w:tc>
        <w:tc>
          <w:tcPr>
            <w:tcW w:w="3331" w:type="dxa"/>
            <w:shd w:val="clear" w:color="auto" w:fill="FFFFFF"/>
            <w:vAlign w:val="bottom"/>
          </w:tcPr>
          <w:p w:rsidR="00000000" w:rsidRDefault="009658B8">
            <w:pPr>
              <w:jc w:val="right"/>
              <w:rPr>
                <w:sz w:val="18"/>
                <w:szCs w:val="18"/>
              </w:rPr>
              <w:pPrChange w:id="1091" w:author="Asiye Mara (Open)&#10;" w:date="2011-02-14T12:30:00Z">
                <w:pPr>
                  <w:framePr w:hSpace="141" w:wrap="around" w:vAnchor="text" w:hAnchor="page" w:x="2053" w:y="103"/>
                  <w:jc w:val="right"/>
                </w:pPr>
              </w:pPrChange>
            </w:pPr>
            <w:r>
              <w:rPr>
                <w:sz w:val="18"/>
                <w:szCs w:val="18"/>
              </w:rPr>
              <w:t>127,57</w:t>
            </w:r>
          </w:p>
        </w:tc>
      </w:tr>
      <w:tr w:rsidR="00C62862" w:rsidRPr="00872466" w:rsidTr="008E500E">
        <w:trPr>
          <w:trHeight w:val="255"/>
        </w:trPr>
        <w:tc>
          <w:tcPr>
            <w:tcW w:w="2518" w:type="dxa"/>
            <w:shd w:val="clear" w:color="auto" w:fill="FFFFFF"/>
            <w:noWrap/>
            <w:vAlign w:val="bottom"/>
          </w:tcPr>
          <w:p w:rsidR="00371160" w:rsidRDefault="009658B8">
            <w:pPr>
              <w:jc w:val="both"/>
              <w:rPr>
                <w:rFonts w:eastAsia="Arial Unicode MS"/>
                <w:noProof/>
                <w:sz w:val="18"/>
                <w:szCs w:val="18"/>
                <w:lang w:val="tr-TR"/>
              </w:rPr>
            </w:pPr>
            <w:r>
              <w:rPr>
                <w:sz w:val="18"/>
                <w:szCs w:val="18"/>
                <w:lang w:val="tr-TR"/>
              </w:rPr>
              <w:t>En Yüksek (%)</w:t>
            </w:r>
          </w:p>
        </w:tc>
        <w:tc>
          <w:tcPr>
            <w:tcW w:w="3331" w:type="dxa"/>
            <w:shd w:val="clear" w:color="auto" w:fill="FFFFFF"/>
            <w:noWrap/>
            <w:vAlign w:val="bottom"/>
          </w:tcPr>
          <w:p w:rsidR="00371160" w:rsidRDefault="009658B8" w:rsidP="00371160">
            <w:pPr>
              <w:jc w:val="right"/>
              <w:rPr>
                <w:sz w:val="18"/>
                <w:szCs w:val="18"/>
              </w:rPr>
            </w:pPr>
            <w:r>
              <w:rPr>
                <w:sz w:val="18"/>
                <w:szCs w:val="18"/>
              </w:rPr>
              <w:t>211,24</w:t>
            </w:r>
          </w:p>
        </w:tc>
        <w:tc>
          <w:tcPr>
            <w:tcW w:w="3331" w:type="dxa"/>
            <w:shd w:val="clear" w:color="auto" w:fill="FFFFFF"/>
            <w:vAlign w:val="bottom"/>
          </w:tcPr>
          <w:p w:rsidR="00000000" w:rsidRDefault="009658B8">
            <w:pPr>
              <w:jc w:val="right"/>
              <w:rPr>
                <w:sz w:val="18"/>
                <w:szCs w:val="18"/>
              </w:rPr>
              <w:pPrChange w:id="1092" w:author="Asiye Mara (Open)&#10;" w:date="2011-02-14T12:30:00Z">
                <w:pPr>
                  <w:framePr w:hSpace="141" w:wrap="around" w:vAnchor="text" w:hAnchor="page" w:x="2053" w:y="103"/>
                  <w:jc w:val="right"/>
                </w:pPr>
              </w:pPrChange>
            </w:pPr>
            <w:r>
              <w:rPr>
                <w:sz w:val="18"/>
                <w:szCs w:val="18"/>
              </w:rPr>
              <w:t>151,42</w:t>
            </w:r>
          </w:p>
        </w:tc>
      </w:tr>
      <w:tr w:rsidR="00C62862" w:rsidRPr="00872466" w:rsidTr="008E500E">
        <w:trPr>
          <w:trHeight w:val="255"/>
        </w:trPr>
        <w:tc>
          <w:tcPr>
            <w:tcW w:w="2518" w:type="dxa"/>
            <w:shd w:val="clear" w:color="auto" w:fill="FFFFFF"/>
            <w:noWrap/>
            <w:vAlign w:val="bottom"/>
          </w:tcPr>
          <w:p w:rsidR="00371160" w:rsidRDefault="009658B8">
            <w:pPr>
              <w:jc w:val="both"/>
              <w:rPr>
                <w:noProof/>
                <w:sz w:val="18"/>
                <w:szCs w:val="18"/>
                <w:lang w:val="tr-TR"/>
              </w:rPr>
            </w:pPr>
            <w:r>
              <w:rPr>
                <w:noProof/>
                <w:sz w:val="18"/>
                <w:szCs w:val="18"/>
                <w:lang w:val="tr-TR"/>
              </w:rPr>
              <w:t>En Düşük (%)</w:t>
            </w:r>
          </w:p>
        </w:tc>
        <w:tc>
          <w:tcPr>
            <w:tcW w:w="3331" w:type="dxa"/>
            <w:shd w:val="clear" w:color="auto" w:fill="FFFFFF"/>
            <w:noWrap/>
            <w:vAlign w:val="bottom"/>
          </w:tcPr>
          <w:p w:rsidR="00371160" w:rsidRDefault="009658B8" w:rsidP="00371160">
            <w:pPr>
              <w:jc w:val="right"/>
              <w:rPr>
                <w:sz w:val="18"/>
                <w:szCs w:val="18"/>
              </w:rPr>
            </w:pPr>
            <w:r>
              <w:rPr>
                <w:sz w:val="18"/>
                <w:szCs w:val="18"/>
              </w:rPr>
              <w:t>131,67</w:t>
            </w:r>
          </w:p>
        </w:tc>
        <w:tc>
          <w:tcPr>
            <w:tcW w:w="3331" w:type="dxa"/>
            <w:shd w:val="clear" w:color="auto" w:fill="FFFFFF"/>
            <w:vAlign w:val="bottom"/>
          </w:tcPr>
          <w:p w:rsidR="00000000" w:rsidRDefault="009658B8">
            <w:pPr>
              <w:jc w:val="right"/>
              <w:rPr>
                <w:sz w:val="18"/>
                <w:szCs w:val="18"/>
              </w:rPr>
              <w:pPrChange w:id="1093" w:author="Asiye Mara (Open)&#10;" w:date="2011-02-14T12:30:00Z">
                <w:pPr>
                  <w:framePr w:hSpace="141" w:wrap="around" w:vAnchor="text" w:hAnchor="page" w:x="2053" w:y="103"/>
                  <w:jc w:val="right"/>
                </w:pPr>
              </w:pPrChange>
            </w:pPr>
            <w:r>
              <w:rPr>
                <w:sz w:val="18"/>
                <w:szCs w:val="18"/>
              </w:rPr>
              <w:t>101,97</w:t>
            </w:r>
          </w:p>
        </w:tc>
      </w:tr>
    </w:tbl>
    <w:p w:rsidR="00371160" w:rsidRDefault="00371160">
      <w:pPr>
        <w:ind w:firstLine="720"/>
        <w:jc w:val="both"/>
        <w:rPr>
          <w:b/>
          <w:bCs/>
          <w:sz w:val="22"/>
          <w:szCs w:val="22"/>
          <w:lang w:val="tr-TR"/>
        </w:rPr>
      </w:pPr>
    </w:p>
    <w:p w:rsidR="00371160" w:rsidRDefault="00371160">
      <w:pPr>
        <w:ind w:firstLine="720"/>
        <w:jc w:val="both"/>
        <w:rPr>
          <w:b/>
          <w:bCs/>
          <w:sz w:val="22"/>
          <w:szCs w:val="22"/>
          <w:lang w:val="tr-TR"/>
        </w:rPr>
      </w:pPr>
    </w:p>
    <w:p w:rsidR="00371160" w:rsidRDefault="00371160">
      <w:pPr>
        <w:ind w:firstLine="720"/>
        <w:jc w:val="both"/>
        <w:rPr>
          <w:b/>
          <w:bCs/>
          <w:sz w:val="22"/>
          <w:szCs w:val="22"/>
          <w:lang w:val="tr-TR"/>
        </w:rPr>
      </w:pPr>
    </w:p>
    <w:p w:rsidR="00371160" w:rsidRDefault="00371160">
      <w:pPr>
        <w:ind w:left="720"/>
        <w:jc w:val="both"/>
        <w:rPr>
          <w:bCs/>
          <w:sz w:val="18"/>
          <w:szCs w:val="18"/>
          <w:lang w:val="tr-TR"/>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22"/>
          <w:szCs w:val="22"/>
        </w:rPr>
      </w:pPr>
    </w:p>
    <w:tbl>
      <w:tblPr>
        <w:tblpPr w:leftFromText="141" w:rightFromText="141" w:vertAnchor="text" w:horzAnchor="page" w:tblpX="2053" w:tblpY="10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518"/>
        <w:gridCol w:w="3331"/>
        <w:gridCol w:w="3331"/>
      </w:tblGrid>
      <w:tr w:rsidR="005D6D27" w:rsidRPr="00872466" w:rsidTr="008E500E">
        <w:trPr>
          <w:trHeight w:val="255"/>
        </w:trPr>
        <w:tc>
          <w:tcPr>
            <w:tcW w:w="2518" w:type="dxa"/>
            <w:shd w:val="clear" w:color="auto" w:fill="FFFFFF"/>
            <w:noWrap/>
            <w:vAlign w:val="center"/>
          </w:tcPr>
          <w:p w:rsidR="00371160" w:rsidRDefault="009658B8">
            <w:pPr>
              <w:jc w:val="both"/>
              <w:rPr>
                <w:b/>
                <w:sz w:val="18"/>
                <w:szCs w:val="18"/>
                <w:lang w:val="tr-TR"/>
              </w:rPr>
            </w:pPr>
            <w:r>
              <w:rPr>
                <w:b/>
                <w:sz w:val="18"/>
                <w:szCs w:val="18"/>
                <w:lang w:val="tr-TR"/>
              </w:rPr>
              <w:t>Önceki Dönem</w:t>
            </w:r>
          </w:p>
        </w:tc>
        <w:tc>
          <w:tcPr>
            <w:tcW w:w="3331" w:type="dxa"/>
            <w:shd w:val="clear" w:color="auto" w:fill="FFFFFF"/>
            <w:noWrap/>
            <w:vAlign w:val="bottom"/>
          </w:tcPr>
          <w:p w:rsidR="00371160" w:rsidRDefault="009658B8" w:rsidP="00371160">
            <w:pPr>
              <w:jc w:val="center"/>
              <w:rPr>
                <w:sz w:val="18"/>
                <w:szCs w:val="18"/>
                <w:lang w:val="tr-TR"/>
              </w:rPr>
            </w:pPr>
            <w:r>
              <w:rPr>
                <w:sz w:val="18"/>
                <w:szCs w:val="18"/>
                <w:lang w:val="tr-TR"/>
              </w:rPr>
              <w:t>Birinci Vade Dilimi (Haftalık)</w:t>
            </w:r>
          </w:p>
        </w:tc>
        <w:tc>
          <w:tcPr>
            <w:tcW w:w="3331" w:type="dxa"/>
            <w:shd w:val="clear" w:color="auto" w:fill="FFFFFF"/>
            <w:vAlign w:val="bottom"/>
          </w:tcPr>
          <w:p w:rsidR="00000000" w:rsidRDefault="009658B8">
            <w:pPr>
              <w:jc w:val="center"/>
              <w:rPr>
                <w:sz w:val="18"/>
                <w:szCs w:val="18"/>
                <w:lang w:val="tr-TR"/>
              </w:rPr>
              <w:pPrChange w:id="1094" w:author="Asiye Mara (Open)&#10;" w:date="2011-02-14T12:30:00Z">
                <w:pPr>
                  <w:framePr w:hSpace="141" w:wrap="around" w:vAnchor="text" w:hAnchor="page" w:x="2053" w:y="103"/>
                  <w:jc w:val="center"/>
                </w:pPr>
              </w:pPrChange>
            </w:pPr>
            <w:r>
              <w:rPr>
                <w:sz w:val="18"/>
                <w:szCs w:val="18"/>
                <w:lang w:val="tr-TR"/>
              </w:rPr>
              <w:t>İkinci Vade Dilimi (Aylık)</w:t>
            </w:r>
          </w:p>
        </w:tc>
      </w:tr>
      <w:tr w:rsidR="00C62862" w:rsidRPr="00872466" w:rsidTr="008E500E">
        <w:trPr>
          <w:trHeight w:val="255"/>
        </w:trPr>
        <w:tc>
          <w:tcPr>
            <w:tcW w:w="2518" w:type="dxa"/>
            <w:shd w:val="clear" w:color="auto" w:fill="FFFFFF"/>
            <w:noWrap/>
            <w:vAlign w:val="bottom"/>
          </w:tcPr>
          <w:p w:rsidR="00371160" w:rsidRDefault="009658B8">
            <w:pPr>
              <w:jc w:val="both"/>
              <w:rPr>
                <w:rFonts w:eastAsia="Arial Unicode MS"/>
                <w:noProof/>
                <w:sz w:val="18"/>
                <w:szCs w:val="18"/>
                <w:lang w:val="tr-TR"/>
              </w:rPr>
            </w:pPr>
            <w:r>
              <w:rPr>
                <w:sz w:val="18"/>
                <w:szCs w:val="18"/>
                <w:lang w:val="tr-TR"/>
              </w:rPr>
              <w:t>Ortalama (%)</w:t>
            </w:r>
          </w:p>
        </w:tc>
        <w:tc>
          <w:tcPr>
            <w:tcW w:w="3331" w:type="dxa"/>
            <w:shd w:val="clear" w:color="auto" w:fill="FFFFFF"/>
            <w:noWrap/>
            <w:vAlign w:val="bottom"/>
          </w:tcPr>
          <w:p w:rsidR="00371160" w:rsidRDefault="009658B8" w:rsidP="00371160">
            <w:pPr>
              <w:jc w:val="right"/>
              <w:rPr>
                <w:sz w:val="18"/>
                <w:szCs w:val="18"/>
              </w:rPr>
            </w:pPr>
            <w:r>
              <w:rPr>
                <w:sz w:val="18"/>
                <w:szCs w:val="18"/>
              </w:rPr>
              <w:t>192,55</w:t>
            </w:r>
          </w:p>
        </w:tc>
        <w:tc>
          <w:tcPr>
            <w:tcW w:w="3331" w:type="dxa"/>
            <w:shd w:val="clear" w:color="auto" w:fill="FFFFFF"/>
            <w:vAlign w:val="bottom"/>
          </w:tcPr>
          <w:p w:rsidR="00000000" w:rsidRDefault="009658B8">
            <w:pPr>
              <w:jc w:val="right"/>
              <w:rPr>
                <w:sz w:val="18"/>
                <w:szCs w:val="18"/>
              </w:rPr>
              <w:pPrChange w:id="1095" w:author="Asiye Mara (Open)&#10;" w:date="2011-02-14T12:30:00Z">
                <w:pPr>
                  <w:framePr w:hSpace="141" w:wrap="around" w:vAnchor="text" w:hAnchor="page" w:x="2053" w:y="103"/>
                  <w:jc w:val="right"/>
                </w:pPr>
              </w:pPrChange>
            </w:pPr>
            <w:r>
              <w:rPr>
                <w:sz w:val="18"/>
                <w:szCs w:val="18"/>
              </w:rPr>
              <w:t>141,96</w:t>
            </w:r>
          </w:p>
        </w:tc>
      </w:tr>
      <w:tr w:rsidR="00C62862" w:rsidRPr="00872466" w:rsidTr="008E500E">
        <w:trPr>
          <w:trHeight w:val="255"/>
        </w:trPr>
        <w:tc>
          <w:tcPr>
            <w:tcW w:w="2518" w:type="dxa"/>
            <w:shd w:val="clear" w:color="auto" w:fill="FFFFFF"/>
            <w:noWrap/>
            <w:vAlign w:val="bottom"/>
          </w:tcPr>
          <w:p w:rsidR="00371160" w:rsidRDefault="009658B8">
            <w:pPr>
              <w:jc w:val="both"/>
              <w:rPr>
                <w:rFonts w:eastAsia="Arial Unicode MS"/>
                <w:noProof/>
                <w:sz w:val="18"/>
                <w:szCs w:val="18"/>
                <w:lang w:val="tr-TR"/>
              </w:rPr>
            </w:pPr>
            <w:r>
              <w:rPr>
                <w:sz w:val="18"/>
                <w:szCs w:val="18"/>
                <w:lang w:val="tr-TR"/>
              </w:rPr>
              <w:t>En Yüksek (%)</w:t>
            </w:r>
          </w:p>
        </w:tc>
        <w:tc>
          <w:tcPr>
            <w:tcW w:w="3331" w:type="dxa"/>
            <w:shd w:val="clear" w:color="auto" w:fill="FFFFFF"/>
            <w:noWrap/>
            <w:vAlign w:val="bottom"/>
          </w:tcPr>
          <w:p w:rsidR="00371160" w:rsidRDefault="009658B8" w:rsidP="00371160">
            <w:pPr>
              <w:jc w:val="right"/>
              <w:rPr>
                <w:sz w:val="18"/>
                <w:szCs w:val="18"/>
              </w:rPr>
            </w:pPr>
            <w:r>
              <w:rPr>
                <w:sz w:val="18"/>
                <w:szCs w:val="18"/>
              </w:rPr>
              <w:t>233,06</w:t>
            </w:r>
          </w:p>
        </w:tc>
        <w:tc>
          <w:tcPr>
            <w:tcW w:w="3331" w:type="dxa"/>
            <w:shd w:val="clear" w:color="auto" w:fill="FFFFFF"/>
            <w:vAlign w:val="bottom"/>
          </w:tcPr>
          <w:p w:rsidR="00000000" w:rsidRDefault="009658B8">
            <w:pPr>
              <w:jc w:val="right"/>
              <w:rPr>
                <w:sz w:val="18"/>
                <w:szCs w:val="18"/>
              </w:rPr>
              <w:pPrChange w:id="1096" w:author="Asiye Mara (Open)&#10;" w:date="2011-02-14T12:30:00Z">
                <w:pPr>
                  <w:framePr w:hSpace="141" w:wrap="around" w:vAnchor="text" w:hAnchor="page" w:x="2053" w:y="103"/>
                  <w:jc w:val="right"/>
                </w:pPr>
              </w:pPrChange>
            </w:pPr>
            <w:r>
              <w:rPr>
                <w:sz w:val="18"/>
                <w:szCs w:val="18"/>
              </w:rPr>
              <w:t>165,89</w:t>
            </w:r>
          </w:p>
        </w:tc>
      </w:tr>
      <w:tr w:rsidR="00C62862" w:rsidRPr="00872466" w:rsidTr="008E500E">
        <w:trPr>
          <w:trHeight w:val="255"/>
        </w:trPr>
        <w:tc>
          <w:tcPr>
            <w:tcW w:w="2518" w:type="dxa"/>
            <w:shd w:val="clear" w:color="auto" w:fill="FFFFFF"/>
            <w:noWrap/>
            <w:vAlign w:val="bottom"/>
          </w:tcPr>
          <w:p w:rsidR="00371160" w:rsidRDefault="009658B8">
            <w:pPr>
              <w:jc w:val="both"/>
              <w:rPr>
                <w:noProof/>
                <w:sz w:val="18"/>
                <w:szCs w:val="18"/>
                <w:lang w:val="tr-TR"/>
              </w:rPr>
            </w:pPr>
            <w:r>
              <w:rPr>
                <w:noProof/>
                <w:sz w:val="18"/>
                <w:szCs w:val="18"/>
                <w:lang w:val="tr-TR"/>
              </w:rPr>
              <w:t>En Düşük (%)</w:t>
            </w:r>
          </w:p>
        </w:tc>
        <w:tc>
          <w:tcPr>
            <w:tcW w:w="3331" w:type="dxa"/>
            <w:shd w:val="clear" w:color="auto" w:fill="FFFFFF"/>
            <w:noWrap/>
            <w:vAlign w:val="bottom"/>
          </w:tcPr>
          <w:p w:rsidR="00371160" w:rsidRDefault="009658B8" w:rsidP="00371160">
            <w:pPr>
              <w:jc w:val="right"/>
              <w:rPr>
                <w:sz w:val="18"/>
                <w:szCs w:val="18"/>
              </w:rPr>
            </w:pPr>
            <w:r>
              <w:rPr>
                <w:sz w:val="18"/>
                <w:szCs w:val="18"/>
              </w:rPr>
              <w:t>161,13</w:t>
            </w:r>
          </w:p>
        </w:tc>
        <w:tc>
          <w:tcPr>
            <w:tcW w:w="3331" w:type="dxa"/>
            <w:shd w:val="clear" w:color="auto" w:fill="FFFFFF"/>
            <w:vAlign w:val="bottom"/>
          </w:tcPr>
          <w:p w:rsidR="00000000" w:rsidRDefault="009658B8">
            <w:pPr>
              <w:jc w:val="right"/>
              <w:rPr>
                <w:sz w:val="18"/>
                <w:szCs w:val="18"/>
              </w:rPr>
              <w:pPrChange w:id="1097" w:author="Asiye Mara (Open)&#10;" w:date="2011-02-14T12:30:00Z">
                <w:pPr>
                  <w:framePr w:hSpace="141" w:wrap="around" w:vAnchor="text" w:hAnchor="page" w:x="2053" w:y="103"/>
                  <w:jc w:val="right"/>
                </w:pPr>
              </w:pPrChange>
            </w:pPr>
            <w:r>
              <w:rPr>
                <w:sz w:val="18"/>
                <w:szCs w:val="18"/>
              </w:rPr>
              <w:t>121,42</w:t>
            </w:r>
          </w:p>
        </w:tc>
      </w:tr>
    </w:tbl>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371160">
      <w:pPr>
        <w:tabs>
          <w:tab w:val="left" w:pos="720"/>
        </w:tabs>
        <w:spacing w:line="216" w:lineRule="auto"/>
        <w:rPr>
          <w:rFonts w:ascii="TimesNewRomanPS-ItalicMT" w:hAnsi="TimesNewRomanPS-ItalicMT" w:cs="TimesNewRomanPS-ItalicMT"/>
          <w:sz w:val="22"/>
          <w:szCs w:val="22"/>
          <w:lang w:val="tr-TR" w:eastAsia="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18"/>
          <w:szCs w:val="18"/>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pStyle w:val="BodyTextIndent"/>
        <w:ind w:firstLine="0"/>
        <w:jc w:val="left"/>
        <w:rPr>
          <w:sz w:val="20"/>
          <w:szCs w:val="20"/>
        </w:rPr>
      </w:pPr>
    </w:p>
    <w:p w:rsidR="00371160" w:rsidRDefault="009658B8">
      <w:pPr>
        <w:pStyle w:val="Heading2"/>
        <w:tabs>
          <w:tab w:val="left" w:pos="720"/>
          <w:tab w:val="left" w:pos="900"/>
        </w:tabs>
        <w:spacing w:before="0"/>
        <w:ind w:left="720" w:hanging="720"/>
        <w:rPr>
          <w:rFonts w:ascii="Times New Roman" w:hAnsi="Times New Roman"/>
          <w:sz w:val="22"/>
          <w:szCs w:val="22"/>
          <w:lang w:val="tr-TR"/>
        </w:rPr>
      </w:pPr>
      <w:r>
        <w:rPr>
          <w:rFonts w:ascii="Times New Roman" w:hAnsi="Times New Roman"/>
          <w:sz w:val="22"/>
          <w:szCs w:val="22"/>
          <w:lang w:val="tr-TR"/>
        </w:rPr>
        <w:t>VII.</w:t>
      </w:r>
      <w:r>
        <w:rPr>
          <w:rFonts w:ascii="Times New Roman" w:hAnsi="Times New Roman"/>
          <w:sz w:val="22"/>
          <w:szCs w:val="22"/>
          <w:lang w:val="tr-TR"/>
        </w:rPr>
        <w:tab/>
        <w:t>Likidite Riskine İlişkin Açıklamalar (devamı)</w:t>
      </w:r>
    </w:p>
    <w:p w:rsidR="00371160" w:rsidRDefault="00371160">
      <w:pPr>
        <w:pStyle w:val="BodyTextIndent"/>
        <w:ind w:firstLine="0"/>
        <w:jc w:val="left"/>
        <w:rPr>
          <w:sz w:val="10"/>
          <w:szCs w:val="10"/>
        </w:rPr>
      </w:pPr>
    </w:p>
    <w:p w:rsidR="00371160" w:rsidRDefault="00371160">
      <w:pPr>
        <w:pStyle w:val="BodyTextIndent"/>
        <w:ind w:firstLine="0"/>
        <w:jc w:val="left"/>
        <w:rPr>
          <w:sz w:val="10"/>
          <w:szCs w:val="10"/>
        </w:rPr>
      </w:pPr>
    </w:p>
    <w:p w:rsidR="00371160" w:rsidRDefault="009658B8">
      <w:pPr>
        <w:ind w:firstLine="720"/>
        <w:jc w:val="both"/>
        <w:rPr>
          <w:sz w:val="22"/>
          <w:szCs w:val="22"/>
          <w:lang w:val="tr-TR"/>
        </w:rPr>
      </w:pPr>
      <w:r>
        <w:rPr>
          <w:b/>
          <w:bCs/>
          <w:sz w:val="22"/>
          <w:szCs w:val="22"/>
          <w:lang w:val="tr-TR"/>
        </w:rPr>
        <w:t>Aktif ve pasif kalemlerin kalan vadelerine göre gösterimi:</w:t>
      </w:r>
      <w:r>
        <w:rPr>
          <w:sz w:val="22"/>
          <w:szCs w:val="22"/>
          <w:lang w:val="tr-TR"/>
        </w:rPr>
        <w:t xml:space="preserve"> </w:t>
      </w:r>
    </w:p>
    <w:p w:rsidR="00371160" w:rsidRDefault="00371160">
      <w:pPr>
        <w:ind w:firstLine="720"/>
        <w:jc w:val="both"/>
        <w:rPr>
          <w:sz w:val="20"/>
          <w:szCs w:val="20"/>
          <w:lang w:val="tr-TR"/>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00"/>
        <w:gridCol w:w="900"/>
        <w:gridCol w:w="1078"/>
        <w:gridCol w:w="851"/>
        <w:gridCol w:w="850"/>
        <w:gridCol w:w="851"/>
        <w:gridCol w:w="850"/>
        <w:gridCol w:w="1134"/>
        <w:gridCol w:w="992"/>
      </w:tblGrid>
      <w:tr w:rsidR="004E2AAA" w:rsidRPr="00872466">
        <w:trPr>
          <w:trHeight w:val="255"/>
        </w:trPr>
        <w:tc>
          <w:tcPr>
            <w:tcW w:w="2700" w:type="dxa"/>
            <w:vAlign w:val="bottom"/>
          </w:tcPr>
          <w:p w:rsidR="00371160" w:rsidRDefault="009658B8">
            <w:pPr>
              <w:rPr>
                <w:b/>
                <w:bCs/>
                <w:snapToGrid w:val="0"/>
                <w:sz w:val="18"/>
                <w:szCs w:val="18"/>
                <w:lang w:val="tr-TR"/>
              </w:rPr>
            </w:pPr>
            <w:r>
              <w:rPr>
                <w:b/>
                <w:bCs/>
                <w:sz w:val="18"/>
                <w:szCs w:val="18"/>
                <w:lang w:val="tr-TR"/>
              </w:rPr>
              <w:t>Cari Dönem – 31 Aralık 2010</w:t>
            </w:r>
          </w:p>
        </w:tc>
        <w:tc>
          <w:tcPr>
            <w:tcW w:w="900" w:type="dxa"/>
            <w:vAlign w:val="bottom"/>
          </w:tcPr>
          <w:p w:rsidR="00371160" w:rsidRDefault="009658B8">
            <w:pPr>
              <w:jc w:val="center"/>
              <w:rPr>
                <w:rFonts w:eastAsia="Arial Unicode MS"/>
                <w:sz w:val="18"/>
                <w:szCs w:val="18"/>
                <w:lang w:val="tr-TR"/>
              </w:rPr>
            </w:pPr>
            <w:r>
              <w:rPr>
                <w:sz w:val="18"/>
                <w:szCs w:val="18"/>
                <w:lang w:val="tr-TR"/>
              </w:rPr>
              <w:t>Vadesiz</w:t>
            </w:r>
          </w:p>
        </w:tc>
        <w:tc>
          <w:tcPr>
            <w:tcW w:w="1078" w:type="dxa"/>
            <w:vAlign w:val="bottom"/>
          </w:tcPr>
          <w:p w:rsidR="00000000" w:rsidRDefault="006663F3">
            <w:pPr>
              <w:jc w:val="center"/>
              <w:rPr>
                <w:sz w:val="18"/>
                <w:szCs w:val="18"/>
                <w:lang w:val="tr-TR"/>
                <w:rPrChange w:id="1098" w:author="Asiye Mara (Open)&#10;" w:date="2011-02-14T12:31:00Z">
                  <w:rPr>
                    <w:rFonts w:ascii="Univers (WN)" w:hAnsi="Univers (WN)"/>
                    <w:b/>
                    <w:sz w:val="18"/>
                    <w:szCs w:val="18"/>
                    <w:u w:val="single"/>
                    <w:lang w:val="tr-TR"/>
                  </w:rPr>
                </w:rPrChange>
              </w:rPr>
              <w:pPrChange w:id="1099"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1 Aya Kadar</w:t>
            </w:r>
          </w:p>
        </w:tc>
        <w:tc>
          <w:tcPr>
            <w:tcW w:w="851" w:type="dxa"/>
            <w:vAlign w:val="bottom"/>
          </w:tcPr>
          <w:p w:rsidR="00371160" w:rsidRDefault="009658B8">
            <w:pPr>
              <w:jc w:val="center"/>
              <w:rPr>
                <w:rFonts w:eastAsia="Arial Unicode MS"/>
                <w:sz w:val="18"/>
                <w:szCs w:val="18"/>
                <w:lang w:val="tr-TR"/>
              </w:rPr>
            </w:pPr>
            <w:r>
              <w:rPr>
                <w:sz w:val="18"/>
                <w:szCs w:val="18"/>
                <w:lang w:val="tr-TR"/>
              </w:rPr>
              <w:t>1-3 Ay</w:t>
            </w:r>
          </w:p>
        </w:tc>
        <w:tc>
          <w:tcPr>
            <w:tcW w:w="850" w:type="dxa"/>
            <w:vAlign w:val="bottom"/>
          </w:tcPr>
          <w:p w:rsidR="00371160" w:rsidRDefault="009658B8">
            <w:pPr>
              <w:jc w:val="center"/>
              <w:rPr>
                <w:rFonts w:eastAsia="Arial Unicode MS"/>
                <w:sz w:val="18"/>
                <w:szCs w:val="18"/>
                <w:lang w:val="tr-TR"/>
              </w:rPr>
            </w:pPr>
            <w:r>
              <w:rPr>
                <w:sz w:val="18"/>
                <w:szCs w:val="18"/>
                <w:lang w:val="tr-TR"/>
              </w:rPr>
              <w:t>3-12 Ay</w:t>
            </w:r>
          </w:p>
        </w:tc>
        <w:tc>
          <w:tcPr>
            <w:tcW w:w="851" w:type="dxa"/>
            <w:vAlign w:val="bottom"/>
          </w:tcPr>
          <w:p w:rsidR="00371160" w:rsidRDefault="009658B8">
            <w:pPr>
              <w:jc w:val="center"/>
              <w:rPr>
                <w:rFonts w:eastAsia="Arial Unicode MS"/>
                <w:sz w:val="18"/>
                <w:szCs w:val="18"/>
                <w:lang w:val="tr-TR"/>
              </w:rPr>
            </w:pPr>
            <w:r>
              <w:rPr>
                <w:sz w:val="18"/>
                <w:szCs w:val="18"/>
                <w:lang w:val="tr-TR"/>
              </w:rPr>
              <w:t>1-5 Yıl</w:t>
            </w:r>
          </w:p>
        </w:tc>
        <w:tc>
          <w:tcPr>
            <w:tcW w:w="850" w:type="dxa"/>
            <w:vAlign w:val="bottom"/>
          </w:tcPr>
          <w:p w:rsidR="00371160" w:rsidRDefault="009658B8">
            <w:pPr>
              <w:jc w:val="center"/>
              <w:rPr>
                <w:rFonts w:eastAsia="Arial Unicode MS"/>
                <w:sz w:val="18"/>
                <w:szCs w:val="18"/>
                <w:lang w:val="tr-TR"/>
              </w:rPr>
            </w:pPr>
            <w:r>
              <w:rPr>
                <w:sz w:val="18"/>
                <w:szCs w:val="18"/>
                <w:lang w:val="tr-TR"/>
              </w:rPr>
              <w:t>5 Yıl ve Üzeri</w:t>
            </w:r>
          </w:p>
        </w:tc>
        <w:tc>
          <w:tcPr>
            <w:tcW w:w="1134" w:type="dxa"/>
          </w:tcPr>
          <w:p w:rsidR="00000000" w:rsidRDefault="006663F3">
            <w:pPr>
              <w:jc w:val="center"/>
              <w:rPr>
                <w:sz w:val="18"/>
                <w:szCs w:val="18"/>
                <w:lang w:val="tr-TR"/>
                <w:rPrChange w:id="1100" w:author="Asiye Mara (Open)&#10;" w:date="2011-02-14T12:31:00Z">
                  <w:rPr>
                    <w:rFonts w:ascii="Univers (WN)" w:hAnsi="Univers (WN)"/>
                    <w:b/>
                    <w:sz w:val="18"/>
                    <w:szCs w:val="18"/>
                    <w:u w:val="single"/>
                    <w:lang w:val="tr-TR"/>
                  </w:rPr>
                </w:rPrChange>
              </w:rPr>
              <w:pPrChange w:id="1101"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 xml:space="preserve">Dağıtılamayan </w:t>
            </w:r>
            <w:r>
              <w:rPr>
                <w:sz w:val="16"/>
                <w:szCs w:val="16"/>
                <w:lang w:val="tr-TR"/>
              </w:rPr>
              <w:t>(*)</w:t>
            </w:r>
          </w:p>
        </w:tc>
        <w:tc>
          <w:tcPr>
            <w:tcW w:w="992" w:type="dxa"/>
            <w:vAlign w:val="bottom"/>
          </w:tcPr>
          <w:p w:rsidR="00371160" w:rsidRDefault="009658B8">
            <w:pPr>
              <w:jc w:val="center"/>
              <w:rPr>
                <w:rFonts w:eastAsia="Arial Unicode MS"/>
                <w:sz w:val="18"/>
                <w:szCs w:val="18"/>
                <w:lang w:val="tr-TR"/>
              </w:rPr>
            </w:pPr>
            <w:r>
              <w:rPr>
                <w:sz w:val="18"/>
                <w:szCs w:val="18"/>
                <w:lang w:val="tr-TR"/>
              </w:rPr>
              <w:t>Toplam</w:t>
            </w:r>
          </w:p>
        </w:tc>
      </w:tr>
      <w:tr w:rsidR="00A84576" w:rsidRPr="00872466">
        <w:trPr>
          <w:trHeight w:val="255"/>
        </w:trPr>
        <w:tc>
          <w:tcPr>
            <w:tcW w:w="2700" w:type="dxa"/>
            <w:vAlign w:val="center"/>
          </w:tcPr>
          <w:p w:rsidR="00371160" w:rsidRDefault="009658B8">
            <w:pPr>
              <w:ind w:right="-2"/>
              <w:rPr>
                <w:b/>
                <w:snapToGrid w:val="0"/>
                <w:sz w:val="18"/>
                <w:szCs w:val="18"/>
                <w:lang w:val="tr-TR"/>
              </w:rPr>
            </w:pPr>
            <w:r>
              <w:rPr>
                <w:b/>
                <w:snapToGrid w:val="0"/>
                <w:sz w:val="18"/>
                <w:szCs w:val="18"/>
                <w:lang w:val="tr-TR"/>
              </w:rPr>
              <w:t>Varlıklar</w:t>
            </w:r>
          </w:p>
        </w:tc>
        <w:tc>
          <w:tcPr>
            <w:tcW w:w="900" w:type="dxa"/>
            <w:vAlign w:val="bottom"/>
          </w:tcPr>
          <w:p w:rsidR="00371160" w:rsidRDefault="00371160">
            <w:pPr>
              <w:ind w:right="57"/>
              <w:jc w:val="right"/>
              <w:rPr>
                <w:sz w:val="18"/>
                <w:szCs w:val="18"/>
              </w:rPr>
            </w:pPr>
          </w:p>
        </w:tc>
        <w:tc>
          <w:tcPr>
            <w:tcW w:w="1078"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1134" w:type="dxa"/>
            <w:vAlign w:val="bottom"/>
          </w:tcPr>
          <w:p w:rsidR="00371160" w:rsidRDefault="00371160">
            <w:pPr>
              <w:ind w:right="57"/>
              <w:jc w:val="right"/>
              <w:rPr>
                <w:sz w:val="18"/>
                <w:szCs w:val="18"/>
              </w:rPr>
            </w:pPr>
          </w:p>
        </w:tc>
        <w:tc>
          <w:tcPr>
            <w:tcW w:w="992" w:type="dxa"/>
            <w:vAlign w:val="bottom"/>
          </w:tcPr>
          <w:p w:rsidR="00371160" w:rsidRDefault="009658B8">
            <w:pPr>
              <w:ind w:left="-124" w:right="57"/>
              <w:jc w:val="right"/>
              <w:rPr>
                <w:sz w:val="18"/>
                <w:szCs w:val="18"/>
              </w:rPr>
            </w:pPr>
            <w:r>
              <w:rPr>
                <w:sz w:val="18"/>
                <w:szCs w:val="18"/>
              </w:rPr>
              <w:t> </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snapToGrid w:val="0"/>
                <w:sz w:val="18"/>
                <w:szCs w:val="18"/>
                <w:lang w:val="tr-TR"/>
              </w:rPr>
            </w:pPr>
            <w:r>
              <w:rPr>
                <w:snapToGrid w:val="0"/>
                <w:sz w:val="18"/>
                <w:szCs w:val="18"/>
                <w:lang w:val="tr-TR"/>
              </w:rPr>
              <w:t>Nakit Değ. (Kasa, Efektif Deposu, Yoldaki Paralar, Sat.Al.Çekler) ve T.C.M.B.</w:t>
            </w:r>
          </w:p>
        </w:tc>
        <w:tc>
          <w:tcPr>
            <w:tcW w:w="900" w:type="dxa"/>
            <w:vAlign w:val="bottom"/>
          </w:tcPr>
          <w:p w:rsidR="00371160" w:rsidRDefault="009658B8">
            <w:pPr>
              <w:ind w:right="57"/>
              <w:jc w:val="right"/>
              <w:rPr>
                <w:sz w:val="18"/>
                <w:szCs w:val="18"/>
              </w:rPr>
            </w:pPr>
            <w:r>
              <w:rPr>
                <w:sz w:val="18"/>
                <w:szCs w:val="18"/>
              </w:rPr>
              <w:t>1.514.657</w:t>
            </w:r>
          </w:p>
        </w:tc>
        <w:tc>
          <w:tcPr>
            <w:tcW w:w="1078" w:type="dxa"/>
            <w:vAlign w:val="bottom"/>
          </w:tcPr>
          <w:p w:rsidR="00371160" w:rsidRDefault="009658B8">
            <w:pPr>
              <w:ind w:right="57"/>
              <w:jc w:val="right"/>
              <w:rPr>
                <w:sz w:val="18"/>
                <w:szCs w:val="18"/>
              </w:rPr>
            </w:pPr>
            <w:r>
              <w:rPr>
                <w:sz w:val="18"/>
                <w:szCs w:val="18"/>
              </w:rPr>
              <w:t>570.308</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2.084.965</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i/>
                <w:iCs/>
                <w:snapToGrid w:val="0"/>
                <w:sz w:val="18"/>
                <w:szCs w:val="18"/>
                <w:lang w:val="tr-TR"/>
              </w:rPr>
            </w:pPr>
            <w:r>
              <w:rPr>
                <w:snapToGrid w:val="0"/>
                <w:sz w:val="18"/>
                <w:szCs w:val="18"/>
                <w:lang w:val="tr-TR"/>
              </w:rPr>
              <w:t xml:space="preserve">Bankalar </w:t>
            </w:r>
          </w:p>
        </w:tc>
        <w:tc>
          <w:tcPr>
            <w:tcW w:w="900" w:type="dxa"/>
            <w:vAlign w:val="bottom"/>
          </w:tcPr>
          <w:p w:rsidR="00371160" w:rsidRDefault="009658B8">
            <w:pPr>
              <w:ind w:right="57"/>
              <w:jc w:val="right"/>
              <w:rPr>
                <w:sz w:val="18"/>
                <w:szCs w:val="18"/>
              </w:rPr>
            </w:pPr>
            <w:r>
              <w:rPr>
                <w:sz w:val="18"/>
                <w:szCs w:val="18"/>
              </w:rPr>
              <w:t>186.612</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186.612</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snapToGrid w:val="0"/>
                <w:sz w:val="18"/>
                <w:szCs w:val="18"/>
                <w:lang w:val="tr-TR"/>
              </w:rPr>
            </w:pPr>
            <w:r>
              <w:rPr>
                <w:snapToGrid w:val="0"/>
                <w:sz w:val="18"/>
                <w:szCs w:val="18"/>
                <w:lang w:val="tr-TR"/>
              </w:rPr>
              <w:t>Gerçeğe Uygun Değer Farkı Kar veya Zarara Yansıtılan  Menkul Değerler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1.748</w:t>
            </w:r>
          </w:p>
        </w:tc>
        <w:tc>
          <w:tcPr>
            <w:tcW w:w="851" w:type="dxa"/>
            <w:vAlign w:val="bottom"/>
          </w:tcPr>
          <w:p w:rsidR="00371160" w:rsidRDefault="009658B8">
            <w:pPr>
              <w:ind w:right="57"/>
              <w:jc w:val="right"/>
              <w:rPr>
                <w:sz w:val="18"/>
                <w:szCs w:val="18"/>
              </w:rPr>
            </w:pPr>
            <w:r>
              <w:rPr>
                <w:sz w:val="18"/>
                <w:szCs w:val="18"/>
              </w:rPr>
              <w:t>833</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2.581</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snapToGrid w:val="0"/>
                <w:sz w:val="18"/>
                <w:szCs w:val="18"/>
                <w:lang w:val="tr-TR"/>
              </w:rPr>
            </w:pPr>
            <w:r>
              <w:rPr>
                <w:snapToGrid w:val="0"/>
                <w:sz w:val="18"/>
                <w:szCs w:val="18"/>
                <w:lang w:val="tr-TR"/>
              </w:rPr>
              <w:t>Para Piyasalarından Alacaklar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snapToGrid w:val="0"/>
                <w:sz w:val="18"/>
                <w:szCs w:val="18"/>
                <w:lang w:val="tr-TR"/>
              </w:rPr>
            </w:pPr>
            <w:r>
              <w:rPr>
                <w:snapToGrid w:val="0"/>
                <w:sz w:val="18"/>
                <w:szCs w:val="18"/>
                <w:lang w:val="tr-TR"/>
              </w:rPr>
              <w:t>Satılmaya Hazır Finansal Varlıklar</w:t>
            </w:r>
          </w:p>
        </w:tc>
        <w:tc>
          <w:tcPr>
            <w:tcW w:w="900" w:type="dxa"/>
            <w:vAlign w:val="bottom"/>
          </w:tcPr>
          <w:p w:rsidR="00371160" w:rsidRDefault="009658B8">
            <w:pPr>
              <w:ind w:right="57"/>
              <w:jc w:val="right"/>
              <w:rPr>
                <w:sz w:val="18"/>
                <w:szCs w:val="18"/>
              </w:rPr>
            </w:pPr>
            <w:r>
              <w:rPr>
                <w:sz w:val="18"/>
                <w:szCs w:val="18"/>
              </w:rPr>
              <w:t>93</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19.484</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375.000</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394.577</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ight="-2"/>
              <w:rPr>
                <w:snapToGrid w:val="0"/>
                <w:sz w:val="18"/>
                <w:szCs w:val="18"/>
                <w:lang w:val="tr-TR"/>
              </w:rPr>
            </w:pPr>
            <w:r>
              <w:rPr>
                <w:snapToGrid w:val="0"/>
                <w:sz w:val="18"/>
                <w:szCs w:val="18"/>
                <w:lang w:val="tr-TR"/>
              </w:rPr>
              <w:t xml:space="preserve">Verilen Krediler </w:t>
            </w:r>
            <w:r>
              <w:rPr>
                <w:snapToGrid w:val="0"/>
                <w:sz w:val="16"/>
                <w:szCs w:val="16"/>
                <w:lang w:val="tr-TR"/>
              </w:rPr>
              <w:t xml:space="preserve">(**) </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1.167.681</w:t>
            </w:r>
          </w:p>
        </w:tc>
        <w:tc>
          <w:tcPr>
            <w:tcW w:w="851" w:type="dxa"/>
            <w:vAlign w:val="bottom"/>
          </w:tcPr>
          <w:p w:rsidR="00371160" w:rsidRDefault="009658B8">
            <w:pPr>
              <w:ind w:right="57"/>
              <w:jc w:val="right"/>
              <w:rPr>
                <w:sz w:val="18"/>
                <w:szCs w:val="18"/>
              </w:rPr>
            </w:pPr>
            <w:r>
              <w:rPr>
                <w:sz w:val="18"/>
                <w:szCs w:val="18"/>
              </w:rPr>
              <w:t>2.088.611</w:t>
            </w:r>
          </w:p>
        </w:tc>
        <w:tc>
          <w:tcPr>
            <w:tcW w:w="850" w:type="dxa"/>
            <w:vAlign w:val="bottom"/>
          </w:tcPr>
          <w:p w:rsidR="00371160" w:rsidRDefault="009658B8">
            <w:pPr>
              <w:ind w:right="57"/>
              <w:jc w:val="right"/>
              <w:rPr>
                <w:sz w:val="18"/>
                <w:szCs w:val="18"/>
              </w:rPr>
            </w:pPr>
            <w:r>
              <w:rPr>
                <w:sz w:val="18"/>
                <w:szCs w:val="18"/>
              </w:rPr>
              <w:t>3.491.703</w:t>
            </w:r>
          </w:p>
        </w:tc>
        <w:tc>
          <w:tcPr>
            <w:tcW w:w="851" w:type="dxa"/>
            <w:vAlign w:val="bottom"/>
          </w:tcPr>
          <w:p w:rsidR="00371160" w:rsidRDefault="009658B8">
            <w:pPr>
              <w:ind w:right="57"/>
              <w:jc w:val="right"/>
              <w:rPr>
                <w:sz w:val="18"/>
                <w:szCs w:val="18"/>
              </w:rPr>
            </w:pPr>
            <w:r>
              <w:rPr>
                <w:sz w:val="18"/>
                <w:szCs w:val="18"/>
              </w:rPr>
              <w:t>3.907.005</w:t>
            </w:r>
          </w:p>
        </w:tc>
        <w:tc>
          <w:tcPr>
            <w:tcW w:w="850" w:type="dxa"/>
            <w:vAlign w:val="bottom"/>
          </w:tcPr>
          <w:p w:rsidR="00371160" w:rsidRDefault="009658B8">
            <w:pPr>
              <w:ind w:right="57"/>
              <w:jc w:val="right"/>
              <w:rPr>
                <w:sz w:val="18"/>
                <w:szCs w:val="18"/>
              </w:rPr>
            </w:pPr>
            <w:r>
              <w:rPr>
                <w:sz w:val="18"/>
                <w:szCs w:val="18"/>
              </w:rPr>
              <w:t>261.732</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10.916.732</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napToGrid w:val="0"/>
                <w:sz w:val="18"/>
                <w:szCs w:val="18"/>
                <w:lang w:val="tr-TR"/>
              </w:rPr>
              <w:t>Vadeye Kadar Elde Tutulacak Yatırımlar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2.032</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75.000</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77.032</w:t>
            </w:r>
          </w:p>
        </w:tc>
      </w:tr>
      <w:tr w:rsidR="00377D77" w:rsidRPr="00872466" w:rsidTr="00721A92">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napToGrid w:val="0"/>
                <w:sz w:val="18"/>
                <w:szCs w:val="18"/>
                <w:lang w:val="tr-TR"/>
              </w:rPr>
              <w:t>Diğer Varlıklar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80.901</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770.019</w:t>
            </w:r>
          </w:p>
        </w:tc>
        <w:tc>
          <w:tcPr>
            <w:tcW w:w="992" w:type="dxa"/>
            <w:vAlign w:val="bottom"/>
          </w:tcPr>
          <w:p w:rsidR="00371160" w:rsidRDefault="009658B8">
            <w:pPr>
              <w:ind w:right="57"/>
              <w:jc w:val="right"/>
              <w:rPr>
                <w:sz w:val="18"/>
                <w:szCs w:val="18"/>
              </w:rPr>
            </w:pPr>
            <w:r>
              <w:rPr>
                <w:sz w:val="18"/>
                <w:szCs w:val="18"/>
              </w:rPr>
              <w:t>850.920</w:t>
            </w:r>
          </w:p>
        </w:tc>
      </w:tr>
      <w:tr w:rsidR="00377D77" w:rsidRPr="00872466" w:rsidTr="00721A92">
        <w:trPr>
          <w:trHeight w:val="255"/>
        </w:trPr>
        <w:tc>
          <w:tcPr>
            <w:tcW w:w="2700" w:type="dxa"/>
            <w:vAlign w:val="center"/>
          </w:tcPr>
          <w:p w:rsidR="00371160" w:rsidRDefault="009658B8">
            <w:pPr>
              <w:rPr>
                <w:b/>
                <w:snapToGrid w:val="0"/>
                <w:sz w:val="18"/>
                <w:szCs w:val="18"/>
                <w:lang w:val="tr-TR"/>
              </w:rPr>
            </w:pPr>
            <w:r>
              <w:rPr>
                <w:b/>
                <w:snapToGrid w:val="0"/>
                <w:sz w:val="18"/>
                <w:szCs w:val="18"/>
                <w:lang w:val="tr-TR"/>
              </w:rPr>
              <w:t>Toplam Varlıklar</w:t>
            </w:r>
          </w:p>
        </w:tc>
        <w:tc>
          <w:tcPr>
            <w:tcW w:w="900" w:type="dxa"/>
            <w:vAlign w:val="bottom"/>
          </w:tcPr>
          <w:p w:rsidR="00371160" w:rsidRDefault="009658B8">
            <w:pPr>
              <w:ind w:right="57"/>
              <w:jc w:val="right"/>
              <w:rPr>
                <w:b/>
                <w:sz w:val="18"/>
                <w:szCs w:val="18"/>
              </w:rPr>
            </w:pPr>
            <w:r>
              <w:rPr>
                <w:b/>
                <w:sz w:val="18"/>
                <w:szCs w:val="18"/>
              </w:rPr>
              <w:t>1.701.362</w:t>
            </w:r>
          </w:p>
        </w:tc>
        <w:tc>
          <w:tcPr>
            <w:tcW w:w="1078" w:type="dxa"/>
            <w:vAlign w:val="bottom"/>
          </w:tcPr>
          <w:p w:rsidR="00371160" w:rsidRDefault="009658B8">
            <w:pPr>
              <w:ind w:right="57"/>
              <w:jc w:val="right"/>
              <w:rPr>
                <w:b/>
                <w:sz w:val="18"/>
                <w:szCs w:val="18"/>
              </w:rPr>
            </w:pPr>
            <w:r>
              <w:rPr>
                <w:b/>
                <w:sz w:val="18"/>
                <w:szCs w:val="18"/>
              </w:rPr>
              <w:t>1.820.638</w:t>
            </w:r>
          </w:p>
        </w:tc>
        <w:tc>
          <w:tcPr>
            <w:tcW w:w="851" w:type="dxa"/>
            <w:vAlign w:val="bottom"/>
          </w:tcPr>
          <w:p w:rsidR="00371160" w:rsidRDefault="009658B8">
            <w:pPr>
              <w:ind w:right="57"/>
              <w:jc w:val="right"/>
              <w:rPr>
                <w:b/>
                <w:sz w:val="18"/>
                <w:szCs w:val="18"/>
              </w:rPr>
            </w:pPr>
            <w:r>
              <w:rPr>
                <w:b/>
                <w:sz w:val="18"/>
                <w:szCs w:val="18"/>
              </w:rPr>
              <w:t>2.110.960</w:t>
            </w:r>
          </w:p>
        </w:tc>
        <w:tc>
          <w:tcPr>
            <w:tcW w:w="850" w:type="dxa"/>
            <w:vAlign w:val="bottom"/>
          </w:tcPr>
          <w:p w:rsidR="00371160" w:rsidRDefault="009658B8">
            <w:pPr>
              <w:ind w:right="57"/>
              <w:jc w:val="right"/>
              <w:rPr>
                <w:b/>
                <w:sz w:val="18"/>
                <w:szCs w:val="18"/>
              </w:rPr>
            </w:pPr>
            <w:r>
              <w:rPr>
                <w:b/>
                <w:sz w:val="18"/>
                <w:szCs w:val="18"/>
              </w:rPr>
              <w:t>3.491.703</w:t>
            </w:r>
          </w:p>
        </w:tc>
        <w:tc>
          <w:tcPr>
            <w:tcW w:w="851" w:type="dxa"/>
            <w:vAlign w:val="bottom"/>
          </w:tcPr>
          <w:p w:rsidR="00371160" w:rsidRDefault="009658B8">
            <w:pPr>
              <w:ind w:right="57"/>
              <w:jc w:val="right"/>
              <w:rPr>
                <w:b/>
                <w:sz w:val="18"/>
                <w:szCs w:val="18"/>
              </w:rPr>
            </w:pPr>
            <w:r>
              <w:rPr>
                <w:b/>
                <w:sz w:val="18"/>
                <w:szCs w:val="18"/>
              </w:rPr>
              <w:t>4.357.005</w:t>
            </w:r>
          </w:p>
        </w:tc>
        <w:tc>
          <w:tcPr>
            <w:tcW w:w="850" w:type="dxa"/>
            <w:vAlign w:val="bottom"/>
          </w:tcPr>
          <w:p w:rsidR="00371160" w:rsidRDefault="009658B8">
            <w:pPr>
              <w:ind w:right="57"/>
              <w:jc w:val="right"/>
              <w:rPr>
                <w:b/>
                <w:sz w:val="18"/>
                <w:szCs w:val="18"/>
              </w:rPr>
            </w:pPr>
            <w:r>
              <w:rPr>
                <w:b/>
                <w:sz w:val="18"/>
                <w:szCs w:val="18"/>
              </w:rPr>
              <w:t>261.732</w:t>
            </w:r>
          </w:p>
        </w:tc>
        <w:tc>
          <w:tcPr>
            <w:tcW w:w="1134" w:type="dxa"/>
            <w:vAlign w:val="bottom"/>
          </w:tcPr>
          <w:p w:rsidR="00371160" w:rsidRDefault="009658B8">
            <w:pPr>
              <w:ind w:right="57"/>
              <w:jc w:val="right"/>
              <w:rPr>
                <w:b/>
                <w:sz w:val="18"/>
                <w:szCs w:val="18"/>
              </w:rPr>
            </w:pPr>
            <w:r>
              <w:rPr>
                <w:b/>
                <w:sz w:val="18"/>
                <w:szCs w:val="18"/>
              </w:rPr>
              <w:t>770.019</w:t>
            </w:r>
          </w:p>
        </w:tc>
        <w:tc>
          <w:tcPr>
            <w:tcW w:w="992" w:type="dxa"/>
            <w:vAlign w:val="bottom"/>
          </w:tcPr>
          <w:p w:rsidR="00371160" w:rsidRDefault="009658B8">
            <w:pPr>
              <w:ind w:right="57"/>
              <w:jc w:val="right"/>
              <w:rPr>
                <w:b/>
                <w:sz w:val="18"/>
                <w:szCs w:val="18"/>
              </w:rPr>
            </w:pPr>
            <w:r>
              <w:rPr>
                <w:b/>
                <w:sz w:val="18"/>
                <w:szCs w:val="18"/>
              </w:rPr>
              <w:t>14.513.419</w:t>
            </w:r>
          </w:p>
        </w:tc>
      </w:tr>
      <w:tr w:rsidR="00C62862" w:rsidRPr="00872466" w:rsidTr="00C62862">
        <w:trPr>
          <w:trHeight w:val="255"/>
        </w:trPr>
        <w:tc>
          <w:tcPr>
            <w:tcW w:w="2700" w:type="dxa"/>
            <w:tcMar>
              <w:top w:w="0" w:type="dxa"/>
              <w:left w:w="480" w:type="dxa"/>
              <w:bottom w:w="0" w:type="dxa"/>
              <w:right w:w="0" w:type="dxa"/>
            </w:tcMar>
            <w:vAlign w:val="bottom"/>
          </w:tcPr>
          <w:p w:rsidR="00000000" w:rsidRDefault="006663F3">
            <w:pPr>
              <w:rPr>
                <w:sz w:val="18"/>
                <w:szCs w:val="18"/>
                <w:lang w:val="tr-TR"/>
                <w:rPrChange w:id="1102" w:author="Asiye Mara (Open)&#10;" w:date="2011-02-14T12:31:00Z">
                  <w:rPr>
                    <w:rFonts w:ascii="Univers (WN)" w:hAnsi="Univers (WN)"/>
                    <w:b/>
                    <w:sz w:val="18"/>
                    <w:szCs w:val="18"/>
                    <w:lang w:val="tr-TR"/>
                  </w:rPr>
                </w:rPrChange>
              </w:rPr>
              <w:pPrChange w:id="1103" w:author="Asiye Mara (Open)&#10;" w:date="2011-02-14T12:30:00Z">
                <w:pPr>
                  <w:spacing w:before="120"/>
                  <w:outlineLvl w:val="1"/>
                </w:pPr>
              </w:pPrChange>
            </w:pPr>
          </w:p>
        </w:tc>
        <w:tc>
          <w:tcPr>
            <w:tcW w:w="900" w:type="dxa"/>
            <w:vAlign w:val="bottom"/>
          </w:tcPr>
          <w:p w:rsidR="00000000" w:rsidRDefault="006663F3">
            <w:pPr>
              <w:ind w:right="57"/>
              <w:jc w:val="right"/>
              <w:rPr>
                <w:sz w:val="18"/>
                <w:szCs w:val="18"/>
                <w:rPrChange w:id="1104" w:author="Asiye Mara (Open)&#10;" w:date="2011-02-14T12:31:00Z">
                  <w:rPr>
                    <w:rFonts w:ascii="Univers (WN)" w:hAnsi="Univers (WN)"/>
                    <w:b/>
                    <w:sz w:val="18"/>
                    <w:szCs w:val="18"/>
                  </w:rPr>
                </w:rPrChange>
              </w:rPr>
              <w:pPrChange w:id="1105" w:author="Asiye Mara (Open)&#10;" w:date="2011-02-14T12:30:00Z">
                <w:pPr>
                  <w:spacing w:before="120"/>
                  <w:ind w:right="57"/>
                  <w:jc w:val="right"/>
                  <w:outlineLvl w:val="1"/>
                </w:pPr>
              </w:pPrChange>
            </w:pPr>
          </w:p>
        </w:tc>
        <w:tc>
          <w:tcPr>
            <w:tcW w:w="1078" w:type="dxa"/>
            <w:vAlign w:val="bottom"/>
          </w:tcPr>
          <w:p w:rsidR="00000000" w:rsidRDefault="006663F3">
            <w:pPr>
              <w:ind w:right="57"/>
              <w:jc w:val="right"/>
              <w:rPr>
                <w:sz w:val="18"/>
                <w:szCs w:val="18"/>
                <w:rPrChange w:id="1106" w:author="Asiye Mara (Open)&#10;" w:date="2011-02-14T12:31:00Z">
                  <w:rPr>
                    <w:rFonts w:ascii="Univers (WN)" w:hAnsi="Univers (WN)"/>
                    <w:b/>
                    <w:sz w:val="18"/>
                    <w:szCs w:val="18"/>
                  </w:rPr>
                </w:rPrChange>
              </w:rPr>
              <w:pPrChange w:id="1107" w:author="Asiye Mara (Open)&#10;" w:date="2011-02-14T12:30:00Z">
                <w:pPr>
                  <w:spacing w:before="120"/>
                  <w:ind w:right="57"/>
                  <w:jc w:val="right"/>
                  <w:outlineLvl w:val="1"/>
                </w:pPr>
              </w:pPrChange>
            </w:pPr>
          </w:p>
        </w:tc>
        <w:tc>
          <w:tcPr>
            <w:tcW w:w="851" w:type="dxa"/>
            <w:vAlign w:val="bottom"/>
          </w:tcPr>
          <w:p w:rsidR="00000000" w:rsidRDefault="006663F3">
            <w:pPr>
              <w:ind w:right="57"/>
              <w:jc w:val="right"/>
              <w:rPr>
                <w:sz w:val="18"/>
                <w:szCs w:val="18"/>
                <w:rPrChange w:id="1108" w:author="Asiye Mara (Open)&#10;" w:date="2011-02-14T12:31:00Z">
                  <w:rPr>
                    <w:rFonts w:ascii="Univers (WN)" w:hAnsi="Univers (WN)"/>
                    <w:b/>
                    <w:sz w:val="18"/>
                    <w:szCs w:val="18"/>
                  </w:rPr>
                </w:rPrChange>
              </w:rPr>
              <w:pPrChange w:id="1109" w:author="Asiye Mara (Open)&#10;" w:date="2011-02-14T12:30:00Z">
                <w:pPr>
                  <w:spacing w:before="120"/>
                  <w:ind w:right="57"/>
                  <w:jc w:val="right"/>
                  <w:outlineLvl w:val="1"/>
                </w:pPr>
              </w:pPrChange>
            </w:pPr>
          </w:p>
        </w:tc>
        <w:tc>
          <w:tcPr>
            <w:tcW w:w="850" w:type="dxa"/>
            <w:vAlign w:val="bottom"/>
          </w:tcPr>
          <w:p w:rsidR="00000000" w:rsidRDefault="006663F3">
            <w:pPr>
              <w:ind w:right="57"/>
              <w:jc w:val="right"/>
              <w:rPr>
                <w:sz w:val="18"/>
                <w:szCs w:val="18"/>
                <w:rPrChange w:id="1110" w:author="Asiye Mara (Open)&#10;" w:date="2011-02-14T12:31:00Z">
                  <w:rPr>
                    <w:rFonts w:ascii="Univers (WN)" w:hAnsi="Univers (WN)"/>
                    <w:b/>
                    <w:sz w:val="18"/>
                    <w:szCs w:val="18"/>
                  </w:rPr>
                </w:rPrChange>
              </w:rPr>
              <w:pPrChange w:id="1111" w:author="Asiye Mara (Open)&#10;" w:date="2011-02-14T12:30:00Z">
                <w:pPr>
                  <w:spacing w:before="120"/>
                  <w:ind w:right="57"/>
                  <w:jc w:val="right"/>
                  <w:outlineLvl w:val="1"/>
                </w:pPr>
              </w:pPrChange>
            </w:pPr>
          </w:p>
        </w:tc>
        <w:tc>
          <w:tcPr>
            <w:tcW w:w="851" w:type="dxa"/>
            <w:vAlign w:val="bottom"/>
          </w:tcPr>
          <w:p w:rsidR="00000000" w:rsidRDefault="006663F3">
            <w:pPr>
              <w:ind w:right="57"/>
              <w:jc w:val="right"/>
              <w:rPr>
                <w:sz w:val="18"/>
                <w:szCs w:val="18"/>
                <w:rPrChange w:id="1112" w:author="Asiye Mara (Open)&#10;" w:date="2011-02-14T12:31:00Z">
                  <w:rPr>
                    <w:rFonts w:ascii="Univers (WN)" w:hAnsi="Univers (WN)"/>
                    <w:b/>
                    <w:sz w:val="18"/>
                    <w:szCs w:val="18"/>
                  </w:rPr>
                </w:rPrChange>
              </w:rPr>
              <w:pPrChange w:id="1113" w:author="Asiye Mara (Open)&#10;" w:date="2011-02-14T12:30:00Z">
                <w:pPr>
                  <w:spacing w:before="120"/>
                  <w:ind w:right="57"/>
                  <w:jc w:val="right"/>
                  <w:outlineLvl w:val="1"/>
                </w:pPr>
              </w:pPrChange>
            </w:pPr>
          </w:p>
        </w:tc>
        <w:tc>
          <w:tcPr>
            <w:tcW w:w="850" w:type="dxa"/>
            <w:vAlign w:val="bottom"/>
          </w:tcPr>
          <w:p w:rsidR="00000000" w:rsidRDefault="006663F3">
            <w:pPr>
              <w:ind w:right="57"/>
              <w:jc w:val="right"/>
              <w:rPr>
                <w:sz w:val="18"/>
                <w:szCs w:val="18"/>
                <w:rPrChange w:id="1114" w:author="Asiye Mara (Open)&#10;" w:date="2011-02-14T12:31:00Z">
                  <w:rPr>
                    <w:rFonts w:ascii="Univers (WN)" w:hAnsi="Univers (WN)"/>
                    <w:b/>
                    <w:sz w:val="18"/>
                    <w:szCs w:val="18"/>
                  </w:rPr>
                </w:rPrChange>
              </w:rPr>
              <w:pPrChange w:id="1115" w:author="Asiye Mara (Open)&#10;" w:date="2011-02-14T12:30:00Z">
                <w:pPr>
                  <w:spacing w:before="120"/>
                  <w:ind w:right="57"/>
                  <w:jc w:val="right"/>
                  <w:outlineLvl w:val="1"/>
                </w:pPr>
              </w:pPrChange>
            </w:pPr>
          </w:p>
        </w:tc>
        <w:tc>
          <w:tcPr>
            <w:tcW w:w="1134" w:type="dxa"/>
            <w:vAlign w:val="bottom"/>
          </w:tcPr>
          <w:p w:rsidR="00000000" w:rsidRDefault="006663F3">
            <w:pPr>
              <w:ind w:right="57"/>
              <w:jc w:val="right"/>
              <w:rPr>
                <w:sz w:val="18"/>
                <w:szCs w:val="18"/>
                <w:rPrChange w:id="1116" w:author="Asiye Mara (Open)&#10;" w:date="2011-02-14T12:31:00Z">
                  <w:rPr>
                    <w:rFonts w:ascii="Univers (WN)" w:hAnsi="Univers (WN)"/>
                    <w:b/>
                    <w:sz w:val="18"/>
                    <w:szCs w:val="18"/>
                  </w:rPr>
                </w:rPrChange>
              </w:rPr>
              <w:pPrChange w:id="1117" w:author="Asiye Mara (Open)&#10;" w:date="2011-02-14T12:30:00Z">
                <w:pPr>
                  <w:spacing w:before="120"/>
                  <w:ind w:right="57"/>
                  <w:jc w:val="right"/>
                  <w:outlineLvl w:val="1"/>
                </w:pPr>
              </w:pPrChange>
            </w:pPr>
          </w:p>
        </w:tc>
        <w:tc>
          <w:tcPr>
            <w:tcW w:w="992" w:type="dxa"/>
            <w:vAlign w:val="bottom"/>
          </w:tcPr>
          <w:p w:rsidR="00000000" w:rsidRDefault="006663F3">
            <w:pPr>
              <w:ind w:right="57"/>
              <w:jc w:val="right"/>
              <w:rPr>
                <w:sz w:val="18"/>
                <w:szCs w:val="18"/>
                <w:rPrChange w:id="1118" w:author="Asiye Mara (Open)&#10;" w:date="2011-02-14T12:31:00Z">
                  <w:rPr>
                    <w:rFonts w:ascii="Univers (WN)" w:hAnsi="Univers (WN)"/>
                    <w:b/>
                    <w:sz w:val="18"/>
                    <w:szCs w:val="18"/>
                  </w:rPr>
                </w:rPrChange>
              </w:rPr>
              <w:pPrChange w:id="1119" w:author="Asiye Mara (Open)&#10;" w:date="2011-02-14T12:30:00Z">
                <w:pPr>
                  <w:spacing w:before="120"/>
                  <w:ind w:right="57"/>
                  <w:jc w:val="right"/>
                  <w:outlineLvl w:val="1"/>
                </w:pPr>
              </w:pPrChange>
            </w:pPr>
          </w:p>
        </w:tc>
      </w:tr>
      <w:tr w:rsidR="00C62862" w:rsidRPr="00872466" w:rsidTr="00C62862">
        <w:trPr>
          <w:trHeight w:val="255"/>
        </w:trPr>
        <w:tc>
          <w:tcPr>
            <w:tcW w:w="2700" w:type="dxa"/>
            <w:tcMar>
              <w:top w:w="0" w:type="dxa"/>
              <w:left w:w="480" w:type="dxa"/>
              <w:bottom w:w="0" w:type="dxa"/>
              <w:right w:w="0" w:type="dxa"/>
            </w:tcMar>
            <w:vAlign w:val="center"/>
          </w:tcPr>
          <w:p w:rsidR="00371160" w:rsidRDefault="009658B8">
            <w:pPr>
              <w:ind w:left="-480"/>
              <w:rPr>
                <w:b/>
                <w:bCs/>
                <w:i/>
                <w:iCs/>
                <w:snapToGrid w:val="0"/>
                <w:sz w:val="18"/>
                <w:szCs w:val="18"/>
                <w:lang w:val="tr-TR"/>
              </w:rPr>
            </w:pPr>
            <w:r>
              <w:rPr>
                <w:b/>
                <w:bCs/>
                <w:snapToGrid w:val="0"/>
                <w:sz w:val="18"/>
                <w:szCs w:val="18"/>
                <w:lang w:val="tr-TR"/>
              </w:rPr>
              <w:t>Yükümlülükler</w:t>
            </w:r>
          </w:p>
        </w:tc>
        <w:tc>
          <w:tcPr>
            <w:tcW w:w="900" w:type="dxa"/>
            <w:vAlign w:val="bottom"/>
          </w:tcPr>
          <w:p w:rsidR="00371160" w:rsidRDefault="00371160">
            <w:pPr>
              <w:ind w:right="57"/>
              <w:jc w:val="right"/>
              <w:rPr>
                <w:sz w:val="18"/>
                <w:szCs w:val="18"/>
              </w:rPr>
            </w:pPr>
          </w:p>
        </w:tc>
        <w:tc>
          <w:tcPr>
            <w:tcW w:w="1078"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1134" w:type="dxa"/>
            <w:vAlign w:val="bottom"/>
          </w:tcPr>
          <w:p w:rsidR="00371160" w:rsidRDefault="00371160">
            <w:pPr>
              <w:ind w:right="57"/>
              <w:jc w:val="right"/>
              <w:rPr>
                <w:sz w:val="18"/>
                <w:szCs w:val="18"/>
              </w:rPr>
            </w:pPr>
          </w:p>
        </w:tc>
        <w:tc>
          <w:tcPr>
            <w:tcW w:w="992" w:type="dxa"/>
            <w:vAlign w:val="bottom"/>
          </w:tcPr>
          <w:p w:rsidR="00371160" w:rsidRDefault="00371160">
            <w:pPr>
              <w:ind w:right="57"/>
              <w:jc w:val="right"/>
              <w:rPr>
                <w:sz w:val="18"/>
                <w:szCs w:val="18"/>
              </w:rPr>
            </w:pPr>
          </w:p>
        </w:tc>
      </w:tr>
      <w:tr w:rsidR="00377D77" w:rsidRPr="00872466" w:rsidTr="00D315E3">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rFonts w:ascii="TimesNewRomanPSMT" w:hAnsi="TimesNewRomanPSMT" w:cs="TimesNewRomanPSMT"/>
                <w:sz w:val="18"/>
                <w:szCs w:val="18"/>
                <w:lang w:val="tr-TR" w:eastAsia="tr-TR"/>
              </w:rPr>
              <w:t>Özel Cari ve Katılma Hesapları Aracılığı ile Bankalardan Toplanan Fonlar</w:t>
            </w:r>
          </w:p>
        </w:tc>
        <w:tc>
          <w:tcPr>
            <w:tcW w:w="900" w:type="dxa"/>
            <w:vAlign w:val="bottom"/>
          </w:tcPr>
          <w:p w:rsidR="00371160" w:rsidRDefault="009658B8">
            <w:pPr>
              <w:ind w:right="57"/>
              <w:jc w:val="right"/>
              <w:rPr>
                <w:sz w:val="18"/>
                <w:szCs w:val="18"/>
              </w:rPr>
            </w:pPr>
            <w:r>
              <w:rPr>
                <w:sz w:val="18"/>
                <w:szCs w:val="18"/>
              </w:rPr>
              <w:t>8.359</w:t>
            </w:r>
          </w:p>
        </w:tc>
        <w:tc>
          <w:tcPr>
            <w:tcW w:w="1078" w:type="dxa"/>
            <w:vAlign w:val="bottom"/>
          </w:tcPr>
          <w:p w:rsidR="00371160" w:rsidRDefault="009658B8">
            <w:pPr>
              <w:ind w:right="57"/>
              <w:jc w:val="right"/>
              <w:rPr>
                <w:sz w:val="18"/>
                <w:szCs w:val="18"/>
              </w:rPr>
            </w:pPr>
            <w:r>
              <w:rPr>
                <w:sz w:val="18"/>
                <w:szCs w:val="18"/>
              </w:rPr>
              <w:t>2.199</w:t>
            </w:r>
          </w:p>
        </w:tc>
        <w:tc>
          <w:tcPr>
            <w:tcW w:w="851" w:type="dxa"/>
            <w:vAlign w:val="bottom"/>
          </w:tcPr>
          <w:p w:rsidR="00371160" w:rsidRDefault="009658B8">
            <w:pPr>
              <w:ind w:right="57"/>
              <w:jc w:val="right"/>
              <w:rPr>
                <w:sz w:val="18"/>
                <w:szCs w:val="18"/>
              </w:rPr>
            </w:pPr>
            <w:r>
              <w:rPr>
                <w:sz w:val="18"/>
                <w:szCs w:val="18"/>
              </w:rPr>
              <w:t>2.358</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12.916</w:t>
            </w:r>
          </w:p>
        </w:tc>
      </w:tr>
      <w:tr w:rsidR="00377D77" w:rsidRPr="00872466" w:rsidTr="00D315E3">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z w:val="18"/>
                <w:szCs w:val="18"/>
                <w:lang w:val="tr-TR"/>
              </w:rPr>
              <w:t>Özel Cari Hesap ve Katılma Hesapları</w:t>
            </w:r>
          </w:p>
        </w:tc>
        <w:tc>
          <w:tcPr>
            <w:tcW w:w="900" w:type="dxa"/>
            <w:vAlign w:val="bottom"/>
          </w:tcPr>
          <w:p w:rsidR="00371160" w:rsidRDefault="009658B8">
            <w:pPr>
              <w:ind w:right="57"/>
              <w:jc w:val="right"/>
              <w:rPr>
                <w:sz w:val="18"/>
                <w:szCs w:val="18"/>
              </w:rPr>
            </w:pPr>
            <w:r>
              <w:rPr>
                <w:sz w:val="18"/>
                <w:szCs w:val="18"/>
              </w:rPr>
              <w:t>2.072.343</w:t>
            </w:r>
          </w:p>
        </w:tc>
        <w:tc>
          <w:tcPr>
            <w:tcW w:w="1078" w:type="dxa"/>
            <w:vAlign w:val="bottom"/>
          </w:tcPr>
          <w:p w:rsidR="00371160" w:rsidRDefault="009658B8">
            <w:pPr>
              <w:ind w:right="57"/>
              <w:jc w:val="right"/>
              <w:rPr>
                <w:sz w:val="18"/>
                <w:szCs w:val="18"/>
              </w:rPr>
            </w:pPr>
            <w:r>
              <w:rPr>
                <w:sz w:val="18"/>
                <w:szCs w:val="18"/>
              </w:rPr>
              <w:t>4.666.766</w:t>
            </w:r>
          </w:p>
        </w:tc>
        <w:tc>
          <w:tcPr>
            <w:tcW w:w="851" w:type="dxa"/>
            <w:vAlign w:val="bottom"/>
          </w:tcPr>
          <w:p w:rsidR="00371160" w:rsidRDefault="009658B8">
            <w:pPr>
              <w:ind w:right="57"/>
              <w:jc w:val="right"/>
              <w:rPr>
                <w:sz w:val="18"/>
                <w:szCs w:val="18"/>
              </w:rPr>
            </w:pPr>
            <w:r>
              <w:rPr>
                <w:sz w:val="18"/>
                <w:szCs w:val="18"/>
              </w:rPr>
              <w:t>2.084.136</w:t>
            </w:r>
          </w:p>
        </w:tc>
        <w:tc>
          <w:tcPr>
            <w:tcW w:w="850" w:type="dxa"/>
            <w:vAlign w:val="bottom"/>
          </w:tcPr>
          <w:p w:rsidR="00371160" w:rsidRDefault="009658B8">
            <w:pPr>
              <w:ind w:right="57"/>
              <w:jc w:val="right"/>
              <w:rPr>
                <w:sz w:val="18"/>
                <w:szCs w:val="18"/>
              </w:rPr>
            </w:pPr>
            <w:r>
              <w:rPr>
                <w:sz w:val="18"/>
                <w:szCs w:val="18"/>
              </w:rPr>
              <w:t>2.276.132</w:t>
            </w:r>
          </w:p>
        </w:tc>
        <w:tc>
          <w:tcPr>
            <w:tcW w:w="851" w:type="dxa"/>
            <w:vAlign w:val="bottom"/>
          </w:tcPr>
          <w:p w:rsidR="00371160" w:rsidRDefault="009658B8">
            <w:pPr>
              <w:ind w:right="57"/>
              <w:jc w:val="right"/>
              <w:rPr>
                <w:sz w:val="18"/>
                <w:szCs w:val="18"/>
              </w:rPr>
            </w:pPr>
            <w:r>
              <w:rPr>
                <w:sz w:val="18"/>
                <w:szCs w:val="18"/>
              </w:rPr>
              <w:t>54.289</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11.153.666</w:t>
            </w:r>
          </w:p>
        </w:tc>
      </w:tr>
      <w:tr w:rsidR="00377D77" w:rsidRPr="00872466" w:rsidTr="00D315E3">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napToGrid w:val="0"/>
                <w:sz w:val="18"/>
                <w:szCs w:val="18"/>
                <w:lang w:val="tr-TR"/>
              </w:rPr>
              <w:t>Diğer Mali Kuruluşlar. Sağl. Fonlar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27.026</w:t>
            </w:r>
          </w:p>
        </w:tc>
        <w:tc>
          <w:tcPr>
            <w:tcW w:w="851" w:type="dxa"/>
            <w:vAlign w:val="bottom"/>
          </w:tcPr>
          <w:p w:rsidR="00371160" w:rsidRDefault="009658B8">
            <w:pPr>
              <w:ind w:right="57"/>
              <w:jc w:val="right"/>
              <w:rPr>
                <w:sz w:val="18"/>
                <w:szCs w:val="18"/>
              </w:rPr>
            </w:pPr>
            <w:r>
              <w:rPr>
                <w:sz w:val="18"/>
                <w:szCs w:val="18"/>
              </w:rPr>
              <w:t>46.332</w:t>
            </w:r>
          </w:p>
        </w:tc>
        <w:tc>
          <w:tcPr>
            <w:tcW w:w="850" w:type="dxa"/>
            <w:vAlign w:val="bottom"/>
          </w:tcPr>
          <w:p w:rsidR="00371160" w:rsidRDefault="009658B8">
            <w:pPr>
              <w:ind w:right="57"/>
              <w:jc w:val="right"/>
              <w:rPr>
                <w:sz w:val="18"/>
                <w:szCs w:val="18"/>
              </w:rPr>
            </w:pPr>
            <w:r>
              <w:rPr>
                <w:sz w:val="18"/>
                <w:szCs w:val="18"/>
              </w:rPr>
              <w:t>494.622</w:t>
            </w:r>
          </w:p>
        </w:tc>
        <w:tc>
          <w:tcPr>
            <w:tcW w:w="851" w:type="dxa"/>
            <w:vAlign w:val="bottom"/>
          </w:tcPr>
          <w:p w:rsidR="00371160" w:rsidRDefault="009658B8">
            <w:pPr>
              <w:ind w:right="57"/>
              <w:jc w:val="right"/>
              <w:rPr>
                <w:sz w:val="18"/>
                <w:szCs w:val="18"/>
              </w:rPr>
            </w:pPr>
            <w:r>
              <w:rPr>
                <w:sz w:val="18"/>
                <w:szCs w:val="18"/>
              </w:rPr>
              <w:t>53.239</w:t>
            </w:r>
          </w:p>
        </w:tc>
        <w:tc>
          <w:tcPr>
            <w:tcW w:w="850" w:type="dxa"/>
            <w:vAlign w:val="bottom"/>
          </w:tcPr>
          <w:p w:rsidR="00371160" w:rsidRDefault="009658B8">
            <w:pPr>
              <w:ind w:right="57"/>
              <w:jc w:val="right"/>
              <w:rPr>
                <w:sz w:val="18"/>
                <w:szCs w:val="18"/>
              </w:rPr>
            </w:pPr>
            <w:r>
              <w:rPr>
                <w:sz w:val="18"/>
                <w:szCs w:val="18"/>
              </w:rPr>
              <w:t>1.018</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622.237</w:t>
            </w:r>
          </w:p>
        </w:tc>
      </w:tr>
      <w:tr w:rsidR="00377D77" w:rsidRPr="00872466" w:rsidTr="00D315E3">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napToGrid w:val="0"/>
                <w:sz w:val="18"/>
                <w:szCs w:val="18"/>
                <w:lang w:val="tr-TR"/>
              </w:rPr>
              <w:t>Para Piyasalarına Borçlar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w:t>
            </w:r>
          </w:p>
        </w:tc>
      </w:tr>
      <w:tr w:rsidR="00377D77" w:rsidRPr="00872466" w:rsidTr="00D315E3">
        <w:trPr>
          <w:trHeight w:val="255"/>
        </w:trPr>
        <w:tc>
          <w:tcPr>
            <w:tcW w:w="2700" w:type="dxa"/>
            <w:tcMar>
              <w:top w:w="0" w:type="dxa"/>
              <w:left w:w="480" w:type="dxa"/>
              <w:bottom w:w="0" w:type="dxa"/>
              <w:right w:w="0" w:type="dxa"/>
            </w:tcMar>
            <w:vAlign w:val="center"/>
          </w:tcPr>
          <w:p w:rsidR="00371160" w:rsidRDefault="009658B8">
            <w:pPr>
              <w:ind w:left="-300"/>
              <w:rPr>
                <w:snapToGrid w:val="0"/>
                <w:sz w:val="18"/>
                <w:szCs w:val="18"/>
                <w:lang w:val="tr-TR"/>
              </w:rPr>
            </w:pPr>
            <w:r>
              <w:rPr>
                <w:snapToGrid w:val="0"/>
                <w:sz w:val="18"/>
                <w:szCs w:val="18"/>
                <w:lang w:val="tr-TR"/>
              </w:rPr>
              <w:t>İhraç Edilen Menkul Değerler</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w:t>
            </w:r>
          </w:p>
        </w:tc>
      </w:tr>
      <w:tr w:rsidR="00377D77" w:rsidRPr="00872466" w:rsidTr="00D315E3">
        <w:trPr>
          <w:trHeight w:val="255"/>
        </w:trPr>
        <w:tc>
          <w:tcPr>
            <w:tcW w:w="2700" w:type="dxa"/>
            <w:vAlign w:val="center"/>
          </w:tcPr>
          <w:p w:rsidR="00371160" w:rsidRDefault="009658B8">
            <w:pPr>
              <w:ind w:left="180"/>
              <w:rPr>
                <w:snapToGrid w:val="0"/>
                <w:sz w:val="18"/>
                <w:szCs w:val="18"/>
                <w:lang w:val="tr-TR"/>
              </w:rPr>
            </w:pPr>
            <w:r>
              <w:rPr>
                <w:snapToGrid w:val="0"/>
                <w:sz w:val="18"/>
                <w:szCs w:val="18"/>
                <w:lang w:val="tr-TR"/>
              </w:rPr>
              <w:t>Muhtelif Borçlar</w:t>
            </w:r>
          </w:p>
        </w:tc>
        <w:tc>
          <w:tcPr>
            <w:tcW w:w="900" w:type="dxa"/>
            <w:vAlign w:val="bottom"/>
          </w:tcPr>
          <w:p w:rsidR="00371160" w:rsidRDefault="009658B8">
            <w:pPr>
              <w:ind w:right="57"/>
              <w:jc w:val="right"/>
              <w:rPr>
                <w:sz w:val="18"/>
                <w:szCs w:val="18"/>
              </w:rPr>
            </w:pPr>
            <w:r>
              <w:rPr>
                <w:sz w:val="18"/>
                <w:szCs w:val="18"/>
              </w:rPr>
              <w:t>31.320</w:t>
            </w:r>
          </w:p>
        </w:tc>
        <w:tc>
          <w:tcPr>
            <w:tcW w:w="1078" w:type="dxa"/>
            <w:vAlign w:val="bottom"/>
          </w:tcPr>
          <w:p w:rsidR="00371160" w:rsidRDefault="009658B8">
            <w:pPr>
              <w:ind w:right="57"/>
              <w:jc w:val="right"/>
              <w:rPr>
                <w:sz w:val="18"/>
                <w:szCs w:val="18"/>
              </w:rPr>
            </w:pPr>
            <w:r>
              <w:rPr>
                <w:sz w:val="18"/>
                <w:szCs w:val="18"/>
              </w:rPr>
              <w:t>249.523</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w:t>
            </w:r>
          </w:p>
        </w:tc>
        <w:tc>
          <w:tcPr>
            <w:tcW w:w="992" w:type="dxa"/>
            <w:vAlign w:val="bottom"/>
          </w:tcPr>
          <w:p w:rsidR="00371160" w:rsidRDefault="009658B8">
            <w:pPr>
              <w:ind w:right="57"/>
              <w:jc w:val="right"/>
              <w:rPr>
                <w:sz w:val="18"/>
                <w:szCs w:val="18"/>
              </w:rPr>
            </w:pPr>
            <w:r>
              <w:rPr>
                <w:sz w:val="18"/>
                <w:szCs w:val="18"/>
              </w:rPr>
              <w:t>280.843</w:t>
            </w:r>
          </w:p>
        </w:tc>
      </w:tr>
      <w:tr w:rsidR="00377D77" w:rsidRPr="00872466" w:rsidTr="00D315E3">
        <w:trPr>
          <w:trHeight w:val="255"/>
        </w:trPr>
        <w:tc>
          <w:tcPr>
            <w:tcW w:w="2700" w:type="dxa"/>
            <w:vAlign w:val="center"/>
          </w:tcPr>
          <w:p w:rsidR="00371160" w:rsidRDefault="009658B8">
            <w:pPr>
              <w:ind w:left="180"/>
              <w:rPr>
                <w:snapToGrid w:val="0"/>
                <w:sz w:val="18"/>
                <w:szCs w:val="18"/>
                <w:lang w:val="tr-TR"/>
              </w:rPr>
            </w:pPr>
            <w:r>
              <w:rPr>
                <w:snapToGrid w:val="0"/>
                <w:sz w:val="18"/>
                <w:szCs w:val="18"/>
                <w:lang w:val="tr-TR"/>
              </w:rPr>
              <w:t xml:space="preserve">Diğer Yükümlülükler </w:t>
            </w:r>
            <w:r>
              <w:rPr>
                <w:snapToGrid w:val="0"/>
                <w:sz w:val="16"/>
                <w:szCs w:val="16"/>
                <w:lang w:val="tr-TR"/>
              </w:rPr>
              <w:t>(***)</w:t>
            </w:r>
          </w:p>
        </w:tc>
        <w:tc>
          <w:tcPr>
            <w:tcW w:w="900" w:type="dxa"/>
            <w:vAlign w:val="bottom"/>
          </w:tcPr>
          <w:p w:rsidR="00371160" w:rsidRDefault="009658B8">
            <w:pPr>
              <w:ind w:right="57"/>
              <w:jc w:val="right"/>
              <w:rPr>
                <w:sz w:val="18"/>
                <w:szCs w:val="18"/>
              </w:rPr>
            </w:pPr>
            <w:r>
              <w:rPr>
                <w:sz w:val="18"/>
                <w:szCs w:val="18"/>
              </w:rPr>
              <w:t>-</w:t>
            </w:r>
          </w:p>
        </w:tc>
        <w:tc>
          <w:tcPr>
            <w:tcW w:w="1078" w:type="dxa"/>
            <w:vAlign w:val="bottom"/>
          </w:tcPr>
          <w:p w:rsidR="00371160" w:rsidRDefault="009658B8">
            <w:pPr>
              <w:ind w:right="57"/>
              <w:jc w:val="right"/>
              <w:rPr>
                <w:sz w:val="18"/>
                <w:szCs w:val="18"/>
              </w:rPr>
            </w:pPr>
            <w:r>
              <w:rPr>
                <w:sz w:val="18"/>
                <w:szCs w:val="18"/>
              </w:rPr>
              <w:t>254.901</w:t>
            </w:r>
          </w:p>
        </w:tc>
        <w:tc>
          <w:tcPr>
            <w:tcW w:w="851" w:type="dxa"/>
            <w:vAlign w:val="bottom"/>
          </w:tcPr>
          <w:p w:rsidR="00371160" w:rsidRDefault="009658B8">
            <w:pPr>
              <w:ind w:right="57"/>
              <w:jc w:val="right"/>
              <w:rPr>
                <w:sz w:val="18"/>
                <w:szCs w:val="18"/>
              </w:rPr>
            </w:pPr>
            <w:r>
              <w:rPr>
                <w:sz w:val="18"/>
                <w:szCs w:val="18"/>
              </w:rPr>
              <w:t>2.998</w:t>
            </w:r>
          </w:p>
        </w:tc>
        <w:tc>
          <w:tcPr>
            <w:tcW w:w="850" w:type="dxa"/>
            <w:vAlign w:val="bottom"/>
          </w:tcPr>
          <w:p w:rsidR="00371160" w:rsidRDefault="009658B8">
            <w:pPr>
              <w:ind w:right="57"/>
              <w:jc w:val="right"/>
              <w:rPr>
                <w:sz w:val="18"/>
                <w:szCs w:val="18"/>
              </w:rPr>
            </w:pPr>
            <w:r>
              <w:rPr>
                <w:sz w:val="18"/>
                <w:szCs w:val="18"/>
              </w:rPr>
              <w:t>-</w:t>
            </w:r>
          </w:p>
        </w:tc>
        <w:tc>
          <w:tcPr>
            <w:tcW w:w="851" w:type="dxa"/>
            <w:vAlign w:val="bottom"/>
          </w:tcPr>
          <w:p w:rsidR="00371160" w:rsidRDefault="009658B8">
            <w:pPr>
              <w:ind w:right="57"/>
              <w:jc w:val="right"/>
              <w:rPr>
                <w:sz w:val="18"/>
                <w:szCs w:val="18"/>
              </w:rPr>
            </w:pPr>
            <w:r>
              <w:rPr>
                <w:sz w:val="18"/>
                <w:szCs w:val="18"/>
              </w:rPr>
              <w:t>-</w:t>
            </w:r>
          </w:p>
        </w:tc>
        <w:tc>
          <w:tcPr>
            <w:tcW w:w="850" w:type="dxa"/>
            <w:vAlign w:val="bottom"/>
          </w:tcPr>
          <w:p w:rsidR="00371160" w:rsidRDefault="009658B8">
            <w:pPr>
              <w:ind w:right="57"/>
              <w:jc w:val="right"/>
              <w:rPr>
                <w:sz w:val="18"/>
                <w:szCs w:val="18"/>
              </w:rPr>
            </w:pPr>
            <w:r>
              <w:rPr>
                <w:sz w:val="18"/>
                <w:szCs w:val="18"/>
              </w:rPr>
              <w:t>-</w:t>
            </w:r>
          </w:p>
        </w:tc>
        <w:tc>
          <w:tcPr>
            <w:tcW w:w="1134" w:type="dxa"/>
            <w:vAlign w:val="bottom"/>
          </w:tcPr>
          <w:p w:rsidR="00371160" w:rsidRDefault="009658B8">
            <w:pPr>
              <w:ind w:right="57"/>
              <w:jc w:val="right"/>
              <w:rPr>
                <w:sz w:val="18"/>
                <w:szCs w:val="18"/>
              </w:rPr>
            </w:pPr>
            <w:r>
              <w:rPr>
                <w:sz w:val="18"/>
                <w:szCs w:val="18"/>
              </w:rPr>
              <w:t>2.185.858</w:t>
            </w:r>
          </w:p>
        </w:tc>
        <w:tc>
          <w:tcPr>
            <w:tcW w:w="992" w:type="dxa"/>
            <w:vAlign w:val="bottom"/>
          </w:tcPr>
          <w:p w:rsidR="00371160" w:rsidRDefault="009658B8">
            <w:pPr>
              <w:ind w:right="57"/>
              <w:jc w:val="right"/>
              <w:rPr>
                <w:sz w:val="18"/>
                <w:szCs w:val="18"/>
              </w:rPr>
            </w:pPr>
            <w:r>
              <w:rPr>
                <w:sz w:val="18"/>
                <w:szCs w:val="18"/>
              </w:rPr>
              <w:t>2.443.757</w:t>
            </w:r>
          </w:p>
        </w:tc>
      </w:tr>
      <w:tr w:rsidR="00377D77" w:rsidRPr="00872466" w:rsidTr="00D315E3">
        <w:trPr>
          <w:trHeight w:val="255"/>
        </w:trPr>
        <w:tc>
          <w:tcPr>
            <w:tcW w:w="2700" w:type="dxa"/>
            <w:vAlign w:val="center"/>
          </w:tcPr>
          <w:p w:rsidR="00371160" w:rsidRDefault="009658B8">
            <w:pPr>
              <w:rPr>
                <w:b/>
                <w:snapToGrid w:val="0"/>
                <w:sz w:val="18"/>
                <w:szCs w:val="18"/>
                <w:lang w:val="tr-TR"/>
              </w:rPr>
            </w:pPr>
            <w:r>
              <w:rPr>
                <w:b/>
                <w:snapToGrid w:val="0"/>
                <w:sz w:val="18"/>
                <w:szCs w:val="18"/>
                <w:lang w:val="tr-TR"/>
              </w:rPr>
              <w:t>Toplam Yükümlülükler</w:t>
            </w:r>
          </w:p>
        </w:tc>
        <w:tc>
          <w:tcPr>
            <w:tcW w:w="900" w:type="dxa"/>
            <w:vAlign w:val="bottom"/>
          </w:tcPr>
          <w:p w:rsidR="00371160" w:rsidRDefault="009658B8">
            <w:pPr>
              <w:ind w:right="57"/>
              <w:jc w:val="right"/>
              <w:rPr>
                <w:b/>
                <w:sz w:val="18"/>
                <w:szCs w:val="18"/>
              </w:rPr>
            </w:pPr>
            <w:r>
              <w:rPr>
                <w:b/>
                <w:sz w:val="18"/>
                <w:szCs w:val="18"/>
              </w:rPr>
              <w:t>2.112.022</w:t>
            </w:r>
          </w:p>
        </w:tc>
        <w:tc>
          <w:tcPr>
            <w:tcW w:w="1078" w:type="dxa"/>
            <w:vAlign w:val="bottom"/>
          </w:tcPr>
          <w:p w:rsidR="00371160" w:rsidRDefault="009658B8">
            <w:pPr>
              <w:ind w:right="57"/>
              <w:jc w:val="right"/>
              <w:rPr>
                <w:b/>
                <w:sz w:val="18"/>
                <w:szCs w:val="18"/>
              </w:rPr>
            </w:pPr>
            <w:r>
              <w:rPr>
                <w:b/>
                <w:sz w:val="18"/>
                <w:szCs w:val="18"/>
              </w:rPr>
              <w:t>5.200.415</w:t>
            </w:r>
          </w:p>
        </w:tc>
        <w:tc>
          <w:tcPr>
            <w:tcW w:w="851" w:type="dxa"/>
            <w:vAlign w:val="bottom"/>
          </w:tcPr>
          <w:p w:rsidR="00371160" w:rsidRDefault="009658B8">
            <w:pPr>
              <w:ind w:right="57"/>
              <w:jc w:val="right"/>
              <w:rPr>
                <w:b/>
                <w:sz w:val="18"/>
                <w:szCs w:val="18"/>
              </w:rPr>
            </w:pPr>
            <w:r>
              <w:rPr>
                <w:b/>
                <w:sz w:val="18"/>
                <w:szCs w:val="18"/>
              </w:rPr>
              <w:t>2.135.824</w:t>
            </w:r>
          </w:p>
        </w:tc>
        <w:tc>
          <w:tcPr>
            <w:tcW w:w="850" w:type="dxa"/>
            <w:vAlign w:val="bottom"/>
          </w:tcPr>
          <w:p w:rsidR="00371160" w:rsidRDefault="009658B8">
            <w:pPr>
              <w:ind w:right="57"/>
              <w:jc w:val="right"/>
              <w:rPr>
                <w:b/>
                <w:sz w:val="18"/>
                <w:szCs w:val="18"/>
              </w:rPr>
            </w:pPr>
            <w:r>
              <w:rPr>
                <w:b/>
                <w:sz w:val="18"/>
                <w:szCs w:val="18"/>
              </w:rPr>
              <w:t>2.770.754</w:t>
            </w:r>
          </w:p>
        </w:tc>
        <w:tc>
          <w:tcPr>
            <w:tcW w:w="851" w:type="dxa"/>
            <w:vAlign w:val="bottom"/>
          </w:tcPr>
          <w:p w:rsidR="00371160" w:rsidRDefault="009658B8">
            <w:pPr>
              <w:ind w:right="57"/>
              <w:jc w:val="right"/>
              <w:rPr>
                <w:b/>
                <w:sz w:val="18"/>
                <w:szCs w:val="18"/>
              </w:rPr>
            </w:pPr>
            <w:r>
              <w:rPr>
                <w:b/>
                <w:sz w:val="18"/>
                <w:szCs w:val="18"/>
              </w:rPr>
              <w:t>107.528</w:t>
            </w:r>
          </w:p>
        </w:tc>
        <w:tc>
          <w:tcPr>
            <w:tcW w:w="850" w:type="dxa"/>
            <w:vAlign w:val="bottom"/>
          </w:tcPr>
          <w:p w:rsidR="00371160" w:rsidRDefault="009658B8">
            <w:pPr>
              <w:ind w:right="57"/>
              <w:jc w:val="right"/>
              <w:rPr>
                <w:b/>
                <w:sz w:val="18"/>
                <w:szCs w:val="18"/>
              </w:rPr>
            </w:pPr>
            <w:r>
              <w:rPr>
                <w:b/>
                <w:sz w:val="18"/>
                <w:szCs w:val="18"/>
              </w:rPr>
              <w:t>1.018</w:t>
            </w:r>
          </w:p>
        </w:tc>
        <w:tc>
          <w:tcPr>
            <w:tcW w:w="1134" w:type="dxa"/>
            <w:vAlign w:val="bottom"/>
          </w:tcPr>
          <w:p w:rsidR="00371160" w:rsidRDefault="009658B8">
            <w:pPr>
              <w:ind w:right="57"/>
              <w:jc w:val="right"/>
              <w:rPr>
                <w:b/>
                <w:sz w:val="18"/>
                <w:szCs w:val="18"/>
              </w:rPr>
            </w:pPr>
            <w:r>
              <w:rPr>
                <w:b/>
                <w:sz w:val="18"/>
                <w:szCs w:val="18"/>
              </w:rPr>
              <w:t>2.185.858</w:t>
            </w:r>
          </w:p>
        </w:tc>
        <w:tc>
          <w:tcPr>
            <w:tcW w:w="992" w:type="dxa"/>
            <w:vAlign w:val="bottom"/>
          </w:tcPr>
          <w:p w:rsidR="00371160" w:rsidRDefault="009658B8">
            <w:pPr>
              <w:ind w:right="57"/>
              <w:jc w:val="right"/>
              <w:rPr>
                <w:b/>
                <w:sz w:val="18"/>
                <w:szCs w:val="18"/>
              </w:rPr>
            </w:pPr>
            <w:r>
              <w:rPr>
                <w:b/>
                <w:sz w:val="18"/>
                <w:szCs w:val="18"/>
              </w:rPr>
              <w:t>14.513.419</w:t>
            </w:r>
          </w:p>
        </w:tc>
      </w:tr>
      <w:tr w:rsidR="00377D77" w:rsidRPr="00872466" w:rsidTr="00D315E3">
        <w:trPr>
          <w:trHeight w:val="255"/>
        </w:trPr>
        <w:tc>
          <w:tcPr>
            <w:tcW w:w="2700" w:type="dxa"/>
            <w:vAlign w:val="center"/>
          </w:tcPr>
          <w:p w:rsidR="00371160" w:rsidRDefault="009658B8">
            <w:pPr>
              <w:rPr>
                <w:b/>
                <w:snapToGrid w:val="0"/>
                <w:sz w:val="18"/>
                <w:szCs w:val="18"/>
                <w:lang w:val="tr-TR"/>
              </w:rPr>
            </w:pPr>
            <w:r>
              <w:rPr>
                <w:b/>
                <w:snapToGrid w:val="0"/>
                <w:sz w:val="18"/>
                <w:szCs w:val="18"/>
                <w:lang w:val="tr-TR"/>
              </w:rPr>
              <w:t>Likidite Açığı</w:t>
            </w:r>
          </w:p>
        </w:tc>
        <w:tc>
          <w:tcPr>
            <w:tcW w:w="900" w:type="dxa"/>
            <w:vAlign w:val="bottom"/>
          </w:tcPr>
          <w:p w:rsidR="00371160" w:rsidRDefault="009658B8">
            <w:pPr>
              <w:ind w:right="57"/>
              <w:jc w:val="right"/>
              <w:rPr>
                <w:b/>
                <w:sz w:val="18"/>
                <w:szCs w:val="18"/>
              </w:rPr>
            </w:pPr>
            <w:r>
              <w:rPr>
                <w:b/>
                <w:sz w:val="18"/>
                <w:szCs w:val="18"/>
              </w:rPr>
              <w:t>(410.660)</w:t>
            </w:r>
          </w:p>
        </w:tc>
        <w:tc>
          <w:tcPr>
            <w:tcW w:w="1078" w:type="dxa"/>
            <w:vAlign w:val="bottom"/>
          </w:tcPr>
          <w:p w:rsidR="00371160" w:rsidRDefault="009658B8">
            <w:pPr>
              <w:ind w:right="57"/>
              <w:jc w:val="right"/>
              <w:rPr>
                <w:b/>
                <w:sz w:val="18"/>
                <w:szCs w:val="18"/>
              </w:rPr>
            </w:pPr>
            <w:r>
              <w:rPr>
                <w:b/>
                <w:sz w:val="18"/>
                <w:szCs w:val="18"/>
              </w:rPr>
              <w:t>(3.379.777)</w:t>
            </w:r>
          </w:p>
        </w:tc>
        <w:tc>
          <w:tcPr>
            <w:tcW w:w="851" w:type="dxa"/>
            <w:vAlign w:val="bottom"/>
          </w:tcPr>
          <w:p w:rsidR="00371160" w:rsidRDefault="009658B8">
            <w:pPr>
              <w:ind w:right="57"/>
              <w:jc w:val="right"/>
              <w:rPr>
                <w:b/>
                <w:sz w:val="18"/>
                <w:szCs w:val="18"/>
              </w:rPr>
            </w:pPr>
            <w:r>
              <w:rPr>
                <w:b/>
                <w:sz w:val="18"/>
                <w:szCs w:val="18"/>
              </w:rPr>
              <w:t>(24.864)</w:t>
            </w:r>
          </w:p>
        </w:tc>
        <w:tc>
          <w:tcPr>
            <w:tcW w:w="850" w:type="dxa"/>
            <w:vAlign w:val="bottom"/>
          </w:tcPr>
          <w:p w:rsidR="00371160" w:rsidRDefault="009658B8">
            <w:pPr>
              <w:ind w:right="57"/>
              <w:jc w:val="right"/>
              <w:rPr>
                <w:b/>
                <w:sz w:val="18"/>
                <w:szCs w:val="18"/>
              </w:rPr>
            </w:pPr>
            <w:r>
              <w:rPr>
                <w:b/>
                <w:sz w:val="18"/>
                <w:szCs w:val="18"/>
              </w:rPr>
              <w:t>720.949</w:t>
            </w:r>
          </w:p>
        </w:tc>
        <w:tc>
          <w:tcPr>
            <w:tcW w:w="851" w:type="dxa"/>
            <w:vAlign w:val="bottom"/>
          </w:tcPr>
          <w:p w:rsidR="00371160" w:rsidRDefault="009658B8">
            <w:pPr>
              <w:ind w:right="57"/>
              <w:jc w:val="right"/>
              <w:rPr>
                <w:b/>
                <w:sz w:val="18"/>
                <w:szCs w:val="18"/>
              </w:rPr>
            </w:pPr>
            <w:r>
              <w:rPr>
                <w:b/>
                <w:sz w:val="18"/>
                <w:szCs w:val="18"/>
              </w:rPr>
              <w:t>4.249.477</w:t>
            </w:r>
          </w:p>
        </w:tc>
        <w:tc>
          <w:tcPr>
            <w:tcW w:w="850" w:type="dxa"/>
            <w:vAlign w:val="bottom"/>
          </w:tcPr>
          <w:p w:rsidR="00371160" w:rsidRDefault="009658B8">
            <w:pPr>
              <w:ind w:right="57"/>
              <w:jc w:val="right"/>
              <w:rPr>
                <w:b/>
                <w:sz w:val="18"/>
                <w:szCs w:val="18"/>
              </w:rPr>
            </w:pPr>
            <w:r>
              <w:rPr>
                <w:b/>
                <w:sz w:val="18"/>
                <w:szCs w:val="18"/>
              </w:rPr>
              <w:t>260.714</w:t>
            </w:r>
          </w:p>
        </w:tc>
        <w:tc>
          <w:tcPr>
            <w:tcW w:w="1134" w:type="dxa"/>
            <w:vAlign w:val="bottom"/>
          </w:tcPr>
          <w:p w:rsidR="00371160" w:rsidRDefault="009658B8">
            <w:pPr>
              <w:ind w:right="57"/>
              <w:jc w:val="right"/>
              <w:rPr>
                <w:b/>
                <w:sz w:val="18"/>
                <w:szCs w:val="18"/>
              </w:rPr>
            </w:pPr>
            <w:r>
              <w:rPr>
                <w:b/>
                <w:sz w:val="18"/>
                <w:szCs w:val="18"/>
              </w:rPr>
              <w:t>(1.415.839)</w:t>
            </w:r>
          </w:p>
        </w:tc>
        <w:tc>
          <w:tcPr>
            <w:tcW w:w="992" w:type="dxa"/>
            <w:vAlign w:val="bottom"/>
          </w:tcPr>
          <w:p w:rsidR="00371160" w:rsidRDefault="009658B8">
            <w:pPr>
              <w:ind w:right="57"/>
              <w:jc w:val="right"/>
              <w:rPr>
                <w:b/>
                <w:sz w:val="18"/>
                <w:szCs w:val="18"/>
              </w:rPr>
            </w:pPr>
            <w:r>
              <w:rPr>
                <w:b/>
                <w:sz w:val="18"/>
                <w:szCs w:val="18"/>
              </w:rPr>
              <w:t>-</w:t>
            </w:r>
          </w:p>
        </w:tc>
      </w:tr>
      <w:tr w:rsidR="001F7A56" w:rsidRPr="00872466" w:rsidTr="00336786">
        <w:trPr>
          <w:trHeight w:val="255"/>
        </w:trPr>
        <w:tc>
          <w:tcPr>
            <w:tcW w:w="2700" w:type="dxa"/>
            <w:vAlign w:val="center"/>
          </w:tcPr>
          <w:p w:rsidR="00000000" w:rsidRDefault="006663F3">
            <w:pPr>
              <w:rPr>
                <w:snapToGrid w:val="0"/>
                <w:sz w:val="18"/>
                <w:szCs w:val="18"/>
                <w:lang w:val="tr-TR"/>
                <w:rPrChange w:id="1120" w:author="Asiye Mara (Open)&#10;" w:date="2011-02-14T12:31:00Z">
                  <w:rPr>
                    <w:rFonts w:ascii="Univers (WN)" w:hAnsi="Univers (WN)"/>
                    <w:b/>
                    <w:snapToGrid w:val="0"/>
                    <w:sz w:val="18"/>
                    <w:szCs w:val="18"/>
                    <w:lang w:val="tr-TR"/>
                  </w:rPr>
                </w:rPrChange>
              </w:rPr>
              <w:pPrChange w:id="1121" w:author="Asiye Mara (Open)&#10;" w:date="2011-02-14T12:30:00Z">
                <w:pPr>
                  <w:spacing w:before="120"/>
                  <w:outlineLvl w:val="1"/>
                </w:pPr>
              </w:pPrChange>
            </w:pPr>
          </w:p>
        </w:tc>
        <w:tc>
          <w:tcPr>
            <w:tcW w:w="900" w:type="dxa"/>
            <w:vAlign w:val="bottom"/>
          </w:tcPr>
          <w:p w:rsidR="00000000" w:rsidRDefault="006663F3">
            <w:pPr>
              <w:ind w:right="57"/>
              <w:jc w:val="right"/>
              <w:rPr>
                <w:sz w:val="18"/>
                <w:szCs w:val="18"/>
                <w:rPrChange w:id="1122" w:author="Asiye Mara (Open)&#10;" w:date="2011-02-14T12:31:00Z">
                  <w:rPr>
                    <w:rFonts w:ascii="Univers (WN)" w:hAnsi="Univers (WN)"/>
                    <w:b/>
                    <w:sz w:val="18"/>
                    <w:szCs w:val="18"/>
                  </w:rPr>
                </w:rPrChange>
              </w:rPr>
              <w:pPrChange w:id="1123" w:author="Asiye Mara (Open)&#10;" w:date="2011-02-14T12:30:00Z">
                <w:pPr>
                  <w:spacing w:before="120"/>
                  <w:ind w:right="57"/>
                  <w:jc w:val="right"/>
                  <w:outlineLvl w:val="1"/>
                </w:pPr>
              </w:pPrChange>
            </w:pPr>
          </w:p>
        </w:tc>
        <w:tc>
          <w:tcPr>
            <w:tcW w:w="1078" w:type="dxa"/>
            <w:vAlign w:val="bottom"/>
          </w:tcPr>
          <w:p w:rsidR="00000000" w:rsidRDefault="006663F3">
            <w:pPr>
              <w:ind w:right="57"/>
              <w:jc w:val="right"/>
              <w:rPr>
                <w:sz w:val="18"/>
                <w:szCs w:val="18"/>
                <w:rPrChange w:id="1124" w:author="Asiye Mara (Open)&#10;" w:date="2011-02-14T12:31:00Z">
                  <w:rPr>
                    <w:rFonts w:ascii="Univers (WN)" w:hAnsi="Univers (WN)"/>
                    <w:b/>
                    <w:sz w:val="18"/>
                    <w:szCs w:val="18"/>
                  </w:rPr>
                </w:rPrChange>
              </w:rPr>
              <w:pPrChange w:id="1125" w:author="Asiye Mara (Open)&#10;" w:date="2011-02-14T12:30:00Z">
                <w:pPr>
                  <w:spacing w:before="120"/>
                  <w:ind w:right="57"/>
                  <w:jc w:val="right"/>
                  <w:outlineLvl w:val="1"/>
                </w:pPr>
              </w:pPrChange>
            </w:pPr>
          </w:p>
        </w:tc>
        <w:tc>
          <w:tcPr>
            <w:tcW w:w="851" w:type="dxa"/>
            <w:vAlign w:val="bottom"/>
          </w:tcPr>
          <w:p w:rsidR="00000000" w:rsidRDefault="006663F3">
            <w:pPr>
              <w:ind w:right="57"/>
              <w:jc w:val="right"/>
              <w:rPr>
                <w:sz w:val="18"/>
                <w:szCs w:val="18"/>
                <w:rPrChange w:id="1126" w:author="Asiye Mara (Open)&#10;" w:date="2011-02-14T12:31:00Z">
                  <w:rPr>
                    <w:rFonts w:ascii="Univers (WN)" w:hAnsi="Univers (WN)"/>
                    <w:b/>
                    <w:sz w:val="18"/>
                    <w:szCs w:val="18"/>
                  </w:rPr>
                </w:rPrChange>
              </w:rPr>
              <w:pPrChange w:id="1127" w:author="Asiye Mara (Open)&#10;" w:date="2011-02-14T12:30:00Z">
                <w:pPr>
                  <w:spacing w:before="120"/>
                  <w:ind w:right="57"/>
                  <w:jc w:val="right"/>
                  <w:outlineLvl w:val="1"/>
                </w:pPr>
              </w:pPrChange>
            </w:pPr>
          </w:p>
        </w:tc>
        <w:tc>
          <w:tcPr>
            <w:tcW w:w="850" w:type="dxa"/>
            <w:vAlign w:val="bottom"/>
          </w:tcPr>
          <w:p w:rsidR="00000000" w:rsidRDefault="006663F3">
            <w:pPr>
              <w:ind w:right="57"/>
              <w:jc w:val="right"/>
              <w:rPr>
                <w:sz w:val="18"/>
                <w:szCs w:val="18"/>
                <w:rPrChange w:id="1128" w:author="Asiye Mara (Open)&#10;" w:date="2011-02-14T12:31:00Z">
                  <w:rPr>
                    <w:rFonts w:ascii="Univers (WN)" w:hAnsi="Univers (WN)"/>
                    <w:b/>
                    <w:sz w:val="18"/>
                    <w:szCs w:val="18"/>
                  </w:rPr>
                </w:rPrChange>
              </w:rPr>
              <w:pPrChange w:id="1129" w:author="Asiye Mara (Open)&#10;" w:date="2011-02-14T12:30:00Z">
                <w:pPr>
                  <w:spacing w:before="120"/>
                  <w:ind w:right="57"/>
                  <w:jc w:val="right"/>
                  <w:outlineLvl w:val="1"/>
                </w:pPr>
              </w:pPrChange>
            </w:pPr>
          </w:p>
        </w:tc>
        <w:tc>
          <w:tcPr>
            <w:tcW w:w="851" w:type="dxa"/>
            <w:vAlign w:val="bottom"/>
          </w:tcPr>
          <w:p w:rsidR="00000000" w:rsidRDefault="006663F3">
            <w:pPr>
              <w:ind w:right="57"/>
              <w:jc w:val="right"/>
              <w:rPr>
                <w:sz w:val="18"/>
                <w:szCs w:val="18"/>
                <w:rPrChange w:id="1130" w:author="Asiye Mara (Open)&#10;" w:date="2011-02-14T12:31:00Z">
                  <w:rPr>
                    <w:rFonts w:ascii="Univers (WN)" w:hAnsi="Univers (WN)"/>
                    <w:b/>
                    <w:sz w:val="18"/>
                    <w:szCs w:val="18"/>
                  </w:rPr>
                </w:rPrChange>
              </w:rPr>
              <w:pPrChange w:id="1131" w:author="Asiye Mara (Open)&#10;" w:date="2011-02-14T12:30:00Z">
                <w:pPr>
                  <w:spacing w:before="120"/>
                  <w:ind w:right="57"/>
                  <w:jc w:val="right"/>
                  <w:outlineLvl w:val="1"/>
                </w:pPr>
              </w:pPrChange>
            </w:pPr>
          </w:p>
        </w:tc>
        <w:tc>
          <w:tcPr>
            <w:tcW w:w="850" w:type="dxa"/>
            <w:vAlign w:val="bottom"/>
          </w:tcPr>
          <w:p w:rsidR="00000000" w:rsidRDefault="006663F3">
            <w:pPr>
              <w:ind w:right="57"/>
              <w:jc w:val="right"/>
              <w:rPr>
                <w:sz w:val="18"/>
                <w:szCs w:val="18"/>
                <w:rPrChange w:id="1132" w:author="Asiye Mara (Open)&#10;" w:date="2011-02-14T12:31:00Z">
                  <w:rPr>
                    <w:rFonts w:ascii="Univers (WN)" w:hAnsi="Univers (WN)"/>
                    <w:b/>
                    <w:sz w:val="18"/>
                    <w:szCs w:val="18"/>
                  </w:rPr>
                </w:rPrChange>
              </w:rPr>
              <w:pPrChange w:id="1133" w:author="Asiye Mara (Open)&#10;" w:date="2011-02-14T12:30:00Z">
                <w:pPr>
                  <w:spacing w:before="120"/>
                  <w:ind w:right="57"/>
                  <w:jc w:val="right"/>
                  <w:outlineLvl w:val="1"/>
                </w:pPr>
              </w:pPrChange>
            </w:pPr>
          </w:p>
        </w:tc>
        <w:tc>
          <w:tcPr>
            <w:tcW w:w="1134" w:type="dxa"/>
            <w:vAlign w:val="bottom"/>
          </w:tcPr>
          <w:p w:rsidR="00000000" w:rsidRDefault="006663F3">
            <w:pPr>
              <w:ind w:right="57"/>
              <w:jc w:val="right"/>
              <w:rPr>
                <w:sz w:val="18"/>
                <w:szCs w:val="18"/>
                <w:rPrChange w:id="1134" w:author="Asiye Mara (Open)&#10;" w:date="2011-02-14T12:31:00Z">
                  <w:rPr>
                    <w:rFonts w:ascii="Univers (WN)" w:hAnsi="Univers (WN)"/>
                    <w:b/>
                    <w:sz w:val="18"/>
                    <w:szCs w:val="18"/>
                  </w:rPr>
                </w:rPrChange>
              </w:rPr>
              <w:pPrChange w:id="1135" w:author="Asiye Mara (Open)&#10;" w:date="2011-02-14T12:30:00Z">
                <w:pPr>
                  <w:spacing w:before="120"/>
                  <w:ind w:right="57"/>
                  <w:jc w:val="right"/>
                  <w:outlineLvl w:val="1"/>
                </w:pPr>
              </w:pPrChange>
            </w:pPr>
          </w:p>
        </w:tc>
        <w:tc>
          <w:tcPr>
            <w:tcW w:w="992" w:type="dxa"/>
            <w:vAlign w:val="bottom"/>
          </w:tcPr>
          <w:p w:rsidR="00000000" w:rsidRDefault="006663F3">
            <w:pPr>
              <w:ind w:right="57"/>
              <w:jc w:val="right"/>
              <w:rPr>
                <w:sz w:val="18"/>
                <w:szCs w:val="18"/>
                <w:rPrChange w:id="1136" w:author="Asiye Mara (Open)&#10;" w:date="2011-02-14T12:31:00Z">
                  <w:rPr>
                    <w:rFonts w:ascii="Univers (WN)" w:hAnsi="Univers (WN)"/>
                    <w:b/>
                    <w:sz w:val="18"/>
                    <w:szCs w:val="18"/>
                  </w:rPr>
                </w:rPrChange>
              </w:rPr>
              <w:pPrChange w:id="1137" w:author="Asiye Mara (Open)&#10;" w:date="2011-02-14T12:30:00Z">
                <w:pPr>
                  <w:spacing w:before="120"/>
                  <w:ind w:right="57"/>
                  <w:jc w:val="right"/>
                  <w:outlineLvl w:val="1"/>
                </w:pPr>
              </w:pPrChange>
            </w:pPr>
          </w:p>
        </w:tc>
      </w:tr>
      <w:tr w:rsidR="001F7A56" w:rsidRPr="00872466" w:rsidTr="00336786">
        <w:trPr>
          <w:trHeight w:val="255"/>
        </w:trPr>
        <w:tc>
          <w:tcPr>
            <w:tcW w:w="2700" w:type="dxa"/>
            <w:vAlign w:val="center"/>
          </w:tcPr>
          <w:p w:rsidR="00371160" w:rsidRDefault="009658B8">
            <w:pPr>
              <w:pStyle w:val="Heading5"/>
              <w:ind w:left="0"/>
              <w:rPr>
                <w:rFonts w:ascii="Times New Roman" w:hAnsi="Times New Roman"/>
                <w:sz w:val="18"/>
                <w:szCs w:val="18"/>
                <w:lang w:val="tr-TR"/>
              </w:rPr>
            </w:pPr>
            <w:r>
              <w:rPr>
                <w:rFonts w:ascii="Times New Roman" w:hAnsi="Times New Roman"/>
                <w:sz w:val="18"/>
                <w:szCs w:val="18"/>
                <w:lang w:val="tr-TR"/>
              </w:rPr>
              <w:t xml:space="preserve">Önceki Dönem </w:t>
            </w:r>
            <w:r>
              <w:rPr>
                <w:bCs/>
                <w:sz w:val="18"/>
                <w:szCs w:val="18"/>
                <w:lang w:val="tr-TR"/>
              </w:rPr>
              <w:t>- 31 Aral</w:t>
            </w:r>
            <w:r>
              <w:rPr>
                <w:rFonts w:hint="eastAsia"/>
                <w:bCs/>
                <w:sz w:val="18"/>
                <w:szCs w:val="18"/>
                <w:lang w:val="tr-TR"/>
              </w:rPr>
              <w:t>ı</w:t>
            </w:r>
            <w:r>
              <w:rPr>
                <w:bCs/>
                <w:sz w:val="18"/>
                <w:szCs w:val="18"/>
                <w:lang w:val="tr-TR"/>
              </w:rPr>
              <w:t>k 2009</w:t>
            </w:r>
          </w:p>
        </w:tc>
        <w:tc>
          <w:tcPr>
            <w:tcW w:w="900" w:type="dxa"/>
            <w:vAlign w:val="bottom"/>
          </w:tcPr>
          <w:p w:rsidR="00371160" w:rsidRDefault="00371160">
            <w:pPr>
              <w:ind w:right="57"/>
              <w:jc w:val="right"/>
              <w:rPr>
                <w:sz w:val="18"/>
                <w:szCs w:val="18"/>
              </w:rPr>
            </w:pPr>
          </w:p>
        </w:tc>
        <w:tc>
          <w:tcPr>
            <w:tcW w:w="1078"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851" w:type="dxa"/>
            <w:vAlign w:val="bottom"/>
          </w:tcPr>
          <w:p w:rsidR="00371160" w:rsidRDefault="00371160">
            <w:pPr>
              <w:ind w:right="57"/>
              <w:jc w:val="right"/>
              <w:rPr>
                <w:sz w:val="18"/>
                <w:szCs w:val="18"/>
              </w:rPr>
            </w:pPr>
          </w:p>
        </w:tc>
        <w:tc>
          <w:tcPr>
            <w:tcW w:w="850" w:type="dxa"/>
            <w:vAlign w:val="bottom"/>
          </w:tcPr>
          <w:p w:rsidR="00371160" w:rsidRDefault="00371160">
            <w:pPr>
              <w:ind w:right="57"/>
              <w:jc w:val="right"/>
              <w:rPr>
                <w:sz w:val="18"/>
                <w:szCs w:val="18"/>
              </w:rPr>
            </w:pPr>
          </w:p>
        </w:tc>
        <w:tc>
          <w:tcPr>
            <w:tcW w:w="1134" w:type="dxa"/>
            <w:vAlign w:val="bottom"/>
          </w:tcPr>
          <w:p w:rsidR="00371160" w:rsidRDefault="00371160">
            <w:pPr>
              <w:ind w:right="57"/>
              <w:jc w:val="right"/>
              <w:rPr>
                <w:sz w:val="18"/>
                <w:szCs w:val="18"/>
              </w:rPr>
            </w:pPr>
          </w:p>
        </w:tc>
        <w:tc>
          <w:tcPr>
            <w:tcW w:w="992" w:type="dxa"/>
            <w:vAlign w:val="bottom"/>
          </w:tcPr>
          <w:p w:rsidR="00371160" w:rsidRDefault="00371160">
            <w:pPr>
              <w:ind w:right="57"/>
              <w:jc w:val="right"/>
              <w:rPr>
                <w:sz w:val="18"/>
                <w:szCs w:val="18"/>
              </w:rPr>
            </w:pPr>
          </w:p>
        </w:tc>
      </w:tr>
      <w:tr w:rsidR="00377D77" w:rsidRPr="00872466" w:rsidTr="00D315E3">
        <w:trPr>
          <w:trHeight w:val="255"/>
        </w:trPr>
        <w:tc>
          <w:tcPr>
            <w:tcW w:w="2700" w:type="dxa"/>
            <w:vAlign w:val="center"/>
          </w:tcPr>
          <w:p w:rsidR="00371160" w:rsidRDefault="009658B8">
            <w:pPr>
              <w:ind w:left="57"/>
              <w:rPr>
                <w:snapToGrid w:val="0"/>
                <w:sz w:val="18"/>
                <w:szCs w:val="18"/>
                <w:lang w:val="tr-TR"/>
              </w:rPr>
            </w:pPr>
            <w:r>
              <w:rPr>
                <w:snapToGrid w:val="0"/>
                <w:sz w:val="18"/>
                <w:szCs w:val="18"/>
                <w:lang w:val="tr-TR"/>
              </w:rPr>
              <w:t>Toplam Aktifler</w:t>
            </w:r>
          </w:p>
        </w:tc>
        <w:tc>
          <w:tcPr>
            <w:tcW w:w="900" w:type="dxa"/>
            <w:vAlign w:val="bottom"/>
          </w:tcPr>
          <w:p w:rsidR="00371160" w:rsidRDefault="009658B8">
            <w:pPr>
              <w:ind w:right="57"/>
              <w:jc w:val="right"/>
              <w:rPr>
                <w:sz w:val="18"/>
                <w:szCs w:val="18"/>
              </w:rPr>
            </w:pPr>
            <w:r>
              <w:rPr>
                <w:sz w:val="18"/>
                <w:szCs w:val="18"/>
              </w:rPr>
              <w:t>1.179.226</w:t>
            </w:r>
          </w:p>
        </w:tc>
        <w:tc>
          <w:tcPr>
            <w:tcW w:w="1078" w:type="dxa"/>
            <w:vAlign w:val="bottom"/>
          </w:tcPr>
          <w:p w:rsidR="00371160" w:rsidRDefault="009658B8">
            <w:pPr>
              <w:ind w:right="57"/>
              <w:jc w:val="right"/>
              <w:rPr>
                <w:sz w:val="18"/>
                <w:szCs w:val="18"/>
              </w:rPr>
            </w:pPr>
            <w:r>
              <w:rPr>
                <w:sz w:val="18"/>
                <w:szCs w:val="18"/>
              </w:rPr>
              <w:t>2.993.283</w:t>
            </w:r>
          </w:p>
        </w:tc>
        <w:tc>
          <w:tcPr>
            <w:tcW w:w="851" w:type="dxa"/>
            <w:vAlign w:val="bottom"/>
          </w:tcPr>
          <w:p w:rsidR="00371160" w:rsidRDefault="009658B8">
            <w:pPr>
              <w:ind w:right="57"/>
              <w:jc w:val="right"/>
              <w:rPr>
                <w:sz w:val="18"/>
                <w:szCs w:val="18"/>
              </w:rPr>
            </w:pPr>
            <w:r>
              <w:rPr>
                <w:sz w:val="18"/>
                <w:szCs w:val="18"/>
              </w:rPr>
              <w:t>1.239.467</w:t>
            </w:r>
          </w:p>
        </w:tc>
        <w:tc>
          <w:tcPr>
            <w:tcW w:w="850" w:type="dxa"/>
            <w:vAlign w:val="bottom"/>
          </w:tcPr>
          <w:p w:rsidR="00371160" w:rsidRDefault="009658B8">
            <w:pPr>
              <w:ind w:right="57"/>
              <w:jc w:val="right"/>
              <w:rPr>
                <w:sz w:val="18"/>
                <w:szCs w:val="18"/>
              </w:rPr>
            </w:pPr>
            <w:r>
              <w:rPr>
                <w:sz w:val="18"/>
                <w:szCs w:val="18"/>
              </w:rPr>
              <w:t>2.807.351</w:t>
            </w:r>
          </w:p>
        </w:tc>
        <w:tc>
          <w:tcPr>
            <w:tcW w:w="851" w:type="dxa"/>
            <w:vAlign w:val="bottom"/>
          </w:tcPr>
          <w:p w:rsidR="00371160" w:rsidRDefault="009658B8">
            <w:pPr>
              <w:ind w:right="57"/>
              <w:jc w:val="right"/>
              <w:rPr>
                <w:sz w:val="18"/>
                <w:szCs w:val="18"/>
              </w:rPr>
            </w:pPr>
            <w:r>
              <w:rPr>
                <w:sz w:val="18"/>
                <w:szCs w:val="18"/>
              </w:rPr>
              <w:t>2.583.253</w:t>
            </w:r>
          </w:p>
        </w:tc>
        <w:tc>
          <w:tcPr>
            <w:tcW w:w="850" w:type="dxa"/>
            <w:vAlign w:val="bottom"/>
          </w:tcPr>
          <w:p w:rsidR="00371160" w:rsidRDefault="009658B8">
            <w:pPr>
              <w:ind w:right="57"/>
              <w:jc w:val="right"/>
              <w:rPr>
                <w:sz w:val="18"/>
                <w:szCs w:val="18"/>
              </w:rPr>
            </w:pPr>
            <w:r>
              <w:rPr>
                <w:sz w:val="18"/>
                <w:szCs w:val="18"/>
              </w:rPr>
              <w:t>142.528</w:t>
            </w:r>
          </w:p>
        </w:tc>
        <w:tc>
          <w:tcPr>
            <w:tcW w:w="1134" w:type="dxa"/>
            <w:vAlign w:val="bottom"/>
          </w:tcPr>
          <w:p w:rsidR="00371160" w:rsidRDefault="009658B8">
            <w:pPr>
              <w:ind w:right="57"/>
              <w:jc w:val="right"/>
              <w:rPr>
                <w:sz w:val="18"/>
                <w:szCs w:val="18"/>
              </w:rPr>
            </w:pPr>
            <w:r>
              <w:rPr>
                <w:sz w:val="18"/>
                <w:szCs w:val="18"/>
              </w:rPr>
              <w:t>663.847</w:t>
            </w:r>
          </w:p>
        </w:tc>
        <w:tc>
          <w:tcPr>
            <w:tcW w:w="992" w:type="dxa"/>
            <w:vAlign w:val="bottom"/>
          </w:tcPr>
          <w:p w:rsidR="00371160" w:rsidRDefault="009658B8">
            <w:pPr>
              <w:ind w:right="57"/>
              <w:jc w:val="right"/>
              <w:rPr>
                <w:sz w:val="18"/>
                <w:szCs w:val="18"/>
              </w:rPr>
            </w:pPr>
            <w:r>
              <w:rPr>
                <w:sz w:val="18"/>
                <w:szCs w:val="18"/>
              </w:rPr>
              <w:t>11.608.955</w:t>
            </w:r>
          </w:p>
        </w:tc>
      </w:tr>
      <w:tr w:rsidR="00377D77" w:rsidRPr="00872466" w:rsidTr="00D315E3">
        <w:trPr>
          <w:trHeight w:val="255"/>
        </w:trPr>
        <w:tc>
          <w:tcPr>
            <w:tcW w:w="2700" w:type="dxa"/>
            <w:vAlign w:val="center"/>
          </w:tcPr>
          <w:p w:rsidR="00371160" w:rsidRDefault="009658B8">
            <w:pPr>
              <w:ind w:left="57"/>
              <w:rPr>
                <w:snapToGrid w:val="0"/>
                <w:sz w:val="18"/>
                <w:szCs w:val="18"/>
                <w:lang w:val="tr-TR"/>
              </w:rPr>
            </w:pPr>
            <w:r>
              <w:rPr>
                <w:snapToGrid w:val="0"/>
                <w:sz w:val="18"/>
                <w:szCs w:val="18"/>
                <w:lang w:val="tr-TR"/>
              </w:rPr>
              <w:t>Toplam Yükümlülükler</w:t>
            </w:r>
          </w:p>
        </w:tc>
        <w:tc>
          <w:tcPr>
            <w:tcW w:w="900" w:type="dxa"/>
            <w:vAlign w:val="bottom"/>
          </w:tcPr>
          <w:p w:rsidR="00371160" w:rsidRDefault="009658B8">
            <w:pPr>
              <w:ind w:right="57"/>
              <w:jc w:val="right"/>
              <w:rPr>
                <w:sz w:val="18"/>
                <w:szCs w:val="18"/>
              </w:rPr>
            </w:pPr>
            <w:r>
              <w:rPr>
                <w:sz w:val="18"/>
                <w:szCs w:val="18"/>
              </w:rPr>
              <w:t>1.623.813</w:t>
            </w:r>
          </w:p>
        </w:tc>
        <w:tc>
          <w:tcPr>
            <w:tcW w:w="1078" w:type="dxa"/>
            <w:vAlign w:val="bottom"/>
          </w:tcPr>
          <w:p w:rsidR="00371160" w:rsidRDefault="009658B8">
            <w:pPr>
              <w:ind w:right="57"/>
              <w:jc w:val="right"/>
              <w:rPr>
                <w:sz w:val="18"/>
                <w:szCs w:val="18"/>
              </w:rPr>
            </w:pPr>
            <w:r>
              <w:rPr>
                <w:sz w:val="18"/>
                <w:szCs w:val="18"/>
              </w:rPr>
              <w:t>3.973.076</w:t>
            </w:r>
          </w:p>
        </w:tc>
        <w:tc>
          <w:tcPr>
            <w:tcW w:w="851" w:type="dxa"/>
            <w:vAlign w:val="bottom"/>
          </w:tcPr>
          <w:p w:rsidR="00371160" w:rsidRDefault="009658B8">
            <w:pPr>
              <w:ind w:right="57"/>
              <w:jc w:val="right"/>
              <w:rPr>
                <w:sz w:val="18"/>
                <w:szCs w:val="18"/>
              </w:rPr>
            </w:pPr>
            <w:r>
              <w:rPr>
                <w:sz w:val="18"/>
                <w:szCs w:val="18"/>
              </w:rPr>
              <w:t>1.585.204</w:t>
            </w:r>
          </w:p>
        </w:tc>
        <w:tc>
          <w:tcPr>
            <w:tcW w:w="850" w:type="dxa"/>
            <w:vAlign w:val="bottom"/>
          </w:tcPr>
          <w:p w:rsidR="00371160" w:rsidRDefault="009658B8">
            <w:pPr>
              <w:ind w:right="57"/>
              <w:jc w:val="right"/>
              <w:rPr>
                <w:sz w:val="18"/>
                <w:szCs w:val="18"/>
              </w:rPr>
            </w:pPr>
            <w:r>
              <w:rPr>
                <w:sz w:val="18"/>
                <w:szCs w:val="18"/>
              </w:rPr>
              <w:t>2.463.972</w:t>
            </w:r>
          </w:p>
        </w:tc>
        <w:tc>
          <w:tcPr>
            <w:tcW w:w="851" w:type="dxa"/>
            <w:vAlign w:val="bottom"/>
          </w:tcPr>
          <w:p w:rsidR="00371160" w:rsidRDefault="009658B8">
            <w:pPr>
              <w:ind w:right="57"/>
              <w:jc w:val="right"/>
              <w:rPr>
                <w:sz w:val="18"/>
                <w:szCs w:val="18"/>
              </w:rPr>
            </w:pPr>
            <w:r>
              <w:rPr>
                <w:sz w:val="18"/>
                <w:szCs w:val="18"/>
              </w:rPr>
              <w:t>64.568</w:t>
            </w:r>
          </w:p>
        </w:tc>
        <w:tc>
          <w:tcPr>
            <w:tcW w:w="850" w:type="dxa"/>
            <w:vAlign w:val="bottom"/>
          </w:tcPr>
          <w:p w:rsidR="00371160" w:rsidRDefault="009658B8">
            <w:pPr>
              <w:ind w:right="57"/>
              <w:jc w:val="right"/>
              <w:rPr>
                <w:sz w:val="18"/>
                <w:szCs w:val="18"/>
              </w:rPr>
            </w:pPr>
            <w:r>
              <w:rPr>
                <w:sz w:val="18"/>
                <w:szCs w:val="18"/>
              </w:rPr>
              <w:t>2.412</w:t>
            </w:r>
          </w:p>
        </w:tc>
        <w:tc>
          <w:tcPr>
            <w:tcW w:w="1134" w:type="dxa"/>
            <w:vAlign w:val="bottom"/>
          </w:tcPr>
          <w:p w:rsidR="00371160" w:rsidRDefault="009658B8">
            <w:pPr>
              <w:ind w:right="57"/>
              <w:jc w:val="right"/>
              <w:rPr>
                <w:sz w:val="18"/>
                <w:szCs w:val="18"/>
              </w:rPr>
            </w:pPr>
            <w:r>
              <w:rPr>
                <w:sz w:val="18"/>
                <w:szCs w:val="18"/>
              </w:rPr>
              <w:t>1.895.910</w:t>
            </w:r>
          </w:p>
        </w:tc>
        <w:tc>
          <w:tcPr>
            <w:tcW w:w="992" w:type="dxa"/>
            <w:vAlign w:val="bottom"/>
          </w:tcPr>
          <w:p w:rsidR="00371160" w:rsidRDefault="009658B8">
            <w:pPr>
              <w:ind w:right="57"/>
              <w:jc w:val="right"/>
              <w:rPr>
                <w:sz w:val="18"/>
                <w:szCs w:val="18"/>
              </w:rPr>
            </w:pPr>
            <w:r>
              <w:rPr>
                <w:sz w:val="18"/>
                <w:szCs w:val="18"/>
              </w:rPr>
              <w:t>11.608.955</w:t>
            </w:r>
          </w:p>
        </w:tc>
      </w:tr>
      <w:tr w:rsidR="00377D77" w:rsidRPr="00872466" w:rsidTr="00D315E3">
        <w:trPr>
          <w:trHeight w:hRule="exact" w:val="255"/>
        </w:trPr>
        <w:tc>
          <w:tcPr>
            <w:tcW w:w="2700" w:type="dxa"/>
            <w:vAlign w:val="center"/>
          </w:tcPr>
          <w:p w:rsidR="00371160" w:rsidRDefault="009658B8">
            <w:pPr>
              <w:rPr>
                <w:b/>
                <w:snapToGrid w:val="0"/>
                <w:sz w:val="18"/>
                <w:szCs w:val="18"/>
                <w:lang w:val="tr-TR"/>
              </w:rPr>
            </w:pPr>
            <w:r>
              <w:rPr>
                <w:b/>
                <w:snapToGrid w:val="0"/>
                <w:sz w:val="18"/>
                <w:szCs w:val="18"/>
                <w:lang w:val="tr-TR"/>
              </w:rPr>
              <w:t>Likidite Açığı</w:t>
            </w:r>
          </w:p>
        </w:tc>
        <w:tc>
          <w:tcPr>
            <w:tcW w:w="900" w:type="dxa"/>
            <w:vAlign w:val="bottom"/>
          </w:tcPr>
          <w:p w:rsidR="00371160" w:rsidRDefault="009658B8">
            <w:pPr>
              <w:ind w:right="57"/>
              <w:jc w:val="right"/>
              <w:rPr>
                <w:b/>
                <w:sz w:val="18"/>
                <w:szCs w:val="18"/>
              </w:rPr>
            </w:pPr>
            <w:r>
              <w:rPr>
                <w:b/>
                <w:sz w:val="18"/>
                <w:szCs w:val="18"/>
              </w:rPr>
              <w:t>(444.587)</w:t>
            </w:r>
          </w:p>
        </w:tc>
        <w:tc>
          <w:tcPr>
            <w:tcW w:w="1078" w:type="dxa"/>
            <w:vAlign w:val="bottom"/>
          </w:tcPr>
          <w:p w:rsidR="00371160" w:rsidRDefault="009658B8">
            <w:pPr>
              <w:ind w:right="57"/>
              <w:jc w:val="right"/>
              <w:rPr>
                <w:b/>
                <w:sz w:val="18"/>
                <w:szCs w:val="18"/>
              </w:rPr>
            </w:pPr>
            <w:r>
              <w:rPr>
                <w:b/>
                <w:sz w:val="18"/>
                <w:szCs w:val="18"/>
              </w:rPr>
              <w:t>(979.793)</w:t>
            </w:r>
          </w:p>
        </w:tc>
        <w:tc>
          <w:tcPr>
            <w:tcW w:w="851" w:type="dxa"/>
            <w:vAlign w:val="bottom"/>
          </w:tcPr>
          <w:p w:rsidR="00371160" w:rsidRDefault="009658B8">
            <w:pPr>
              <w:ind w:right="57"/>
              <w:jc w:val="right"/>
              <w:rPr>
                <w:b/>
                <w:sz w:val="18"/>
                <w:szCs w:val="18"/>
              </w:rPr>
            </w:pPr>
            <w:r>
              <w:rPr>
                <w:b/>
                <w:sz w:val="18"/>
                <w:szCs w:val="18"/>
              </w:rPr>
              <w:t>(345.737)</w:t>
            </w:r>
          </w:p>
        </w:tc>
        <w:tc>
          <w:tcPr>
            <w:tcW w:w="850" w:type="dxa"/>
            <w:vAlign w:val="bottom"/>
          </w:tcPr>
          <w:p w:rsidR="00371160" w:rsidRDefault="009658B8">
            <w:pPr>
              <w:ind w:right="57"/>
              <w:jc w:val="right"/>
              <w:rPr>
                <w:b/>
                <w:sz w:val="18"/>
                <w:szCs w:val="18"/>
              </w:rPr>
            </w:pPr>
            <w:r>
              <w:rPr>
                <w:b/>
                <w:sz w:val="18"/>
                <w:szCs w:val="18"/>
              </w:rPr>
              <w:t>343.379</w:t>
            </w:r>
          </w:p>
        </w:tc>
        <w:tc>
          <w:tcPr>
            <w:tcW w:w="851" w:type="dxa"/>
            <w:vAlign w:val="bottom"/>
          </w:tcPr>
          <w:p w:rsidR="00371160" w:rsidRDefault="009658B8">
            <w:pPr>
              <w:ind w:right="57"/>
              <w:jc w:val="right"/>
              <w:rPr>
                <w:b/>
                <w:sz w:val="18"/>
                <w:szCs w:val="18"/>
              </w:rPr>
            </w:pPr>
            <w:r>
              <w:rPr>
                <w:b/>
                <w:sz w:val="18"/>
                <w:szCs w:val="18"/>
              </w:rPr>
              <w:t>2.518.685</w:t>
            </w:r>
          </w:p>
        </w:tc>
        <w:tc>
          <w:tcPr>
            <w:tcW w:w="850" w:type="dxa"/>
            <w:vAlign w:val="bottom"/>
          </w:tcPr>
          <w:p w:rsidR="00371160" w:rsidRDefault="009658B8">
            <w:pPr>
              <w:ind w:right="57"/>
              <w:jc w:val="right"/>
              <w:rPr>
                <w:b/>
                <w:sz w:val="18"/>
                <w:szCs w:val="18"/>
              </w:rPr>
            </w:pPr>
            <w:r>
              <w:rPr>
                <w:b/>
                <w:sz w:val="18"/>
                <w:szCs w:val="18"/>
              </w:rPr>
              <w:t>140.116</w:t>
            </w:r>
          </w:p>
        </w:tc>
        <w:tc>
          <w:tcPr>
            <w:tcW w:w="1134" w:type="dxa"/>
            <w:vAlign w:val="bottom"/>
          </w:tcPr>
          <w:p w:rsidR="00371160" w:rsidRDefault="009658B8">
            <w:pPr>
              <w:ind w:right="57"/>
              <w:jc w:val="right"/>
              <w:rPr>
                <w:b/>
                <w:sz w:val="18"/>
                <w:szCs w:val="18"/>
              </w:rPr>
            </w:pPr>
            <w:r>
              <w:rPr>
                <w:b/>
                <w:sz w:val="18"/>
                <w:szCs w:val="18"/>
              </w:rPr>
              <w:t>(1.232.063)</w:t>
            </w:r>
          </w:p>
        </w:tc>
        <w:tc>
          <w:tcPr>
            <w:tcW w:w="992" w:type="dxa"/>
            <w:vAlign w:val="bottom"/>
          </w:tcPr>
          <w:p w:rsidR="00371160" w:rsidRDefault="009658B8">
            <w:pPr>
              <w:ind w:right="57"/>
              <w:jc w:val="right"/>
              <w:rPr>
                <w:b/>
                <w:sz w:val="18"/>
                <w:szCs w:val="18"/>
              </w:rPr>
            </w:pPr>
            <w:r>
              <w:rPr>
                <w:b/>
                <w:sz w:val="18"/>
                <w:szCs w:val="18"/>
              </w:rPr>
              <w:t>-</w:t>
            </w:r>
          </w:p>
        </w:tc>
      </w:tr>
    </w:tbl>
    <w:p w:rsidR="00371160" w:rsidRDefault="009658B8">
      <w:pPr>
        <w:pStyle w:val="Footer"/>
        <w:tabs>
          <w:tab w:val="clear" w:pos="4536"/>
          <w:tab w:val="clear" w:pos="9072"/>
        </w:tabs>
        <w:ind w:right="-141"/>
        <w:jc w:val="both"/>
        <w:rPr>
          <w:sz w:val="16"/>
          <w:szCs w:val="16"/>
          <w:lang w:val="tr-TR"/>
        </w:rPr>
      </w:pPr>
      <w:r>
        <w:rPr>
          <w:sz w:val="16"/>
          <w:szCs w:val="16"/>
          <w:lang w:val="tr-TR"/>
        </w:rPr>
        <w:t>(*) Bilançoyu oluşturan aktif hesaplardan sabit kıymetler, iştirak ve bağlı ortaklıklar, ayniyat mevcudu, peşin ödenmiş giderler ve takipteki alacaklar gibi bankacılık faaliyetinin sürdürülmesi için gereksinim duyulan, kısa zamanda nakde dönüşme şansı bulunmayan diğer aktif nitelikli hesaplar kaydedilmiştir.</w:t>
      </w:r>
    </w:p>
    <w:p w:rsidR="00371160" w:rsidRDefault="009658B8">
      <w:pPr>
        <w:pStyle w:val="Footer"/>
        <w:tabs>
          <w:tab w:val="clear" w:pos="4536"/>
          <w:tab w:val="clear" w:pos="9072"/>
        </w:tabs>
        <w:ind w:right="-262"/>
        <w:jc w:val="both"/>
        <w:rPr>
          <w:sz w:val="16"/>
          <w:szCs w:val="16"/>
          <w:lang w:val="tr-TR"/>
        </w:rPr>
      </w:pPr>
      <w:r>
        <w:rPr>
          <w:sz w:val="16"/>
          <w:szCs w:val="16"/>
          <w:lang w:val="tr-TR"/>
        </w:rPr>
        <w:t xml:space="preserve">(**) Verilen Krediler, Kiralama İşlemlerinden Alacaklar bakiyesini de içermektedir.  </w:t>
      </w:r>
    </w:p>
    <w:p w:rsidR="00371160" w:rsidRDefault="009658B8">
      <w:pPr>
        <w:ind w:right="-262"/>
        <w:jc w:val="both"/>
        <w:rPr>
          <w:sz w:val="16"/>
          <w:szCs w:val="16"/>
          <w:lang w:val="tr-TR"/>
        </w:rPr>
      </w:pPr>
      <w:r>
        <w:rPr>
          <w:sz w:val="16"/>
          <w:szCs w:val="16"/>
          <w:lang w:val="tr-TR"/>
        </w:rPr>
        <w:t>(***) Özkaynaklar “Diğer Yükümlülükler” içinde “Dağıtılamayan” sütununda gösterilmiştir.</w:t>
      </w:r>
    </w:p>
    <w:p w:rsidR="00371160" w:rsidRDefault="00371160">
      <w:pPr>
        <w:tabs>
          <w:tab w:val="left" w:pos="720"/>
        </w:tabs>
        <w:spacing w:line="216" w:lineRule="auto"/>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ind w:left="720" w:hanging="720"/>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jc w:val="both"/>
        <w:rPr>
          <w:b/>
          <w:bCs/>
          <w:sz w:val="20"/>
          <w:szCs w:val="20"/>
          <w:lang w:val="tr-TR"/>
        </w:rPr>
      </w:pPr>
    </w:p>
    <w:p w:rsidR="00371160" w:rsidRDefault="009658B8">
      <w:pPr>
        <w:ind w:left="720" w:hanging="720"/>
        <w:jc w:val="both"/>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18"/>
          <w:szCs w:val="18"/>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ind w:left="720" w:hanging="720"/>
        <w:jc w:val="both"/>
        <w:rPr>
          <w:b/>
          <w:bCs/>
          <w:sz w:val="18"/>
          <w:szCs w:val="18"/>
          <w:lang w:val="tr-TR"/>
        </w:rPr>
      </w:pPr>
    </w:p>
    <w:p w:rsidR="00371160" w:rsidRDefault="009658B8">
      <w:pPr>
        <w:pStyle w:val="Heading2"/>
        <w:tabs>
          <w:tab w:val="left" w:pos="720"/>
          <w:tab w:val="left" w:pos="900"/>
        </w:tabs>
        <w:spacing w:before="0"/>
        <w:rPr>
          <w:rFonts w:ascii="Times New Roman" w:hAnsi="Times New Roman"/>
          <w:bCs/>
          <w:sz w:val="22"/>
          <w:szCs w:val="22"/>
          <w:lang w:val="tr-TR"/>
        </w:rPr>
      </w:pPr>
      <w:r>
        <w:rPr>
          <w:rFonts w:ascii="Times New Roman" w:hAnsi="Times New Roman"/>
          <w:bCs/>
          <w:sz w:val="22"/>
          <w:szCs w:val="22"/>
          <w:lang w:val="tr-TR"/>
        </w:rPr>
        <w:t xml:space="preserve">VII.      Likidite Riskine İlişkin Açıklamalar (devamı) </w:t>
      </w:r>
    </w:p>
    <w:p w:rsidR="00371160" w:rsidRDefault="00371160">
      <w:pPr>
        <w:ind w:left="720" w:hanging="720"/>
        <w:jc w:val="both"/>
        <w:rPr>
          <w:b/>
          <w:bCs/>
          <w:sz w:val="18"/>
          <w:szCs w:val="18"/>
          <w:lang w:val="tr-TR"/>
        </w:rPr>
      </w:pPr>
    </w:p>
    <w:p w:rsidR="00371160" w:rsidRDefault="009658B8">
      <w:pPr>
        <w:tabs>
          <w:tab w:val="left" w:pos="540"/>
        </w:tabs>
        <w:autoSpaceDE w:val="0"/>
        <w:autoSpaceDN w:val="0"/>
        <w:adjustRightInd w:val="0"/>
        <w:rPr>
          <w:b/>
          <w:bCs/>
          <w:sz w:val="22"/>
          <w:szCs w:val="22"/>
          <w:lang w:val="tr-TR"/>
        </w:rPr>
      </w:pPr>
      <w:r>
        <w:rPr>
          <w:b/>
          <w:bCs/>
          <w:sz w:val="22"/>
          <w:szCs w:val="22"/>
          <w:lang w:val="tr-TR"/>
        </w:rPr>
        <w:tab/>
        <w:t xml:space="preserve">   Finansal yükümlülüklerin sözleşmeye bağlanmış kalan vadelerine göre gösterimi :</w:t>
      </w:r>
    </w:p>
    <w:p w:rsidR="00371160" w:rsidRDefault="00371160">
      <w:pPr>
        <w:pStyle w:val="Bodycopy"/>
        <w:spacing w:line="240" w:lineRule="auto"/>
        <w:jc w:val="both"/>
        <w:rPr>
          <w:rFonts w:ascii="Times New Roman" w:hAnsi="Times New Roman" w:cs="Times New Roman"/>
          <w:sz w:val="16"/>
          <w:szCs w:val="16"/>
          <w:lang w:val="tr-TR"/>
        </w:rPr>
      </w:pPr>
    </w:p>
    <w:p w:rsidR="00371160" w:rsidRDefault="009658B8">
      <w:pPr>
        <w:ind w:left="720"/>
        <w:jc w:val="both"/>
        <w:rPr>
          <w:bCs/>
          <w:sz w:val="22"/>
          <w:szCs w:val="22"/>
          <w:lang w:val="tr-TR"/>
        </w:rPr>
      </w:pPr>
      <w:r>
        <w:rPr>
          <w:bCs/>
          <w:sz w:val="22"/>
          <w:szCs w:val="22"/>
          <w:lang w:val="tr-TR"/>
        </w:rPr>
        <w:t>Aşağıdaki tablo, Banka’nın yükümlülükleri iskonto edilmeden ve ödemesi gereken en erken tarihler esas alınarak hazırlanmıştır. Söz konusu yükümlülükler üzerinden ödenecek kar payı giderleri aşağıdaki tabloya dahil edilmiştir. Düzeltmeler kolonu ilerleyen dönemdeki muhtemel nakit akımına sebep olan kalemi göstermektedir. Bahse konu kalem vade analizine dahil edilmiş olup, bilançodaki finansal yükümlülüklerin bilanço değerine dahil edilmemiştir.</w:t>
      </w:r>
    </w:p>
    <w:p w:rsidR="00371160" w:rsidRDefault="00371160">
      <w:pPr>
        <w:tabs>
          <w:tab w:val="left" w:pos="540"/>
        </w:tabs>
        <w:autoSpaceDE w:val="0"/>
        <w:autoSpaceDN w:val="0"/>
        <w:adjustRightInd w:val="0"/>
        <w:rPr>
          <w:b/>
          <w:sz w:val="16"/>
          <w:szCs w:val="16"/>
          <w:lang w:val="tr-TR"/>
        </w:rPr>
      </w:pPr>
    </w:p>
    <w:tbl>
      <w:tblPr>
        <w:tblW w:w="10281" w:type="dxa"/>
        <w:jc w:val="center"/>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41"/>
        <w:gridCol w:w="879"/>
        <w:gridCol w:w="992"/>
        <w:gridCol w:w="992"/>
        <w:gridCol w:w="1134"/>
        <w:gridCol w:w="993"/>
        <w:gridCol w:w="850"/>
        <w:gridCol w:w="1134"/>
        <w:gridCol w:w="966"/>
      </w:tblGrid>
      <w:tr w:rsidR="005D6D27" w:rsidRPr="00872466" w:rsidTr="00DA1B44">
        <w:trPr>
          <w:trHeight w:val="113"/>
          <w:jc w:val="center"/>
        </w:trPr>
        <w:tc>
          <w:tcPr>
            <w:tcW w:w="2341" w:type="dxa"/>
            <w:vAlign w:val="bottom"/>
          </w:tcPr>
          <w:p w:rsidR="00371160" w:rsidRDefault="00371160">
            <w:pPr>
              <w:jc w:val="center"/>
              <w:rPr>
                <w:b/>
                <w:bCs/>
                <w:sz w:val="18"/>
                <w:szCs w:val="18"/>
                <w:lang w:val="tr-TR" w:eastAsia="tr-TR"/>
              </w:rPr>
            </w:pPr>
          </w:p>
        </w:tc>
        <w:tc>
          <w:tcPr>
            <w:tcW w:w="879" w:type="dxa"/>
            <w:vAlign w:val="bottom"/>
          </w:tcPr>
          <w:p w:rsidR="00371160" w:rsidRDefault="009658B8">
            <w:pPr>
              <w:jc w:val="center"/>
              <w:rPr>
                <w:b/>
                <w:sz w:val="18"/>
                <w:szCs w:val="18"/>
                <w:lang w:val="tr-TR"/>
              </w:rPr>
            </w:pPr>
            <w:r>
              <w:rPr>
                <w:b/>
                <w:sz w:val="18"/>
                <w:szCs w:val="18"/>
                <w:lang w:val="tr-TR"/>
              </w:rPr>
              <w:t>Vadesiz</w:t>
            </w:r>
          </w:p>
        </w:tc>
        <w:tc>
          <w:tcPr>
            <w:tcW w:w="992" w:type="dxa"/>
            <w:vAlign w:val="bottom"/>
          </w:tcPr>
          <w:p w:rsidR="00371160" w:rsidRDefault="009658B8">
            <w:pPr>
              <w:jc w:val="center"/>
              <w:rPr>
                <w:b/>
                <w:bCs/>
                <w:sz w:val="18"/>
                <w:szCs w:val="18"/>
                <w:lang w:val="tr-TR" w:eastAsia="tr-TR"/>
              </w:rPr>
            </w:pPr>
            <w:r>
              <w:rPr>
                <w:b/>
                <w:sz w:val="18"/>
                <w:szCs w:val="18"/>
                <w:lang w:val="tr-TR"/>
              </w:rPr>
              <w:t>1 Aya Kadar</w:t>
            </w:r>
          </w:p>
        </w:tc>
        <w:tc>
          <w:tcPr>
            <w:tcW w:w="992" w:type="dxa"/>
            <w:vAlign w:val="bottom"/>
          </w:tcPr>
          <w:p w:rsidR="00371160" w:rsidRDefault="009658B8">
            <w:pPr>
              <w:jc w:val="center"/>
              <w:rPr>
                <w:b/>
                <w:bCs/>
                <w:sz w:val="18"/>
                <w:szCs w:val="18"/>
                <w:lang w:val="tr-TR" w:eastAsia="tr-TR"/>
              </w:rPr>
            </w:pPr>
            <w:r>
              <w:rPr>
                <w:b/>
                <w:sz w:val="18"/>
                <w:szCs w:val="18"/>
                <w:lang w:val="tr-TR"/>
              </w:rPr>
              <w:t>1-3 Ay</w:t>
            </w:r>
          </w:p>
        </w:tc>
        <w:tc>
          <w:tcPr>
            <w:tcW w:w="1134" w:type="dxa"/>
            <w:vAlign w:val="bottom"/>
          </w:tcPr>
          <w:p w:rsidR="00371160" w:rsidRDefault="009658B8">
            <w:pPr>
              <w:jc w:val="center"/>
              <w:rPr>
                <w:b/>
                <w:bCs/>
                <w:sz w:val="18"/>
                <w:szCs w:val="18"/>
                <w:lang w:val="tr-TR" w:eastAsia="tr-TR"/>
              </w:rPr>
            </w:pPr>
            <w:r>
              <w:rPr>
                <w:b/>
                <w:sz w:val="18"/>
                <w:szCs w:val="18"/>
                <w:lang w:val="tr-TR"/>
              </w:rPr>
              <w:t>3-12 Ay</w:t>
            </w:r>
          </w:p>
        </w:tc>
        <w:tc>
          <w:tcPr>
            <w:tcW w:w="993" w:type="dxa"/>
            <w:vAlign w:val="bottom"/>
          </w:tcPr>
          <w:p w:rsidR="00371160" w:rsidRDefault="009658B8">
            <w:pPr>
              <w:jc w:val="center"/>
              <w:rPr>
                <w:b/>
                <w:bCs/>
                <w:sz w:val="18"/>
                <w:szCs w:val="18"/>
                <w:lang w:val="tr-TR" w:eastAsia="tr-TR"/>
              </w:rPr>
            </w:pPr>
            <w:r>
              <w:rPr>
                <w:b/>
                <w:sz w:val="18"/>
                <w:szCs w:val="18"/>
                <w:lang w:val="tr-TR"/>
              </w:rPr>
              <w:t>1-5 Yıl</w:t>
            </w:r>
          </w:p>
        </w:tc>
        <w:tc>
          <w:tcPr>
            <w:tcW w:w="850" w:type="dxa"/>
            <w:vAlign w:val="bottom"/>
          </w:tcPr>
          <w:p w:rsidR="00371160" w:rsidRDefault="009658B8">
            <w:pPr>
              <w:jc w:val="center"/>
              <w:rPr>
                <w:b/>
                <w:bCs/>
                <w:sz w:val="18"/>
                <w:szCs w:val="18"/>
                <w:lang w:val="tr-TR" w:eastAsia="tr-TR"/>
              </w:rPr>
            </w:pPr>
            <w:r>
              <w:rPr>
                <w:b/>
                <w:sz w:val="18"/>
                <w:szCs w:val="18"/>
                <w:lang w:val="tr-TR"/>
              </w:rPr>
              <w:t>5 Yıldan Fazla</w:t>
            </w:r>
          </w:p>
        </w:tc>
        <w:tc>
          <w:tcPr>
            <w:tcW w:w="1134" w:type="dxa"/>
            <w:vAlign w:val="bottom"/>
          </w:tcPr>
          <w:p w:rsidR="00371160" w:rsidRDefault="009658B8">
            <w:pPr>
              <w:ind w:left="-211" w:firstLine="211"/>
              <w:jc w:val="center"/>
              <w:rPr>
                <w:b/>
                <w:bCs/>
                <w:sz w:val="18"/>
                <w:szCs w:val="18"/>
                <w:lang w:val="tr-TR" w:eastAsia="tr-TR"/>
              </w:rPr>
            </w:pPr>
            <w:r>
              <w:rPr>
                <w:b/>
                <w:sz w:val="18"/>
                <w:szCs w:val="18"/>
                <w:lang w:val="tr-TR"/>
              </w:rPr>
              <w:t>Düzeltmeler</w:t>
            </w:r>
          </w:p>
        </w:tc>
        <w:tc>
          <w:tcPr>
            <w:tcW w:w="966" w:type="dxa"/>
            <w:vAlign w:val="bottom"/>
          </w:tcPr>
          <w:p w:rsidR="00371160" w:rsidRDefault="009658B8">
            <w:pPr>
              <w:jc w:val="center"/>
              <w:rPr>
                <w:b/>
                <w:sz w:val="18"/>
                <w:szCs w:val="18"/>
                <w:lang w:val="tr-TR"/>
              </w:rPr>
            </w:pPr>
            <w:r>
              <w:rPr>
                <w:b/>
                <w:sz w:val="18"/>
                <w:szCs w:val="18"/>
                <w:lang w:val="tr-TR"/>
              </w:rPr>
              <w:t>Toplam</w:t>
            </w:r>
          </w:p>
        </w:tc>
      </w:tr>
      <w:tr w:rsidR="005D6D27" w:rsidRPr="00872466" w:rsidTr="00DA1B44">
        <w:trPr>
          <w:trHeight w:val="284"/>
          <w:jc w:val="center"/>
        </w:trPr>
        <w:tc>
          <w:tcPr>
            <w:tcW w:w="2341" w:type="dxa"/>
            <w:vAlign w:val="bottom"/>
          </w:tcPr>
          <w:p w:rsidR="00371160" w:rsidRDefault="009658B8">
            <w:pPr>
              <w:jc w:val="both"/>
              <w:rPr>
                <w:b/>
                <w:bCs/>
                <w:sz w:val="18"/>
                <w:szCs w:val="18"/>
                <w:lang w:val="tr-TR"/>
              </w:rPr>
            </w:pPr>
            <w:r>
              <w:rPr>
                <w:b/>
                <w:bCs/>
                <w:sz w:val="18"/>
                <w:szCs w:val="18"/>
                <w:lang w:val="tr-TR"/>
              </w:rPr>
              <w:t xml:space="preserve"> 31 Aralık 2010</w:t>
            </w:r>
          </w:p>
        </w:tc>
        <w:tc>
          <w:tcPr>
            <w:tcW w:w="879" w:type="dxa"/>
          </w:tcPr>
          <w:p w:rsidR="00000000" w:rsidRDefault="006663F3">
            <w:pPr>
              <w:jc w:val="right"/>
              <w:rPr>
                <w:sz w:val="18"/>
                <w:szCs w:val="18"/>
                <w:lang w:val="tr-TR"/>
                <w:rPrChange w:id="1138" w:author="Asiye Mara (Open)&#10;" w:date="2011-02-14T12:31:00Z">
                  <w:rPr>
                    <w:rFonts w:ascii="CG Times (WN)" w:hAnsi="CG Times (WN)"/>
                    <w:b/>
                    <w:sz w:val="18"/>
                    <w:szCs w:val="18"/>
                    <w:lang w:val="tr-TR"/>
                  </w:rPr>
                </w:rPrChange>
              </w:rPr>
              <w:pPrChange w:id="1139" w:author="Asiye Mara (Open)&#10;" w:date="2011-02-14T12:30:00Z">
                <w:pPr>
                  <w:ind w:left="360"/>
                  <w:jc w:val="right"/>
                  <w:outlineLvl w:val="2"/>
                </w:pPr>
              </w:pPrChange>
            </w:pPr>
          </w:p>
        </w:tc>
        <w:tc>
          <w:tcPr>
            <w:tcW w:w="992" w:type="dxa"/>
            <w:vAlign w:val="bottom"/>
          </w:tcPr>
          <w:p w:rsidR="00000000" w:rsidRDefault="006663F3">
            <w:pPr>
              <w:jc w:val="right"/>
              <w:rPr>
                <w:sz w:val="18"/>
                <w:szCs w:val="18"/>
                <w:lang w:val="tr-TR"/>
                <w:rPrChange w:id="1140" w:author="Asiye Mara (Open)&#10;" w:date="2011-02-14T12:31:00Z">
                  <w:rPr>
                    <w:rFonts w:ascii="CG Times (WN)" w:hAnsi="CG Times (WN)"/>
                    <w:b/>
                    <w:sz w:val="18"/>
                    <w:szCs w:val="18"/>
                    <w:lang w:val="tr-TR"/>
                  </w:rPr>
                </w:rPrChange>
              </w:rPr>
              <w:pPrChange w:id="1141" w:author="Asiye Mara (Open)&#10;" w:date="2011-02-14T12:30:00Z">
                <w:pPr>
                  <w:ind w:left="360"/>
                  <w:jc w:val="right"/>
                  <w:outlineLvl w:val="2"/>
                </w:pPr>
              </w:pPrChange>
            </w:pPr>
          </w:p>
        </w:tc>
        <w:tc>
          <w:tcPr>
            <w:tcW w:w="992" w:type="dxa"/>
            <w:vAlign w:val="bottom"/>
          </w:tcPr>
          <w:p w:rsidR="00000000" w:rsidRDefault="006663F3">
            <w:pPr>
              <w:jc w:val="right"/>
              <w:rPr>
                <w:sz w:val="18"/>
                <w:szCs w:val="18"/>
                <w:lang w:val="tr-TR"/>
                <w:rPrChange w:id="1142" w:author="Asiye Mara (Open)&#10;" w:date="2011-02-14T12:31:00Z">
                  <w:rPr>
                    <w:rFonts w:ascii="CG Times (WN)" w:hAnsi="CG Times (WN)"/>
                    <w:b/>
                    <w:sz w:val="18"/>
                    <w:szCs w:val="18"/>
                    <w:lang w:val="tr-TR"/>
                  </w:rPr>
                </w:rPrChange>
              </w:rPr>
              <w:pPrChange w:id="1143" w:author="Asiye Mara (Open)&#10;" w:date="2011-02-14T12:30:00Z">
                <w:pPr>
                  <w:ind w:left="360"/>
                  <w:jc w:val="right"/>
                  <w:outlineLvl w:val="2"/>
                </w:pPr>
              </w:pPrChange>
            </w:pPr>
          </w:p>
        </w:tc>
        <w:tc>
          <w:tcPr>
            <w:tcW w:w="1134" w:type="dxa"/>
            <w:vAlign w:val="bottom"/>
          </w:tcPr>
          <w:p w:rsidR="00000000" w:rsidRDefault="006663F3">
            <w:pPr>
              <w:jc w:val="right"/>
              <w:rPr>
                <w:sz w:val="18"/>
                <w:szCs w:val="18"/>
                <w:lang w:val="tr-TR"/>
                <w:rPrChange w:id="1144" w:author="Asiye Mara (Open)&#10;" w:date="2011-02-14T12:31:00Z">
                  <w:rPr>
                    <w:rFonts w:ascii="CG Times (WN)" w:hAnsi="CG Times (WN)"/>
                    <w:b/>
                    <w:sz w:val="18"/>
                    <w:szCs w:val="18"/>
                    <w:lang w:val="tr-TR"/>
                  </w:rPr>
                </w:rPrChange>
              </w:rPr>
              <w:pPrChange w:id="1145" w:author="Asiye Mara (Open)&#10;" w:date="2011-02-14T12:30:00Z">
                <w:pPr>
                  <w:ind w:left="360"/>
                  <w:jc w:val="right"/>
                  <w:outlineLvl w:val="2"/>
                </w:pPr>
              </w:pPrChange>
            </w:pPr>
          </w:p>
        </w:tc>
        <w:tc>
          <w:tcPr>
            <w:tcW w:w="993" w:type="dxa"/>
            <w:vAlign w:val="bottom"/>
          </w:tcPr>
          <w:p w:rsidR="00000000" w:rsidRDefault="006663F3">
            <w:pPr>
              <w:jc w:val="right"/>
              <w:rPr>
                <w:sz w:val="18"/>
                <w:szCs w:val="18"/>
                <w:lang w:val="tr-TR"/>
                <w:rPrChange w:id="1146" w:author="Asiye Mara (Open)&#10;" w:date="2011-02-14T12:31:00Z">
                  <w:rPr>
                    <w:rFonts w:ascii="CG Times (WN)" w:hAnsi="CG Times (WN)"/>
                    <w:b/>
                    <w:sz w:val="18"/>
                    <w:szCs w:val="18"/>
                    <w:lang w:val="tr-TR"/>
                  </w:rPr>
                </w:rPrChange>
              </w:rPr>
              <w:pPrChange w:id="1147" w:author="Asiye Mara (Open)&#10;" w:date="2011-02-14T12:30:00Z">
                <w:pPr>
                  <w:ind w:left="360"/>
                  <w:jc w:val="right"/>
                  <w:outlineLvl w:val="2"/>
                </w:pPr>
              </w:pPrChange>
            </w:pPr>
          </w:p>
        </w:tc>
        <w:tc>
          <w:tcPr>
            <w:tcW w:w="850" w:type="dxa"/>
            <w:vAlign w:val="bottom"/>
          </w:tcPr>
          <w:p w:rsidR="00000000" w:rsidRDefault="006663F3">
            <w:pPr>
              <w:jc w:val="right"/>
              <w:rPr>
                <w:sz w:val="18"/>
                <w:szCs w:val="18"/>
                <w:lang w:val="tr-TR"/>
                <w:rPrChange w:id="1148" w:author="Asiye Mara (Open)&#10;" w:date="2011-02-14T12:31:00Z">
                  <w:rPr>
                    <w:rFonts w:ascii="CG Times (WN)" w:hAnsi="CG Times (WN)"/>
                    <w:b/>
                    <w:sz w:val="18"/>
                    <w:szCs w:val="18"/>
                    <w:lang w:val="tr-TR"/>
                  </w:rPr>
                </w:rPrChange>
              </w:rPr>
              <w:pPrChange w:id="1149" w:author="Asiye Mara (Open)&#10;" w:date="2011-02-14T12:30:00Z">
                <w:pPr>
                  <w:ind w:left="360"/>
                  <w:jc w:val="right"/>
                  <w:outlineLvl w:val="2"/>
                </w:pPr>
              </w:pPrChange>
            </w:pPr>
          </w:p>
        </w:tc>
        <w:tc>
          <w:tcPr>
            <w:tcW w:w="1134" w:type="dxa"/>
            <w:vAlign w:val="bottom"/>
          </w:tcPr>
          <w:p w:rsidR="00000000" w:rsidRDefault="006663F3">
            <w:pPr>
              <w:jc w:val="right"/>
              <w:rPr>
                <w:sz w:val="18"/>
                <w:szCs w:val="18"/>
                <w:lang w:val="tr-TR"/>
                <w:rPrChange w:id="1150" w:author="Asiye Mara (Open)&#10;" w:date="2011-02-14T12:31:00Z">
                  <w:rPr>
                    <w:rFonts w:ascii="CG Times (WN)" w:hAnsi="CG Times (WN)"/>
                    <w:b/>
                    <w:sz w:val="18"/>
                    <w:szCs w:val="18"/>
                    <w:lang w:val="tr-TR"/>
                  </w:rPr>
                </w:rPrChange>
              </w:rPr>
              <w:pPrChange w:id="1151" w:author="Asiye Mara (Open)&#10;" w:date="2011-02-14T12:30:00Z">
                <w:pPr>
                  <w:ind w:left="360"/>
                  <w:jc w:val="right"/>
                  <w:outlineLvl w:val="2"/>
                </w:pPr>
              </w:pPrChange>
            </w:pPr>
          </w:p>
        </w:tc>
        <w:tc>
          <w:tcPr>
            <w:tcW w:w="966" w:type="dxa"/>
            <w:vAlign w:val="bottom"/>
          </w:tcPr>
          <w:p w:rsidR="00000000" w:rsidRDefault="006663F3">
            <w:pPr>
              <w:jc w:val="right"/>
              <w:rPr>
                <w:sz w:val="18"/>
                <w:szCs w:val="18"/>
                <w:lang w:val="tr-TR"/>
                <w:rPrChange w:id="1152" w:author="Asiye Mara (Open)&#10;" w:date="2011-02-14T12:31:00Z">
                  <w:rPr>
                    <w:rFonts w:ascii="CG Times (WN)" w:hAnsi="CG Times (WN)"/>
                    <w:b/>
                    <w:sz w:val="18"/>
                    <w:szCs w:val="18"/>
                    <w:lang w:val="tr-TR"/>
                  </w:rPr>
                </w:rPrChange>
              </w:rPr>
              <w:pPrChange w:id="1153" w:author="Asiye Mara (Open)&#10;" w:date="2011-02-14T12:30:00Z">
                <w:pPr>
                  <w:ind w:left="360"/>
                  <w:jc w:val="right"/>
                  <w:outlineLvl w:val="2"/>
                </w:pPr>
              </w:pPrChange>
            </w:pPr>
          </w:p>
        </w:tc>
      </w:tr>
      <w:tr w:rsidR="00D83A23" w:rsidRPr="00872466" w:rsidTr="00DA1B44">
        <w:trPr>
          <w:trHeight w:val="284"/>
          <w:jc w:val="center"/>
        </w:trPr>
        <w:tc>
          <w:tcPr>
            <w:tcW w:w="2341" w:type="dxa"/>
            <w:vAlign w:val="bottom"/>
          </w:tcPr>
          <w:p w:rsidR="00371160" w:rsidRDefault="009658B8">
            <w:pPr>
              <w:rPr>
                <w:sz w:val="18"/>
                <w:szCs w:val="18"/>
                <w:lang w:val="tr-TR"/>
              </w:rPr>
            </w:pPr>
            <w:r>
              <w:rPr>
                <w:sz w:val="18"/>
                <w:szCs w:val="18"/>
                <w:lang w:val="tr-TR"/>
              </w:rPr>
              <w:t>Toplanan Fonlar</w:t>
            </w:r>
          </w:p>
        </w:tc>
        <w:tc>
          <w:tcPr>
            <w:tcW w:w="879" w:type="dxa"/>
            <w:vAlign w:val="bottom"/>
          </w:tcPr>
          <w:p w:rsidR="00371160" w:rsidRDefault="009658B8">
            <w:pPr>
              <w:jc w:val="right"/>
              <w:rPr>
                <w:sz w:val="18"/>
                <w:szCs w:val="18"/>
              </w:rPr>
            </w:pPr>
            <w:ins w:id="1154" w:author="Asiye Mara (Open)&#10;" w:date="2011-02-12T01:35:00Z">
              <w:r>
                <w:rPr>
                  <w:sz w:val="18"/>
                  <w:szCs w:val="18"/>
                </w:rPr>
                <w:t>2.080.702</w:t>
              </w:r>
            </w:ins>
            <w:del w:id="1155" w:author="Asiye Mara (Open)&#10;" w:date="2011-02-12T01:35:00Z">
              <w:r>
                <w:rPr>
                  <w:sz w:val="18"/>
                  <w:szCs w:val="18"/>
                </w:rPr>
                <w:delText>2.080.702</w:delText>
              </w:r>
            </w:del>
          </w:p>
        </w:tc>
        <w:tc>
          <w:tcPr>
            <w:tcW w:w="992" w:type="dxa"/>
            <w:vAlign w:val="bottom"/>
          </w:tcPr>
          <w:p w:rsidR="00371160" w:rsidRDefault="009658B8">
            <w:pPr>
              <w:jc w:val="right"/>
              <w:rPr>
                <w:sz w:val="18"/>
                <w:szCs w:val="18"/>
              </w:rPr>
            </w:pPr>
            <w:ins w:id="1156" w:author="Asiye Mara (Open)&#10;" w:date="2011-02-12T01:35:00Z">
              <w:r>
                <w:rPr>
                  <w:sz w:val="18"/>
                  <w:szCs w:val="18"/>
                </w:rPr>
                <w:t>4.668.965</w:t>
              </w:r>
            </w:ins>
            <w:del w:id="1157" w:author="Asiye Mara (Open)&#10;" w:date="2011-02-12T01:35:00Z">
              <w:r>
                <w:rPr>
                  <w:sz w:val="18"/>
                  <w:szCs w:val="18"/>
                </w:rPr>
                <w:delText>5.395.738</w:delText>
              </w:r>
            </w:del>
          </w:p>
        </w:tc>
        <w:tc>
          <w:tcPr>
            <w:tcW w:w="992" w:type="dxa"/>
            <w:vAlign w:val="bottom"/>
          </w:tcPr>
          <w:p w:rsidR="00371160" w:rsidRDefault="009658B8">
            <w:pPr>
              <w:jc w:val="right"/>
              <w:rPr>
                <w:sz w:val="18"/>
                <w:szCs w:val="18"/>
              </w:rPr>
            </w:pPr>
            <w:ins w:id="1158" w:author="Asiye Mara (Open)&#10;" w:date="2011-02-12T01:35:00Z">
              <w:r>
                <w:rPr>
                  <w:sz w:val="18"/>
                  <w:szCs w:val="18"/>
                </w:rPr>
                <w:t>2.086.494</w:t>
              </w:r>
            </w:ins>
            <w:del w:id="1159" w:author="Asiye Mara (Open)&#10;" w:date="2011-02-12T01:35:00Z">
              <w:r>
                <w:rPr>
                  <w:sz w:val="18"/>
                  <w:szCs w:val="18"/>
                </w:rPr>
                <w:delText>1.359.721</w:delText>
              </w:r>
            </w:del>
          </w:p>
        </w:tc>
        <w:tc>
          <w:tcPr>
            <w:tcW w:w="1134" w:type="dxa"/>
            <w:vAlign w:val="bottom"/>
          </w:tcPr>
          <w:p w:rsidR="00371160" w:rsidRDefault="009658B8">
            <w:pPr>
              <w:jc w:val="right"/>
              <w:rPr>
                <w:sz w:val="18"/>
                <w:szCs w:val="18"/>
              </w:rPr>
            </w:pPr>
            <w:ins w:id="1160" w:author="Asiye Mara (Open)&#10;" w:date="2011-02-12T01:35:00Z">
              <w:r>
                <w:rPr>
                  <w:sz w:val="18"/>
                  <w:szCs w:val="18"/>
                </w:rPr>
                <w:t>2.276.132</w:t>
              </w:r>
            </w:ins>
            <w:del w:id="1161" w:author="Asiye Mara (Open)&#10;" w:date="2011-02-12T01:35:00Z">
              <w:r>
                <w:rPr>
                  <w:sz w:val="18"/>
                  <w:szCs w:val="18"/>
                </w:rPr>
                <w:delText>2.276.132</w:delText>
              </w:r>
            </w:del>
          </w:p>
        </w:tc>
        <w:tc>
          <w:tcPr>
            <w:tcW w:w="993" w:type="dxa"/>
            <w:vAlign w:val="bottom"/>
          </w:tcPr>
          <w:p w:rsidR="00371160" w:rsidRDefault="009658B8">
            <w:pPr>
              <w:jc w:val="right"/>
              <w:rPr>
                <w:sz w:val="18"/>
                <w:szCs w:val="18"/>
              </w:rPr>
            </w:pPr>
            <w:ins w:id="1162" w:author="Asiye Mara (Open)&#10;" w:date="2011-02-12T01:35:00Z">
              <w:r>
                <w:rPr>
                  <w:sz w:val="18"/>
                  <w:szCs w:val="18"/>
                </w:rPr>
                <w:t>54.289</w:t>
              </w:r>
            </w:ins>
            <w:del w:id="1163" w:author="Asiye Mara (Open)&#10;" w:date="2011-02-12T01:35:00Z">
              <w:r>
                <w:rPr>
                  <w:sz w:val="18"/>
                  <w:szCs w:val="18"/>
                </w:rPr>
                <w:delText>54.289</w:delText>
              </w:r>
            </w:del>
          </w:p>
        </w:tc>
        <w:tc>
          <w:tcPr>
            <w:tcW w:w="850" w:type="dxa"/>
            <w:vAlign w:val="bottom"/>
          </w:tcPr>
          <w:p w:rsidR="00371160" w:rsidRDefault="009658B8">
            <w:pPr>
              <w:jc w:val="right"/>
              <w:rPr>
                <w:sz w:val="18"/>
                <w:szCs w:val="18"/>
              </w:rPr>
            </w:pPr>
            <w:ins w:id="1164" w:author="Asiye Mara (Open)&#10;" w:date="2011-02-12T01:35:00Z">
              <w:r>
                <w:rPr>
                  <w:sz w:val="18"/>
                  <w:szCs w:val="18"/>
                </w:rPr>
                <w:t>-</w:t>
              </w:r>
            </w:ins>
            <w:del w:id="1165" w:author="Asiye Mara (Open)&#10;" w:date="2011-02-12T01:35:00Z">
              <w:r>
                <w:rPr>
                  <w:sz w:val="18"/>
                  <w:szCs w:val="18"/>
                </w:rPr>
                <w:delText>-</w:delText>
              </w:r>
            </w:del>
          </w:p>
        </w:tc>
        <w:tc>
          <w:tcPr>
            <w:tcW w:w="1134" w:type="dxa"/>
            <w:vAlign w:val="bottom"/>
          </w:tcPr>
          <w:p w:rsidR="00371160" w:rsidRDefault="009658B8">
            <w:pPr>
              <w:jc w:val="right"/>
              <w:rPr>
                <w:sz w:val="18"/>
                <w:szCs w:val="18"/>
              </w:rPr>
            </w:pPr>
            <w:ins w:id="1166" w:author="Asiye Mara (Open)&#10;" w:date="2011-02-12T01:35:00Z">
              <w:r>
                <w:rPr>
                  <w:sz w:val="18"/>
                  <w:szCs w:val="18"/>
                </w:rPr>
                <w:t>-</w:t>
              </w:r>
            </w:ins>
            <w:del w:id="1167" w:author="Asiye Mara (Open)&#10;" w:date="2011-02-12T01:35:00Z">
              <w:r>
                <w:rPr>
                  <w:sz w:val="18"/>
                  <w:szCs w:val="18"/>
                </w:rPr>
                <w:delText>-</w:delText>
              </w:r>
            </w:del>
          </w:p>
        </w:tc>
        <w:tc>
          <w:tcPr>
            <w:tcW w:w="966" w:type="dxa"/>
            <w:vAlign w:val="bottom"/>
          </w:tcPr>
          <w:p w:rsidR="00371160" w:rsidRDefault="009658B8">
            <w:pPr>
              <w:jc w:val="right"/>
              <w:rPr>
                <w:sz w:val="18"/>
                <w:szCs w:val="18"/>
              </w:rPr>
            </w:pPr>
            <w:ins w:id="1168" w:author="Asiye Mara (Open)&#10;" w:date="2011-02-12T01:35:00Z">
              <w:r>
                <w:rPr>
                  <w:sz w:val="18"/>
                  <w:szCs w:val="18"/>
                </w:rPr>
                <w:t>11.166.582</w:t>
              </w:r>
            </w:ins>
            <w:del w:id="1169" w:author="Asiye Mara (Open)&#10;" w:date="2011-02-12T01:35:00Z">
              <w:r>
                <w:rPr>
                  <w:sz w:val="18"/>
                  <w:szCs w:val="18"/>
                </w:rPr>
                <w:delText>11.166.582</w:delText>
              </w:r>
            </w:del>
          </w:p>
        </w:tc>
      </w:tr>
      <w:tr w:rsidR="00D83A23" w:rsidRPr="00872466" w:rsidTr="00DA1B44">
        <w:trPr>
          <w:trHeight w:val="284"/>
          <w:jc w:val="center"/>
        </w:trPr>
        <w:tc>
          <w:tcPr>
            <w:tcW w:w="2341" w:type="dxa"/>
            <w:vAlign w:val="bottom"/>
          </w:tcPr>
          <w:p w:rsidR="00371160" w:rsidRDefault="009658B8">
            <w:pPr>
              <w:rPr>
                <w:sz w:val="18"/>
                <w:szCs w:val="18"/>
                <w:lang w:val="tr-TR"/>
              </w:rPr>
            </w:pPr>
            <w:r>
              <w:rPr>
                <w:sz w:val="18"/>
                <w:szCs w:val="18"/>
                <w:lang w:val="tr-TR"/>
              </w:rPr>
              <w:t>Alınan Krediler</w:t>
            </w:r>
          </w:p>
        </w:tc>
        <w:tc>
          <w:tcPr>
            <w:tcW w:w="879" w:type="dxa"/>
            <w:vAlign w:val="bottom"/>
          </w:tcPr>
          <w:p w:rsidR="00371160" w:rsidRDefault="009658B8">
            <w:pPr>
              <w:jc w:val="right"/>
              <w:rPr>
                <w:sz w:val="18"/>
                <w:szCs w:val="18"/>
              </w:rPr>
            </w:pPr>
            <w:ins w:id="1170" w:author="Asiye Mara (Open)&#10;" w:date="2011-02-12T01:35:00Z">
              <w:r>
                <w:rPr>
                  <w:sz w:val="18"/>
                  <w:szCs w:val="18"/>
                </w:rPr>
                <w:t>-</w:t>
              </w:r>
            </w:ins>
            <w:del w:id="1171" w:author="Asiye Mara (Open)&#10;" w:date="2011-02-12T01:35:00Z">
              <w:r>
                <w:rPr>
                  <w:sz w:val="18"/>
                  <w:szCs w:val="18"/>
                </w:rPr>
                <w:delText>-</w:delText>
              </w:r>
            </w:del>
          </w:p>
        </w:tc>
        <w:tc>
          <w:tcPr>
            <w:tcW w:w="992" w:type="dxa"/>
            <w:vAlign w:val="bottom"/>
          </w:tcPr>
          <w:p w:rsidR="00371160" w:rsidRDefault="009658B8">
            <w:pPr>
              <w:jc w:val="right"/>
              <w:rPr>
                <w:sz w:val="18"/>
                <w:szCs w:val="18"/>
              </w:rPr>
            </w:pPr>
            <w:ins w:id="1172" w:author="Asiye Mara (Open)&#10;" w:date="2011-02-12T17:05:00Z">
              <w:r>
                <w:rPr>
                  <w:sz w:val="18"/>
                  <w:szCs w:val="18"/>
                </w:rPr>
                <w:t>27.026</w:t>
              </w:r>
            </w:ins>
            <w:del w:id="1173" w:author="Asiye Mara (Open)&#10;" w:date="2011-02-12T01:35:00Z">
              <w:r>
                <w:rPr>
                  <w:sz w:val="18"/>
                  <w:szCs w:val="18"/>
                </w:rPr>
                <w:delText>24.690</w:delText>
              </w:r>
            </w:del>
          </w:p>
        </w:tc>
        <w:tc>
          <w:tcPr>
            <w:tcW w:w="992" w:type="dxa"/>
            <w:vAlign w:val="bottom"/>
          </w:tcPr>
          <w:p w:rsidR="00371160" w:rsidRDefault="009658B8">
            <w:pPr>
              <w:jc w:val="right"/>
              <w:rPr>
                <w:sz w:val="18"/>
                <w:szCs w:val="18"/>
              </w:rPr>
            </w:pPr>
            <w:ins w:id="1174" w:author="Asiye Mara (Open)&#10;" w:date="2011-02-12T01:35:00Z">
              <w:r>
                <w:rPr>
                  <w:sz w:val="18"/>
                  <w:szCs w:val="18"/>
                </w:rPr>
                <w:t>47.278</w:t>
              </w:r>
            </w:ins>
            <w:del w:id="1175" w:author="Asiye Mara (Open)&#10;" w:date="2011-02-12T01:35:00Z">
              <w:r>
                <w:rPr>
                  <w:sz w:val="18"/>
                  <w:szCs w:val="18"/>
                </w:rPr>
                <w:delText>47.278</w:delText>
              </w:r>
            </w:del>
          </w:p>
        </w:tc>
        <w:tc>
          <w:tcPr>
            <w:tcW w:w="1134" w:type="dxa"/>
            <w:vAlign w:val="bottom"/>
          </w:tcPr>
          <w:p w:rsidR="00371160" w:rsidRDefault="009658B8">
            <w:pPr>
              <w:jc w:val="right"/>
              <w:rPr>
                <w:sz w:val="18"/>
                <w:szCs w:val="18"/>
              </w:rPr>
            </w:pPr>
            <w:ins w:id="1176" w:author="Asiye Mara (Open)&#10;" w:date="2011-02-12T01:35:00Z">
              <w:r>
                <w:rPr>
                  <w:sz w:val="18"/>
                  <w:szCs w:val="18"/>
                </w:rPr>
                <w:t>513.795</w:t>
              </w:r>
            </w:ins>
            <w:del w:id="1177" w:author="Asiye Mara (Open)&#10;" w:date="2011-02-12T01:35:00Z">
              <w:r>
                <w:rPr>
                  <w:sz w:val="18"/>
                  <w:szCs w:val="18"/>
                </w:rPr>
                <w:delText>513.795</w:delText>
              </w:r>
            </w:del>
          </w:p>
        </w:tc>
        <w:tc>
          <w:tcPr>
            <w:tcW w:w="993" w:type="dxa"/>
            <w:vAlign w:val="bottom"/>
          </w:tcPr>
          <w:p w:rsidR="00371160" w:rsidRDefault="009658B8">
            <w:pPr>
              <w:jc w:val="right"/>
              <w:rPr>
                <w:sz w:val="18"/>
                <w:szCs w:val="18"/>
              </w:rPr>
            </w:pPr>
            <w:ins w:id="1178" w:author="Asiye Mara (Open)&#10;" w:date="2011-02-12T17:06:00Z">
              <w:r>
                <w:rPr>
                  <w:sz w:val="18"/>
                  <w:szCs w:val="18"/>
                </w:rPr>
                <w:t>72.834</w:t>
              </w:r>
            </w:ins>
            <w:del w:id="1179" w:author="Asiye Mara (Open)&#10;" w:date="2011-02-12T01:35:00Z">
              <w:r>
                <w:rPr>
                  <w:sz w:val="18"/>
                  <w:szCs w:val="18"/>
                </w:rPr>
                <w:delText>75.170</w:delText>
              </w:r>
            </w:del>
          </w:p>
        </w:tc>
        <w:tc>
          <w:tcPr>
            <w:tcW w:w="850" w:type="dxa"/>
            <w:vAlign w:val="bottom"/>
          </w:tcPr>
          <w:p w:rsidR="00371160" w:rsidRDefault="009658B8">
            <w:pPr>
              <w:jc w:val="right"/>
              <w:rPr>
                <w:sz w:val="18"/>
                <w:szCs w:val="18"/>
              </w:rPr>
            </w:pPr>
            <w:ins w:id="1180" w:author="Asiye Mara (Open)&#10;" w:date="2011-02-12T01:35:00Z">
              <w:r>
                <w:rPr>
                  <w:sz w:val="18"/>
                  <w:szCs w:val="18"/>
                </w:rPr>
                <w:t>1.147</w:t>
              </w:r>
            </w:ins>
            <w:del w:id="1181" w:author="Asiye Mara (Open)&#10;" w:date="2011-02-12T01:35:00Z">
              <w:r>
                <w:rPr>
                  <w:sz w:val="18"/>
                  <w:szCs w:val="18"/>
                </w:rPr>
                <w:delText>1.147</w:delText>
              </w:r>
            </w:del>
          </w:p>
        </w:tc>
        <w:tc>
          <w:tcPr>
            <w:tcW w:w="1134" w:type="dxa"/>
            <w:vAlign w:val="bottom"/>
          </w:tcPr>
          <w:p w:rsidR="00371160" w:rsidRDefault="009658B8">
            <w:pPr>
              <w:jc w:val="right"/>
              <w:rPr>
                <w:sz w:val="18"/>
                <w:szCs w:val="18"/>
              </w:rPr>
            </w:pPr>
            <w:ins w:id="1182" w:author="Asiye Mara (Open)&#10;" w:date="2011-02-12T01:35:00Z">
              <w:r>
                <w:rPr>
                  <w:sz w:val="18"/>
                  <w:szCs w:val="18"/>
                </w:rPr>
                <w:t>(39.843)</w:t>
              </w:r>
            </w:ins>
            <w:del w:id="1183" w:author="Asiye Mara (Open)&#10;" w:date="2011-02-12T01:35:00Z">
              <w:r>
                <w:rPr>
                  <w:sz w:val="18"/>
                  <w:szCs w:val="18"/>
                </w:rPr>
                <w:delText>(39.843)</w:delText>
              </w:r>
            </w:del>
          </w:p>
        </w:tc>
        <w:tc>
          <w:tcPr>
            <w:tcW w:w="966" w:type="dxa"/>
            <w:vAlign w:val="bottom"/>
          </w:tcPr>
          <w:p w:rsidR="00371160" w:rsidRDefault="009658B8">
            <w:pPr>
              <w:jc w:val="right"/>
              <w:rPr>
                <w:sz w:val="18"/>
                <w:szCs w:val="18"/>
              </w:rPr>
            </w:pPr>
            <w:ins w:id="1184" w:author="Asiye Mara (Open)&#10;" w:date="2011-02-12T01:35:00Z">
              <w:r>
                <w:rPr>
                  <w:sz w:val="18"/>
                  <w:szCs w:val="18"/>
                </w:rPr>
                <w:t>622.237</w:t>
              </w:r>
            </w:ins>
            <w:del w:id="1185" w:author="Asiye Mara (Open)&#10;" w:date="2011-02-12T01:35:00Z">
              <w:r>
                <w:rPr>
                  <w:sz w:val="18"/>
                  <w:szCs w:val="18"/>
                </w:rPr>
                <w:delText>622.237</w:delText>
              </w:r>
            </w:del>
          </w:p>
        </w:tc>
      </w:tr>
      <w:tr w:rsidR="00DB0832" w:rsidRPr="00872466" w:rsidTr="00DA1B44">
        <w:trPr>
          <w:trHeight w:val="284"/>
          <w:jc w:val="center"/>
        </w:trPr>
        <w:tc>
          <w:tcPr>
            <w:tcW w:w="2341" w:type="dxa"/>
            <w:vAlign w:val="bottom"/>
          </w:tcPr>
          <w:p w:rsidR="00371160" w:rsidRDefault="009658B8">
            <w:pPr>
              <w:rPr>
                <w:b/>
                <w:sz w:val="18"/>
                <w:szCs w:val="18"/>
                <w:lang w:val="tr-TR"/>
              </w:rPr>
            </w:pPr>
            <w:r>
              <w:rPr>
                <w:b/>
                <w:sz w:val="18"/>
                <w:szCs w:val="18"/>
                <w:lang w:val="tr-TR"/>
              </w:rPr>
              <w:t>Toplam</w:t>
            </w:r>
          </w:p>
        </w:tc>
        <w:tc>
          <w:tcPr>
            <w:tcW w:w="879" w:type="dxa"/>
            <w:vAlign w:val="bottom"/>
          </w:tcPr>
          <w:p w:rsidR="00371160" w:rsidRDefault="009658B8">
            <w:pPr>
              <w:jc w:val="right"/>
              <w:rPr>
                <w:b/>
                <w:sz w:val="18"/>
                <w:szCs w:val="18"/>
              </w:rPr>
            </w:pPr>
            <w:ins w:id="1186" w:author="Asiye Mara (Open)&#10;" w:date="2011-02-12T01:35:00Z">
              <w:r>
                <w:rPr>
                  <w:b/>
                  <w:color w:val="000000"/>
                  <w:sz w:val="18"/>
                  <w:szCs w:val="18"/>
                </w:rPr>
                <w:t>2.080.702</w:t>
              </w:r>
            </w:ins>
            <w:del w:id="1187" w:author="Asiye Mara (Open)&#10;" w:date="2011-02-12T01:35:00Z">
              <w:r>
                <w:rPr>
                  <w:b/>
                  <w:sz w:val="18"/>
                  <w:szCs w:val="18"/>
                </w:rPr>
                <w:delText>2.080.702</w:delText>
              </w:r>
            </w:del>
          </w:p>
        </w:tc>
        <w:tc>
          <w:tcPr>
            <w:tcW w:w="992" w:type="dxa"/>
            <w:noWrap/>
            <w:vAlign w:val="bottom"/>
          </w:tcPr>
          <w:p w:rsidR="00371160" w:rsidRDefault="009658B8">
            <w:pPr>
              <w:jc w:val="right"/>
              <w:rPr>
                <w:b/>
                <w:sz w:val="18"/>
                <w:szCs w:val="18"/>
              </w:rPr>
            </w:pPr>
            <w:ins w:id="1188" w:author="Asiye Mara (Open)&#10;" w:date="2011-02-12T17:06:00Z">
              <w:r>
                <w:rPr>
                  <w:b/>
                  <w:bCs/>
                  <w:color w:val="000000"/>
                  <w:sz w:val="18"/>
                  <w:szCs w:val="18"/>
                </w:rPr>
                <w:t>4.695.991</w:t>
              </w:r>
            </w:ins>
            <w:del w:id="1189" w:author="Asiye Mara (Open)&#10;" w:date="2011-02-12T01:35:00Z">
              <w:r>
                <w:rPr>
                  <w:b/>
                  <w:sz w:val="18"/>
                  <w:szCs w:val="18"/>
                </w:rPr>
                <w:delText>5.420.428</w:delText>
              </w:r>
            </w:del>
          </w:p>
        </w:tc>
        <w:tc>
          <w:tcPr>
            <w:tcW w:w="992" w:type="dxa"/>
            <w:noWrap/>
            <w:vAlign w:val="bottom"/>
          </w:tcPr>
          <w:p w:rsidR="00371160" w:rsidRDefault="009658B8">
            <w:pPr>
              <w:jc w:val="right"/>
              <w:rPr>
                <w:b/>
                <w:sz w:val="18"/>
                <w:szCs w:val="18"/>
              </w:rPr>
            </w:pPr>
            <w:ins w:id="1190" w:author="Asiye Mara (Open)&#10;" w:date="2011-02-12T17:06:00Z">
              <w:r>
                <w:rPr>
                  <w:b/>
                  <w:bCs/>
                  <w:color w:val="000000"/>
                  <w:sz w:val="18"/>
                  <w:szCs w:val="18"/>
                </w:rPr>
                <w:t>2.133.772</w:t>
              </w:r>
            </w:ins>
            <w:del w:id="1191" w:author="Asiye Mara (Open)&#10;" w:date="2011-02-12T01:35:00Z">
              <w:r>
                <w:rPr>
                  <w:b/>
                  <w:sz w:val="18"/>
                  <w:szCs w:val="18"/>
                </w:rPr>
                <w:delText>1.406.999</w:delText>
              </w:r>
            </w:del>
          </w:p>
        </w:tc>
        <w:tc>
          <w:tcPr>
            <w:tcW w:w="1134" w:type="dxa"/>
            <w:noWrap/>
            <w:vAlign w:val="bottom"/>
          </w:tcPr>
          <w:p w:rsidR="00371160" w:rsidRDefault="009658B8">
            <w:pPr>
              <w:jc w:val="right"/>
              <w:rPr>
                <w:b/>
                <w:sz w:val="18"/>
                <w:szCs w:val="18"/>
              </w:rPr>
            </w:pPr>
            <w:ins w:id="1192" w:author="Asiye Mara (Open)&#10;" w:date="2011-02-12T17:06:00Z">
              <w:r>
                <w:rPr>
                  <w:b/>
                  <w:bCs/>
                  <w:color w:val="000000"/>
                  <w:sz w:val="18"/>
                  <w:szCs w:val="18"/>
                </w:rPr>
                <w:t>2.789.927</w:t>
              </w:r>
            </w:ins>
            <w:del w:id="1193" w:author="Asiye Mara (Open)&#10;" w:date="2011-02-12T01:35:00Z">
              <w:r>
                <w:rPr>
                  <w:b/>
                  <w:sz w:val="18"/>
                  <w:szCs w:val="18"/>
                </w:rPr>
                <w:delText>2.789.927</w:delText>
              </w:r>
            </w:del>
          </w:p>
        </w:tc>
        <w:tc>
          <w:tcPr>
            <w:tcW w:w="993" w:type="dxa"/>
            <w:noWrap/>
            <w:vAlign w:val="bottom"/>
          </w:tcPr>
          <w:p w:rsidR="00371160" w:rsidRDefault="009658B8">
            <w:pPr>
              <w:jc w:val="right"/>
              <w:rPr>
                <w:b/>
                <w:sz w:val="18"/>
                <w:szCs w:val="18"/>
              </w:rPr>
            </w:pPr>
            <w:ins w:id="1194" w:author="Asiye Mara (Open)&#10;" w:date="2011-02-12T17:06:00Z">
              <w:r>
                <w:rPr>
                  <w:b/>
                  <w:bCs/>
                  <w:color w:val="000000"/>
                  <w:sz w:val="18"/>
                  <w:szCs w:val="18"/>
                </w:rPr>
                <w:t>127.123</w:t>
              </w:r>
            </w:ins>
            <w:del w:id="1195" w:author="Asiye Mara (Open)&#10;" w:date="2011-02-12T01:35:00Z">
              <w:r>
                <w:rPr>
                  <w:b/>
                  <w:sz w:val="18"/>
                  <w:szCs w:val="18"/>
                </w:rPr>
                <w:delText>129.459</w:delText>
              </w:r>
            </w:del>
          </w:p>
        </w:tc>
        <w:tc>
          <w:tcPr>
            <w:tcW w:w="850" w:type="dxa"/>
            <w:noWrap/>
            <w:vAlign w:val="bottom"/>
          </w:tcPr>
          <w:p w:rsidR="00371160" w:rsidRDefault="009658B8">
            <w:pPr>
              <w:jc w:val="right"/>
              <w:rPr>
                <w:b/>
                <w:sz w:val="18"/>
                <w:szCs w:val="18"/>
              </w:rPr>
            </w:pPr>
            <w:ins w:id="1196" w:author="Asiye Mara (Open)&#10;" w:date="2011-02-12T01:35:00Z">
              <w:r>
                <w:rPr>
                  <w:b/>
                  <w:color w:val="000000"/>
                  <w:sz w:val="18"/>
                  <w:szCs w:val="18"/>
                </w:rPr>
                <w:t>1.147</w:t>
              </w:r>
            </w:ins>
            <w:del w:id="1197" w:author="Asiye Mara (Open)&#10;" w:date="2011-02-12T01:35:00Z">
              <w:r>
                <w:rPr>
                  <w:b/>
                  <w:sz w:val="18"/>
                  <w:szCs w:val="18"/>
                </w:rPr>
                <w:delText>1.147</w:delText>
              </w:r>
            </w:del>
          </w:p>
        </w:tc>
        <w:tc>
          <w:tcPr>
            <w:tcW w:w="1134" w:type="dxa"/>
            <w:noWrap/>
            <w:vAlign w:val="bottom"/>
          </w:tcPr>
          <w:p w:rsidR="00371160" w:rsidRDefault="009658B8">
            <w:pPr>
              <w:jc w:val="right"/>
              <w:rPr>
                <w:b/>
                <w:sz w:val="18"/>
                <w:szCs w:val="18"/>
              </w:rPr>
            </w:pPr>
            <w:ins w:id="1198" w:author="Asiye Mara (Open)&#10;" w:date="2011-02-12T01:35:00Z">
              <w:r>
                <w:rPr>
                  <w:b/>
                  <w:sz w:val="18"/>
                  <w:szCs w:val="18"/>
                </w:rPr>
                <w:t>(39.843)</w:t>
              </w:r>
            </w:ins>
            <w:del w:id="1199" w:author="Asiye Mara (Open)&#10;" w:date="2011-02-12T01:35:00Z">
              <w:r>
                <w:rPr>
                  <w:b/>
                  <w:sz w:val="18"/>
                  <w:szCs w:val="18"/>
                </w:rPr>
                <w:delText>(39.843)</w:delText>
              </w:r>
            </w:del>
          </w:p>
        </w:tc>
        <w:tc>
          <w:tcPr>
            <w:tcW w:w="966" w:type="dxa"/>
            <w:vAlign w:val="bottom"/>
          </w:tcPr>
          <w:p w:rsidR="00371160" w:rsidRDefault="009658B8">
            <w:pPr>
              <w:jc w:val="right"/>
              <w:rPr>
                <w:b/>
                <w:sz w:val="18"/>
                <w:szCs w:val="18"/>
              </w:rPr>
            </w:pPr>
            <w:ins w:id="1200" w:author="Asiye Mara (Open)&#10;" w:date="2011-02-12T01:35:00Z">
              <w:r>
                <w:rPr>
                  <w:b/>
                  <w:sz w:val="18"/>
                  <w:szCs w:val="18"/>
                </w:rPr>
                <w:t>11.788.819</w:t>
              </w:r>
            </w:ins>
            <w:del w:id="1201" w:author="Asiye Mara (Open)&#10;" w:date="2011-02-12T01:35:00Z">
              <w:r>
                <w:rPr>
                  <w:b/>
                  <w:sz w:val="18"/>
                  <w:szCs w:val="18"/>
                </w:rPr>
                <w:delText>11.788.819</w:delText>
              </w:r>
            </w:del>
          </w:p>
        </w:tc>
      </w:tr>
      <w:tr w:rsidR="005D6D27" w:rsidRPr="00872466" w:rsidTr="00DA1B44">
        <w:trPr>
          <w:trHeight w:val="284"/>
          <w:jc w:val="center"/>
        </w:trPr>
        <w:tc>
          <w:tcPr>
            <w:tcW w:w="2341" w:type="dxa"/>
            <w:vAlign w:val="bottom"/>
          </w:tcPr>
          <w:p w:rsidR="00371160" w:rsidRDefault="00371160">
            <w:pPr>
              <w:ind w:right="-70" w:firstLine="356"/>
              <w:rPr>
                <w:sz w:val="18"/>
                <w:szCs w:val="18"/>
                <w:lang w:val="tr-TR" w:eastAsia="tr-TR"/>
              </w:rPr>
            </w:pPr>
          </w:p>
        </w:tc>
        <w:tc>
          <w:tcPr>
            <w:tcW w:w="879" w:type="dxa"/>
          </w:tcPr>
          <w:p w:rsidR="00371160" w:rsidRDefault="00371160">
            <w:pPr>
              <w:tabs>
                <w:tab w:val="left" w:pos="554"/>
                <w:tab w:val="decimal" w:pos="638"/>
              </w:tabs>
              <w:ind w:left="-70" w:right="51"/>
              <w:jc w:val="right"/>
              <w:rPr>
                <w:sz w:val="18"/>
                <w:szCs w:val="18"/>
                <w:lang w:val="tr-TR" w:eastAsia="tr-TR"/>
              </w:rPr>
            </w:pPr>
          </w:p>
        </w:tc>
        <w:tc>
          <w:tcPr>
            <w:tcW w:w="992" w:type="dxa"/>
            <w:vAlign w:val="bottom"/>
          </w:tcPr>
          <w:p w:rsidR="00371160" w:rsidRDefault="00371160">
            <w:pPr>
              <w:tabs>
                <w:tab w:val="left" w:pos="554"/>
                <w:tab w:val="decimal" w:pos="638"/>
              </w:tabs>
              <w:ind w:left="-70" w:right="51"/>
              <w:jc w:val="right"/>
              <w:rPr>
                <w:sz w:val="18"/>
                <w:szCs w:val="18"/>
                <w:lang w:val="tr-TR" w:eastAsia="tr-TR"/>
              </w:rPr>
            </w:pPr>
          </w:p>
        </w:tc>
        <w:tc>
          <w:tcPr>
            <w:tcW w:w="992" w:type="dxa"/>
            <w:vAlign w:val="bottom"/>
          </w:tcPr>
          <w:p w:rsidR="00371160" w:rsidRDefault="00371160">
            <w:pPr>
              <w:tabs>
                <w:tab w:val="left" w:pos="554"/>
              </w:tabs>
              <w:ind w:right="51"/>
              <w:jc w:val="right"/>
              <w:rPr>
                <w:bCs/>
                <w:sz w:val="18"/>
                <w:szCs w:val="18"/>
                <w:lang w:val="tr-TR" w:eastAsia="tr-TR"/>
              </w:rPr>
            </w:pPr>
          </w:p>
        </w:tc>
        <w:tc>
          <w:tcPr>
            <w:tcW w:w="1134" w:type="dxa"/>
            <w:vAlign w:val="bottom"/>
          </w:tcPr>
          <w:p w:rsidR="00371160" w:rsidRDefault="00371160">
            <w:pPr>
              <w:tabs>
                <w:tab w:val="left" w:pos="554"/>
              </w:tabs>
              <w:ind w:right="51"/>
              <w:jc w:val="right"/>
              <w:rPr>
                <w:bCs/>
                <w:sz w:val="18"/>
                <w:szCs w:val="18"/>
                <w:lang w:val="tr-TR" w:eastAsia="tr-TR"/>
              </w:rPr>
            </w:pPr>
          </w:p>
        </w:tc>
        <w:tc>
          <w:tcPr>
            <w:tcW w:w="993" w:type="dxa"/>
            <w:vAlign w:val="bottom"/>
          </w:tcPr>
          <w:p w:rsidR="00371160" w:rsidRDefault="00371160">
            <w:pPr>
              <w:tabs>
                <w:tab w:val="left" w:pos="554"/>
              </w:tabs>
              <w:ind w:right="51"/>
              <w:jc w:val="right"/>
              <w:rPr>
                <w:bCs/>
                <w:sz w:val="18"/>
                <w:szCs w:val="18"/>
                <w:lang w:val="tr-TR" w:eastAsia="tr-TR"/>
              </w:rPr>
            </w:pPr>
          </w:p>
        </w:tc>
        <w:tc>
          <w:tcPr>
            <w:tcW w:w="850" w:type="dxa"/>
            <w:vAlign w:val="bottom"/>
          </w:tcPr>
          <w:p w:rsidR="00371160" w:rsidRDefault="00371160">
            <w:pPr>
              <w:tabs>
                <w:tab w:val="left" w:pos="554"/>
                <w:tab w:val="decimal" w:pos="638"/>
              </w:tabs>
              <w:ind w:left="-70" w:right="51"/>
              <w:jc w:val="right"/>
              <w:rPr>
                <w:sz w:val="18"/>
                <w:szCs w:val="18"/>
                <w:lang w:val="tr-TR" w:eastAsia="tr-TR"/>
              </w:rPr>
            </w:pPr>
          </w:p>
        </w:tc>
        <w:tc>
          <w:tcPr>
            <w:tcW w:w="1134" w:type="dxa"/>
            <w:vAlign w:val="bottom"/>
          </w:tcPr>
          <w:p w:rsidR="00371160" w:rsidRDefault="00371160">
            <w:pPr>
              <w:tabs>
                <w:tab w:val="left" w:pos="554"/>
              </w:tabs>
              <w:ind w:right="51"/>
              <w:jc w:val="right"/>
              <w:rPr>
                <w:bCs/>
                <w:sz w:val="18"/>
                <w:szCs w:val="18"/>
                <w:lang w:val="tr-TR" w:eastAsia="tr-TR"/>
              </w:rPr>
            </w:pPr>
          </w:p>
        </w:tc>
        <w:tc>
          <w:tcPr>
            <w:tcW w:w="966" w:type="dxa"/>
            <w:vAlign w:val="bottom"/>
          </w:tcPr>
          <w:p w:rsidR="00371160" w:rsidRDefault="00371160">
            <w:pPr>
              <w:tabs>
                <w:tab w:val="left" w:pos="554"/>
              </w:tabs>
              <w:ind w:right="51"/>
              <w:jc w:val="right"/>
              <w:rPr>
                <w:bCs/>
                <w:sz w:val="18"/>
                <w:szCs w:val="18"/>
                <w:lang w:val="tr-TR" w:eastAsia="tr-TR"/>
              </w:rPr>
            </w:pPr>
          </w:p>
        </w:tc>
      </w:tr>
      <w:tr w:rsidR="005D6D27" w:rsidRPr="00872466" w:rsidTr="00DA1B44">
        <w:trPr>
          <w:trHeight w:val="284"/>
          <w:jc w:val="center"/>
        </w:trPr>
        <w:tc>
          <w:tcPr>
            <w:tcW w:w="2341" w:type="dxa"/>
            <w:vAlign w:val="bottom"/>
          </w:tcPr>
          <w:p w:rsidR="00371160" w:rsidRDefault="009658B8">
            <w:pPr>
              <w:rPr>
                <w:sz w:val="18"/>
                <w:szCs w:val="18"/>
                <w:lang w:val="tr-TR" w:eastAsia="tr-TR"/>
              </w:rPr>
            </w:pPr>
            <w:r>
              <w:rPr>
                <w:b/>
                <w:bCs/>
                <w:sz w:val="18"/>
                <w:szCs w:val="18"/>
                <w:lang w:val="tr-TR"/>
              </w:rPr>
              <w:t xml:space="preserve"> 31 Aralık 2009</w:t>
            </w:r>
          </w:p>
        </w:tc>
        <w:tc>
          <w:tcPr>
            <w:tcW w:w="879" w:type="dxa"/>
          </w:tcPr>
          <w:p w:rsidR="00371160" w:rsidRDefault="00371160">
            <w:pPr>
              <w:tabs>
                <w:tab w:val="left" w:pos="554"/>
                <w:tab w:val="decimal" w:pos="638"/>
              </w:tabs>
              <w:ind w:left="-70" w:right="51"/>
              <w:jc w:val="right"/>
              <w:rPr>
                <w:sz w:val="18"/>
                <w:szCs w:val="18"/>
                <w:lang w:val="tr-TR" w:eastAsia="tr-TR"/>
              </w:rPr>
            </w:pPr>
          </w:p>
        </w:tc>
        <w:tc>
          <w:tcPr>
            <w:tcW w:w="992" w:type="dxa"/>
            <w:vAlign w:val="bottom"/>
          </w:tcPr>
          <w:p w:rsidR="00371160" w:rsidRDefault="00371160">
            <w:pPr>
              <w:tabs>
                <w:tab w:val="left" w:pos="554"/>
                <w:tab w:val="decimal" w:pos="638"/>
              </w:tabs>
              <w:ind w:left="-70" w:right="51"/>
              <w:jc w:val="right"/>
              <w:rPr>
                <w:sz w:val="18"/>
                <w:szCs w:val="18"/>
                <w:lang w:val="tr-TR" w:eastAsia="tr-TR"/>
              </w:rPr>
            </w:pPr>
          </w:p>
        </w:tc>
        <w:tc>
          <w:tcPr>
            <w:tcW w:w="992" w:type="dxa"/>
            <w:vAlign w:val="bottom"/>
          </w:tcPr>
          <w:p w:rsidR="00371160" w:rsidRDefault="00371160">
            <w:pPr>
              <w:tabs>
                <w:tab w:val="left" w:pos="554"/>
                <w:tab w:val="decimal" w:pos="638"/>
              </w:tabs>
              <w:ind w:left="-70" w:right="51"/>
              <w:jc w:val="right"/>
              <w:rPr>
                <w:bCs/>
                <w:sz w:val="18"/>
                <w:szCs w:val="18"/>
                <w:lang w:val="tr-TR" w:eastAsia="tr-TR"/>
              </w:rPr>
            </w:pPr>
          </w:p>
        </w:tc>
        <w:tc>
          <w:tcPr>
            <w:tcW w:w="1134" w:type="dxa"/>
            <w:vAlign w:val="bottom"/>
          </w:tcPr>
          <w:p w:rsidR="00371160" w:rsidRDefault="00371160">
            <w:pPr>
              <w:tabs>
                <w:tab w:val="left" w:pos="554"/>
                <w:tab w:val="decimal" w:pos="664"/>
              </w:tabs>
              <w:ind w:left="-70" w:right="51"/>
              <w:jc w:val="right"/>
              <w:rPr>
                <w:bCs/>
                <w:sz w:val="18"/>
                <w:szCs w:val="18"/>
                <w:lang w:val="tr-TR" w:eastAsia="tr-TR"/>
              </w:rPr>
            </w:pPr>
          </w:p>
        </w:tc>
        <w:tc>
          <w:tcPr>
            <w:tcW w:w="993" w:type="dxa"/>
            <w:vAlign w:val="bottom"/>
          </w:tcPr>
          <w:p w:rsidR="00371160" w:rsidRDefault="00371160">
            <w:pPr>
              <w:tabs>
                <w:tab w:val="left" w:pos="554"/>
                <w:tab w:val="decimal" w:pos="638"/>
              </w:tabs>
              <w:ind w:left="-70" w:right="51"/>
              <w:jc w:val="right"/>
              <w:rPr>
                <w:bCs/>
                <w:sz w:val="18"/>
                <w:szCs w:val="18"/>
                <w:lang w:val="tr-TR" w:eastAsia="tr-TR"/>
              </w:rPr>
            </w:pPr>
          </w:p>
        </w:tc>
        <w:tc>
          <w:tcPr>
            <w:tcW w:w="850" w:type="dxa"/>
            <w:vAlign w:val="bottom"/>
          </w:tcPr>
          <w:p w:rsidR="00371160" w:rsidRDefault="00371160">
            <w:pPr>
              <w:tabs>
                <w:tab w:val="left" w:pos="554"/>
                <w:tab w:val="decimal" w:pos="638"/>
              </w:tabs>
              <w:ind w:left="-70" w:right="51"/>
              <w:jc w:val="right"/>
              <w:rPr>
                <w:sz w:val="18"/>
                <w:szCs w:val="18"/>
                <w:lang w:val="tr-TR" w:eastAsia="tr-TR"/>
              </w:rPr>
            </w:pPr>
          </w:p>
        </w:tc>
        <w:tc>
          <w:tcPr>
            <w:tcW w:w="1134" w:type="dxa"/>
            <w:vAlign w:val="bottom"/>
          </w:tcPr>
          <w:p w:rsidR="00371160" w:rsidRDefault="00371160">
            <w:pPr>
              <w:tabs>
                <w:tab w:val="left" w:pos="554"/>
                <w:tab w:val="decimal" w:pos="638"/>
              </w:tabs>
              <w:ind w:left="-70" w:right="51"/>
              <w:jc w:val="right"/>
              <w:rPr>
                <w:bCs/>
                <w:sz w:val="18"/>
                <w:szCs w:val="18"/>
                <w:lang w:val="tr-TR" w:eastAsia="tr-TR"/>
              </w:rPr>
            </w:pPr>
          </w:p>
        </w:tc>
        <w:tc>
          <w:tcPr>
            <w:tcW w:w="966" w:type="dxa"/>
            <w:vAlign w:val="bottom"/>
          </w:tcPr>
          <w:p w:rsidR="00371160" w:rsidRDefault="00371160">
            <w:pPr>
              <w:tabs>
                <w:tab w:val="left" w:pos="554"/>
                <w:tab w:val="decimal" w:pos="638"/>
              </w:tabs>
              <w:ind w:left="-70" w:right="51"/>
              <w:jc w:val="right"/>
              <w:rPr>
                <w:bCs/>
                <w:sz w:val="18"/>
                <w:szCs w:val="18"/>
                <w:lang w:val="tr-TR" w:eastAsia="tr-TR"/>
              </w:rPr>
            </w:pPr>
          </w:p>
        </w:tc>
      </w:tr>
      <w:tr w:rsidR="00C21D88" w:rsidRPr="00872466" w:rsidTr="00DA1B44">
        <w:trPr>
          <w:trHeight w:val="284"/>
          <w:jc w:val="center"/>
        </w:trPr>
        <w:tc>
          <w:tcPr>
            <w:tcW w:w="2341" w:type="dxa"/>
            <w:vAlign w:val="bottom"/>
          </w:tcPr>
          <w:p w:rsidR="00371160" w:rsidRDefault="009658B8">
            <w:pPr>
              <w:rPr>
                <w:sz w:val="18"/>
                <w:szCs w:val="18"/>
                <w:lang w:val="tr-TR"/>
              </w:rPr>
            </w:pPr>
            <w:r>
              <w:rPr>
                <w:sz w:val="18"/>
                <w:szCs w:val="18"/>
                <w:lang w:val="tr-TR"/>
              </w:rPr>
              <w:t>Toplanan Fonlar</w:t>
            </w:r>
          </w:p>
        </w:tc>
        <w:tc>
          <w:tcPr>
            <w:tcW w:w="879" w:type="dxa"/>
            <w:vAlign w:val="bottom"/>
          </w:tcPr>
          <w:p w:rsidR="00371160" w:rsidRDefault="009658B8">
            <w:pPr>
              <w:jc w:val="right"/>
              <w:rPr>
                <w:sz w:val="18"/>
                <w:szCs w:val="18"/>
              </w:rPr>
            </w:pPr>
            <w:r>
              <w:rPr>
                <w:sz w:val="18"/>
                <w:szCs w:val="18"/>
              </w:rPr>
              <w:t>1.592.818</w:t>
            </w:r>
          </w:p>
        </w:tc>
        <w:tc>
          <w:tcPr>
            <w:tcW w:w="992" w:type="dxa"/>
            <w:vAlign w:val="bottom"/>
          </w:tcPr>
          <w:p w:rsidR="00371160" w:rsidRDefault="009658B8">
            <w:pPr>
              <w:jc w:val="right"/>
              <w:rPr>
                <w:sz w:val="18"/>
                <w:szCs w:val="18"/>
              </w:rPr>
            </w:pPr>
            <w:r>
              <w:rPr>
                <w:sz w:val="18"/>
                <w:szCs w:val="18"/>
              </w:rPr>
              <w:t>3.60</w:t>
            </w:r>
            <w:ins w:id="1202" w:author="Gülşah Tuba Ünlü (Open)&#10;" w:date="2011-02-12T14:23:00Z">
              <w:r>
                <w:rPr>
                  <w:sz w:val="18"/>
                  <w:szCs w:val="18"/>
                </w:rPr>
                <w:t>3</w:t>
              </w:r>
            </w:ins>
            <w:del w:id="1203" w:author="Gülşah Tuba Ünlü (Open)&#10;" w:date="2011-02-12T14:23:00Z">
              <w:r>
                <w:rPr>
                  <w:sz w:val="18"/>
                  <w:szCs w:val="18"/>
                </w:rPr>
                <w:delText>8</w:delText>
              </w:r>
            </w:del>
            <w:r>
              <w:rPr>
                <w:sz w:val="18"/>
                <w:szCs w:val="18"/>
              </w:rPr>
              <w:t>.</w:t>
            </w:r>
            <w:del w:id="1204" w:author="Gülşah Tuba Ünlü (Open)&#10;" w:date="2011-02-12T14:23:00Z">
              <w:r>
                <w:rPr>
                  <w:sz w:val="18"/>
                  <w:szCs w:val="18"/>
                </w:rPr>
                <w:delText>702</w:delText>
              </w:r>
            </w:del>
            <w:ins w:id="1205" w:author="Gülşah Tuba Ünlü (Open)&#10;" w:date="2011-02-12T14:23:00Z">
              <w:r>
                <w:rPr>
                  <w:sz w:val="18"/>
                  <w:szCs w:val="18"/>
                </w:rPr>
                <w:t>654</w:t>
              </w:r>
            </w:ins>
          </w:p>
        </w:tc>
        <w:tc>
          <w:tcPr>
            <w:tcW w:w="992" w:type="dxa"/>
            <w:vAlign w:val="bottom"/>
          </w:tcPr>
          <w:p w:rsidR="00371160" w:rsidRDefault="009658B8">
            <w:pPr>
              <w:jc w:val="right"/>
              <w:rPr>
                <w:sz w:val="18"/>
                <w:szCs w:val="18"/>
              </w:rPr>
            </w:pPr>
            <w:r>
              <w:rPr>
                <w:sz w:val="18"/>
                <w:szCs w:val="18"/>
              </w:rPr>
              <w:t>1.55</w:t>
            </w:r>
            <w:ins w:id="1206" w:author="Gülşah Tuba Ünlü (Open)&#10;" w:date="2011-02-12T14:23:00Z">
              <w:r>
                <w:rPr>
                  <w:sz w:val="18"/>
                  <w:szCs w:val="18"/>
                </w:rPr>
                <w:t>5</w:t>
              </w:r>
            </w:ins>
            <w:del w:id="1207" w:author="Gülşah Tuba Ünlü (Open)&#10;" w:date="2011-02-12T14:23:00Z">
              <w:r>
                <w:rPr>
                  <w:sz w:val="18"/>
                  <w:szCs w:val="18"/>
                </w:rPr>
                <w:delText>1</w:delText>
              </w:r>
            </w:del>
            <w:r>
              <w:rPr>
                <w:sz w:val="18"/>
                <w:szCs w:val="18"/>
              </w:rPr>
              <w:t>.</w:t>
            </w:r>
            <w:del w:id="1208" w:author="Gülşah Tuba Ünlü (Open)&#10;" w:date="2011-02-12T14:23:00Z">
              <w:r>
                <w:rPr>
                  <w:sz w:val="18"/>
                  <w:szCs w:val="18"/>
                </w:rPr>
                <w:delText>155</w:delText>
              </w:r>
            </w:del>
            <w:ins w:id="1209" w:author="Gülşah Tuba Ünlü (Open)&#10;" w:date="2011-02-12T14:23:00Z">
              <w:r>
                <w:rPr>
                  <w:sz w:val="18"/>
                  <w:szCs w:val="18"/>
                </w:rPr>
                <w:t>987</w:t>
              </w:r>
            </w:ins>
          </w:p>
        </w:tc>
        <w:tc>
          <w:tcPr>
            <w:tcW w:w="1134" w:type="dxa"/>
            <w:vAlign w:val="bottom"/>
          </w:tcPr>
          <w:p w:rsidR="00371160" w:rsidRDefault="009658B8">
            <w:pPr>
              <w:jc w:val="right"/>
              <w:rPr>
                <w:sz w:val="18"/>
                <w:szCs w:val="18"/>
              </w:rPr>
            </w:pPr>
            <w:r>
              <w:rPr>
                <w:sz w:val="18"/>
                <w:szCs w:val="18"/>
              </w:rPr>
              <w:t>2.</w:t>
            </w:r>
            <w:del w:id="1210" w:author="Gülşah Tuba Ünlü (Open)&#10;" w:date="2011-02-12T14:24:00Z">
              <w:r>
                <w:rPr>
                  <w:sz w:val="18"/>
                  <w:szCs w:val="18"/>
                </w:rPr>
                <w:delText>383</w:delText>
              </w:r>
            </w:del>
            <w:ins w:id="1211" w:author="Gülşah Tuba Ünlü (Open)&#10;" w:date="2011-02-12T14:24:00Z">
              <w:r>
                <w:rPr>
                  <w:sz w:val="18"/>
                  <w:szCs w:val="18"/>
                </w:rPr>
                <w:t>384</w:t>
              </w:r>
            </w:ins>
            <w:r>
              <w:rPr>
                <w:sz w:val="18"/>
                <w:szCs w:val="18"/>
              </w:rPr>
              <w:t>.</w:t>
            </w:r>
            <w:del w:id="1212" w:author="Gülşah Tuba Ünlü (Open)&#10;" w:date="2011-02-12T14:24:00Z">
              <w:r>
                <w:rPr>
                  <w:sz w:val="18"/>
                  <w:szCs w:val="18"/>
                </w:rPr>
                <w:delText>891</w:delText>
              </w:r>
            </w:del>
            <w:ins w:id="1213" w:author="Gülşah Tuba Ünlü (Open)&#10;" w:date="2011-02-12T14:24:00Z">
              <w:r>
                <w:rPr>
                  <w:sz w:val="18"/>
                  <w:szCs w:val="18"/>
                </w:rPr>
                <w:t>107</w:t>
              </w:r>
            </w:ins>
          </w:p>
        </w:tc>
        <w:tc>
          <w:tcPr>
            <w:tcW w:w="993" w:type="dxa"/>
            <w:vAlign w:val="bottom"/>
          </w:tcPr>
          <w:p w:rsidR="00371160" w:rsidRDefault="009658B8">
            <w:pPr>
              <w:jc w:val="right"/>
              <w:rPr>
                <w:sz w:val="18"/>
                <w:szCs w:val="18"/>
              </w:rPr>
            </w:pPr>
            <w:r>
              <w:rPr>
                <w:sz w:val="18"/>
                <w:szCs w:val="18"/>
              </w:rPr>
              <w:t>12</w:t>
            </w:r>
          </w:p>
        </w:tc>
        <w:tc>
          <w:tcPr>
            <w:tcW w:w="850" w:type="dxa"/>
            <w:vAlign w:val="bottom"/>
          </w:tcPr>
          <w:p w:rsidR="00371160" w:rsidRDefault="009658B8">
            <w:pPr>
              <w:jc w:val="right"/>
              <w:rPr>
                <w:sz w:val="18"/>
                <w:szCs w:val="18"/>
              </w:rPr>
            </w:pPr>
            <w:r>
              <w:rPr>
                <w:sz w:val="18"/>
                <w:szCs w:val="18"/>
              </w:rPr>
              <w:t>-</w:t>
            </w:r>
          </w:p>
        </w:tc>
        <w:tc>
          <w:tcPr>
            <w:tcW w:w="1134" w:type="dxa"/>
            <w:vAlign w:val="bottom"/>
          </w:tcPr>
          <w:p w:rsidR="00371160" w:rsidRDefault="009658B8">
            <w:pPr>
              <w:jc w:val="right"/>
              <w:rPr>
                <w:sz w:val="18"/>
                <w:szCs w:val="18"/>
              </w:rPr>
            </w:pPr>
            <w:r>
              <w:rPr>
                <w:sz w:val="18"/>
                <w:szCs w:val="18"/>
              </w:rPr>
              <w:t>-</w:t>
            </w:r>
          </w:p>
        </w:tc>
        <w:tc>
          <w:tcPr>
            <w:tcW w:w="966" w:type="dxa"/>
            <w:vAlign w:val="bottom"/>
          </w:tcPr>
          <w:p w:rsidR="00371160" w:rsidRDefault="009658B8">
            <w:pPr>
              <w:jc w:val="right"/>
              <w:rPr>
                <w:sz w:val="18"/>
                <w:szCs w:val="18"/>
              </w:rPr>
            </w:pPr>
            <w:r>
              <w:rPr>
                <w:sz w:val="18"/>
                <w:szCs w:val="18"/>
              </w:rPr>
              <w:t>9.136.578</w:t>
            </w:r>
          </w:p>
        </w:tc>
      </w:tr>
      <w:tr w:rsidR="00C21D88" w:rsidRPr="00872466" w:rsidTr="00DA1B44">
        <w:trPr>
          <w:trHeight w:val="284"/>
          <w:jc w:val="center"/>
        </w:trPr>
        <w:tc>
          <w:tcPr>
            <w:tcW w:w="2341" w:type="dxa"/>
            <w:vAlign w:val="bottom"/>
          </w:tcPr>
          <w:p w:rsidR="00371160" w:rsidRDefault="009658B8">
            <w:pPr>
              <w:rPr>
                <w:sz w:val="18"/>
                <w:szCs w:val="18"/>
                <w:lang w:val="tr-TR"/>
              </w:rPr>
            </w:pPr>
            <w:r>
              <w:rPr>
                <w:sz w:val="18"/>
                <w:szCs w:val="18"/>
                <w:lang w:val="tr-TR"/>
              </w:rPr>
              <w:t>Alınan Krediler</w:t>
            </w:r>
          </w:p>
        </w:tc>
        <w:tc>
          <w:tcPr>
            <w:tcW w:w="879" w:type="dxa"/>
            <w:vAlign w:val="bottom"/>
          </w:tcPr>
          <w:p w:rsidR="00371160" w:rsidRDefault="009658B8">
            <w:pPr>
              <w:jc w:val="right"/>
              <w:rPr>
                <w:sz w:val="18"/>
                <w:szCs w:val="18"/>
              </w:rPr>
            </w:pPr>
            <w:r>
              <w:rPr>
                <w:sz w:val="18"/>
                <w:szCs w:val="18"/>
              </w:rPr>
              <w:t>-</w:t>
            </w:r>
          </w:p>
        </w:tc>
        <w:tc>
          <w:tcPr>
            <w:tcW w:w="992" w:type="dxa"/>
            <w:vAlign w:val="bottom"/>
          </w:tcPr>
          <w:p w:rsidR="00371160" w:rsidRDefault="009658B8">
            <w:pPr>
              <w:jc w:val="right"/>
              <w:rPr>
                <w:sz w:val="18"/>
                <w:szCs w:val="18"/>
              </w:rPr>
            </w:pPr>
            <w:r>
              <w:rPr>
                <w:sz w:val="18"/>
                <w:szCs w:val="18"/>
              </w:rPr>
              <w:t>15.666</w:t>
            </w:r>
          </w:p>
        </w:tc>
        <w:tc>
          <w:tcPr>
            <w:tcW w:w="992" w:type="dxa"/>
            <w:vAlign w:val="bottom"/>
          </w:tcPr>
          <w:p w:rsidR="00371160" w:rsidRDefault="009658B8">
            <w:pPr>
              <w:jc w:val="right"/>
              <w:rPr>
                <w:sz w:val="18"/>
                <w:szCs w:val="18"/>
              </w:rPr>
            </w:pPr>
            <w:r>
              <w:rPr>
                <w:sz w:val="18"/>
                <w:szCs w:val="18"/>
              </w:rPr>
              <w:t>30.634</w:t>
            </w:r>
          </w:p>
        </w:tc>
        <w:tc>
          <w:tcPr>
            <w:tcW w:w="1134" w:type="dxa"/>
            <w:vAlign w:val="bottom"/>
          </w:tcPr>
          <w:p w:rsidR="00371160" w:rsidRDefault="009658B8">
            <w:pPr>
              <w:jc w:val="right"/>
              <w:rPr>
                <w:sz w:val="18"/>
                <w:szCs w:val="18"/>
              </w:rPr>
            </w:pPr>
            <w:r>
              <w:rPr>
                <w:sz w:val="18"/>
                <w:szCs w:val="18"/>
              </w:rPr>
              <w:t>84.806</w:t>
            </w:r>
          </w:p>
        </w:tc>
        <w:tc>
          <w:tcPr>
            <w:tcW w:w="993" w:type="dxa"/>
            <w:vAlign w:val="bottom"/>
          </w:tcPr>
          <w:p w:rsidR="00371160" w:rsidRDefault="009658B8">
            <w:pPr>
              <w:jc w:val="right"/>
              <w:rPr>
                <w:sz w:val="18"/>
                <w:szCs w:val="18"/>
              </w:rPr>
            </w:pPr>
            <w:r>
              <w:rPr>
                <w:sz w:val="18"/>
                <w:szCs w:val="18"/>
              </w:rPr>
              <w:t>68.538</w:t>
            </w:r>
          </w:p>
        </w:tc>
        <w:tc>
          <w:tcPr>
            <w:tcW w:w="850" w:type="dxa"/>
            <w:vAlign w:val="bottom"/>
          </w:tcPr>
          <w:p w:rsidR="00371160" w:rsidRDefault="009658B8">
            <w:pPr>
              <w:jc w:val="right"/>
              <w:rPr>
                <w:sz w:val="18"/>
                <w:szCs w:val="18"/>
              </w:rPr>
            </w:pPr>
            <w:r>
              <w:rPr>
                <w:sz w:val="18"/>
                <w:szCs w:val="18"/>
              </w:rPr>
              <w:t>2.453</w:t>
            </w:r>
          </w:p>
        </w:tc>
        <w:tc>
          <w:tcPr>
            <w:tcW w:w="1134" w:type="dxa"/>
            <w:vAlign w:val="bottom"/>
          </w:tcPr>
          <w:p w:rsidR="00371160" w:rsidRDefault="009658B8">
            <w:pPr>
              <w:jc w:val="right"/>
              <w:rPr>
                <w:sz w:val="18"/>
                <w:szCs w:val="18"/>
              </w:rPr>
            </w:pPr>
            <w:r>
              <w:rPr>
                <w:sz w:val="18"/>
                <w:szCs w:val="18"/>
              </w:rPr>
              <w:t>(10.636)</w:t>
            </w:r>
          </w:p>
        </w:tc>
        <w:tc>
          <w:tcPr>
            <w:tcW w:w="966" w:type="dxa"/>
            <w:vAlign w:val="bottom"/>
          </w:tcPr>
          <w:p w:rsidR="00371160" w:rsidRDefault="009658B8">
            <w:pPr>
              <w:jc w:val="right"/>
              <w:rPr>
                <w:sz w:val="18"/>
                <w:szCs w:val="18"/>
              </w:rPr>
            </w:pPr>
            <w:r>
              <w:rPr>
                <w:sz w:val="18"/>
                <w:szCs w:val="18"/>
              </w:rPr>
              <w:t>191.461</w:t>
            </w:r>
          </w:p>
        </w:tc>
      </w:tr>
      <w:tr w:rsidR="000419CA" w:rsidRPr="00872466" w:rsidTr="00DA1B44">
        <w:trPr>
          <w:trHeight w:val="284"/>
          <w:jc w:val="center"/>
        </w:trPr>
        <w:tc>
          <w:tcPr>
            <w:tcW w:w="2341" w:type="dxa"/>
            <w:vAlign w:val="bottom"/>
          </w:tcPr>
          <w:p w:rsidR="00371160" w:rsidRDefault="009658B8">
            <w:pPr>
              <w:rPr>
                <w:b/>
                <w:sz w:val="18"/>
                <w:szCs w:val="18"/>
                <w:lang w:val="tr-TR" w:eastAsia="tr-TR"/>
              </w:rPr>
            </w:pPr>
            <w:r>
              <w:rPr>
                <w:b/>
                <w:sz w:val="18"/>
                <w:szCs w:val="18"/>
                <w:lang w:val="tr-TR"/>
              </w:rPr>
              <w:t xml:space="preserve">Toplam </w:t>
            </w:r>
          </w:p>
        </w:tc>
        <w:tc>
          <w:tcPr>
            <w:tcW w:w="879" w:type="dxa"/>
            <w:vAlign w:val="bottom"/>
          </w:tcPr>
          <w:p w:rsidR="00371160" w:rsidRDefault="009658B8">
            <w:pPr>
              <w:jc w:val="right"/>
              <w:rPr>
                <w:b/>
                <w:sz w:val="18"/>
                <w:szCs w:val="18"/>
              </w:rPr>
            </w:pPr>
            <w:ins w:id="1214" w:author="Gülşah Tuba Ünlü (Open)&#10;" w:date="2011-02-13T01:44:00Z">
              <w:r>
                <w:rPr>
                  <w:b/>
                  <w:bCs/>
                  <w:sz w:val="18"/>
                  <w:szCs w:val="18"/>
                </w:rPr>
                <w:t>1.592.818</w:t>
              </w:r>
            </w:ins>
            <w:del w:id="1215" w:author="Gülşah Tuba Ünlü (Open)&#10;" w:date="2011-02-13T01:44:00Z">
              <w:r>
                <w:rPr>
                  <w:b/>
                  <w:sz w:val="18"/>
                  <w:szCs w:val="18"/>
                </w:rPr>
                <w:delText>1.592.818</w:delText>
              </w:r>
            </w:del>
          </w:p>
        </w:tc>
        <w:tc>
          <w:tcPr>
            <w:tcW w:w="992" w:type="dxa"/>
            <w:noWrap/>
            <w:vAlign w:val="bottom"/>
          </w:tcPr>
          <w:p w:rsidR="00371160" w:rsidRDefault="009658B8">
            <w:pPr>
              <w:jc w:val="right"/>
              <w:rPr>
                <w:b/>
                <w:sz w:val="18"/>
                <w:szCs w:val="18"/>
              </w:rPr>
            </w:pPr>
            <w:ins w:id="1216" w:author="Gülşah Tuba Ünlü (Open)&#10;" w:date="2011-02-13T01:44:00Z">
              <w:r>
                <w:rPr>
                  <w:b/>
                  <w:bCs/>
                  <w:sz w:val="18"/>
                  <w:szCs w:val="18"/>
                </w:rPr>
                <w:t>3.619.320</w:t>
              </w:r>
            </w:ins>
            <w:del w:id="1217" w:author="Gülşah Tuba Ünlü (Open)&#10;" w:date="2011-02-13T01:44:00Z">
              <w:r>
                <w:rPr>
                  <w:b/>
                  <w:sz w:val="18"/>
                  <w:szCs w:val="18"/>
                </w:rPr>
                <w:delText>3.624.368</w:delText>
              </w:r>
            </w:del>
          </w:p>
        </w:tc>
        <w:tc>
          <w:tcPr>
            <w:tcW w:w="992" w:type="dxa"/>
            <w:noWrap/>
            <w:vAlign w:val="bottom"/>
          </w:tcPr>
          <w:p w:rsidR="00371160" w:rsidRDefault="009658B8">
            <w:pPr>
              <w:jc w:val="right"/>
              <w:rPr>
                <w:b/>
                <w:sz w:val="18"/>
                <w:szCs w:val="18"/>
              </w:rPr>
            </w:pPr>
            <w:ins w:id="1218" w:author="Gülşah Tuba Ünlü (Open)&#10;" w:date="2011-02-13T01:44:00Z">
              <w:r>
                <w:rPr>
                  <w:b/>
                  <w:bCs/>
                  <w:sz w:val="18"/>
                  <w:szCs w:val="18"/>
                </w:rPr>
                <w:t>1.586.621</w:t>
              </w:r>
            </w:ins>
            <w:del w:id="1219" w:author="Gülşah Tuba Ünlü (Open)&#10;" w:date="2011-02-13T01:44:00Z">
              <w:r>
                <w:rPr>
                  <w:b/>
                  <w:sz w:val="18"/>
                  <w:szCs w:val="18"/>
                </w:rPr>
                <w:delText>1.581.789</w:delText>
              </w:r>
            </w:del>
          </w:p>
        </w:tc>
        <w:tc>
          <w:tcPr>
            <w:tcW w:w="1134" w:type="dxa"/>
            <w:noWrap/>
            <w:vAlign w:val="bottom"/>
          </w:tcPr>
          <w:p w:rsidR="00371160" w:rsidRDefault="009658B8">
            <w:pPr>
              <w:jc w:val="right"/>
              <w:rPr>
                <w:b/>
                <w:sz w:val="18"/>
                <w:szCs w:val="18"/>
              </w:rPr>
            </w:pPr>
            <w:ins w:id="1220" w:author="Gülşah Tuba Ünlü (Open)&#10;" w:date="2011-02-13T01:44:00Z">
              <w:r>
                <w:rPr>
                  <w:b/>
                  <w:bCs/>
                  <w:sz w:val="18"/>
                  <w:szCs w:val="18"/>
                </w:rPr>
                <w:t>2.468.913</w:t>
              </w:r>
            </w:ins>
            <w:del w:id="1221" w:author="Gülşah Tuba Ünlü (Open)&#10;" w:date="2011-02-13T01:44:00Z">
              <w:r>
                <w:rPr>
                  <w:b/>
                  <w:sz w:val="18"/>
                  <w:szCs w:val="18"/>
                </w:rPr>
                <w:delText>2.468.697</w:delText>
              </w:r>
            </w:del>
          </w:p>
        </w:tc>
        <w:tc>
          <w:tcPr>
            <w:tcW w:w="993" w:type="dxa"/>
            <w:noWrap/>
            <w:vAlign w:val="bottom"/>
          </w:tcPr>
          <w:p w:rsidR="00371160" w:rsidRDefault="009658B8">
            <w:pPr>
              <w:jc w:val="right"/>
              <w:rPr>
                <w:b/>
                <w:sz w:val="18"/>
                <w:szCs w:val="18"/>
              </w:rPr>
            </w:pPr>
            <w:ins w:id="1222" w:author="Gülşah Tuba Ünlü (Open)&#10;" w:date="2011-02-13T01:44:00Z">
              <w:r>
                <w:rPr>
                  <w:b/>
                  <w:bCs/>
                  <w:sz w:val="18"/>
                  <w:szCs w:val="18"/>
                </w:rPr>
                <w:t>68.550</w:t>
              </w:r>
            </w:ins>
            <w:del w:id="1223" w:author="Gülşah Tuba Ünlü (Open)&#10;" w:date="2011-02-13T01:44:00Z">
              <w:r>
                <w:rPr>
                  <w:b/>
                  <w:sz w:val="18"/>
                  <w:szCs w:val="18"/>
                </w:rPr>
                <w:delText>68.550</w:delText>
              </w:r>
            </w:del>
          </w:p>
        </w:tc>
        <w:tc>
          <w:tcPr>
            <w:tcW w:w="850" w:type="dxa"/>
            <w:vAlign w:val="bottom"/>
          </w:tcPr>
          <w:p w:rsidR="00371160" w:rsidRDefault="009658B8">
            <w:pPr>
              <w:jc w:val="right"/>
              <w:rPr>
                <w:b/>
                <w:sz w:val="18"/>
                <w:szCs w:val="18"/>
              </w:rPr>
            </w:pPr>
            <w:ins w:id="1224" w:author="Gülşah Tuba Ünlü (Open)&#10;" w:date="2011-02-13T01:44:00Z">
              <w:r>
                <w:rPr>
                  <w:b/>
                  <w:bCs/>
                  <w:sz w:val="18"/>
                  <w:szCs w:val="18"/>
                </w:rPr>
                <w:t>2.453</w:t>
              </w:r>
            </w:ins>
            <w:del w:id="1225" w:author="Gülşah Tuba Ünlü (Open)&#10;" w:date="2011-02-13T01:44:00Z">
              <w:r>
                <w:rPr>
                  <w:b/>
                  <w:sz w:val="18"/>
                  <w:szCs w:val="18"/>
                </w:rPr>
                <w:delText>2.453</w:delText>
              </w:r>
            </w:del>
          </w:p>
        </w:tc>
        <w:tc>
          <w:tcPr>
            <w:tcW w:w="1134" w:type="dxa"/>
            <w:vAlign w:val="bottom"/>
          </w:tcPr>
          <w:p w:rsidR="00371160" w:rsidRDefault="009658B8">
            <w:pPr>
              <w:jc w:val="right"/>
              <w:rPr>
                <w:b/>
                <w:sz w:val="18"/>
                <w:szCs w:val="18"/>
              </w:rPr>
            </w:pPr>
            <w:ins w:id="1226" w:author="Gülşah Tuba Ünlü (Open)&#10;" w:date="2011-02-13T01:44:00Z">
              <w:r>
                <w:rPr>
                  <w:b/>
                  <w:bCs/>
                  <w:sz w:val="18"/>
                  <w:szCs w:val="18"/>
                </w:rPr>
                <w:t>(10.636)</w:t>
              </w:r>
            </w:ins>
            <w:del w:id="1227" w:author="Gülşah Tuba Ünlü (Open)&#10;" w:date="2011-02-13T01:44:00Z">
              <w:r>
                <w:rPr>
                  <w:b/>
                  <w:sz w:val="18"/>
                  <w:szCs w:val="18"/>
                </w:rPr>
                <w:delText>(10.636)</w:delText>
              </w:r>
            </w:del>
          </w:p>
        </w:tc>
        <w:tc>
          <w:tcPr>
            <w:tcW w:w="966" w:type="dxa"/>
            <w:vAlign w:val="bottom"/>
          </w:tcPr>
          <w:p w:rsidR="00371160" w:rsidRDefault="009658B8">
            <w:pPr>
              <w:jc w:val="right"/>
              <w:rPr>
                <w:b/>
                <w:sz w:val="18"/>
                <w:szCs w:val="18"/>
              </w:rPr>
            </w:pPr>
            <w:ins w:id="1228" w:author="Gülşah Tuba Ünlü (Open)&#10;" w:date="2011-02-13T01:44:00Z">
              <w:r>
                <w:rPr>
                  <w:b/>
                  <w:bCs/>
                  <w:sz w:val="18"/>
                  <w:szCs w:val="18"/>
                </w:rPr>
                <w:t>9.328.039</w:t>
              </w:r>
            </w:ins>
            <w:del w:id="1229" w:author="Gülşah Tuba Ünlü (Open)&#10;" w:date="2011-02-13T01:44:00Z">
              <w:r>
                <w:rPr>
                  <w:b/>
                  <w:sz w:val="18"/>
                  <w:szCs w:val="18"/>
                </w:rPr>
                <w:delText>9.328.039</w:delText>
              </w:r>
            </w:del>
          </w:p>
        </w:tc>
      </w:tr>
    </w:tbl>
    <w:p w:rsidR="00371160" w:rsidRDefault="00371160">
      <w:pPr>
        <w:jc w:val="both"/>
        <w:rPr>
          <w:b/>
          <w:bCs/>
          <w:sz w:val="16"/>
          <w:szCs w:val="16"/>
          <w:lang w:val="tr-TR"/>
        </w:rPr>
      </w:pPr>
    </w:p>
    <w:p w:rsidR="00371160" w:rsidRDefault="009658B8">
      <w:pPr>
        <w:ind w:firstLine="709"/>
        <w:jc w:val="both"/>
        <w:rPr>
          <w:b/>
          <w:bCs/>
          <w:sz w:val="22"/>
          <w:szCs w:val="22"/>
          <w:lang w:val="tr-TR"/>
        </w:rPr>
      </w:pPr>
      <w:r>
        <w:rPr>
          <w:b/>
          <w:bCs/>
          <w:sz w:val="22"/>
          <w:szCs w:val="22"/>
          <w:lang w:val="tr-TR"/>
        </w:rPr>
        <w:t>Banka’nın türev enstrümanlarının kontrata dayalı vade analizi aşağıdaki gibidir:</w:t>
      </w:r>
    </w:p>
    <w:p w:rsidR="00371160" w:rsidRDefault="00371160">
      <w:pPr>
        <w:ind w:firstLine="709"/>
        <w:jc w:val="both"/>
        <w:rPr>
          <w:b/>
          <w:bCs/>
          <w:sz w:val="16"/>
          <w:szCs w:val="16"/>
          <w:lang w:val="tr-TR"/>
        </w:rPr>
      </w:pPr>
    </w:p>
    <w:tbl>
      <w:tblPr>
        <w:tblW w:w="10191" w:type="dxa"/>
        <w:jc w:val="center"/>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18"/>
        <w:gridCol w:w="1276"/>
        <w:gridCol w:w="1336"/>
        <w:gridCol w:w="1417"/>
        <w:gridCol w:w="1276"/>
        <w:gridCol w:w="1276"/>
        <w:gridCol w:w="992"/>
      </w:tblGrid>
      <w:tr w:rsidR="005D6D27" w:rsidRPr="00872466" w:rsidTr="00DA1B44">
        <w:trPr>
          <w:trHeight w:val="383"/>
          <w:jc w:val="center"/>
        </w:trPr>
        <w:tc>
          <w:tcPr>
            <w:tcW w:w="2618" w:type="dxa"/>
            <w:vAlign w:val="bottom"/>
          </w:tcPr>
          <w:p w:rsidR="00371160" w:rsidRDefault="00371160">
            <w:pPr>
              <w:rPr>
                <w:b/>
                <w:bCs/>
                <w:sz w:val="18"/>
                <w:szCs w:val="18"/>
                <w:lang w:val="tr-TR" w:eastAsia="tr-TR"/>
              </w:rPr>
            </w:pPr>
          </w:p>
        </w:tc>
        <w:tc>
          <w:tcPr>
            <w:tcW w:w="1276" w:type="dxa"/>
            <w:vAlign w:val="bottom"/>
          </w:tcPr>
          <w:p w:rsidR="00371160" w:rsidRDefault="009658B8">
            <w:pPr>
              <w:jc w:val="center"/>
              <w:rPr>
                <w:b/>
                <w:bCs/>
                <w:sz w:val="18"/>
                <w:szCs w:val="18"/>
                <w:lang w:val="tr-TR" w:eastAsia="tr-TR"/>
              </w:rPr>
            </w:pPr>
            <w:r>
              <w:rPr>
                <w:b/>
                <w:sz w:val="18"/>
                <w:szCs w:val="18"/>
                <w:lang w:val="tr-TR"/>
              </w:rPr>
              <w:t>1 Aya Kadar</w:t>
            </w:r>
          </w:p>
        </w:tc>
        <w:tc>
          <w:tcPr>
            <w:tcW w:w="1336" w:type="dxa"/>
            <w:vAlign w:val="bottom"/>
          </w:tcPr>
          <w:p w:rsidR="00371160" w:rsidRDefault="009658B8">
            <w:pPr>
              <w:jc w:val="center"/>
              <w:rPr>
                <w:b/>
                <w:bCs/>
                <w:sz w:val="18"/>
                <w:szCs w:val="18"/>
                <w:lang w:val="tr-TR" w:eastAsia="tr-TR"/>
              </w:rPr>
            </w:pPr>
            <w:r>
              <w:rPr>
                <w:b/>
                <w:sz w:val="18"/>
                <w:szCs w:val="18"/>
                <w:lang w:val="tr-TR"/>
              </w:rPr>
              <w:t>1-3 Ay</w:t>
            </w:r>
          </w:p>
        </w:tc>
        <w:tc>
          <w:tcPr>
            <w:tcW w:w="1417" w:type="dxa"/>
            <w:vAlign w:val="bottom"/>
          </w:tcPr>
          <w:p w:rsidR="00371160" w:rsidRDefault="009658B8">
            <w:pPr>
              <w:jc w:val="center"/>
              <w:rPr>
                <w:b/>
                <w:bCs/>
                <w:sz w:val="18"/>
                <w:szCs w:val="18"/>
                <w:lang w:val="tr-TR" w:eastAsia="tr-TR"/>
              </w:rPr>
            </w:pPr>
            <w:r>
              <w:rPr>
                <w:b/>
                <w:sz w:val="18"/>
                <w:szCs w:val="18"/>
                <w:lang w:val="tr-TR"/>
              </w:rPr>
              <w:t>3-12 Ay</w:t>
            </w:r>
          </w:p>
        </w:tc>
        <w:tc>
          <w:tcPr>
            <w:tcW w:w="1276" w:type="dxa"/>
            <w:vAlign w:val="bottom"/>
          </w:tcPr>
          <w:p w:rsidR="00371160" w:rsidRDefault="009658B8">
            <w:pPr>
              <w:jc w:val="center"/>
              <w:rPr>
                <w:b/>
                <w:bCs/>
                <w:sz w:val="18"/>
                <w:szCs w:val="18"/>
                <w:lang w:val="tr-TR" w:eastAsia="tr-TR"/>
              </w:rPr>
            </w:pPr>
            <w:r>
              <w:rPr>
                <w:b/>
                <w:sz w:val="18"/>
                <w:szCs w:val="18"/>
                <w:lang w:val="tr-TR"/>
              </w:rPr>
              <w:t>1-5 Yıl</w:t>
            </w:r>
          </w:p>
        </w:tc>
        <w:tc>
          <w:tcPr>
            <w:tcW w:w="1276" w:type="dxa"/>
            <w:vAlign w:val="bottom"/>
          </w:tcPr>
          <w:p w:rsidR="00371160" w:rsidRDefault="009658B8">
            <w:pPr>
              <w:jc w:val="center"/>
              <w:rPr>
                <w:b/>
                <w:bCs/>
                <w:sz w:val="18"/>
                <w:szCs w:val="18"/>
                <w:lang w:val="tr-TR" w:eastAsia="tr-TR"/>
              </w:rPr>
            </w:pPr>
            <w:r>
              <w:rPr>
                <w:b/>
                <w:sz w:val="18"/>
                <w:szCs w:val="18"/>
                <w:lang w:val="tr-TR"/>
              </w:rPr>
              <w:t>5 Yıldan Fazla</w:t>
            </w:r>
          </w:p>
        </w:tc>
        <w:tc>
          <w:tcPr>
            <w:tcW w:w="992" w:type="dxa"/>
            <w:vAlign w:val="bottom"/>
          </w:tcPr>
          <w:p w:rsidR="00371160" w:rsidRDefault="009658B8">
            <w:pPr>
              <w:jc w:val="center"/>
              <w:rPr>
                <w:b/>
                <w:sz w:val="18"/>
                <w:szCs w:val="18"/>
                <w:lang w:val="tr-TR"/>
              </w:rPr>
            </w:pPr>
            <w:r>
              <w:rPr>
                <w:b/>
                <w:sz w:val="18"/>
                <w:szCs w:val="18"/>
                <w:lang w:val="tr-TR"/>
              </w:rPr>
              <w:t>Toplam</w:t>
            </w:r>
          </w:p>
        </w:tc>
      </w:tr>
      <w:tr w:rsidR="005D6D27" w:rsidRPr="00872466" w:rsidTr="00DA1B44">
        <w:trPr>
          <w:trHeight w:val="284"/>
          <w:jc w:val="center"/>
        </w:trPr>
        <w:tc>
          <w:tcPr>
            <w:tcW w:w="2618" w:type="dxa"/>
            <w:vAlign w:val="bottom"/>
          </w:tcPr>
          <w:p w:rsidR="00371160" w:rsidRDefault="009658B8">
            <w:pPr>
              <w:rPr>
                <w:b/>
                <w:bCs/>
                <w:sz w:val="18"/>
                <w:szCs w:val="18"/>
              </w:rPr>
            </w:pPr>
            <w:r>
              <w:rPr>
                <w:b/>
                <w:bCs/>
                <w:sz w:val="18"/>
                <w:szCs w:val="18"/>
              </w:rPr>
              <w:t>31 Aralık 2010</w:t>
            </w:r>
          </w:p>
        </w:tc>
        <w:tc>
          <w:tcPr>
            <w:tcW w:w="1276" w:type="dxa"/>
            <w:vAlign w:val="bottom"/>
          </w:tcPr>
          <w:p w:rsidR="00371160" w:rsidRDefault="00371160">
            <w:pPr>
              <w:jc w:val="right"/>
              <w:rPr>
                <w:sz w:val="18"/>
                <w:szCs w:val="18"/>
              </w:rPr>
            </w:pPr>
          </w:p>
        </w:tc>
        <w:tc>
          <w:tcPr>
            <w:tcW w:w="1336" w:type="dxa"/>
            <w:vAlign w:val="bottom"/>
          </w:tcPr>
          <w:p w:rsidR="00371160" w:rsidRDefault="00371160">
            <w:pPr>
              <w:jc w:val="right"/>
              <w:rPr>
                <w:sz w:val="18"/>
                <w:szCs w:val="18"/>
              </w:rPr>
            </w:pPr>
          </w:p>
        </w:tc>
        <w:tc>
          <w:tcPr>
            <w:tcW w:w="1417" w:type="dxa"/>
            <w:vAlign w:val="bottom"/>
          </w:tcPr>
          <w:p w:rsidR="00371160" w:rsidRDefault="00371160">
            <w:pPr>
              <w:jc w:val="right"/>
              <w:rPr>
                <w:sz w:val="18"/>
                <w:szCs w:val="18"/>
              </w:rPr>
            </w:pPr>
          </w:p>
        </w:tc>
        <w:tc>
          <w:tcPr>
            <w:tcW w:w="1276" w:type="dxa"/>
            <w:vAlign w:val="bottom"/>
          </w:tcPr>
          <w:p w:rsidR="00371160" w:rsidRDefault="00371160">
            <w:pPr>
              <w:jc w:val="right"/>
              <w:rPr>
                <w:sz w:val="18"/>
                <w:szCs w:val="18"/>
              </w:rPr>
            </w:pPr>
          </w:p>
        </w:tc>
        <w:tc>
          <w:tcPr>
            <w:tcW w:w="1276" w:type="dxa"/>
            <w:vAlign w:val="bottom"/>
          </w:tcPr>
          <w:p w:rsidR="00371160" w:rsidRDefault="00371160">
            <w:pPr>
              <w:jc w:val="right"/>
              <w:rPr>
                <w:sz w:val="18"/>
                <w:szCs w:val="18"/>
              </w:rPr>
            </w:pPr>
          </w:p>
        </w:tc>
        <w:tc>
          <w:tcPr>
            <w:tcW w:w="992" w:type="dxa"/>
            <w:vAlign w:val="bottom"/>
          </w:tcPr>
          <w:p w:rsidR="00371160" w:rsidRDefault="00371160">
            <w:pPr>
              <w:jc w:val="right"/>
              <w:rPr>
                <w:sz w:val="18"/>
                <w:szCs w:val="18"/>
              </w:rPr>
            </w:pPr>
          </w:p>
        </w:tc>
      </w:tr>
      <w:tr w:rsidR="0030034A" w:rsidRPr="00872466" w:rsidTr="00DA1B44">
        <w:trPr>
          <w:trHeight w:val="284"/>
          <w:jc w:val="center"/>
        </w:trPr>
        <w:tc>
          <w:tcPr>
            <w:tcW w:w="2618" w:type="dxa"/>
            <w:vAlign w:val="bottom"/>
          </w:tcPr>
          <w:p w:rsidR="00371160" w:rsidRDefault="009658B8">
            <w:pPr>
              <w:rPr>
                <w:b/>
                <w:bCs/>
                <w:sz w:val="18"/>
                <w:szCs w:val="18"/>
              </w:rPr>
            </w:pPr>
            <w:r>
              <w:rPr>
                <w:b/>
                <w:bCs/>
                <w:sz w:val="18"/>
                <w:szCs w:val="18"/>
              </w:rPr>
              <w:t>Riskten Korunma Amaçlı Türev Finansal Araçlar</w:t>
            </w:r>
          </w:p>
        </w:tc>
        <w:tc>
          <w:tcPr>
            <w:tcW w:w="1276" w:type="dxa"/>
            <w:vAlign w:val="bottom"/>
          </w:tcPr>
          <w:p w:rsidR="00371160" w:rsidRDefault="009658B8">
            <w:pPr>
              <w:jc w:val="right"/>
              <w:rPr>
                <w:b/>
                <w:bCs/>
                <w:sz w:val="18"/>
                <w:szCs w:val="18"/>
              </w:rPr>
            </w:pPr>
            <w:r>
              <w:rPr>
                <w:b/>
                <w:bCs/>
                <w:sz w:val="18"/>
                <w:szCs w:val="18"/>
              </w:rPr>
              <w:t>-</w:t>
            </w:r>
          </w:p>
        </w:tc>
        <w:tc>
          <w:tcPr>
            <w:tcW w:w="1336" w:type="dxa"/>
            <w:vAlign w:val="bottom"/>
          </w:tcPr>
          <w:p w:rsidR="00371160" w:rsidRDefault="009658B8">
            <w:pPr>
              <w:jc w:val="right"/>
              <w:rPr>
                <w:b/>
                <w:bCs/>
                <w:sz w:val="18"/>
                <w:szCs w:val="18"/>
              </w:rPr>
            </w:pPr>
            <w:r>
              <w:rPr>
                <w:b/>
                <w:bCs/>
                <w:sz w:val="18"/>
                <w:szCs w:val="18"/>
              </w:rPr>
              <w:t>-</w:t>
            </w:r>
          </w:p>
        </w:tc>
        <w:tc>
          <w:tcPr>
            <w:tcW w:w="1417" w:type="dxa"/>
            <w:vAlign w:val="bottom"/>
          </w:tcPr>
          <w:p w:rsidR="00371160" w:rsidRDefault="009658B8">
            <w:pPr>
              <w:jc w:val="right"/>
              <w:rPr>
                <w:b/>
                <w:bCs/>
                <w:sz w:val="18"/>
                <w:szCs w:val="18"/>
              </w:rPr>
            </w:pPr>
            <w:r>
              <w:rPr>
                <w:b/>
                <w:bCs/>
                <w:sz w:val="18"/>
                <w:szCs w:val="18"/>
              </w:rPr>
              <w:t>-</w:t>
            </w:r>
          </w:p>
        </w:tc>
        <w:tc>
          <w:tcPr>
            <w:tcW w:w="1276" w:type="dxa"/>
            <w:vAlign w:val="bottom"/>
          </w:tcPr>
          <w:p w:rsidR="00371160" w:rsidRDefault="009658B8">
            <w:pPr>
              <w:jc w:val="right"/>
              <w:rPr>
                <w:b/>
                <w:bCs/>
                <w:sz w:val="18"/>
                <w:szCs w:val="18"/>
              </w:rPr>
            </w:pPr>
            <w:r>
              <w:rPr>
                <w:b/>
                <w:bCs/>
                <w:sz w:val="18"/>
                <w:szCs w:val="18"/>
              </w:rPr>
              <w:t>-</w:t>
            </w:r>
          </w:p>
        </w:tc>
        <w:tc>
          <w:tcPr>
            <w:tcW w:w="1276" w:type="dxa"/>
            <w:vAlign w:val="bottom"/>
          </w:tcPr>
          <w:p w:rsidR="00371160" w:rsidRDefault="009658B8">
            <w:pPr>
              <w:jc w:val="right"/>
              <w:rPr>
                <w:b/>
                <w:bCs/>
                <w:sz w:val="18"/>
                <w:szCs w:val="18"/>
              </w:rPr>
            </w:pPr>
            <w:r>
              <w:rPr>
                <w:b/>
                <w:bCs/>
                <w:sz w:val="18"/>
                <w:szCs w:val="18"/>
              </w:rPr>
              <w:t>-</w:t>
            </w:r>
          </w:p>
        </w:tc>
        <w:tc>
          <w:tcPr>
            <w:tcW w:w="992" w:type="dxa"/>
            <w:vAlign w:val="bottom"/>
          </w:tcPr>
          <w:p w:rsidR="00371160" w:rsidRDefault="009658B8">
            <w:pPr>
              <w:jc w:val="right"/>
              <w:rPr>
                <w:b/>
                <w:bCs/>
                <w:sz w:val="18"/>
                <w:szCs w:val="18"/>
              </w:rPr>
            </w:pPr>
            <w:r>
              <w:rPr>
                <w:b/>
                <w:bCs/>
                <w:sz w:val="18"/>
                <w:szCs w:val="18"/>
              </w:rPr>
              <w:t>-</w:t>
            </w:r>
          </w:p>
        </w:tc>
      </w:tr>
      <w:tr w:rsidR="0030034A" w:rsidRPr="00872466" w:rsidTr="00DA1B44">
        <w:trPr>
          <w:trHeight w:val="284"/>
          <w:jc w:val="center"/>
        </w:trPr>
        <w:tc>
          <w:tcPr>
            <w:tcW w:w="2618" w:type="dxa"/>
            <w:vAlign w:val="bottom"/>
          </w:tcPr>
          <w:p w:rsidR="00371160" w:rsidRDefault="009658B8">
            <w:pPr>
              <w:ind w:left="255"/>
              <w:rPr>
                <w:sz w:val="18"/>
                <w:szCs w:val="18"/>
              </w:rPr>
            </w:pPr>
            <w:r>
              <w:rPr>
                <w:sz w:val="18"/>
                <w:szCs w:val="18"/>
              </w:rPr>
              <w:t>Gerçeğe Uygun Değer Riskinden Korunma Amaçlı İşlemler</w:t>
            </w:r>
          </w:p>
        </w:tc>
        <w:tc>
          <w:tcPr>
            <w:tcW w:w="1276" w:type="dxa"/>
            <w:vAlign w:val="bottom"/>
          </w:tcPr>
          <w:p w:rsidR="00371160" w:rsidRDefault="009658B8">
            <w:pPr>
              <w:jc w:val="right"/>
              <w:rPr>
                <w:sz w:val="18"/>
                <w:szCs w:val="18"/>
              </w:rPr>
            </w:pPr>
            <w:r>
              <w:rPr>
                <w:sz w:val="18"/>
                <w:szCs w:val="18"/>
              </w:rPr>
              <w:t>-</w:t>
            </w:r>
          </w:p>
        </w:tc>
        <w:tc>
          <w:tcPr>
            <w:tcW w:w="1336" w:type="dxa"/>
            <w:vAlign w:val="bottom"/>
          </w:tcPr>
          <w:p w:rsidR="00371160" w:rsidRDefault="009658B8">
            <w:pPr>
              <w:jc w:val="right"/>
              <w:rPr>
                <w:sz w:val="18"/>
                <w:szCs w:val="18"/>
              </w:rPr>
            </w:pPr>
            <w:r>
              <w:rPr>
                <w:sz w:val="18"/>
                <w:szCs w:val="18"/>
              </w:rPr>
              <w:t>-</w:t>
            </w:r>
          </w:p>
        </w:tc>
        <w:tc>
          <w:tcPr>
            <w:tcW w:w="1417" w:type="dxa"/>
            <w:vAlign w:val="bottom"/>
          </w:tcPr>
          <w:p w:rsidR="00371160" w:rsidRDefault="009658B8">
            <w:pPr>
              <w:jc w:val="right"/>
              <w:rPr>
                <w:sz w:val="18"/>
                <w:szCs w:val="18"/>
              </w:rPr>
            </w:pPr>
            <w:r>
              <w:rPr>
                <w:sz w:val="18"/>
                <w:szCs w:val="18"/>
              </w:rPr>
              <w:t>-</w:t>
            </w:r>
          </w:p>
        </w:tc>
        <w:tc>
          <w:tcPr>
            <w:tcW w:w="1276" w:type="dxa"/>
            <w:vAlign w:val="bottom"/>
          </w:tcPr>
          <w:p w:rsidR="00371160" w:rsidRDefault="009658B8">
            <w:pPr>
              <w:jc w:val="right"/>
              <w:rPr>
                <w:sz w:val="18"/>
                <w:szCs w:val="18"/>
              </w:rPr>
            </w:pPr>
            <w:r>
              <w:rPr>
                <w:sz w:val="18"/>
                <w:szCs w:val="18"/>
              </w:rPr>
              <w:t>-</w:t>
            </w:r>
          </w:p>
        </w:tc>
        <w:tc>
          <w:tcPr>
            <w:tcW w:w="1276" w:type="dxa"/>
            <w:vAlign w:val="bottom"/>
          </w:tcPr>
          <w:p w:rsidR="00371160" w:rsidRDefault="009658B8">
            <w:pPr>
              <w:jc w:val="right"/>
              <w:rPr>
                <w:sz w:val="18"/>
                <w:szCs w:val="18"/>
              </w:rPr>
            </w:pPr>
            <w:r>
              <w:rPr>
                <w:sz w:val="18"/>
                <w:szCs w:val="18"/>
              </w:rPr>
              <w:t>-</w:t>
            </w:r>
          </w:p>
        </w:tc>
        <w:tc>
          <w:tcPr>
            <w:tcW w:w="992" w:type="dxa"/>
            <w:vAlign w:val="bottom"/>
          </w:tcPr>
          <w:p w:rsidR="00371160" w:rsidRDefault="009658B8">
            <w:pPr>
              <w:jc w:val="right"/>
              <w:rPr>
                <w:sz w:val="18"/>
                <w:szCs w:val="18"/>
              </w:rPr>
            </w:pPr>
            <w:r>
              <w:rPr>
                <w:sz w:val="18"/>
                <w:szCs w:val="18"/>
              </w:rPr>
              <w:t>-</w:t>
            </w:r>
          </w:p>
        </w:tc>
      </w:tr>
      <w:tr w:rsidR="0030034A" w:rsidRPr="00872466" w:rsidTr="00DA1B44">
        <w:trPr>
          <w:trHeight w:val="284"/>
          <w:jc w:val="center"/>
        </w:trPr>
        <w:tc>
          <w:tcPr>
            <w:tcW w:w="2618" w:type="dxa"/>
            <w:vAlign w:val="bottom"/>
          </w:tcPr>
          <w:p w:rsidR="00371160" w:rsidRDefault="009658B8">
            <w:pPr>
              <w:rPr>
                <w:b/>
                <w:bCs/>
                <w:sz w:val="18"/>
                <w:szCs w:val="18"/>
              </w:rPr>
            </w:pPr>
            <w:r>
              <w:rPr>
                <w:b/>
                <w:bCs/>
                <w:sz w:val="18"/>
                <w:szCs w:val="18"/>
              </w:rPr>
              <w:t>Alım-Satım Amaçlı İşlemler</w:t>
            </w:r>
          </w:p>
        </w:tc>
        <w:tc>
          <w:tcPr>
            <w:tcW w:w="1276" w:type="dxa"/>
            <w:vAlign w:val="bottom"/>
          </w:tcPr>
          <w:p w:rsidR="00371160" w:rsidRDefault="009658B8">
            <w:pPr>
              <w:jc w:val="right"/>
              <w:rPr>
                <w:b/>
                <w:bCs/>
                <w:sz w:val="18"/>
                <w:szCs w:val="18"/>
              </w:rPr>
            </w:pPr>
            <w:r>
              <w:rPr>
                <w:b/>
                <w:bCs/>
                <w:sz w:val="18"/>
                <w:szCs w:val="18"/>
              </w:rPr>
              <w:t>254.867</w:t>
            </w:r>
          </w:p>
        </w:tc>
        <w:tc>
          <w:tcPr>
            <w:tcW w:w="1336" w:type="dxa"/>
            <w:vAlign w:val="bottom"/>
          </w:tcPr>
          <w:p w:rsidR="00371160" w:rsidRDefault="009658B8">
            <w:pPr>
              <w:jc w:val="right"/>
              <w:rPr>
                <w:b/>
                <w:bCs/>
                <w:sz w:val="18"/>
                <w:szCs w:val="18"/>
              </w:rPr>
            </w:pPr>
            <w:r>
              <w:rPr>
                <w:b/>
                <w:bCs/>
                <w:sz w:val="18"/>
                <w:szCs w:val="18"/>
              </w:rPr>
              <w:t>208.710</w:t>
            </w:r>
          </w:p>
        </w:tc>
        <w:tc>
          <w:tcPr>
            <w:tcW w:w="1417" w:type="dxa"/>
            <w:vAlign w:val="bottom"/>
          </w:tcPr>
          <w:p w:rsidR="00371160" w:rsidRDefault="009658B8">
            <w:pPr>
              <w:jc w:val="right"/>
              <w:rPr>
                <w:b/>
                <w:bCs/>
                <w:sz w:val="18"/>
                <w:szCs w:val="18"/>
              </w:rPr>
            </w:pPr>
            <w:r>
              <w:rPr>
                <w:b/>
                <w:bCs/>
                <w:sz w:val="18"/>
                <w:szCs w:val="18"/>
              </w:rPr>
              <w:t>-</w:t>
            </w:r>
          </w:p>
        </w:tc>
        <w:tc>
          <w:tcPr>
            <w:tcW w:w="1276" w:type="dxa"/>
            <w:vAlign w:val="bottom"/>
          </w:tcPr>
          <w:p w:rsidR="00371160" w:rsidRDefault="009658B8">
            <w:pPr>
              <w:jc w:val="right"/>
              <w:rPr>
                <w:b/>
                <w:bCs/>
                <w:sz w:val="18"/>
                <w:szCs w:val="18"/>
              </w:rPr>
            </w:pPr>
            <w:r>
              <w:rPr>
                <w:b/>
                <w:bCs/>
                <w:sz w:val="18"/>
                <w:szCs w:val="18"/>
              </w:rPr>
              <w:t>-</w:t>
            </w:r>
          </w:p>
        </w:tc>
        <w:tc>
          <w:tcPr>
            <w:tcW w:w="1276" w:type="dxa"/>
            <w:vAlign w:val="bottom"/>
          </w:tcPr>
          <w:p w:rsidR="00371160" w:rsidRDefault="009658B8">
            <w:pPr>
              <w:jc w:val="right"/>
              <w:rPr>
                <w:b/>
                <w:bCs/>
                <w:sz w:val="18"/>
                <w:szCs w:val="18"/>
              </w:rPr>
            </w:pPr>
            <w:r>
              <w:rPr>
                <w:b/>
                <w:bCs/>
                <w:sz w:val="18"/>
                <w:szCs w:val="18"/>
              </w:rPr>
              <w:t>-</w:t>
            </w:r>
          </w:p>
        </w:tc>
        <w:tc>
          <w:tcPr>
            <w:tcW w:w="992" w:type="dxa"/>
            <w:vAlign w:val="bottom"/>
          </w:tcPr>
          <w:p w:rsidR="00371160" w:rsidRDefault="009658B8">
            <w:pPr>
              <w:jc w:val="right"/>
              <w:rPr>
                <w:b/>
                <w:bCs/>
                <w:sz w:val="18"/>
                <w:szCs w:val="18"/>
              </w:rPr>
            </w:pPr>
            <w:r>
              <w:rPr>
                <w:b/>
                <w:bCs/>
                <w:sz w:val="18"/>
                <w:szCs w:val="18"/>
              </w:rPr>
              <w:t>463.577</w:t>
            </w:r>
          </w:p>
        </w:tc>
      </w:tr>
      <w:tr w:rsidR="0030034A" w:rsidRPr="00872466" w:rsidTr="00DA1B44">
        <w:trPr>
          <w:trHeight w:val="284"/>
          <w:jc w:val="center"/>
        </w:trPr>
        <w:tc>
          <w:tcPr>
            <w:tcW w:w="2618" w:type="dxa"/>
            <w:vAlign w:val="bottom"/>
          </w:tcPr>
          <w:p w:rsidR="00371160" w:rsidRDefault="009658B8">
            <w:pPr>
              <w:ind w:firstLine="255"/>
              <w:rPr>
                <w:bCs/>
                <w:sz w:val="18"/>
                <w:szCs w:val="18"/>
              </w:rPr>
            </w:pPr>
            <w:r>
              <w:rPr>
                <w:bCs/>
                <w:sz w:val="18"/>
                <w:szCs w:val="18"/>
              </w:rPr>
              <w:t>Forward Sözleşmeleri Satım</w:t>
            </w:r>
          </w:p>
        </w:tc>
        <w:tc>
          <w:tcPr>
            <w:tcW w:w="1276" w:type="dxa"/>
            <w:noWrap/>
            <w:vAlign w:val="bottom"/>
          </w:tcPr>
          <w:p w:rsidR="00371160" w:rsidRDefault="009658B8">
            <w:pPr>
              <w:jc w:val="right"/>
              <w:rPr>
                <w:bCs/>
                <w:sz w:val="18"/>
                <w:szCs w:val="18"/>
              </w:rPr>
            </w:pPr>
            <w:r>
              <w:rPr>
                <w:bCs/>
                <w:sz w:val="18"/>
                <w:szCs w:val="18"/>
              </w:rPr>
              <w:t>-</w:t>
            </w:r>
          </w:p>
        </w:tc>
        <w:tc>
          <w:tcPr>
            <w:tcW w:w="1336" w:type="dxa"/>
            <w:noWrap/>
            <w:vAlign w:val="bottom"/>
          </w:tcPr>
          <w:p w:rsidR="00371160" w:rsidRDefault="009658B8">
            <w:pPr>
              <w:jc w:val="right"/>
              <w:rPr>
                <w:bCs/>
                <w:sz w:val="18"/>
                <w:szCs w:val="18"/>
              </w:rPr>
            </w:pPr>
            <w:r>
              <w:rPr>
                <w:bCs/>
                <w:sz w:val="18"/>
                <w:szCs w:val="18"/>
              </w:rPr>
              <w:t>-</w:t>
            </w:r>
          </w:p>
        </w:tc>
        <w:tc>
          <w:tcPr>
            <w:tcW w:w="1417" w:type="dxa"/>
            <w:noWrap/>
            <w:vAlign w:val="bottom"/>
          </w:tcPr>
          <w:p w:rsidR="00371160" w:rsidRDefault="009658B8">
            <w:pPr>
              <w:jc w:val="right"/>
              <w:rPr>
                <w:bCs/>
                <w:sz w:val="18"/>
                <w:szCs w:val="18"/>
              </w:rPr>
            </w:pPr>
            <w:r>
              <w:rPr>
                <w:bCs/>
                <w:sz w:val="18"/>
                <w:szCs w:val="18"/>
              </w:rPr>
              <w:t>-</w:t>
            </w:r>
          </w:p>
        </w:tc>
        <w:tc>
          <w:tcPr>
            <w:tcW w:w="1276" w:type="dxa"/>
            <w:noWrap/>
            <w:vAlign w:val="bottom"/>
          </w:tcPr>
          <w:p w:rsidR="00371160" w:rsidRDefault="009658B8">
            <w:pPr>
              <w:jc w:val="right"/>
              <w:rPr>
                <w:bCs/>
                <w:sz w:val="18"/>
                <w:szCs w:val="18"/>
              </w:rPr>
            </w:pPr>
            <w:r>
              <w:rPr>
                <w:bCs/>
                <w:sz w:val="18"/>
                <w:szCs w:val="18"/>
              </w:rPr>
              <w:t>-</w:t>
            </w:r>
          </w:p>
        </w:tc>
        <w:tc>
          <w:tcPr>
            <w:tcW w:w="1276" w:type="dxa"/>
            <w:noWrap/>
            <w:vAlign w:val="bottom"/>
          </w:tcPr>
          <w:p w:rsidR="00371160" w:rsidRDefault="009658B8">
            <w:pPr>
              <w:jc w:val="right"/>
              <w:rPr>
                <w:bCs/>
                <w:sz w:val="18"/>
                <w:szCs w:val="18"/>
              </w:rPr>
            </w:pPr>
            <w:r>
              <w:rPr>
                <w:bCs/>
                <w:sz w:val="18"/>
                <w:szCs w:val="18"/>
              </w:rPr>
              <w:t>-</w:t>
            </w:r>
          </w:p>
        </w:tc>
        <w:tc>
          <w:tcPr>
            <w:tcW w:w="992" w:type="dxa"/>
            <w:vAlign w:val="bottom"/>
          </w:tcPr>
          <w:p w:rsidR="00371160" w:rsidRDefault="009658B8">
            <w:pPr>
              <w:jc w:val="right"/>
              <w:rPr>
                <w:bCs/>
                <w:sz w:val="18"/>
                <w:szCs w:val="18"/>
              </w:rPr>
            </w:pPr>
            <w:r>
              <w:rPr>
                <w:bCs/>
                <w:sz w:val="18"/>
                <w:szCs w:val="18"/>
              </w:rPr>
              <w:t>-</w:t>
            </w:r>
          </w:p>
        </w:tc>
      </w:tr>
      <w:tr w:rsidR="0030034A" w:rsidRPr="00872466" w:rsidTr="00DA1B44">
        <w:trPr>
          <w:trHeight w:val="284"/>
          <w:jc w:val="center"/>
        </w:trPr>
        <w:tc>
          <w:tcPr>
            <w:tcW w:w="2618" w:type="dxa"/>
            <w:vAlign w:val="bottom"/>
          </w:tcPr>
          <w:p w:rsidR="00371160" w:rsidRDefault="009658B8">
            <w:pPr>
              <w:ind w:firstLine="255"/>
              <w:rPr>
                <w:sz w:val="18"/>
                <w:szCs w:val="18"/>
              </w:rPr>
            </w:pPr>
            <w:r>
              <w:rPr>
                <w:sz w:val="18"/>
                <w:szCs w:val="18"/>
              </w:rPr>
              <w:t>Swap Satım Sözleşmesi</w:t>
            </w:r>
          </w:p>
        </w:tc>
        <w:tc>
          <w:tcPr>
            <w:tcW w:w="1276" w:type="dxa"/>
            <w:vAlign w:val="bottom"/>
          </w:tcPr>
          <w:p w:rsidR="00371160" w:rsidRDefault="009658B8">
            <w:pPr>
              <w:jc w:val="right"/>
              <w:rPr>
                <w:sz w:val="18"/>
                <w:szCs w:val="18"/>
              </w:rPr>
            </w:pPr>
            <w:r>
              <w:rPr>
                <w:sz w:val="18"/>
                <w:szCs w:val="18"/>
              </w:rPr>
              <w:t>254.867</w:t>
            </w:r>
          </w:p>
        </w:tc>
        <w:tc>
          <w:tcPr>
            <w:tcW w:w="1336" w:type="dxa"/>
            <w:vAlign w:val="bottom"/>
          </w:tcPr>
          <w:p w:rsidR="00371160" w:rsidRDefault="009658B8">
            <w:pPr>
              <w:jc w:val="right"/>
              <w:rPr>
                <w:sz w:val="18"/>
                <w:szCs w:val="18"/>
              </w:rPr>
            </w:pPr>
            <w:r>
              <w:rPr>
                <w:sz w:val="18"/>
                <w:szCs w:val="18"/>
              </w:rPr>
              <w:t>208.710</w:t>
            </w:r>
          </w:p>
        </w:tc>
        <w:tc>
          <w:tcPr>
            <w:tcW w:w="1417" w:type="dxa"/>
            <w:vAlign w:val="bottom"/>
          </w:tcPr>
          <w:p w:rsidR="00371160" w:rsidRDefault="009658B8">
            <w:pPr>
              <w:jc w:val="right"/>
              <w:rPr>
                <w:sz w:val="18"/>
                <w:szCs w:val="18"/>
              </w:rPr>
            </w:pPr>
            <w:r>
              <w:rPr>
                <w:sz w:val="18"/>
                <w:szCs w:val="18"/>
              </w:rPr>
              <w:t>-</w:t>
            </w:r>
          </w:p>
        </w:tc>
        <w:tc>
          <w:tcPr>
            <w:tcW w:w="1276" w:type="dxa"/>
            <w:vAlign w:val="bottom"/>
          </w:tcPr>
          <w:p w:rsidR="00371160" w:rsidRDefault="009658B8">
            <w:pPr>
              <w:jc w:val="right"/>
              <w:rPr>
                <w:sz w:val="18"/>
                <w:szCs w:val="18"/>
              </w:rPr>
            </w:pPr>
            <w:r>
              <w:rPr>
                <w:sz w:val="18"/>
                <w:szCs w:val="18"/>
              </w:rPr>
              <w:t>-</w:t>
            </w:r>
          </w:p>
        </w:tc>
        <w:tc>
          <w:tcPr>
            <w:tcW w:w="1276" w:type="dxa"/>
            <w:vAlign w:val="bottom"/>
          </w:tcPr>
          <w:p w:rsidR="00371160" w:rsidRDefault="009658B8">
            <w:pPr>
              <w:jc w:val="right"/>
              <w:rPr>
                <w:sz w:val="18"/>
                <w:szCs w:val="18"/>
              </w:rPr>
            </w:pPr>
            <w:r>
              <w:rPr>
                <w:sz w:val="18"/>
                <w:szCs w:val="18"/>
              </w:rPr>
              <w:t>-</w:t>
            </w:r>
          </w:p>
        </w:tc>
        <w:tc>
          <w:tcPr>
            <w:tcW w:w="992" w:type="dxa"/>
            <w:vAlign w:val="bottom"/>
          </w:tcPr>
          <w:p w:rsidR="00371160" w:rsidRDefault="009658B8">
            <w:pPr>
              <w:jc w:val="right"/>
              <w:rPr>
                <w:sz w:val="18"/>
                <w:szCs w:val="18"/>
              </w:rPr>
            </w:pPr>
            <w:r>
              <w:rPr>
                <w:sz w:val="18"/>
                <w:szCs w:val="18"/>
              </w:rPr>
              <w:t>463.577</w:t>
            </w:r>
          </w:p>
        </w:tc>
      </w:tr>
      <w:tr w:rsidR="0030034A" w:rsidRPr="00872466" w:rsidTr="00DA1B44">
        <w:trPr>
          <w:trHeight w:val="284"/>
          <w:jc w:val="center"/>
        </w:trPr>
        <w:tc>
          <w:tcPr>
            <w:tcW w:w="2618" w:type="dxa"/>
            <w:vAlign w:val="bottom"/>
          </w:tcPr>
          <w:p w:rsidR="00371160" w:rsidRDefault="009658B8">
            <w:pPr>
              <w:rPr>
                <w:b/>
                <w:bCs/>
                <w:sz w:val="18"/>
                <w:szCs w:val="18"/>
              </w:rPr>
            </w:pPr>
            <w:r>
              <w:rPr>
                <w:b/>
                <w:bCs/>
                <w:sz w:val="18"/>
                <w:szCs w:val="18"/>
              </w:rPr>
              <w:t>Toplam</w:t>
            </w:r>
          </w:p>
        </w:tc>
        <w:tc>
          <w:tcPr>
            <w:tcW w:w="1276" w:type="dxa"/>
            <w:noWrap/>
            <w:vAlign w:val="bottom"/>
          </w:tcPr>
          <w:p w:rsidR="00371160" w:rsidRDefault="009658B8">
            <w:pPr>
              <w:jc w:val="right"/>
              <w:rPr>
                <w:b/>
                <w:bCs/>
                <w:sz w:val="18"/>
                <w:szCs w:val="18"/>
              </w:rPr>
            </w:pPr>
            <w:r>
              <w:rPr>
                <w:b/>
                <w:bCs/>
                <w:sz w:val="18"/>
                <w:szCs w:val="18"/>
              </w:rPr>
              <w:t>254.867</w:t>
            </w:r>
          </w:p>
        </w:tc>
        <w:tc>
          <w:tcPr>
            <w:tcW w:w="1336" w:type="dxa"/>
            <w:noWrap/>
            <w:vAlign w:val="bottom"/>
          </w:tcPr>
          <w:p w:rsidR="00371160" w:rsidRDefault="009658B8">
            <w:pPr>
              <w:jc w:val="right"/>
              <w:rPr>
                <w:b/>
                <w:bCs/>
                <w:sz w:val="18"/>
                <w:szCs w:val="18"/>
              </w:rPr>
            </w:pPr>
            <w:r>
              <w:rPr>
                <w:b/>
                <w:bCs/>
                <w:sz w:val="18"/>
                <w:szCs w:val="18"/>
              </w:rPr>
              <w:t>208.710</w:t>
            </w:r>
          </w:p>
        </w:tc>
        <w:tc>
          <w:tcPr>
            <w:tcW w:w="1417" w:type="dxa"/>
            <w:noWrap/>
            <w:vAlign w:val="bottom"/>
          </w:tcPr>
          <w:p w:rsidR="00371160" w:rsidRDefault="009658B8">
            <w:pPr>
              <w:jc w:val="right"/>
              <w:rPr>
                <w:b/>
                <w:bCs/>
                <w:sz w:val="18"/>
                <w:szCs w:val="18"/>
              </w:rPr>
            </w:pPr>
            <w:r>
              <w:rPr>
                <w:b/>
                <w:bCs/>
                <w:sz w:val="18"/>
                <w:szCs w:val="18"/>
              </w:rPr>
              <w:t>-</w:t>
            </w:r>
          </w:p>
        </w:tc>
        <w:tc>
          <w:tcPr>
            <w:tcW w:w="1276" w:type="dxa"/>
            <w:noWrap/>
            <w:vAlign w:val="bottom"/>
          </w:tcPr>
          <w:p w:rsidR="00371160" w:rsidRDefault="009658B8">
            <w:pPr>
              <w:jc w:val="right"/>
              <w:rPr>
                <w:b/>
                <w:bCs/>
                <w:sz w:val="18"/>
                <w:szCs w:val="18"/>
              </w:rPr>
            </w:pPr>
            <w:r>
              <w:rPr>
                <w:b/>
                <w:bCs/>
                <w:sz w:val="18"/>
                <w:szCs w:val="18"/>
              </w:rPr>
              <w:t>-</w:t>
            </w:r>
          </w:p>
        </w:tc>
        <w:tc>
          <w:tcPr>
            <w:tcW w:w="1276" w:type="dxa"/>
            <w:vAlign w:val="bottom"/>
          </w:tcPr>
          <w:p w:rsidR="00371160" w:rsidRDefault="009658B8">
            <w:pPr>
              <w:jc w:val="right"/>
              <w:rPr>
                <w:b/>
                <w:bCs/>
                <w:sz w:val="18"/>
                <w:szCs w:val="18"/>
              </w:rPr>
            </w:pPr>
            <w:r>
              <w:rPr>
                <w:b/>
                <w:bCs/>
                <w:sz w:val="18"/>
                <w:szCs w:val="18"/>
              </w:rPr>
              <w:t>-</w:t>
            </w:r>
          </w:p>
        </w:tc>
        <w:tc>
          <w:tcPr>
            <w:tcW w:w="992" w:type="dxa"/>
            <w:vAlign w:val="bottom"/>
          </w:tcPr>
          <w:p w:rsidR="00371160" w:rsidRDefault="009658B8">
            <w:pPr>
              <w:jc w:val="right"/>
              <w:rPr>
                <w:b/>
                <w:bCs/>
                <w:sz w:val="18"/>
                <w:szCs w:val="18"/>
              </w:rPr>
            </w:pPr>
            <w:r>
              <w:rPr>
                <w:b/>
                <w:bCs/>
                <w:sz w:val="18"/>
                <w:szCs w:val="18"/>
              </w:rPr>
              <w:t>463.577</w:t>
            </w:r>
          </w:p>
        </w:tc>
      </w:tr>
    </w:tbl>
    <w:p w:rsidR="00371160" w:rsidRDefault="00371160">
      <w:pPr>
        <w:jc w:val="both"/>
        <w:rPr>
          <w:b/>
          <w:bCs/>
          <w:sz w:val="22"/>
          <w:szCs w:val="22"/>
          <w:lang w:val="tr-TR"/>
        </w:rPr>
      </w:pPr>
    </w:p>
    <w:tbl>
      <w:tblPr>
        <w:tblW w:w="10227"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Change w:id="1230" w:author="Gülşah Tuba Ünlü (Open)&#10;" w:date="2011-02-12T14:02:00Z">
          <w:tblPr>
            <w:tblW w:w="10227"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PrChange>
      </w:tblPr>
      <w:tblGrid>
        <w:gridCol w:w="2634"/>
        <w:gridCol w:w="1315"/>
        <w:gridCol w:w="1276"/>
        <w:gridCol w:w="1417"/>
        <w:gridCol w:w="1276"/>
        <w:gridCol w:w="1317"/>
        <w:gridCol w:w="992"/>
        <w:tblGridChange w:id="1231">
          <w:tblGrid>
            <w:gridCol w:w="2532"/>
            <w:gridCol w:w="1417"/>
            <w:gridCol w:w="1276"/>
            <w:gridCol w:w="1417"/>
            <w:gridCol w:w="1276"/>
            <w:gridCol w:w="1317"/>
            <w:gridCol w:w="992"/>
          </w:tblGrid>
        </w:tblGridChange>
      </w:tblGrid>
      <w:tr w:rsidR="00272B30" w:rsidRPr="00872466" w:rsidTr="00676BE1">
        <w:trPr>
          <w:trHeight w:val="383"/>
          <w:jc w:val="center"/>
          <w:trPrChange w:id="1232" w:author="Gülşah Tuba Ünlü (Open)&#10;" w:date="2011-02-12T14:02:00Z">
            <w:trPr>
              <w:trHeight w:val="383"/>
              <w:jc w:val="center"/>
            </w:trPr>
          </w:trPrChange>
        </w:trPr>
        <w:tc>
          <w:tcPr>
            <w:tcW w:w="2634" w:type="dxa"/>
            <w:vAlign w:val="bottom"/>
            <w:tcPrChange w:id="1233" w:author="Gülşah Tuba Ünlü (Open)&#10;" w:date="2011-02-12T14:02:00Z">
              <w:tcPr>
                <w:tcW w:w="2532" w:type="dxa"/>
                <w:vAlign w:val="bottom"/>
              </w:tcPr>
            </w:tcPrChange>
          </w:tcPr>
          <w:p w:rsidR="00371160" w:rsidRDefault="00371160">
            <w:pPr>
              <w:rPr>
                <w:b/>
                <w:bCs/>
                <w:sz w:val="18"/>
                <w:szCs w:val="18"/>
                <w:lang w:val="tr-TR" w:eastAsia="tr-TR"/>
              </w:rPr>
            </w:pPr>
          </w:p>
        </w:tc>
        <w:tc>
          <w:tcPr>
            <w:tcW w:w="1315" w:type="dxa"/>
            <w:vAlign w:val="bottom"/>
            <w:tcPrChange w:id="1234" w:author="Gülşah Tuba Ünlü (Open)&#10;" w:date="2011-02-12T14:02:00Z">
              <w:tcPr>
                <w:tcW w:w="1417" w:type="dxa"/>
                <w:vAlign w:val="bottom"/>
              </w:tcPr>
            </w:tcPrChange>
          </w:tcPr>
          <w:p w:rsidR="00371160" w:rsidRDefault="009658B8">
            <w:pPr>
              <w:jc w:val="center"/>
              <w:rPr>
                <w:b/>
                <w:bCs/>
                <w:sz w:val="18"/>
                <w:szCs w:val="18"/>
                <w:lang w:val="tr-TR" w:eastAsia="tr-TR"/>
              </w:rPr>
            </w:pPr>
            <w:r>
              <w:rPr>
                <w:b/>
                <w:sz w:val="18"/>
                <w:szCs w:val="18"/>
                <w:lang w:val="tr-TR"/>
              </w:rPr>
              <w:t>1 Aya Kadar</w:t>
            </w:r>
          </w:p>
        </w:tc>
        <w:tc>
          <w:tcPr>
            <w:tcW w:w="1276" w:type="dxa"/>
            <w:vAlign w:val="bottom"/>
            <w:tcPrChange w:id="1235" w:author="Gülşah Tuba Ünlü (Open)&#10;" w:date="2011-02-12T14:02:00Z">
              <w:tcPr>
                <w:tcW w:w="1276" w:type="dxa"/>
                <w:vAlign w:val="bottom"/>
              </w:tcPr>
            </w:tcPrChange>
          </w:tcPr>
          <w:p w:rsidR="00371160" w:rsidRDefault="009658B8">
            <w:pPr>
              <w:jc w:val="center"/>
              <w:rPr>
                <w:b/>
                <w:bCs/>
                <w:sz w:val="18"/>
                <w:szCs w:val="18"/>
                <w:lang w:val="tr-TR" w:eastAsia="tr-TR"/>
              </w:rPr>
            </w:pPr>
            <w:r>
              <w:rPr>
                <w:b/>
                <w:sz w:val="18"/>
                <w:szCs w:val="18"/>
                <w:lang w:val="tr-TR"/>
              </w:rPr>
              <w:t>1-3 Ay</w:t>
            </w:r>
          </w:p>
        </w:tc>
        <w:tc>
          <w:tcPr>
            <w:tcW w:w="1417" w:type="dxa"/>
            <w:vAlign w:val="bottom"/>
            <w:tcPrChange w:id="1236" w:author="Gülşah Tuba Ünlü (Open)&#10;" w:date="2011-02-12T14:02:00Z">
              <w:tcPr>
                <w:tcW w:w="1417" w:type="dxa"/>
                <w:vAlign w:val="bottom"/>
              </w:tcPr>
            </w:tcPrChange>
          </w:tcPr>
          <w:p w:rsidR="00371160" w:rsidRDefault="009658B8">
            <w:pPr>
              <w:jc w:val="center"/>
              <w:rPr>
                <w:b/>
                <w:bCs/>
                <w:sz w:val="18"/>
                <w:szCs w:val="18"/>
                <w:lang w:val="tr-TR" w:eastAsia="tr-TR"/>
              </w:rPr>
            </w:pPr>
            <w:r>
              <w:rPr>
                <w:b/>
                <w:sz w:val="18"/>
                <w:szCs w:val="18"/>
                <w:lang w:val="tr-TR"/>
              </w:rPr>
              <w:t>3-12 Ay</w:t>
            </w:r>
          </w:p>
        </w:tc>
        <w:tc>
          <w:tcPr>
            <w:tcW w:w="1276" w:type="dxa"/>
            <w:vAlign w:val="bottom"/>
            <w:tcPrChange w:id="1237" w:author="Gülşah Tuba Ünlü (Open)&#10;" w:date="2011-02-12T14:02:00Z">
              <w:tcPr>
                <w:tcW w:w="1276" w:type="dxa"/>
                <w:vAlign w:val="bottom"/>
              </w:tcPr>
            </w:tcPrChange>
          </w:tcPr>
          <w:p w:rsidR="00371160" w:rsidRDefault="009658B8">
            <w:pPr>
              <w:jc w:val="center"/>
              <w:rPr>
                <w:b/>
                <w:bCs/>
                <w:sz w:val="18"/>
                <w:szCs w:val="18"/>
                <w:lang w:val="tr-TR" w:eastAsia="tr-TR"/>
              </w:rPr>
            </w:pPr>
            <w:r>
              <w:rPr>
                <w:b/>
                <w:sz w:val="18"/>
                <w:szCs w:val="18"/>
                <w:lang w:val="tr-TR"/>
              </w:rPr>
              <w:t>1-5 Yıl</w:t>
            </w:r>
          </w:p>
        </w:tc>
        <w:tc>
          <w:tcPr>
            <w:tcW w:w="1317" w:type="dxa"/>
            <w:vAlign w:val="bottom"/>
            <w:tcPrChange w:id="1238" w:author="Gülşah Tuba Ünlü (Open)&#10;" w:date="2011-02-12T14:02:00Z">
              <w:tcPr>
                <w:tcW w:w="1317" w:type="dxa"/>
                <w:vAlign w:val="bottom"/>
              </w:tcPr>
            </w:tcPrChange>
          </w:tcPr>
          <w:p w:rsidR="00371160" w:rsidRDefault="009658B8">
            <w:pPr>
              <w:jc w:val="center"/>
              <w:rPr>
                <w:b/>
                <w:bCs/>
                <w:sz w:val="18"/>
                <w:szCs w:val="18"/>
                <w:lang w:val="tr-TR" w:eastAsia="tr-TR"/>
              </w:rPr>
            </w:pPr>
            <w:r>
              <w:rPr>
                <w:b/>
                <w:sz w:val="18"/>
                <w:szCs w:val="18"/>
                <w:lang w:val="tr-TR"/>
              </w:rPr>
              <w:t>5 Yıldan Fazla</w:t>
            </w:r>
          </w:p>
        </w:tc>
        <w:tc>
          <w:tcPr>
            <w:tcW w:w="992" w:type="dxa"/>
            <w:vAlign w:val="bottom"/>
            <w:tcPrChange w:id="1239" w:author="Gülşah Tuba Ünlü (Open)&#10;" w:date="2011-02-12T14:02:00Z">
              <w:tcPr>
                <w:tcW w:w="992" w:type="dxa"/>
                <w:vAlign w:val="bottom"/>
              </w:tcPr>
            </w:tcPrChange>
          </w:tcPr>
          <w:p w:rsidR="00371160" w:rsidRDefault="009658B8">
            <w:pPr>
              <w:jc w:val="center"/>
              <w:rPr>
                <w:b/>
                <w:sz w:val="18"/>
                <w:szCs w:val="18"/>
                <w:lang w:val="tr-TR"/>
              </w:rPr>
            </w:pPr>
            <w:r>
              <w:rPr>
                <w:b/>
                <w:sz w:val="18"/>
                <w:szCs w:val="18"/>
                <w:lang w:val="tr-TR"/>
              </w:rPr>
              <w:t>Toplam</w:t>
            </w:r>
          </w:p>
        </w:tc>
      </w:tr>
      <w:tr w:rsidR="00272B30" w:rsidRPr="00872466" w:rsidTr="00676BE1">
        <w:trPr>
          <w:trHeight w:val="284"/>
          <w:jc w:val="center"/>
          <w:trPrChange w:id="1240" w:author="Gülşah Tuba Ünlü (Open)&#10;" w:date="2011-02-12T14:02:00Z">
            <w:trPr>
              <w:trHeight w:val="284"/>
              <w:jc w:val="center"/>
            </w:trPr>
          </w:trPrChange>
        </w:trPr>
        <w:tc>
          <w:tcPr>
            <w:tcW w:w="2634" w:type="dxa"/>
            <w:vAlign w:val="bottom"/>
            <w:tcPrChange w:id="1241" w:author="Gülşah Tuba Ünlü (Open)&#10;" w:date="2011-02-12T14:02:00Z">
              <w:tcPr>
                <w:tcW w:w="2532" w:type="dxa"/>
                <w:vAlign w:val="bottom"/>
              </w:tcPr>
            </w:tcPrChange>
          </w:tcPr>
          <w:p w:rsidR="00371160" w:rsidRDefault="009658B8">
            <w:pPr>
              <w:rPr>
                <w:b/>
                <w:bCs/>
                <w:sz w:val="18"/>
                <w:szCs w:val="18"/>
              </w:rPr>
            </w:pPr>
            <w:r>
              <w:rPr>
                <w:b/>
                <w:bCs/>
                <w:sz w:val="18"/>
                <w:szCs w:val="18"/>
              </w:rPr>
              <w:t>31 Aralık 2009</w:t>
            </w:r>
          </w:p>
        </w:tc>
        <w:tc>
          <w:tcPr>
            <w:tcW w:w="1315" w:type="dxa"/>
            <w:vAlign w:val="bottom"/>
            <w:tcPrChange w:id="1242" w:author="Gülşah Tuba Ünlü (Open)&#10;" w:date="2011-02-12T14:02:00Z">
              <w:tcPr>
                <w:tcW w:w="1417" w:type="dxa"/>
                <w:vAlign w:val="bottom"/>
              </w:tcPr>
            </w:tcPrChange>
          </w:tcPr>
          <w:p w:rsidR="00371160" w:rsidRDefault="00371160">
            <w:pPr>
              <w:jc w:val="right"/>
              <w:rPr>
                <w:sz w:val="18"/>
                <w:szCs w:val="18"/>
              </w:rPr>
            </w:pPr>
          </w:p>
        </w:tc>
        <w:tc>
          <w:tcPr>
            <w:tcW w:w="1276" w:type="dxa"/>
            <w:vAlign w:val="bottom"/>
            <w:tcPrChange w:id="1243" w:author="Gülşah Tuba Ünlü (Open)&#10;" w:date="2011-02-12T14:02:00Z">
              <w:tcPr>
                <w:tcW w:w="1276" w:type="dxa"/>
                <w:vAlign w:val="bottom"/>
              </w:tcPr>
            </w:tcPrChange>
          </w:tcPr>
          <w:p w:rsidR="00371160" w:rsidRDefault="00371160">
            <w:pPr>
              <w:jc w:val="right"/>
              <w:rPr>
                <w:sz w:val="18"/>
                <w:szCs w:val="18"/>
              </w:rPr>
            </w:pPr>
          </w:p>
        </w:tc>
        <w:tc>
          <w:tcPr>
            <w:tcW w:w="1417" w:type="dxa"/>
            <w:vAlign w:val="bottom"/>
            <w:tcPrChange w:id="1244" w:author="Gülşah Tuba Ünlü (Open)&#10;" w:date="2011-02-12T14:02:00Z">
              <w:tcPr>
                <w:tcW w:w="1417" w:type="dxa"/>
                <w:vAlign w:val="bottom"/>
              </w:tcPr>
            </w:tcPrChange>
          </w:tcPr>
          <w:p w:rsidR="00371160" w:rsidRDefault="00371160">
            <w:pPr>
              <w:jc w:val="right"/>
              <w:rPr>
                <w:sz w:val="18"/>
                <w:szCs w:val="18"/>
              </w:rPr>
            </w:pPr>
          </w:p>
        </w:tc>
        <w:tc>
          <w:tcPr>
            <w:tcW w:w="1276" w:type="dxa"/>
            <w:vAlign w:val="bottom"/>
            <w:tcPrChange w:id="1245" w:author="Gülşah Tuba Ünlü (Open)&#10;" w:date="2011-02-12T14:02:00Z">
              <w:tcPr>
                <w:tcW w:w="1276" w:type="dxa"/>
                <w:vAlign w:val="bottom"/>
              </w:tcPr>
            </w:tcPrChange>
          </w:tcPr>
          <w:p w:rsidR="00371160" w:rsidRDefault="00371160">
            <w:pPr>
              <w:jc w:val="right"/>
              <w:rPr>
                <w:sz w:val="18"/>
                <w:szCs w:val="18"/>
              </w:rPr>
            </w:pPr>
          </w:p>
        </w:tc>
        <w:tc>
          <w:tcPr>
            <w:tcW w:w="1317" w:type="dxa"/>
            <w:vAlign w:val="bottom"/>
            <w:tcPrChange w:id="1246" w:author="Gülşah Tuba Ünlü (Open)&#10;" w:date="2011-02-12T14:02:00Z">
              <w:tcPr>
                <w:tcW w:w="1317" w:type="dxa"/>
                <w:vAlign w:val="bottom"/>
              </w:tcPr>
            </w:tcPrChange>
          </w:tcPr>
          <w:p w:rsidR="00371160" w:rsidRDefault="00371160">
            <w:pPr>
              <w:jc w:val="right"/>
              <w:rPr>
                <w:sz w:val="18"/>
                <w:szCs w:val="18"/>
              </w:rPr>
            </w:pPr>
          </w:p>
        </w:tc>
        <w:tc>
          <w:tcPr>
            <w:tcW w:w="992" w:type="dxa"/>
            <w:vAlign w:val="bottom"/>
            <w:tcPrChange w:id="1247" w:author="Gülşah Tuba Ünlü (Open)&#10;" w:date="2011-02-12T14:02:00Z">
              <w:tcPr>
                <w:tcW w:w="992" w:type="dxa"/>
                <w:vAlign w:val="bottom"/>
              </w:tcPr>
            </w:tcPrChange>
          </w:tcPr>
          <w:p w:rsidR="00371160" w:rsidRDefault="00371160">
            <w:pPr>
              <w:jc w:val="right"/>
              <w:rPr>
                <w:sz w:val="18"/>
                <w:szCs w:val="18"/>
              </w:rPr>
            </w:pPr>
          </w:p>
        </w:tc>
      </w:tr>
      <w:tr w:rsidR="00272B30" w:rsidRPr="00872466" w:rsidTr="00676BE1">
        <w:trPr>
          <w:trHeight w:val="284"/>
          <w:jc w:val="center"/>
          <w:trPrChange w:id="1248" w:author="Gülşah Tuba Ünlü (Open)&#10;" w:date="2011-02-12T14:02:00Z">
            <w:trPr>
              <w:trHeight w:val="284"/>
              <w:jc w:val="center"/>
            </w:trPr>
          </w:trPrChange>
        </w:trPr>
        <w:tc>
          <w:tcPr>
            <w:tcW w:w="2634" w:type="dxa"/>
            <w:vAlign w:val="bottom"/>
            <w:tcPrChange w:id="1249" w:author="Gülşah Tuba Ünlü (Open)&#10;" w:date="2011-02-12T14:02:00Z">
              <w:tcPr>
                <w:tcW w:w="2532" w:type="dxa"/>
                <w:vAlign w:val="bottom"/>
              </w:tcPr>
            </w:tcPrChange>
          </w:tcPr>
          <w:p w:rsidR="00371160" w:rsidRDefault="009658B8">
            <w:pPr>
              <w:rPr>
                <w:b/>
                <w:bCs/>
                <w:sz w:val="18"/>
                <w:szCs w:val="18"/>
              </w:rPr>
            </w:pPr>
            <w:r>
              <w:rPr>
                <w:b/>
                <w:bCs/>
                <w:sz w:val="18"/>
                <w:szCs w:val="18"/>
              </w:rPr>
              <w:t>Riskten Korunma Amaçlı Türev Finansal Araçlar</w:t>
            </w:r>
          </w:p>
        </w:tc>
        <w:tc>
          <w:tcPr>
            <w:tcW w:w="1315" w:type="dxa"/>
            <w:vAlign w:val="bottom"/>
            <w:tcPrChange w:id="1250"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w:t>
            </w:r>
          </w:p>
        </w:tc>
        <w:tc>
          <w:tcPr>
            <w:tcW w:w="1276" w:type="dxa"/>
            <w:vAlign w:val="bottom"/>
            <w:tcPrChange w:id="1251"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417" w:type="dxa"/>
            <w:vAlign w:val="bottom"/>
            <w:tcPrChange w:id="1252"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w:t>
            </w:r>
          </w:p>
        </w:tc>
        <w:tc>
          <w:tcPr>
            <w:tcW w:w="1276" w:type="dxa"/>
            <w:vAlign w:val="bottom"/>
            <w:tcPrChange w:id="1253"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317" w:type="dxa"/>
            <w:vAlign w:val="bottom"/>
            <w:tcPrChange w:id="1254" w:author="Gülşah Tuba Ünlü (Open)&#10;" w:date="2011-02-12T14:02:00Z">
              <w:tcPr>
                <w:tcW w:w="1317" w:type="dxa"/>
                <w:vAlign w:val="bottom"/>
              </w:tcPr>
            </w:tcPrChange>
          </w:tcPr>
          <w:p w:rsidR="00371160" w:rsidRDefault="009658B8">
            <w:pPr>
              <w:jc w:val="right"/>
              <w:rPr>
                <w:b/>
                <w:bCs/>
                <w:sz w:val="18"/>
                <w:szCs w:val="18"/>
              </w:rPr>
            </w:pPr>
            <w:r>
              <w:rPr>
                <w:b/>
                <w:bCs/>
                <w:sz w:val="18"/>
                <w:szCs w:val="18"/>
              </w:rPr>
              <w:t>-</w:t>
            </w:r>
          </w:p>
        </w:tc>
        <w:tc>
          <w:tcPr>
            <w:tcW w:w="992" w:type="dxa"/>
            <w:vAlign w:val="bottom"/>
            <w:tcPrChange w:id="1255" w:author="Gülşah Tuba Ünlü (Open)&#10;" w:date="2011-02-12T14:02:00Z">
              <w:tcPr>
                <w:tcW w:w="992" w:type="dxa"/>
                <w:vAlign w:val="bottom"/>
              </w:tcPr>
            </w:tcPrChange>
          </w:tcPr>
          <w:p w:rsidR="00371160" w:rsidRDefault="009658B8">
            <w:pPr>
              <w:jc w:val="right"/>
              <w:rPr>
                <w:b/>
                <w:bCs/>
                <w:sz w:val="18"/>
                <w:szCs w:val="18"/>
              </w:rPr>
            </w:pPr>
            <w:r>
              <w:rPr>
                <w:b/>
                <w:bCs/>
                <w:sz w:val="18"/>
                <w:szCs w:val="18"/>
              </w:rPr>
              <w:t>-</w:t>
            </w:r>
          </w:p>
        </w:tc>
      </w:tr>
      <w:tr w:rsidR="00272B30" w:rsidRPr="00872466" w:rsidTr="00676BE1">
        <w:trPr>
          <w:trHeight w:val="284"/>
          <w:jc w:val="center"/>
          <w:trPrChange w:id="1256" w:author="Gülşah Tuba Ünlü (Open)&#10;" w:date="2011-02-12T14:02:00Z">
            <w:trPr>
              <w:trHeight w:val="284"/>
              <w:jc w:val="center"/>
            </w:trPr>
          </w:trPrChange>
        </w:trPr>
        <w:tc>
          <w:tcPr>
            <w:tcW w:w="2634" w:type="dxa"/>
            <w:vAlign w:val="bottom"/>
            <w:tcPrChange w:id="1257" w:author="Gülşah Tuba Ünlü (Open)&#10;" w:date="2011-02-12T14:02:00Z">
              <w:tcPr>
                <w:tcW w:w="2532" w:type="dxa"/>
                <w:vAlign w:val="bottom"/>
              </w:tcPr>
            </w:tcPrChange>
          </w:tcPr>
          <w:p w:rsidR="00371160" w:rsidRDefault="009658B8">
            <w:pPr>
              <w:ind w:left="255"/>
              <w:rPr>
                <w:sz w:val="18"/>
                <w:szCs w:val="18"/>
              </w:rPr>
            </w:pPr>
            <w:r>
              <w:rPr>
                <w:sz w:val="18"/>
                <w:szCs w:val="18"/>
              </w:rPr>
              <w:t>Gerçeğe Uygun Değer Riskinden Korunma Amaçlı İşlemler</w:t>
            </w:r>
          </w:p>
        </w:tc>
        <w:tc>
          <w:tcPr>
            <w:tcW w:w="1315" w:type="dxa"/>
            <w:vAlign w:val="bottom"/>
            <w:tcPrChange w:id="1258" w:author="Gülşah Tuba Ünlü (Open)&#10;" w:date="2011-02-12T14:02:00Z">
              <w:tcPr>
                <w:tcW w:w="1417" w:type="dxa"/>
                <w:vAlign w:val="bottom"/>
              </w:tcPr>
            </w:tcPrChange>
          </w:tcPr>
          <w:p w:rsidR="00371160" w:rsidRDefault="009658B8">
            <w:pPr>
              <w:jc w:val="right"/>
              <w:rPr>
                <w:sz w:val="18"/>
                <w:szCs w:val="18"/>
              </w:rPr>
            </w:pPr>
            <w:r>
              <w:rPr>
                <w:sz w:val="18"/>
                <w:szCs w:val="18"/>
              </w:rPr>
              <w:t>-</w:t>
            </w:r>
          </w:p>
        </w:tc>
        <w:tc>
          <w:tcPr>
            <w:tcW w:w="1276" w:type="dxa"/>
            <w:vAlign w:val="bottom"/>
            <w:tcPrChange w:id="1259" w:author="Gülşah Tuba Ünlü (Open)&#10;" w:date="2011-02-12T14:02:00Z">
              <w:tcPr>
                <w:tcW w:w="1276" w:type="dxa"/>
                <w:vAlign w:val="bottom"/>
              </w:tcPr>
            </w:tcPrChange>
          </w:tcPr>
          <w:p w:rsidR="00371160" w:rsidRDefault="009658B8">
            <w:pPr>
              <w:jc w:val="right"/>
              <w:rPr>
                <w:sz w:val="18"/>
                <w:szCs w:val="18"/>
              </w:rPr>
            </w:pPr>
            <w:r>
              <w:rPr>
                <w:sz w:val="18"/>
                <w:szCs w:val="18"/>
              </w:rPr>
              <w:t>-</w:t>
            </w:r>
          </w:p>
        </w:tc>
        <w:tc>
          <w:tcPr>
            <w:tcW w:w="1417" w:type="dxa"/>
            <w:vAlign w:val="bottom"/>
            <w:tcPrChange w:id="1260" w:author="Gülşah Tuba Ünlü (Open)&#10;" w:date="2011-02-12T14:02:00Z">
              <w:tcPr>
                <w:tcW w:w="1417" w:type="dxa"/>
                <w:vAlign w:val="bottom"/>
              </w:tcPr>
            </w:tcPrChange>
          </w:tcPr>
          <w:p w:rsidR="00371160" w:rsidRDefault="009658B8">
            <w:pPr>
              <w:jc w:val="right"/>
              <w:rPr>
                <w:sz w:val="18"/>
                <w:szCs w:val="18"/>
              </w:rPr>
            </w:pPr>
            <w:r>
              <w:rPr>
                <w:sz w:val="18"/>
                <w:szCs w:val="18"/>
              </w:rPr>
              <w:t>-</w:t>
            </w:r>
          </w:p>
        </w:tc>
        <w:tc>
          <w:tcPr>
            <w:tcW w:w="1276" w:type="dxa"/>
            <w:vAlign w:val="bottom"/>
            <w:tcPrChange w:id="1261" w:author="Gülşah Tuba Ünlü (Open)&#10;" w:date="2011-02-12T14:02:00Z">
              <w:tcPr>
                <w:tcW w:w="1276" w:type="dxa"/>
                <w:vAlign w:val="bottom"/>
              </w:tcPr>
            </w:tcPrChange>
          </w:tcPr>
          <w:p w:rsidR="00371160" w:rsidRDefault="009658B8">
            <w:pPr>
              <w:jc w:val="right"/>
              <w:rPr>
                <w:sz w:val="18"/>
                <w:szCs w:val="18"/>
              </w:rPr>
            </w:pPr>
            <w:r>
              <w:rPr>
                <w:sz w:val="18"/>
                <w:szCs w:val="18"/>
              </w:rPr>
              <w:t>-</w:t>
            </w:r>
          </w:p>
        </w:tc>
        <w:tc>
          <w:tcPr>
            <w:tcW w:w="1317" w:type="dxa"/>
            <w:vAlign w:val="bottom"/>
            <w:tcPrChange w:id="1262" w:author="Gülşah Tuba Ünlü (Open)&#10;" w:date="2011-02-12T14:02:00Z">
              <w:tcPr>
                <w:tcW w:w="1317" w:type="dxa"/>
                <w:vAlign w:val="bottom"/>
              </w:tcPr>
            </w:tcPrChange>
          </w:tcPr>
          <w:p w:rsidR="00371160" w:rsidRDefault="009658B8">
            <w:pPr>
              <w:jc w:val="right"/>
              <w:rPr>
                <w:sz w:val="18"/>
                <w:szCs w:val="18"/>
              </w:rPr>
            </w:pPr>
            <w:r>
              <w:rPr>
                <w:sz w:val="18"/>
                <w:szCs w:val="18"/>
              </w:rPr>
              <w:t>-</w:t>
            </w:r>
          </w:p>
        </w:tc>
        <w:tc>
          <w:tcPr>
            <w:tcW w:w="992" w:type="dxa"/>
            <w:vAlign w:val="bottom"/>
            <w:tcPrChange w:id="1263" w:author="Gülşah Tuba Ünlü (Open)&#10;" w:date="2011-02-12T14:02:00Z">
              <w:tcPr>
                <w:tcW w:w="992" w:type="dxa"/>
                <w:vAlign w:val="bottom"/>
              </w:tcPr>
            </w:tcPrChange>
          </w:tcPr>
          <w:p w:rsidR="00371160" w:rsidRDefault="009658B8">
            <w:pPr>
              <w:jc w:val="right"/>
              <w:rPr>
                <w:sz w:val="18"/>
                <w:szCs w:val="18"/>
              </w:rPr>
            </w:pPr>
            <w:r>
              <w:rPr>
                <w:sz w:val="18"/>
                <w:szCs w:val="18"/>
              </w:rPr>
              <w:t>-</w:t>
            </w:r>
          </w:p>
        </w:tc>
      </w:tr>
      <w:tr w:rsidR="00272B30" w:rsidRPr="00872466" w:rsidTr="00676BE1">
        <w:trPr>
          <w:trHeight w:val="284"/>
          <w:jc w:val="center"/>
          <w:trPrChange w:id="1264" w:author="Gülşah Tuba Ünlü (Open)&#10;" w:date="2011-02-12T14:02:00Z">
            <w:trPr>
              <w:trHeight w:val="284"/>
              <w:jc w:val="center"/>
            </w:trPr>
          </w:trPrChange>
        </w:trPr>
        <w:tc>
          <w:tcPr>
            <w:tcW w:w="2634" w:type="dxa"/>
            <w:vAlign w:val="bottom"/>
            <w:tcPrChange w:id="1265" w:author="Gülşah Tuba Ünlü (Open)&#10;" w:date="2011-02-12T14:02:00Z">
              <w:tcPr>
                <w:tcW w:w="2532" w:type="dxa"/>
                <w:vAlign w:val="bottom"/>
              </w:tcPr>
            </w:tcPrChange>
          </w:tcPr>
          <w:p w:rsidR="00371160" w:rsidRDefault="009658B8">
            <w:pPr>
              <w:rPr>
                <w:b/>
                <w:bCs/>
                <w:sz w:val="18"/>
                <w:szCs w:val="18"/>
              </w:rPr>
            </w:pPr>
            <w:r>
              <w:rPr>
                <w:b/>
                <w:bCs/>
                <w:sz w:val="18"/>
                <w:szCs w:val="18"/>
              </w:rPr>
              <w:t>Alım-Satım Amaçlı İşlemler</w:t>
            </w:r>
          </w:p>
        </w:tc>
        <w:tc>
          <w:tcPr>
            <w:tcW w:w="1315" w:type="dxa"/>
            <w:vAlign w:val="bottom"/>
            <w:tcPrChange w:id="1266"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448.699</w:t>
            </w:r>
          </w:p>
        </w:tc>
        <w:tc>
          <w:tcPr>
            <w:tcW w:w="1276" w:type="dxa"/>
            <w:vAlign w:val="bottom"/>
            <w:tcPrChange w:id="1267"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417" w:type="dxa"/>
            <w:vAlign w:val="bottom"/>
            <w:tcPrChange w:id="1268"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w:t>
            </w:r>
          </w:p>
        </w:tc>
        <w:tc>
          <w:tcPr>
            <w:tcW w:w="1276" w:type="dxa"/>
            <w:vAlign w:val="bottom"/>
            <w:tcPrChange w:id="1269"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317" w:type="dxa"/>
            <w:vAlign w:val="bottom"/>
            <w:tcPrChange w:id="1270" w:author="Gülşah Tuba Ünlü (Open)&#10;" w:date="2011-02-12T14:02:00Z">
              <w:tcPr>
                <w:tcW w:w="1317" w:type="dxa"/>
                <w:vAlign w:val="bottom"/>
              </w:tcPr>
            </w:tcPrChange>
          </w:tcPr>
          <w:p w:rsidR="00371160" w:rsidRDefault="009658B8">
            <w:pPr>
              <w:jc w:val="right"/>
              <w:rPr>
                <w:b/>
                <w:bCs/>
                <w:sz w:val="18"/>
                <w:szCs w:val="18"/>
              </w:rPr>
            </w:pPr>
            <w:r>
              <w:rPr>
                <w:b/>
                <w:bCs/>
                <w:sz w:val="18"/>
                <w:szCs w:val="18"/>
              </w:rPr>
              <w:t>-</w:t>
            </w:r>
          </w:p>
        </w:tc>
        <w:tc>
          <w:tcPr>
            <w:tcW w:w="992" w:type="dxa"/>
            <w:vAlign w:val="bottom"/>
            <w:tcPrChange w:id="1271" w:author="Gülşah Tuba Ünlü (Open)&#10;" w:date="2011-02-12T14:02:00Z">
              <w:tcPr>
                <w:tcW w:w="992" w:type="dxa"/>
                <w:vAlign w:val="bottom"/>
              </w:tcPr>
            </w:tcPrChange>
          </w:tcPr>
          <w:p w:rsidR="00371160" w:rsidRDefault="009658B8">
            <w:pPr>
              <w:jc w:val="right"/>
              <w:rPr>
                <w:b/>
                <w:bCs/>
                <w:sz w:val="18"/>
                <w:szCs w:val="18"/>
              </w:rPr>
            </w:pPr>
            <w:r>
              <w:rPr>
                <w:b/>
                <w:bCs/>
                <w:sz w:val="18"/>
                <w:szCs w:val="18"/>
              </w:rPr>
              <w:t>448.699</w:t>
            </w:r>
          </w:p>
        </w:tc>
      </w:tr>
      <w:tr w:rsidR="00272B30" w:rsidRPr="00872466" w:rsidTr="00676BE1">
        <w:trPr>
          <w:trHeight w:val="284"/>
          <w:jc w:val="center"/>
          <w:trPrChange w:id="1272" w:author="Gülşah Tuba Ünlü (Open)&#10;" w:date="2011-02-12T14:02:00Z">
            <w:trPr>
              <w:trHeight w:val="284"/>
              <w:jc w:val="center"/>
            </w:trPr>
          </w:trPrChange>
        </w:trPr>
        <w:tc>
          <w:tcPr>
            <w:tcW w:w="2634" w:type="dxa"/>
            <w:vAlign w:val="bottom"/>
            <w:tcPrChange w:id="1273" w:author="Gülşah Tuba Ünlü (Open)&#10;" w:date="2011-02-12T14:02:00Z">
              <w:tcPr>
                <w:tcW w:w="2532" w:type="dxa"/>
                <w:vAlign w:val="bottom"/>
              </w:tcPr>
            </w:tcPrChange>
          </w:tcPr>
          <w:p w:rsidR="00371160" w:rsidRDefault="009658B8">
            <w:pPr>
              <w:ind w:firstLine="255"/>
              <w:rPr>
                <w:bCs/>
                <w:sz w:val="18"/>
                <w:szCs w:val="18"/>
              </w:rPr>
            </w:pPr>
            <w:r>
              <w:rPr>
                <w:bCs/>
                <w:sz w:val="18"/>
                <w:szCs w:val="18"/>
              </w:rPr>
              <w:t>Forward Sözleşmeleri Satım</w:t>
            </w:r>
          </w:p>
        </w:tc>
        <w:tc>
          <w:tcPr>
            <w:tcW w:w="1315" w:type="dxa"/>
            <w:noWrap/>
            <w:vAlign w:val="bottom"/>
            <w:tcPrChange w:id="1274" w:author="Gülşah Tuba Ünlü (Open)&#10;" w:date="2011-02-12T14:02:00Z">
              <w:tcPr>
                <w:tcW w:w="1417" w:type="dxa"/>
                <w:noWrap/>
                <w:vAlign w:val="bottom"/>
              </w:tcPr>
            </w:tcPrChange>
          </w:tcPr>
          <w:p w:rsidR="00371160" w:rsidRDefault="009658B8">
            <w:pPr>
              <w:jc w:val="right"/>
              <w:rPr>
                <w:bCs/>
                <w:sz w:val="18"/>
                <w:szCs w:val="18"/>
              </w:rPr>
            </w:pPr>
            <w:r>
              <w:rPr>
                <w:bCs/>
                <w:sz w:val="18"/>
                <w:szCs w:val="18"/>
              </w:rPr>
              <w:t>-</w:t>
            </w:r>
          </w:p>
        </w:tc>
        <w:tc>
          <w:tcPr>
            <w:tcW w:w="1276" w:type="dxa"/>
            <w:noWrap/>
            <w:vAlign w:val="bottom"/>
            <w:tcPrChange w:id="1275" w:author="Gülşah Tuba Ünlü (Open)&#10;" w:date="2011-02-12T14:02:00Z">
              <w:tcPr>
                <w:tcW w:w="1276" w:type="dxa"/>
                <w:noWrap/>
                <w:vAlign w:val="bottom"/>
              </w:tcPr>
            </w:tcPrChange>
          </w:tcPr>
          <w:p w:rsidR="00371160" w:rsidRDefault="009658B8">
            <w:pPr>
              <w:jc w:val="right"/>
              <w:rPr>
                <w:bCs/>
                <w:sz w:val="18"/>
                <w:szCs w:val="18"/>
              </w:rPr>
            </w:pPr>
            <w:r>
              <w:rPr>
                <w:bCs/>
                <w:sz w:val="18"/>
                <w:szCs w:val="18"/>
              </w:rPr>
              <w:t>-</w:t>
            </w:r>
          </w:p>
        </w:tc>
        <w:tc>
          <w:tcPr>
            <w:tcW w:w="1417" w:type="dxa"/>
            <w:noWrap/>
            <w:vAlign w:val="bottom"/>
            <w:tcPrChange w:id="1276" w:author="Gülşah Tuba Ünlü (Open)&#10;" w:date="2011-02-12T14:02:00Z">
              <w:tcPr>
                <w:tcW w:w="1417" w:type="dxa"/>
                <w:noWrap/>
                <w:vAlign w:val="bottom"/>
              </w:tcPr>
            </w:tcPrChange>
          </w:tcPr>
          <w:p w:rsidR="00371160" w:rsidRDefault="009658B8">
            <w:pPr>
              <w:jc w:val="right"/>
              <w:rPr>
                <w:bCs/>
                <w:sz w:val="18"/>
                <w:szCs w:val="18"/>
              </w:rPr>
            </w:pPr>
            <w:r>
              <w:rPr>
                <w:bCs/>
                <w:sz w:val="18"/>
                <w:szCs w:val="18"/>
              </w:rPr>
              <w:t>-</w:t>
            </w:r>
          </w:p>
        </w:tc>
        <w:tc>
          <w:tcPr>
            <w:tcW w:w="1276" w:type="dxa"/>
            <w:noWrap/>
            <w:vAlign w:val="bottom"/>
            <w:tcPrChange w:id="1277" w:author="Gülşah Tuba Ünlü (Open)&#10;" w:date="2011-02-12T14:02:00Z">
              <w:tcPr>
                <w:tcW w:w="1276" w:type="dxa"/>
                <w:noWrap/>
                <w:vAlign w:val="bottom"/>
              </w:tcPr>
            </w:tcPrChange>
          </w:tcPr>
          <w:p w:rsidR="00371160" w:rsidRDefault="009658B8">
            <w:pPr>
              <w:jc w:val="right"/>
              <w:rPr>
                <w:bCs/>
                <w:sz w:val="18"/>
                <w:szCs w:val="18"/>
              </w:rPr>
            </w:pPr>
            <w:r>
              <w:rPr>
                <w:bCs/>
                <w:sz w:val="18"/>
                <w:szCs w:val="18"/>
              </w:rPr>
              <w:t>-</w:t>
            </w:r>
          </w:p>
        </w:tc>
        <w:tc>
          <w:tcPr>
            <w:tcW w:w="1317" w:type="dxa"/>
            <w:noWrap/>
            <w:vAlign w:val="bottom"/>
            <w:tcPrChange w:id="1278" w:author="Gülşah Tuba Ünlü (Open)&#10;" w:date="2011-02-12T14:02:00Z">
              <w:tcPr>
                <w:tcW w:w="1317" w:type="dxa"/>
                <w:noWrap/>
                <w:vAlign w:val="bottom"/>
              </w:tcPr>
            </w:tcPrChange>
          </w:tcPr>
          <w:p w:rsidR="00371160" w:rsidRDefault="009658B8">
            <w:pPr>
              <w:jc w:val="right"/>
              <w:rPr>
                <w:bCs/>
                <w:sz w:val="18"/>
                <w:szCs w:val="18"/>
              </w:rPr>
            </w:pPr>
            <w:r>
              <w:rPr>
                <w:bCs/>
                <w:sz w:val="18"/>
                <w:szCs w:val="18"/>
              </w:rPr>
              <w:t>-</w:t>
            </w:r>
          </w:p>
        </w:tc>
        <w:tc>
          <w:tcPr>
            <w:tcW w:w="992" w:type="dxa"/>
            <w:vAlign w:val="bottom"/>
            <w:tcPrChange w:id="1279" w:author="Gülşah Tuba Ünlü (Open)&#10;" w:date="2011-02-12T14:02:00Z">
              <w:tcPr>
                <w:tcW w:w="992" w:type="dxa"/>
                <w:vAlign w:val="bottom"/>
              </w:tcPr>
            </w:tcPrChange>
          </w:tcPr>
          <w:p w:rsidR="00371160" w:rsidRDefault="009658B8">
            <w:pPr>
              <w:jc w:val="right"/>
              <w:rPr>
                <w:bCs/>
                <w:sz w:val="18"/>
                <w:szCs w:val="18"/>
              </w:rPr>
            </w:pPr>
            <w:r>
              <w:rPr>
                <w:bCs/>
                <w:sz w:val="18"/>
                <w:szCs w:val="18"/>
              </w:rPr>
              <w:t>-</w:t>
            </w:r>
          </w:p>
        </w:tc>
      </w:tr>
      <w:tr w:rsidR="00272B30" w:rsidRPr="00872466" w:rsidTr="00676BE1">
        <w:trPr>
          <w:trHeight w:val="284"/>
          <w:jc w:val="center"/>
          <w:trPrChange w:id="1280" w:author="Gülşah Tuba Ünlü (Open)&#10;" w:date="2011-02-12T14:02:00Z">
            <w:trPr>
              <w:trHeight w:val="284"/>
              <w:jc w:val="center"/>
            </w:trPr>
          </w:trPrChange>
        </w:trPr>
        <w:tc>
          <w:tcPr>
            <w:tcW w:w="2634" w:type="dxa"/>
            <w:vAlign w:val="bottom"/>
            <w:tcPrChange w:id="1281" w:author="Gülşah Tuba Ünlü (Open)&#10;" w:date="2011-02-12T14:02:00Z">
              <w:tcPr>
                <w:tcW w:w="2532" w:type="dxa"/>
                <w:vAlign w:val="bottom"/>
              </w:tcPr>
            </w:tcPrChange>
          </w:tcPr>
          <w:p w:rsidR="00371160" w:rsidRDefault="009658B8">
            <w:pPr>
              <w:ind w:firstLine="255"/>
              <w:rPr>
                <w:sz w:val="18"/>
                <w:szCs w:val="18"/>
              </w:rPr>
            </w:pPr>
            <w:r>
              <w:rPr>
                <w:sz w:val="18"/>
                <w:szCs w:val="18"/>
              </w:rPr>
              <w:t>Swap Satım Sözleşmesi</w:t>
            </w:r>
          </w:p>
        </w:tc>
        <w:tc>
          <w:tcPr>
            <w:tcW w:w="1315" w:type="dxa"/>
            <w:vAlign w:val="bottom"/>
            <w:tcPrChange w:id="1282" w:author="Gülşah Tuba Ünlü (Open)&#10;" w:date="2011-02-12T14:02:00Z">
              <w:tcPr>
                <w:tcW w:w="1417" w:type="dxa"/>
                <w:vAlign w:val="bottom"/>
              </w:tcPr>
            </w:tcPrChange>
          </w:tcPr>
          <w:p w:rsidR="00371160" w:rsidRDefault="009658B8">
            <w:pPr>
              <w:jc w:val="right"/>
              <w:rPr>
                <w:sz w:val="18"/>
                <w:szCs w:val="18"/>
              </w:rPr>
            </w:pPr>
            <w:r>
              <w:rPr>
                <w:sz w:val="18"/>
                <w:szCs w:val="18"/>
              </w:rPr>
              <w:t>448.699</w:t>
            </w:r>
          </w:p>
        </w:tc>
        <w:tc>
          <w:tcPr>
            <w:tcW w:w="1276" w:type="dxa"/>
            <w:vAlign w:val="bottom"/>
            <w:tcPrChange w:id="1283" w:author="Gülşah Tuba Ünlü (Open)&#10;" w:date="2011-02-12T14:02:00Z">
              <w:tcPr>
                <w:tcW w:w="1276" w:type="dxa"/>
                <w:vAlign w:val="bottom"/>
              </w:tcPr>
            </w:tcPrChange>
          </w:tcPr>
          <w:p w:rsidR="00371160" w:rsidRDefault="009658B8">
            <w:pPr>
              <w:jc w:val="right"/>
              <w:rPr>
                <w:sz w:val="18"/>
                <w:szCs w:val="18"/>
              </w:rPr>
            </w:pPr>
            <w:r>
              <w:rPr>
                <w:sz w:val="18"/>
                <w:szCs w:val="18"/>
              </w:rPr>
              <w:t>-</w:t>
            </w:r>
          </w:p>
        </w:tc>
        <w:tc>
          <w:tcPr>
            <w:tcW w:w="1417" w:type="dxa"/>
            <w:vAlign w:val="bottom"/>
            <w:tcPrChange w:id="1284" w:author="Gülşah Tuba Ünlü (Open)&#10;" w:date="2011-02-12T14:02:00Z">
              <w:tcPr>
                <w:tcW w:w="1417" w:type="dxa"/>
                <w:vAlign w:val="bottom"/>
              </w:tcPr>
            </w:tcPrChange>
          </w:tcPr>
          <w:p w:rsidR="00371160" w:rsidRDefault="009658B8">
            <w:pPr>
              <w:jc w:val="right"/>
              <w:rPr>
                <w:sz w:val="18"/>
                <w:szCs w:val="18"/>
              </w:rPr>
            </w:pPr>
            <w:r>
              <w:rPr>
                <w:sz w:val="18"/>
                <w:szCs w:val="18"/>
              </w:rPr>
              <w:t>-</w:t>
            </w:r>
          </w:p>
        </w:tc>
        <w:tc>
          <w:tcPr>
            <w:tcW w:w="1276" w:type="dxa"/>
            <w:vAlign w:val="bottom"/>
            <w:tcPrChange w:id="1285" w:author="Gülşah Tuba Ünlü (Open)&#10;" w:date="2011-02-12T14:02:00Z">
              <w:tcPr>
                <w:tcW w:w="1276" w:type="dxa"/>
                <w:vAlign w:val="bottom"/>
              </w:tcPr>
            </w:tcPrChange>
          </w:tcPr>
          <w:p w:rsidR="00371160" w:rsidRDefault="009658B8">
            <w:pPr>
              <w:jc w:val="right"/>
              <w:rPr>
                <w:sz w:val="18"/>
                <w:szCs w:val="18"/>
              </w:rPr>
            </w:pPr>
            <w:r>
              <w:rPr>
                <w:sz w:val="18"/>
                <w:szCs w:val="18"/>
              </w:rPr>
              <w:t>-</w:t>
            </w:r>
          </w:p>
        </w:tc>
        <w:tc>
          <w:tcPr>
            <w:tcW w:w="1317" w:type="dxa"/>
            <w:vAlign w:val="bottom"/>
            <w:tcPrChange w:id="1286" w:author="Gülşah Tuba Ünlü (Open)&#10;" w:date="2011-02-12T14:02:00Z">
              <w:tcPr>
                <w:tcW w:w="1317" w:type="dxa"/>
                <w:vAlign w:val="bottom"/>
              </w:tcPr>
            </w:tcPrChange>
          </w:tcPr>
          <w:p w:rsidR="00371160" w:rsidRDefault="009658B8">
            <w:pPr>
              <w:jc w:val="right"/>
              <w:rPr>
                <w:sz w:val="18"/>
                <w:szCs w:val="18"/>
              </w:rPr>
            </w:pPr>
            <w:r>
              <w:rPr>
                <w:sz w:val="18"/>
                <w:szCs w:val="18"/>
              </w:rPr>
              <w:t>-</w:t>
            </w:r>
          </w:p>
        </w:tc>
        <w:tc>
          <w:tcPr>
            <w:tcW w:w="992" w:type="dxa"/>
            <w:vAlign w:val="bottom"/>
            <w:tcPrChange w:id="1287" w:author="Gülşah Tuba Ünlü (Open)&#10;" w:date="2011-02-12T14:02:00Z">
              <w:tcPr>
                <w:tcW w:w="992" w:type="dxa"/>
                <w:vAlign w:val="bottom"/>
              </w:tcPr>
            </w:tcPrChange>
          </w:tcPr>
          <w:p w:rsidR="00371160" w:rsidRDefault="009658B8">
            <w:pPr>
              <w:jc w:val="right"/>
              <w:rPr>
                <w:sz w:val="18"/>
                <w:szCs w:val="18"/>
              </w:rPr>
            </w:pPr>
            <w:r>
              <w:rPr>
                <w:sz w:val="18"/>
                <w:szCs w:val="18"/>
              </w:rPr>
              <w:t>448.699</w:t>
            </w:r>
          </w:p>
        </w:tc>
      </w:tr>
      <w:tr w:rsidR="00272B30" w:rsidRPr="00872466" w:rsidTr="00676BE1">
        <w:trPr>
          <w:trHeight w:val="284"/>
          <w:jc w:val="center"/>
          <w:trPrChange w:id="1288" w:author="Gülşah Tuba Ünlü (Open)&#10;" w:date="2011-02-12T14:02:00Z">
            <w:trPr>
              <w:trHeight w:val="284"/>
              <w:jc w:val="center"/>
            </w:trPr>
          </w:trPrChange>
        </w:trPr>
        <w:tc>
          <w:tcPr>
            <w:tcW w:w="2634" w:type="dxa"/>
            <w:vAlign w:val="bottom"/>
            <w:tcPrChange w:id="1289" w:author="Gülşah Tuba Ünlü (Open)&#10;" w:date="2011-02-12T14:02:00Z">
              <w:tcPr>
                <w:tcW w:w="2532" w:type="dxa"/>
                <w:vAlign w:val="bottom"/>
              </w:tcPr>
            </w:tcPrChange>
          </w:tcPr>
          <w:p w:rsidR="00371160" w:rsidRDefault="009658B8">
            <w:pPr>
              <w:rPr>
                <w:b/>
                <w:bCs/>
                <w:sz w:val="18"/>
                <w:szCs w:val="18"/>
              </w:rPr>
            </w:pPr>
            <w:r>
              <w:rPr>
                <w:b/>
                <w:bCs/>
                <w:sz w:val="18"/>
                <w:szCs w:val="18"/>
              </w:rPr>
              <w:t>Toplam</w:t>
            </w:r>
          </w:p>
        </w:tc>
        <w:tc>
          <w:tcPr>
            <w:tcW w:w="1315" w:type="dxa"/>
            <w:vAlign w:val="bottom"/>
            <w:tcPrChange w:id="1290"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448.699</w:t>
            </w:r>
          </w:p>
        </w:tc>
        <w:tc>
          <w:tcPr>
            <w:tcW w:w="1276" w:type="dxa"/>
            <w:vAlign w:val="bottom"/>
            <w:tcPrChange w:id="1291"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417" w:type="dxa"/>
            <w:vAlign w:val="bottom"/>
            <w:tcPrChange w:id="1292" w:author="Gülşah Tuba Ünlü (Open)&#10;" w:date="2011-02-12T14:02:00Z">
              <w:tcPr>
                <w:tcW w:w="1417" w:type="dxa"/>
                <w:vAlign w:val="bottom"/>
              </w:tcPr>
            </w:tcPrChange>
          </w:tcPr>
          <w:p w:rsidR="00371160" w:rsidRDefault="009658B8">
            <w:pPr>
              <w:jc w:val="right"/>
              <w:rPr>
                <w:b/>
                <w:bCs/>
                <w:sz w:val="18"/>
                <w:szCs w:val="18"/>
              </w:rPr>
            </w:pPr>
            <w:r>
              <w:rPr>
                <w:b/>
                <w:bCs/>
                <w:sz w:val="18"/>
                <w:szCs w:val="18"/>
              </w:rPr>
              <w:t>-</w:t>
            </w:r>
          </w:p>
        </w:tc>
        <w:tc>
          <w:tcPr>
            <w:tcW w:w="1276" w:type="dxa"/>
            <w:vAlign w:val="bottom"/>
            <w:tcPrChange w:id="1293" w:author="Gülşah Tuba Ünlü (Open)&#10;" w:date="2011-02-12T14:02:00Z">
              <w:tcPr>
                <w:tcW w:w="1276" w:type="dxa"/>
                <w:vAlign w:val="bottom"/>
              </w:tcPr>
            </w:tcPrChange>
          </w:tcPr>
          <w:p w:rsidR="00371160" w:rsidRDefault="009658B8">
            <w:pPr>
              <w:jc w:val="right"/>
              <w:rPr>
                <w:b/>
                <w:bCs/>
                <w:sz w:val="18"/>
                <w:szCs w:val="18"/>
              </w:rPr>
            </w:pPr>
            <w:r>
              <w:rPr>
                <w:b/>
                <w:bCs/>
                <w:sz w:val="18"/>
                <w:szCs w:val="18"/>
              </w:rPr>
              <w:t>-</w:t>
            </w:r>
          </w:p>
        </w:tc>
        <w:tc>
          <w:tcPr>
            <w:tcW w:w="1317" w:type="dxa"/>
            <w:vAlign w:val="bottom"/>
            <w:tcPrChange w:id="1294" w:author="Gülşah Tuba Ünlü (Open)&#10;" w:date="2011-02-12T14:02:00Z">
              <w:tcPr>
                <w:tcW w:w="1317" w:type="dxa"/>
                <w:vAlign w:val="bottom"/>
              </w:tcPr>
            </w:tcPrChange>
          </w:tcPr>
          <w:p w:rsidR="00371160" w:rsidRDefault="009658B8">
            <w:pPr>
              <w:jc w:val="right"/>
              <w:rPr>
                <w:b/>
                <w:bCs/>
                <w:sz w:val="18"/>
                <w:szCs w:val="18"/>
              </w:rPr>
            </w:pPr>
            <w:r>
              <w:rPr>
                <w:b/>
                <w:bCs/>
                <w:sz w:val="18"/>
                <w:szCs w:val="18"/>
              </w:rPr>
              <w:t>-</w:t>
            </w:r>
          </w:p>
        </w:tc>
        <w:tc>
          <w:tcPr>
            <w:tcW w:w="992" w:type="dxa"/>
            <w:vAlign w:val="bottom"/>
            <w:tcPrChange w:id="1295" w:author="Gülşah Tuba Ünlü (Open)&#10;" w:date="2011-02-12T14:02:00Z">
              <w:tcPr>
                <w:tcW w:w="992" w:type="dxa"/>
                <w:vAlign w:val="bottom"/>
              </w:tcPr>
            </w:tcPrChange>
          </w:tcPr>
          <w:p w:rsidR="00371160" w:rsidRDefault="009658B8">
            <w:pPr>
              <w:jc w:val="right"/>
              <w:rPr>
                <w:b/>
                <w:bCs/>
                <w:sz w:val="18"/>
                <w:szCs w:val="18"/>
              </w:rPr>
            </w:pPr>
            <w:r>
              <w:rPr>
                <w:b/>
                <w:bCs/>
                <w:sz w:val="18"/>
                <w:szCs w:val="18"/>
              </w:rPr>
              <w:t>448.699</w:t>
            </w:r>
          </w:p>
        </w:tc>
      </w:tr>
    </w:tbl>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9658B8">
      <w:pPr>
        <w:ind w:left="720" w:hanging="720"/>
        <w:jc w:val="both"/>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18"/>
          <w:szCs w:val="18"/>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jc w:val="both"/>
        <w:rPr>
          <w:b/>
          <w:bCs/>
          <w:sz w:val="22"/>
          <w:szCs w:val="22"/>
          <w:lang w:val="tr-TR"/>
        </w:rPr>
      </w:pPr>
    </w:p>
    <w:p w:rsidR="00371160" w:rsidRDefault="009658B8">
      <w:pPr>
        <w:ind w:left="720" w:right="-322" w:hanging="720"/>
        <w:jc w:val="both"/>
        <w:rPr>
          <w:b/>
          <w:bCs/>
          <w:sz w:val="22"/>
          <w:szCs w:val="22"/>
          <w:lang w:val="tr-TR"/>
        </w:rPr>
      </w:pPr>
      <w:r>
        <w:rPr>
          <w:b/>
          <w:bCs/>
          <w:sz w:val="22"/>
          <w:szCs w:val="22"/>
          <w:lang w:val="tr-TR"/>
        </w:rPr>
        <w:t>VIII.</w:t>
      </w:r>
      <w:r>
        <w:rPr>
          <w:b/>
          <w:bCs/>
          <w:sz w:val="22"/>
          <w:szCs w:val="22"/>
          <w:lang w:val="tr-TR"/>
        </w:rPr>
        <w:tab/>
        <w:t>Finansal Varlık ve Yükümlülüklerin Gerçeğe Uygun Değeri İle Gösterilmesine İlişkin Açıklamalar</w:t>
      </w:r>
    </w:p>
    <w:p w:rsidR="00371160" w:rsidRDefault="009658B8">
      <w:pPr>
        <w:ind w:left="720"/>
        <w:jc w:val="both"/>
        <w:rPr>
          <w:b/>
          <w:bCs/>
          <w:sz w:val="22"/>
          <w:szCs w:val="22"/>
          <w:lang w:val="tr-TR"/>
        </w:rPr>
      </w:pPr>
      <w:r>
        <w:rPr>
          <w:b/>
          <w:bCs/>
          <w:sz w:val="22"/>
          <w:szCs w:val="22"/>
          <w:lang w:val="tr-TR"/>
        </w:rPr>
        <w:tab/>
      </w:r>
    </w:p>
    <w:p w:rsidR="00371160" w:rsidRDefault="009658B8">
      <w:pPr>
        <w:ind w:left="720"/>
        <w:jc w:val="both"/>
        <w:rPr>
          <w:sz w:val="22"/>
          <w:szCs w:val="22"/>
          <w:lang w:val="tr-TR"/>
        </w:rPr>
      </w:pPr>
      <w:r>
        <w:rPr>
          <w:sz w:val="22"/>
          <w:szCs w:val="22"/>
          <w:lang w:val="tr-TR"/>
        </w:rPr>
        <w:t xml:space="preserve">Kredi portföyünün tamamının kar payı oranları sabit olduğundan tahmini gerçeğe uygun değeri, iskonto edilmiş nakit akımlarının bulunmasıyla hesaplanır. </w:t>
      </w:r>
    </w:p>
    <w:p w:rsidR="00371160" w:rsidRDefault="00371160">
      <w:pPr>
        <w:ind w:left="720"/>
        <w:jc w:val="both"/>
        <w:rPr>
          <w:sz w:val="16"/>
          <w:szCs w:val="16"/>
          <w:lang w:val="tr-TR"/>
        </w:rPr>
      </w:pPr>
    </w:p>
    <w:p w:rsidR="00371160" w:rsidRDefault="009658B8">
      <w:pPr>
        <w:tabs>
          <w:tab w:val="left" w:pos="720"/>
        </w:tabs>
        <w:ind w:left="720" w:hanging="720"/>
        <w:jc w:val="both"/>
        <w:rPr>
          <w:sz w:val="22"/>
          <w:szCs w:val="22"/>
          <w:lang w:val="tr-TR"/>
        </w:rPr>
      </w:pPr>
      <w:r>
        <w:rPr>
          <w:sz w:val="22"/>
          <w:szCs w:val="22"/>
          <w:lang w:val="tr-TR"/>
        </w:rPr>
        <w:tab/>
        <w:t>Aşağıdaki tablo, finansal varlık ve yükümlülüklerin defter değeri ile gerçeğe uygun değerini göstermektedir. Defter değeri ilgili varlık ve yükümlülüklerin elde etme bedeli ve birikmiş kar payı reeskontlarının toplamını ifade etmektedir.</w:t>
      </w:r>
    </w:p>
    <w:p w:rsidR="00371160" w:rsidRDefault="00371160">
      <w:pPr>
        <w:tabs>
          <w:tab w:val="left" w:pos="720"/>
        </w:tabs>
        <w:spacing w:line="216" w:lineRule="auto"/>
        <w:rPr>
          <w:b/>
          <w:bCs/>
          <w:sz w:val="12"/>
          <w:szCs w:val="1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Change w:id="1296" w:author="Gülşah Tuba Ünlü (Open)&#10;" w:date="2011-02-14T13:37:00Z">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PrChange>
      </w:tblPr>
      <w:tblGrid>
        <w:gridCol w:w="4242"/>
        <w:gridCol w:w="1275"/>
        <w:gridCol w:w="1560"/>
        <w:gridCol w:w="992"/>
        <w:gridCol w:w="1276"/>
        <w:tblGridChange w:id="1297">
          <w:tblGrid>
            <w:gridCol w:w="2557"/>
            <w:gridCol w:w="1401"/>
            <w:gridCol w:w="1276"/>
            <w:gridCol w:w="737"/>
            <w:gridCol w:w="822"/>
            <w:gridCol w:w="1276"/>
            <w:gridCol w:w="1276"/>
          </w:tblGrid>
        </w:tblGridChange>
      </w:tblGrid>
      <w:tr w:rsidR="005D6D27" w:rsidRPr="00872466" w:rsidTr="00886CAE">
        <w:trPr>
          <w:cantSplit/>
          <w:trHeight w:val="240"/>
          <w:trPrChange w:id="1298" w:author="Gülşah Tuba Ünlü (Open)&#10;" w:date="2011-02-14T13:37:00Z">
            <w:trPr>
              <w:cantSplit/>
              <w:trHeight w:val="240"/>
            </w:trPr>
          </w:trPrChange>
        </w:trPr>
        <w:tc>
          <w:tcPr>
            <w:tcW w:w="4242" w:type="dxa"/>
            <w:vMerge w:val="restart"/>
            <w:tcMar>
              <w:top w:w="0" w:type="dxa"/>
              <w:left w:w="15" w:type="dxa"/>
              <w:bottom w:w="0" w:type="dxa"/>
              <w:right w:w="15" w:type="dxa"/>
            </w:tcMar>
            <w:vAlign w:val="bottom"/>
            <w:tcPrChange w:id="1299" w:author="Gülşah Tuba Ünlü (Open)&#10;" w:date="2011-02-14T13:37:00Z">
              <w:tcPr>
                <w:tcW w:w="2557" w:type="dxa"/>
                <w:vMerge w:val="restart"/>
                <w:tcMar>
                  <w:top w:w="0" w:type="dxa"/>
                  <w:left w:w="15" w:type="dxa"/>
                  <w:bottom w:w="0" w:type="dxa"/>
                  <w:right w:w="15" w:type="dxa"/>
                </w:tcMar>
                <w:vAlign w:val="bottom"/>
              </w:tcPr>
            </w:tcPrChange>
          </w:tcPr>
          <w:p w:rsidR="00371160" w:rsidRDefault="009658B8">
            <w:pPr>
              <w:pStyle w:val="Normal8nk"/>
              <w:rPr>
                <w:rFonts w:eastAsia="Arial Unicode MS"/>
              </w:rPr>
            </w:pPr>
            <w:r>
              <w:t> </w:t>
            </w:r>
          </w:p>
        </w:tc>
        <w:tc>
          <w:tcPr>
            <w:tcW w:w="2835" w:type="dxa"/>
            <w:gridSpan w:val="2"/>
            <w:tcMar>
              <w:top w:w="15" w:type="dxa"/>
              <w:left w:w="15" w:type="dxa"/>
              <w:bottom w:w="0" w:type="dxa"/>
              <w:right w:w="15" w:type="dxa"/>
            </w:tcMar>
            <w:vAlign w:val="bottom"/>
            <w:tcPrChange w:id="1300" w:author="Gülşah Tuba Ünlü (Open)&#10;" w:date="2011-02-14T13:37:00Z">
              <w:tcPr>
                <w:tcW w:w="3414" w:type="dxa"/>
                <w:gridSpan w:val="3"/>
                <w:tcMar>
                  <w:top w:w="15" w:type="dxa"/>
                  <w:left w:w="15" w:type="dxa"/>
                  <w:bottom w:w="0" w:type="dxa"/>
                  <w:right w:w="15" w:type="dxa"/>
                </w:tcMar>
                <w:vAlign w:val="bottom"/>
              </w:tcPr>
            </w:tcPrChange>
          </w:tcPr>
          <w:p w:rsidR="00371160" w:rsidRDefault="009658B8">
            <w:pPr>
              <w:pStyle w:val="Normal8nk"/>
              <w:jc w:val="center"/>
              <w:rPr>
                <w:rFonts w:eastAsia="Arial Unicode MS"/>
              </w:rPr>
            </w:pPr>
            <w:r>
              <w:t>Defter Değeri</w:t>
            </w:r>
          </w:p>
        </w:tc>
        <w:tc>
          <w:tcPr>
            <w:tcW w:w="2268" w:type="dxa"/>
            <w:gridSpan w:val="2"/>
            <w:vAlign w:val="bottom"/>
            <w:tcPrChange w:id="1301" w:author="Gülşah Tuba Ünlü (Open)&#10;" w:date="2011-02-14T13:37:00Z">
              <w:tcPr>
                <w:tcW w:w="3374" w:type="dxa"/>
                <w:gridSpan w:val="3"/>
                <w:vAlign w:val="bottom"/>
              </w:tcPr>
            </w:tcPrChange>
          </w:tcPr>
          <w:p w:rsidR="00371160" w:rsidRDefault="009658B8">
            <w:pPr>
              <w:pStyle w:val="Normal8nk"/>
              <w:jc w:val="center"/>
              <w:rPr>
                <w:rFonts w:eastAsia="Arial Unicode MS"/>
              </w:rPr>
            </w:pPr>
            <w:r>
              <w:rPr>
                <w:rFonts w:eastAsia="Arial Unicode MS"/>
              </w:rPr>
              <w:t>Rayiç Değer</w:t>
            </w:r>
          </w:p>
        </w:tc>
      </w:tr>
      <w:tr w:rsidR="00CF0532" w:rsidRPr="00872466" w:rsidTr="00886CAE">
        <w:tblPrEx>
          <w:tblPrExChange w:id="1302" w:author="Gülşah Tuba Ünlü (Open)&#10;" w:date="2011-02-14T13:37:00Z">
            <w:tblPrEx>
              <w:tblLayout w:type="fixed"/>
            </w:tblPrEx>
          </w:tblPrExChange>
        </w:tblPrEx>
        <w:trPr>
          <w:cantSplit/>
          <w:trHeight w:val="45"/>
          <w:trPrChange w:id="1303" w:author="Gülşah Tuba Ünlü (Open)&#10;" w:date="2011-02-14T13:37:00Z">
            <w:trPr>
              <w:cantSplit/>
              <w:trHeight w:val="45"/>
            </w:trPr>
          </w:trPrChange>
        </w:trPr>
        <w:tc>
          <w:tcPr>
            <w:tcW w:w="4242" w:type="dxa"/>
            <w:vMerge/>
            <w:vAlign w:val="center"/>
            <w:tcPrChange w:id="1304" w:author="Gülşah Tuba Ünlü (Open)&#10;" w:date="2011-02-14T13:37:00Z">
              <w:tcPr>
                <w:tcW w:w="3958" w:type="dxa"/>
                <w:gridSpan w:val="2"/>
                <w:vMerge/>
                <w:vAlign w:val="center"/>
              </w:tcPr>
            </w:tcPrChange>
          </w:tcPr>
          <w:p w:rsidR="00000000" w:rsidRDefault="006663F3">
            <w:pPr>
              <w:pStyle w:val="Normal8nk"/>
              <w:rPr>
                <w:rFonts w:eastAsia="Arial Unicode MS"/>
                <w:rPrChange w:id="1305" w:author="Asiye Mara (Open)&#10;" w:date="2011-02-14T12:31:00Z">
                  <w:rPr>
                    <w:rFonts w:ascii="Univers (WN)" w:eastAsia="Arial Unicode MS" w:hAnsi="Univers (WN)"/>
                    <w:b/>
                    <w:u w:val="single"/>
                  </w:rPr>
                </w:rPrChange>
              </w:rPr>
              <w:pPrChange w:id="1306" w:author="Asiye Mara (Open)&#10;" w:date="2011-02-14T12:30:00Z">
                <w:pPr>
                  <w:pStyle w:val="Normal8nk"/>
                  <w:numPr>
                    <w:numId w:val="1"/>
                  </w:numPr>
                  <w:tabs>
                    <w:tab w:val="num" w:pos="1086"/>
                  </w:tabs>
                  <w:spacing w:before="240"/>
                  <w:ind w:left="1086" w:hanging="720"/>
                  <w:outlineLvl w:val="0"/>
                </w:pPr>
              </w:pPrChange>
            </w:pPr>
          </w:p>
        </w:tc>
        <w:tc>
          <w:tcPr>
            <w:tcW w:w="1275" w:type="dxa"/>
            <w:tcMar>
              <w:top w:w="15" w:type="dxa"/>
              <w:left w:w="15" w:type="dxa"/>
              <w:bottom w:w="0" w:type="dxa"/>
              <w:right w:w="15" w:type="dxa"/>
            </w:tcMar>
            <w:vAlign w:val="bottom"/>
            <w:tcPrChange w:id="1307" w:author="Gülşah Tuba Ünlü (Open)&#10;" w:date="2011-02-14T13:37:00Z">
              <w:tcPr>
                <w:tcW w:w="1276" w:type="dxa"/>
                <w:tcMar>
                  <w:top w:w="15" w:type="dxa"/>
                  <w:left w:w="15" w:type="dxa"/>
                  <w:bottom w:w="0" w:type="dxa"/>
                  <w:right w:w="15" w:type="dxa"/>
                </w:tcMar>
                <w:vAlign w:val="bottom"/>
              </w:tcPr>
            </w:tcPrChange>
          </w:tcPr>
          <w:p w:rsidR="00371160" w:rsidRDefault="009658B8">
            <w:pPr>
              <w:pStyle w:val="Normal8nk"/>
              <w:jc w:val="center"/>
              <w:rPr>
                <w:rFonts w:eastAsia="Arial Unicode MS"/>
              </w:rPr>
            </w:pPr>
            <w:r>
              <w:t>Cari Dönem</w:t>
            </w:r>
          </w:p>
        </w:tc>
        <w:tc>
          <w:tcPr>
            <w:tcW w:w="1560" w:type="dxa"/>
            <w:tcMar>
              <w:top w:w="15" w:type="dxa"/>
              <w:left w:w="15" w:type="dxa"/>
              <w:bottom w:w="0" w:type="dxa"/>
              <w:right w:w="15" w:type="dxa"/>
            </w:tcMar>
            <w:vAlign w:val="bottom"/>
            <w:tcPrChange w:id="1308" w:author="Gülşah Tuba Ünlü (Open)&#10;" w:date="2011-02-14T13:37:00Z">
              <w:tcPr>
                <w:tcW w:w="1559" w:type="dxa"/>
                <w:gridSpan w:val="2"/>
                <w:tcMar>
                  <w:top w:w="15" w:type="dxa"/>
                  <w:left w:w="15" w:type="dxa"/>
                  <w:bottom w:w="0" w:type="dxa"/>
                  <w:right w:w="15" w:type="dxa"/>
                </w:tcMar>
                <w:vAlign w:val="bottom"/>
              </w:tcPr>
            </w:tcPrChange>
          </w:tcPr>
          <w:p w:rsidR="00371160" w:rsidRDefault="009658B8">
            <w:pPr>
              <w:pStyle w:val="Normal8nk"/>
              <w:jc w:val="center"/>
              <w:rPr>
                <w:rFonts w:eastAsia="Arial Unicode MS"/>
              </w:rPr>
            </w:pPr>
            <w:r>
              <w:rPr>
                <w:rFonts w:eastAsia="Arial Unicode MS"/>
              </w:rPr>
              <w:t>Önceki Dönem</w:t>
            </w:r>
          </w:p>
        </w:tc>
        <w:tc>
          <w:tcPr>
            <w:tcW w:w="992" w:type="dxa"/>
            <w:vAlign w:val="bottom"/>
            <w:tcPrChange w:id="1309" w:author="Gülşah Tuba Ünlü (Open)&#10;" w:date="2011-02-14T13:37:00Z">
              <w:tcPr>
                <w:tcW w:w="1276" w:type="dxa"/>
                <w:vAlign w:val="bottom"/>
              </w:tcPr>
            </w:tcPrChange>
          </w:tcPr>
          <w:p w:rsidR="00371160" w:rsidRDefault="009658B8">
            <w:pPr>
              <w:pStyle w:val="Normal8nk"/>
              <w:jc w:val="center"/>
              <w:rPr>
                <w:rFonts w:eastAsia="Arial Unicode MS"/>
              </w:rPr>
            </w:pPr>
            <w:r>
              <w:t>Cari Dönem</w:t>
            </w:r>
          </w:p>
        </w:tc>
        <w:tc>
          <w:tcPr>
            <w:tcW w:w="1276" w:type="dxa"/>
            <w:vAlign w:val="bottom"/>
            <w:tcPrChange w:id="1310" w:author="Gülşah Tuba Ünlü (Open)&#10;" w:date="2011-02-14T13:37:00Z">
              <w:tcPr>
                <w:tcW w:w="1276" w:type="dxa"/>
                <w:vAlign w:val="bottom"/>
              </w:tcPr>
            </w:tcPrChange>
          </w:tcPr>
          <w:p w:rsidR="00371160" w:rsidRDefault="009658B8">
            <w:pPr>
              <w:pStyle w:val="Normal8nk"/>
              <w:jc w:val="center"/>
            </w:pPr>
            <w:r>
              <w:t>Önceki Dönem</w:t>
            </w:r>
          </w:p>
        </w:tc>
      </w:tr>
      <w:tr w:rsidR="00CF0532" w:rsidRPr="00872466" w:rsidTr="00886CAE">
        <w:tblPrEx>
          <w:tblPrExChange w:id="1311" w:author="Gülşah Tuba Ünlü (Open)&#10;" w:date="2011-02-14T13:37:00Z">
            <w:tblPrEx>
              <w:tblLayout w:type="fixed"/>
            </w:tblPrEx>
          </w:tblPrExChange>
        </w:tblPrEx>
        <w:trPr>
          <w:trHeight w:val="240"/>
          <w:trPrChange w:id="1312" w:author="Gülşah Tuba Ünlü (Open)&#10;" w:date="2011-02-14T13:37:00Z">
            <w:trPr>
              <w:trHeight w:val="240"/>
            </w:trPr>
          </w:trPrChange>
        </w:trPr>
        <w:tc>
          <w:tcPr>
            <w:tcW w:w="4242" w:type="dxa"/>
            <w:tcMar>
              <w:top w:w="0" w:type="dxa"/>
              <w:left w:w="15" w:type="dxa"/>
              <w:bottom w:w="0" w:type="dxa"/>
              <w:right w:w="15" w:type="dxa"/>
            </w:tcMar>
            <w:vAlign w:val="center"/>
            <w:tcPrChange w:id="1313" w:author="Gülşah Tuba Ünlü (Open)&#10;" w:date="2011-02-14T13:37:00Z">
              <w:tcPr>
                <w:tcW w:w="3958" w:type="dxa"/>
                <w:gridSpan w:val="2"/>
                <w:tcMar>
                  <w:top w:w="0" w:type="dxa"/>
                  <w:left w:w="15" w:type="dxa"/>
                  <w:bottom w:w="0" w:type="dxa"/>
                  <w:right w:w="15" w:type="dxa"/>
                </w:tcMar>
                <w:vAlign w:val="center"/>
              </w:tcPr>
            </w:tcPrChange>
          </w:tcPr>
          <w:p w:rsidR="00371160" w:rsidRDefault="009658B8">
            <w:pPr>
              <w:pStyle w:val="Normal8nk"/>
              <w:rPr>
                <w:rFonts w:eastAsia="Arial Unicode MS"/>
                <w:b/>
              </w:rPr>
            </w:pPr>
            <w:r>
              <w:rPr>
                <w:b/>
              </w:rPr>
              <w:t>Finansal Varlıklar</w:t>
            </w:r>
          </w:p>
        </w:tc>
        <w:tc>
          <w:tcPr>
            <w:tcW w:w="1275" w:type="dxa"/>
            <w:tcMar>
              <w:top w:w="15" w:type="dxa"/>
              <w:left w:w="15" w:type="dxa"/>
              <w:bottom w:w="0" w:type="dxa"/>
              <w:right w:w="15" w:type="dxa"/>
            </w:tcMar>
            <w:vAlign w:val="bottom"/>
            <w:tcPrChange w:id="1314"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
                <w:bCs/>
                <w:sz w:val="18"/>
                <w:szCs w:val="18"/>
              </w:rPr>
            </w:pPr>
            <w:ins w:id="1315" w:author="Gülşah Tuba Ünlü (Open)&#10;" w:date="2011-02-12T10:51:00Z">
              <w:r>
                <w:rPr>
                  <w:b/>
                  <w:bCs/>
                  <w:sz w:val="18"/>
                  <w:szCs w:val="18"/>
                </w:rPr>
                <w:t>13.405.</w:t>
              </w:r>
            </w:ins>
            <w:ins w:id="1316" w:author="Gülşah Tuba Ünlü (Open)&#10;" w:date="2011-02-13T16:41:00Z">
              <w:r>
                <w:rPr>
                  <w:b/>
                  <w:bCs/>
                  <w:sz w:val="18"/>
                  <w:szCs w:val="18"/>
                </w:rPr>
                <w:t>855</w:t>
              </w:r>
            </w:ins>
            <w:del w:id="1317" w:author="Gülşah Tuba Ünlü (Open)&#10;" w:date="2011-02-12T10:51:00Z">
              <w:r>
                <w:rPr>
                  <w:b/>
                  <w:bCs/>
                  <w:sz w:val="18"/>
                  <w:szCs w:val="18"/>
                </w:rPr>
                <w:delText>13.405.855</w:delText>
              </w:r>
            </w:del>
          </w:p>
        </w:tc>
        <w:tc>
          <w:tcPr>
            <w:tcW w:w="1560" w:type="dxa"/>
            <w:tcMar>
              <w:top w:w="0" w:type="dxa"/>
              <w:left w:w="15" w:type="dxa"/>
              <w:bottom w:w="0" w:type="dxa"/>
              <w:right w:w="15" w:type="dxa"/>
            </w:tcMar>
            <w:vAlign w:val="bottom"/>
            <w:tcPrChange w:id="1318" w:author="Gülşah Tuba Ünlü (Open)&#10;" w:date="2011-02-14T13:37:00Z">
              <w:tcPr>
                <w:tcW w:w="1559" w:type="dxa"/>
                <w:gridSpan w:val="2"/>
                <w:tcMar>
                  <w:top w:w="0" w:type="dxa"/>
                  <w:left w:w="15" w:type="dxa"/>
                  <w:bottom w:w="0" w:type="dxa"/>
                  <w:right w:w="15" w:type="dxa"/>
                </w:tcMar>
                <w:vAlign w:val="bottom"/>
              </w:tcPr>
            </w:tcPrChange>
          </w:tcPr>
          <w:p w:rsidR="00371160" w:rsidRDefault="009658B8">
            <w:pPr>
              <w:ind w:right="57"/>
              <w:jc w:val="right"/>
              <w:rPr>
                <w:b/>
                <w:bCs/>
                <w:sz w:val="18"/>
                <w:szCs w:val="18"/>
              </w:rPr>
            </w:pPr>
            <w:ins w:id="1319" w:author="Gülşah Tuba Ünlü (Open)&#10;" w:date="2011-02-12T10:51:00Z">
              <w:r>
                <w:rPr>
                  <w:b/>
                  <w:bCs/>
                  <w:sz w:val="18"/>
                  <w:szCs w:val="18"/>
                </w:rPr>
                <w:t>10.738.</w:t>
              </w:r>
            </w:ins>
            <w:ins w:id="1320" w:author="Gülşah Tuba Ünlü (Open)&#10;" w:date="2011-02-13T16:41:00Z">
              <w:r>
                <w:rPr>
                  <w:b/>
                  <w:bCs/>
                  <w:sz w:val="18"/>
                  <w:szCs w:val="18"/>
                </w:rPr>
                <w:t>200</w:t>
              </w:r>
            </w:ins>
            <w:del w:id="1321" w:author="Gülşah Tuba Ünlü (Open)&#10;" w:date="2011-02-12T10:51:00Z">
              <w:r>
                <w:rPr>
                  <w:b/>
                  <w:bCs/>
                  <w:sz w:val="18"/>
                  <w:szCs w:val="18"/>
                </w:rPr>
                <w:delText>10.738.200</w:delText>
              </w:r>
            </w:del>
          </w:p>
        </w:tc>
        <w:tc>
          <w:tcPr>
            <w:tcW w:w="992" w:type="dxa"/>
            <w:vAlign w:val="bottom"/>
            <w:tcPrChange w:id="1322" w:author="Gülşah Tuba Ünlü (Open)&#10;" w:date="2011-02-14T13:37:00Z">
              <w:tcPr>
                <w:tcW w:w="1276" w:type="dxa"/>
                <w:vAlign w:val="bottom"/>
              </w:tcPr>
            </w:tcPrChange>
          </w:tcPr>
          <w:p w:rsidR="00371160" w:rsidRDefault="009658B8">
            <w:pPr>
              <w:ind w:right="57"/>
              <w:jc w:val="right"/>
              <w:rPr>
                <w:b/>
                <w:bCs/>
                <w:sz w:val="18"/>
                <w:szCs w:val="18"/>
              </w:rPr>
            </w:pPr>
            <w:ins w:id="1323" w:author="Gülşah Tuba Ünlü (Open)&#10;" w:date="2011-02-12T10:51:00Z">
              <w:r>
                <w:rPr>
                  <w:b/>
                  <w:bCs/>
                  <w:sz w:val="18"/>
                  <w:szCs w:val="18"/>
                </w:rPr>
                <w:t>14.18</w:t>
              </w:r>
            </w:ins>
            <w:ins w:id="1324" w:author="Gülşah Tuba Ünlü (Open)&#10;" w:date="2011-02-13T16:42:00Z">
              <w:r>
                <w:rPr>
                  <w:b/>
                  <w:bCs/>
                  <w:sz w:val="18"/>
                  <w:szCs w:val="18"/>
                </w:rPr>
                <w:t>3</w:t>
              </w:r>
            </w:ins>
            <w:ins w:id="1325" w:author="Gülşah Tuba Ünlü (Open)&#10;" w:date="2011-02-12T10:51:00Z">
              <w:r>
                <w:rPr>
                  <w:b/>
                  <w:bCs/>
                  <w:sz w:val="18"/>
                  <w:szCs w:val="18"/>
                </w:rPr>
                <w:t>.</w:t>
              </w:r>
            </w:ins>
            <w:ins w:id="1326" w:author="Gülşah Tuba Ünlü (Open)&#10;" w:date="2011-02-13T16:42:00Z">
              <w:r>
                <w:rPr>
                  <w:b/>
                  <w:bCs/>
                  <w:sz w:val="18"/>
                  <w:szCs w:val="18"/>
                </w:rPr>
                <w:t>059</w:t>
              </w:r>
            </w:ins>
            <w:del w:id="1327" w:author="Gülşah Tuba Ünlü (Open)&#10;" w:date="2011-02-12T10:51:00Z">
              <w:r>
                <w:rPr>
                  <w:b/>
                  <w:bCs/>
                  <w:sz w:val="18"/>
                  <w:szCs w:val="18"/>
                </w:rPr>
                <w:delText>14.183.059</w:delText>
              </w:r>
            </w:del>
          </w:p>
        </w:tc>
        <w:tc>
          <w:tcPr>
            <w:tcW w:w="1276" w:type="dxa"/>
            <w:vAlign w:val="bottom"/>
            <w:tcPrChange w:id="1328" w:author="Gülşah Tuba Ünlü (Open)&#10;" w:date="2011-02-14T13:37:00Z">
              <w:tcPr>
                <w:tcW w:w="1276" w:type="dxa"/>
                <w:vAlign w:val="bottom"/>
              </w:tcPr>
            </w:tcPrChange>
          </w:tcPr>
          <w:p w:rsidR="00371160" w:rsidRDefault="009658B8">
            <w:pPr>
              <w:ind w:right="57"/>
              <w:jc w:val="right"/>
              <w:rPr>
                <w:b/>
                <w:bCs/>
                <w:sz w:val="18"/>
                <w:szCs w:val="18"/>
              </w:rPr>
            </w:pPr>
            <w:ins w:id="1329" w:author="Gülşah Tuba Ünlü (Open)&#10;" w:date="2011-02-12T10:51:00Z">
              <w:r>
                <w:rPr>
                  <w:b/>
                  <w:bCs/>
                  <w:sz w:val="18"/>
                  <w:szCs w:val="18"/>
                </w:rPr>
                <w:t>11.395.</w:t>
              </w:r>
            </w:ins>
            <w:ins w:id="1330" w:author="Gülşah Tuba Ünlü (Open)&#10;" w:date="2011-02-13T16:42:00Z">
              <w:r>
                <w:rPr>
                  <w:b/>
                  <w:bCs/>
                  <w:sz w:val="18"/>
                  <w:szCs w:val="18"/>
                </w:rPr>
                <w:t>123</w:t>
              </w:r>
            </w:ins>
            <w:del w:id="1331" w:author="Gülşah Tuba Ünlü (Open)&#10;" w:date="2011-02-12T10:51:00Z">
              <w:r>
                <w:rPr>
                  <w:b/>
                  <w:bCs/>
                  <w:sz w:val="18"/>
                  <w:szCs w:val="18"/>
                </w:rPr>
                <w:delText>11.395.216</w:delText>
              </w:r>
            </w:del>
          </w:p>
        </w:tc>
      </w:tr>
      <w:tr w:rsidR="00CF0532" w:rsidRPr="00872466" w:rsidTr="00886CAE">
        <w:tblPrEx>
          <w:tblPrExChange w:id="1332" w:author="Gülşah Tuba Ünlü (Open)&#10;" w:date="2011-02-14T13:37:00Z">
            <w:tblPrEx>
              <w:tblLayout w:type="fixed"/>
            </w:tblPrEx>
          </w:tblPrExChange>
        </w:tblPrEx>
        <w:trPr>
          <w:trHeight w:val="240"/>
          <w:trPrChange w:id="1333" w:author="Gülşah Tuba Ünlü (Open)&#10;" w:date="2011-02-14T13:37:00Z">
            <w:trPr>
              <w:trHeight w:val="240"/>
            </w:trPr>
          </w:trPrChange>
        </w:trPr>
        <w:tc>
          <w:tcPr>
            <w:tcW w:w="4242" w:type="dxa"/>
            <w:tcMar>
              <w:top w:w="15" w:type="dxa"/>
              <w:left w:w="360" w:type="dxa"/>
              <w:bottom w:w="0" w:type="dxa"/>
              <w:right w:w="15" w:type="dxa"/>
            </w:tcMar>
            <w:vAlign w:val="center"/>
            <w:tcPrChange w:id="1334"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rPr>
            </w:pPr>
            <w:r>
              <w:rPr>
                <w:snapToGrid w:val="0"/>
              </w:rPr>
              <w:t xml:space="preserve">Bankalar ve Diğer Mali Kuruluşlardan Alacaklar </w:t>
            </w:r>
            <w:r>
              <w:rPr>
                <w:snapToGrid w:val="0"/>
                <w:sz w:val="16"/>
                <w:szCs w:val="16"/>
              </w:rPr>
              <w:t>(*)</w:t>
            </w:r>
          </w:p>
        </w:tc>
        <w:tc>
          <w:tcPr>
            <w:tcW w:w="1275" w:type="dxa"/>
            <w:tcMar>
              <w:top w:w="15" w:type="dxa"/>
              <w:left w:w="15" w:type="dxa"/>
              <w:bottom w:w="0" w:type="dxa"/>
              <w:right w:w="15" w:type="dxa"/>
            </w:tcMar>
            <w:vAlign w:val="bottom"/>
            <w:tcPrChange w:id="1335"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2.017.514</w:t>
            </w:r>
          </w:p>
        </w:tc>
        <w:tc>
          <w:tcPr>
            <w:tcW w:w="1560" w:type="dxa"/>
            <w:tcMar>
              <w:top w:w="15" w:type="dxa"/>
              <w:left w:w="360" w:type="dxa"/>
              <w:right w:w="15" w:type="dxa"/>
            </w:tcMar>
            <w:vAlign w:val="bottom"/>
            <w:tcPrChange w:id="1336"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2.360.109</w:t>
            </w:r>
          </w:p>
        </w:tc>
        <w:tc>
          <w:tcPr>
            <w:tcW w:w="992" w:type="dxa"/>
            <w:vAlign w:val="bottom"/>
            <w:tcPrChange w:id="1337"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2.017.514</w:t>
            </w:r>
          </w:p>
        </w:tc>
        <w:tc>
          <w:tcPr>
            <w:tcW w:w="1276" w:type="dxa"/>
            <w:vAlign w:val="bottom"/>
            <w:tcPrChange w:id="1338"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2.360.109</w:t>
            </w:r>
          </w:p>
        </w:tc>
      </w:tr>
      <w:tr w:rsidR="00CF0532" w:rsidRPr="00872466" w:rsidTr="00886CAE">
        <w:tblPrEx>
          <w:tblPrExChange w:id="1339" w:author="Gülşah Tuba Ünlü (Open)&#10;" w:date="2011-02-14T13:37:00Z">
            <w:tblPrEx>
              <w:tblLayout w:type="fixed"/>
            </w:tblPrEx>
          </w:tblPrExChange>
        </w:tblPrEx>
        <w:trPr>
          <w:trHeight w:val="240"/>
          <w:trPrChange w:id="1340" w:author="Gülşah Tuba Ünlü (Open)&#10;" w:date="2011-02-14T13:37:00Z">
            <w:trPr>
              <w:trHeight w:val="240"/>
            </w:trPr>
          </w:trPrChange>
        </w:trPr>
        <w:tc>
          <w:tcPr>
            <w:tcW w:w="4242" w:type="dxa"/>
            <w:tcMar>
              <w:top w:w="15" w:type="dxa"/>
              <w:left w:w="360" w:type="dxa"/>
              <w:bottom w:w="0" w:type="dxa"/>
              <w:right w:w="15" w:type="dxa"/>
            </w:tcMar>
            <w:vAlign w:val="center"/>
            <w:tcPrChange w:id="1341"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rPr>
            </w:pPr>
            <w:r>
              <w:rPr>
                <w:snapToGrid w:val="0"/>
              </w:rPr>
              <w:t xml:space="preserve">Satılmaya Hazır </w:t>
            </w:r>
            <w:r>
              <w:rPr>
                <w:color w:val="000000"/>
              </w:rPr>
              <w:t xml:space="preserve">Finansal Varlıklar </w:t>
            </w:r>
            <w:del w:id="1342" w:author="Gülşah Tuba Ünlü (Open)&#10;" w:date="2011-02-13T16:42:00Z">
              <w:r>
                <w:rPr>
                  <w:sz w:val="16"/>
                  <w:szCs w:val="16"/>
                </w:rPr>
                <w:delText>(**)</w:delText>
              </w:r>
            </w:del>
          </w:p>
        </w:tc>
        <w:tc>
          <w:tcPr>
            <w:tcW w:w="1275" w:type="dxa"/>
            <w:tcMar>
              <w:top w:w="15" w:type="dxa"/>
              <w:left w:w="15" w:type="dxa"/>
              <w:bottom w:w="0" w:type="dxa"/>
              <w:right w:w="15" w:type="dxa"/>
            </w:tcMar>
            <w:vAlign w:val="bottom"/>
            <w:tcPrChange w:id="1343"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394.</w:t>
            </w:r>
            <w:del w:id="1344" w:author="Gülşah Tuba Ünlü (Open)&#10;" w:date="2011-02-12T10:50:00Z">
              <w:r>
                <w:rPr>
                  <w:bCs/>
                  <w:sz w:val="18"/>
                  <w:szCs w:val="18"/>
                </w:rPr>
                <w:delText>577</w:delText>
              </w:r>
            </w:del>
            <w:ins w:id="1345" w:author="Gülşah Tuba Ünlü (Open)&#10;" w:date="2011-02-13T16:41:00Z">
              <w:r>
                <w:rPr>
                  <w:bCs/>
                  <w:sz w:val="18"/>
                  <w:szCs w:val="18"/>
                </w:rPr>
                <w:t>577</w:t>
              </w:r>
            </w:ins>
          </w:p>
        </w:tc>
        <w:tc>
          <w:tcPr>
            <w:tcW w:w="1560" w:type="dxa"/>
            <w:tcMar>
              <w:top w:w="15" w:type="dxa"/>
              <w:left w:w="360" w:type="dxa"/>
              <w:right w:w="15" w:type="dxa"/>
            </w:tcMar>
            <w:vAlign w:val="bottom"/>
            <w:tcPrChange w:id="1346"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80.</w:t>
            </w:r>
            <w:del w:id="1347" w:author="Gülşah Tuba Ünlü (Open)&#10;" w:date="2011-02-12T10:50:00Z">
              <w:r>
                <w:rPr>
                  <w:bCs/>
                  <w:sz w:val="18"/>
                  <w:szCs w:val="18"/>
                </w:rPr>
                <w:delText>204</w:delText>
              </w:r>
            </w:del>
            <w:ins w:id="1348" w:author="Gülşah Tuba Ünlü (Open)&#10;" w:date="2011-02-13T16:41:00Z">
              <w:r>
                <w:rPr>
                  <w:bCs/>
                  <w:sz w:val="18"/>
                  <w:szCs w:val="18"/>
                </w:rPr>
                <w:t>204</w:t>
              </w:r>
            </w:ins>
          </w:p>
        </w:tc>
        <w:tc>
          <w:tcPr>
            <w:tcW w:w="992" w:type="dxa"/>
            <w:vAlign w:val="bottom"/>
            <w:tcPrChange w:id="1349" w:author="Gülşah Tuba Ünlü (Open)&#10;" w:date="2011-02-14T13:37:00Z">
              <w:tcPr>
                <w:tcW w:w="1276" w:type="dxa"/>
                <w:vAlign w:val="bottom"/>
              </w:tcPr>
            </w:tcPrChange>
          </w:tcPr>
          <w:p w:rsidR="00371160" w:rsidRDefault="009658B8">
            <w:pPr>
              <w:ind w:right="57"/>
              <w:jc w:val="right"/>
              <w:rPr>
                <w:bCs/>
                <w:sz w:val="18"/>
                <w:szCs w:val="18"/>
              </w:rPr>
            </w:pPr>
            <w:ins w:id="1350" w:author="Gülşah Tuba Ünlü (Open)&#10;" w:date="2011-02-13T16:42:00Z">
              <w:r>
                <w:rPr>
                  <w:bCs/>
                  <w:sz w:val="18"/>
                  <w:szCs w:val="18"/>
                </w:rPr>
                <w:t>394.577</w:t>
              </w:r>
            </w:ins>
            <w:del w:id="1351" w:author="Gülşah Tuba Ünlü (Open)&#10;" w:date="2011-02-13T16:42:00Z">
              <w:r>
                <w:rPr>
                  <w:bCs/>
                  <w:sz w:val="18"/>
                  <w:szCs w:val="18"/>
                </w:rPr>
                <w:delText>394.</w:delText>
              </w:r>
            </w:del>
            <w:del w:id="1352" w:author="Gülşah Tuba Ünlü (Open)&#10;" w:date="2011-02-12T10:50:00Z">
              <w:r>
                <w:rPr>
                  <w:bCs/>
                  <w:sz w:val="18"/>
                  <w:szCs w:val="18"/>
                </w:rPr>
                <w:delText>577</w:delText>
              </w:r>
            </w:del>
          </w:p>
        </w:tc>
        <w:tc>
          <w:tcPr>
            <w:tcW w:w="1276" w:type="dxa"/>
            <w:vAlign w:val="bottom"/>
            <w:tcPrChange w:id="1353" w:author="Gülşah Tuba Ünlü (Open)&#10;" w:date="2011-02-14T13:37:00Z">
              <w:tcPr>
                <w:tcW w:w="1276" w:type="dxa"/>
                <w:vAlign w:val="bottom"/>
              </w:tcPr>
            </w:tcPrChange>
          </w:tcPr>
          <w:p w:rsidR="00371160" w:rsidRDefault="009658B8">
            <w:pPr>
              <w:ind w:right="57"/>
              <w:jc w:val="right"/>
              <w:rPr>
                <w:bCs/>
                <w:sz w:val="18"/>
                <w:szCs w:val="18"/>
              </w:rPr>
            </w:pPr>
            <w:ins w:id="1354" w:author="Gülşah Tuba Ünlü (Open)&#10;" w:date="2011-02-13T16:41:00Z">
              <w:r>
                <w:rPr>
                  <w:bCs/>
                  <w:sz w:val="18"/>
                  <w:szCs w:val="18"/>
                </w:rPr>
                <w:t>80.204</w:t>
              </w:r>
            </w:ins>
            <w:del w:id="1355" w:author="Gülşah Tuba Ünlü (Open)&#10;" w:date="2011-02-13T16:41:00Z">
              <w:r>
                <w:rPr>
                  <w:bCs/>
                  <w:sz w:val="18"/>
                  <w:szCs w:val="18"/>
                </w:rPr>
                <w:delText>80.</w:delText>
              </w:r>
            </w:del>
            <w:del w:id="1356" w:author="Gülşah Tuba Ünlü (Open)&#10;" w:date="2011-02-12T10:50:00Z">
              <w:r>
                <w:rPr>
                  <w:bCs/>
                  <w:sz w:val="18"/>
                  <w:szCs w:val="18"/>
                </w:rPr>
                <w:delText>204</w:delText>
              </w:r>
            </w:del>
          </w:p>
        </w:tc>
      </w:tr>
      <w:tr w:rsidR="00CF0532" w:rsidRPr="00872466" w:rsidTr="00886CAE">
        <w:tblPrEx>
          <w:tblPrExChange w:id="1357" w:author="Gülşah Tuba Ünlü (Open)&#10;" w:date="2011-02-14T13:37:00Z">
            <w:tblPrEx>
              <w:tblLayout w:type="fixed"/>
            </w:tblPrEx>
          </w:tblPrExChange>
        </w:tblPrEx>
        <w:trPr>
          <w:trHeight w:val="240"/>
          <w:trPrChange w:id="1358" w:author="Gülşah Tuba Ünlü (Open)&#10;" w:date="2011-02-14T13:37:00Z">
            <w:trPr>
              <w:trHeight w:val="240"/>
            </w:trPr>
          </w:trPrChange>
        </w:trPr>
        <w:tc>
          <w:tcPr>
            <w:tcW w:w="4242" w:type="dxa"/>
            <w:tcMar>
              <w:top w:w="0" w:type="dxa"/>
              <w:left w:w="15" w:type="dxa"/>
              <w:bottom w:w="0" w:type="dxa"/>
              <w:right w:w="15" w:type="dxa"/>
            </w:tcMar>
            <w:vAlign w:val="center"/>
            <w:tcPrChange w:id="1359" w:author="Gülşah Tuba Ünlü (Open)&#10;" w:date="2011-02-14T13:37:00Z">
              <w:tcPr>
                <w:tcW w:w="3958" w:type="dxa"/>
                <w:gridSpan w:val="2"/>
                <w:tcMar>
                  <w:top w:w="0" w:type="dxa"/>
                  <w:left w:w="15" w:type="dxa"/>
                  <w:bottom w:w="0" w:type="dxa"/>
                  <w:right w:w="15" w:type="dxa"/>
                </w:tcMar>
                <w:vAlign w:val="center"/>
              </w:tcPr>
            </w:tcPrChange>
          </w:tcPr>
          <w:p w:rsidR="00371160" w:rsidRDefault="009658B8">
            <w:pPr>
              <w:pStyle w:val="Normal8nk"/>
              <w:rPr>
                <w:rFonts w:eastAsia="Arial Unicode MS"/>
              </w:rPr>
            </w:pPr>
            <w:r>
              <w:rPr>
                <w:snapToGrid w:val="0"/>
              </w:rPr>
              <w:t xml:space="preserve">       Vadeye Kadar Elde Tutulacak </w:t>
            </w:r>
            <w:r>
              <w:rPr>
                <w:color w:val="000000"/>
              </w:rPr>
              <w:t>Yatırımlar</w:t>
            </w:r>
          </w:p>
        </w:tc>
        <w:tc>
          <w:tcPr>
            <w:tcW w:w="1275" w:type="dxa"/>
            <w:tcMar>
              <w:top w:w="15" w:type="dxa"/>
              <w:left w:w="15" w:type="dxa"/>
              <w:bottom w:w="0" w:type="dxa"/>
              <w:right w:w="15" w:type="dxa"/>
            </w:tcMar>
            <w:vAlign w:val="bottom"/>
            <w:tcPrChange w:id="1360"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77.032</w:t>
            </w:r>
          </w:p>
        </w:tc>
        <w:tc>
          <w:tcPr>
            <w:tcW w:w="1560" w:type="dxa"/>
            <w:tcMar>
              <w:top w:w="0" w:type="dxa"/>
              <w:left w:w="15" w:type="dxa"/>
              <w:bottom w:w="0" w:type="dxa"/>
              <w:right w:w="15" w:type="dxa"/>
            </w:tcMar>
            <w:vAlign w:val="bottom"/>
            <w:tcPrChange w:id="1361" w:author="Gülşah Tuba Ünlü (Open)&#10;" w:date="2011-02-14T13:37:00Z">
              <w:tcPr>
                <w:tcW w:w="1559" w:type="dxa"/>
                <w:gridSpan w:val="2"/>
                <w:tcMar>
                  <w:top w:w="0"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76.460</w:t>
            </w:r>
          </w:p>
        </w:tc>
        <w:tc>
          <w:tcPr>
            <w:tcW w:w="992" w:type="dxa"/>
            <w:vAlign w:val="bottom"/>
            <w:tcPrChange w:id="1362"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79.962</w:t>
            </w:r>
          </w:p>
        </w:tc>
        <w:tc>
          <w:tcPr>
            <w:tcW w:w="1276" w:type="dxa"/>
            <w:vAlign w:val="bottom"/>
            <w:tcPrChange w:id="1363"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80.111</w:t>
            </w:r>
          </w:p>
        </w:tc>
      </w:tr>
      <w:tr w:rsidR="00CF0532" w:rsidRPr="00872466" w:rsidTr="00886CAE">
        <w:tblPrEx>
          <w:tblPrExChange w:id="1364" w:author="Gülşah Tuba Ünlü (Open)&#10;" w:date="2011-02-14T13:37:00Z">
            <w:tblPrEx>
              <w:tblLayout w:type="fixed"/>
            </w:tblPrEx>
          </w:tblPrExChange>
        </w:tblPrEx>
        <w:trPr>
          <w:trHeight w:val="240"/>
          <w:trPrChange w:id="1365" w:author="Gülşah Tuba Ünlü (Open)&#10;" w:date="2011-02-14T13:37:00Z">
            <w:trPr>
              <w:trHeight w:val="240"/>
            </w:trPr>
          </w:trPrChange>
        </w:trPr>
        <w:tc>
          <w:tcPr>
            <w:tcW w:w="4242" w:type="dxa"/>
            <w:tcMar>
              <w:top w:w="15" w:type="dxa"/>
              <w:left w:w="360" w:type="dxa"/>
              <w:bottom w:w="0" w:type="dxa"/>
              <w:right w:w="15" w:type="dxa"/>
            </w:tcMar>
            <w:vAlign w:val="center"/>
            <w:tcPrChange w:id="1366"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iCs/>
              </w:rPr>
            </w:pPr>
            <w:r>
              <w:rPr>
                <w:iCs/>
              </w:rPr>
              <w:t xml:space="preserve">Verilen Krediler </w:t>
            </w:r>
            <w:r>
              <w:rPr>
                <w:iCs/>
                <w:sz w:val="16"/>
                <w:szCs w:val="16"/>
              </w:rPr>
              <w:t>(**</w:t>
            </w:r>
            <w:del w:id="1367" w:author="Gülşah Tuba Ünlü (Open)&#10;" w:date="2011-02-13T16:42:00Z">
              <w:r>
                <w:rPr>
                  <w:iCs/>
                  <w:sz w:val="16"/>
                  <w:szCs w:val="16"/>
                </w:rPr>
                <w:delText>*</w:delText>
              </w:r>
            </w:del>
            <w:r>
              <w:rPr>
                <w:iCs/>
                <w:sz w:val="16"/>
                <w:szCs w:val="16"/>
              </w:rPr>
              <w:t>)</w:t>
            </w:r>
          </w:p>
        </w:tc>
        <w:tc>
          <w:tcPr>
            <w:tcW w:w="1275" w:type="dxa"/>
            <w:tcMar>
              <w:top w:w="15" w:type="dxa"/>
              <w:left w:w="15" w:type="dxa"/>
              <w:bottom w:w="0" w:type="dxa"/>
              <w:right w:w="15" w:type="dxa"/>
            </w:tcMar>
            <w:vAlign w:val="bottom"/>
            <w:tcPrChange w:id="1368"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10.916.732</w:t>
            </w:r>
          </w:p>
        </w:tc>
        <w:tc>
          <w:tcPr>
            <w:tcW w:w="1560" w:type="dxa"/>
            <w:tcMar>
              <w:top w:w="15" w:type="dxa"/>
              <w:left w:w="360" w:type="dxa"/>
              <w:right w:w="15" w:type="dxa"/>
            </w:tcMar>
            <w:vAlign w:val="bottom"/>
            <w:tcPrChange w:id="1369"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8.221.427</w:t>
            </w:r>
          </w:p>
        </w:tc>
        <w:tc>
          <w:tcPr>
            <w:tcW w:w="992" w:type="dxa"/>
            <w:vAlign w:val="bottom"/>
            <w:tcPrChange w:id="1370"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11.691.006</w:t>
            </w:r>
          </w:p>
        </w:tc>
        <w:tc>
          <w:tcPr>
            <w:tcW w:w="1276" w:type="dxa"/>
            <w:vAlign w:val="bottom"/>
            <w:tcPrChange w:id="1371"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8.874.699</w:t>
            </w:r>
          </w:p>
        </w:tc>
      </w:tr>
      <w:tr w:rsidR="00CF0532" w:rsidRPr="00872466" w:rsidTr="00886CAE">
        <w:tblPrEx>
          <w:tblPrExChange w:id="1372" w:author="Gülşah Tuba Ünlü (Open)&#10;" w:date="2011-02-14T13:37:00Z">
            <w:tblPrEx>
              <w:tblLayout w:type="fixed"/>
            </w:tblPrEx>
          </w:tblPrExChange>
        </w:tblPrEx>
        <w:trPr>
          <w:trHeight w:val="240"/>
          <w:trPrChange w:id="1373" w:author="Gülşah Tuba Ünlü (Open)&#10;" w:date="2011-02-14T13:37:00Z">
            <w:trPr>
              <w:trHeight w:val="240"/>
            </w:trPr>
          </w:trPrChange>
        </w:trPr>
        <w:tc>
          <w:tcPr>
            <w:tcW w:w="4242" w:type="dxa"/>
            <w:tcMar>
              <w:top w:w="15" w:type="dxa"/>
              <w:left w:w="360" w:type="dxa"/>
              <w:bottom w:w="0" w:type="dxa"/>
              <w:right w:w="15" w:type="dxa"/>
            </w:tcMar>
            <w:vAlign w:val="center"/>
            <w:tcPrChange w:id="1374"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ind w:left="-340"/>
              <w:rPr>
                <w:b/>
              </w:rPr>
            </w:pPr>
            <w:r>
              <w:rPr>
                <w:b/>
              </w:rPr>
              <w:t>Finansal Yükümlülükler</w:t>
            </w:r>
          </w:p>
        </w:tc>
        <w:tc>
          <w:tcPr>
            <w:tcW w:w="1275" w:type="dxa"/>
            <w:tcMar>
              <w:top w:w="15" w:type="dxa"/>
              <w:left w:w="15" w:type="dxa"/>
              <w:bottom w:w="0" w:type="dxa"/>
              <w:right w:w="15" w:type="dxa"/>
            </w:tcMar>
            <w:vAlign w:val="bottom"/>
            <w:tcPrChange w:id="1375"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
                <w:bCs/>
                <w:sz w:val="18"/>
                <w:szCs w:val="18"/>
              </w:rPr>
            </w:pPr>
            <w:r>
              <w:rPr>
                <w:b/>
                <w:bCs/>
                <w:sz w:val="18"/>
                <w:szCs w:val="18"/>
              </w:rPr>
              <w:t>12.069.662</w:t>
            </w:r>
          </w:p>
        </w:tc>
        <w:tc>
          <w:tcPr>
            <w:tcW w:w="1560" w:type="dxa"/>
            <w:tcMar>
              <w:top w:w="15" w:type="dxa"/>
              <w:left w:w="360" w:type="dxa"/>
              <w:right w:w="15" w:type="dxa"/>
            </w:tcMar>
            <w:vAlign w:val="bottom"/>
            <w:tcPrChange w:id="1376"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
                <w:bCs/>
                <w:sz w:val="18"/>
                <w:szCs w:val="18"/>
              </w:rPr>
            </w:pPr>
            <w:r>
              <w:rPr>
                <w:b/>
                <w:bCs/>
                <w:sz w:val="18"/>
                <w:szCs w:val="18"/>
              </w:rPr>
              <w:t>9.529.183</w:t>
            </w:r>
          </w:p>
        </w:tc>
        <w:tc>
          <w:tcPr>
            <w:tcW w:w="992" w:type="dxa"/>
            <w:vAlign w:val="bottom"/>
            <w:tcPrChange w:id="1377" w:author="Gülşah Tuba Ünlü (Open)&#10;" w:date="2011-02-14T13:37:00Z">
              <w:tcPr>
                <w:tcW w:w="1276" w:type="dxa"/>
                <w:vAlign w:val="bottom"/>
              </w:tcPr>
            </w:tcPrChange>
          </w:tcPr>
          <w:p w:rsidR="00371160" w:rsidRDefault="009658B8">
            <w:pPr>
              <w:ind w:right="57"/>
              <w:jc w:val="right"/>
              <w:rPr>
                <w:b/>
                <w:bCs/>
                <w:sz w:val="18"/>
                <w:szCs w:val="18"/>
              </w:rPr>
            </w:pPr>
            <w:r>
              <w:rPr>
                <w:b/>
                <w:bCs/>
                <w:sz w:val="18"/>
                <w:szCs w:val="18"/>
              </w:rPr>
              <w:t>12.</w:t>
            </w:r>
            <w:del w:id="1378" w:author="Gülşah Tuba Ünlü (Open)&#10;" w:date="2011-02-12T13:24:00Z">
              <w:r>
                <w:rPr>
                  <w:b/>
                  <w:bCs/>
                  <w:sz w:val="18"/>
                  <w:szCs w:val="18"/>
                </w:rPr>
                <w:delText>085</w:delText>
              </w:r>
            </w:del>
            <w:ins w:id="1379" w:author="Gülşah Tuba Ünlü (Open)&#10;" w:date="2011-02-12T13:24:00Z">
              <w:r>
                <w:rPr>
                  <w:b/>
                  <w:bCs/>
                  <w:sz w:val="18"/>
                  <w:szCs w:val="18"/>
                </w:rPr>
                <w:t>069</w:t>
              </w:r>
            </w:ins>
            <w:r>
              <w:rPr>
                <w:b/>
                <w:bCs/>
                <w:sz w:val="18"/>
                <w:szCs w:val="18"/>
              </w:rPr>
              <w:t>.</w:t>
            </w:r>
            <w:del w:id="1380" w:author="Gülşah Tuba Ünlü (Open)&#10;" w:date="2011-02-12T13:24:00Z">
              <w:r>
                <w:rPr>
                  <w:b/>
                  <w:bCs/>
                  <w:sz w:val="18"/>
                  <w:szCs w:val="18"/>
                </w:rPr>
                <w:delText>324</w:delText>
              </w:r>
            </w:del>
            <w:ins w:id="1381" w:author="Gülşah Tuba Ünlü (Open)&#10;" w:date="2011-02-12T13:24:00Z">
              <w:r>
                <w:rPr>
                  <w:b/>
                  <w:bCs/>
                  <w:sz w:val="18"/>
                  <w:szCs w:val="18"/>
                </w:rPr>
                <w:t>758</w:t>
              </w:r>
            </w:ins>
          </w:p>
        </w:tc>
        <w:tc>
          <w:tcPr>
            <w:tcW w:w="1276" w:type="dxa"/>
            <w:vAlign w:val="bottom"/>
            <w:tcPrChange w:id="1382" w:author="Gülşah Tuba Ünlü (Open)&#10;" w:date="2011-02-14T13:37:00Z">
              <w:tcPr>
                <w:tcW w:w="1276" w:type="dxa"/>
                <w:vAlign w:val="bottom"/>
              </w:tcPr>
            </w:tcPrChange>
          </w:tcPr>
          <w:p w:rsidR="00371160" w:rsidRDefault="009658B8">
            <w:pPr>
              <w:ind w:right="57"/>
              <w:jc w:val="right"/>
              <w:rPr>
                <w:b/>
                <w:bCs/>
                <w:sz w:val="18"/>
                <w:szCs w:val="18"/>
              </w:rPr>
            </w:pPr>
            <w:r>
              <w:rPr>
                <w:b/>
                <w:bCs/>
                <w:sz w:val="18"/>
                <w:szCs w:val="18"/>
              </w:rPr>
              <w:t>9.528.521</w:t>
            </w:r>
          </w:p>
        </w:tc>
      </w:tr>
      <w:tr w:rsidR="00CF0532" w:rsidRPr="00872466" w:rsidTr="00886CAE">
        <w:tblPrEx>
          <w:tblPrExChange w:id="1383" w:author="Gülşah Tuba Ünlü (Open)&#10;" w:date="2011-02-14T13:37:00Z">
            <w:tblPrEx>
              <w:tblLayout w:type="fixed"/>
            </w:tblPrEx>
          </w:tblPrExChange>
        </w:tblPrEx>
        <w:trPr>
          <w:trHeight w:val="240"/>
          <w:trPrChange w:id="1384" w:author="Gülşah Tuba Ünlü (Open)&#10;" w:date="2011-02-14T13:37:00Z">
            <w:trPr>
              <w:trHeight w:val="240"/>
            </w:trPr>
          </w:trPrChange>
        </w:trPr>
        <w:tc>
          <w:tcPr>
            <w:tcW w:w="4242" w:type="dxa"/>
            <w:tcMar>
              <w:top w:w="15" w:type="dxa"/>
              <w:left w:w="360" w:type="dxa"/>
              <w:bottom w:w="0" w:type="dxa"/>
              <w:right w:w="15" w:type="dxa"/>
            </w:tcMar>
            <w:vAlign w:val="center"/>
            <w:tcPrChange w:id="1385"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pPr>
            <w:r>
              <w:t xml:space="preserve">Bankalardan Toplanan Fonlar </w:t>
            </w:r>
            <w:r>
              <w:rPr>
                <w:sz w:val="16"/>
                <w:szCs w:val="16"/>
              </w:rPr>
              <w:t>(***</w:t>
            </w:r>
            <w:del w:id="1386" w:author="Gülşah Tuba Ünlü (Open)&#10;" w:date="2011-02-13T16:43:00Z">
              <w:r>
                <w:rPr>
                  <w:sz w:val="16"/>
                  <w:szCs w:val="16"/>
                </w:rPr>
                <w:delText>*</w:delText>
              </w:r>
            </w:del>
            <w:r>
              <w:rPr>
                <w:sz w:val="16"/>
                <w:szCs w:val="16"/>
              </w:rPr>
              <w:t>)</w:t>
            </w:r>
          </w:p>
        </w:tc>
        <w:tc>
          <w:tcPr>
            <w:tcW w:w="1275" w:type="dxa"/>
            <w:tcMar>
              <w:top w:w="15" w:type="dxa"/>
              <w:left w:w="15" w:type="dxa"/>
              <w:bottom w:w="0" w:type="dxa"/>
              <w:right w:w="15" w:type="dxa"/>
            </w:tcMar>
            <w:vAlign w:val="bottom"/>
            <w:tcPrChange w:id="1387"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12.916</w:t>
            </w:r>
          </w:p>
        </w:tc>
        <w:tc>
          <w:tcPr>
            <w:tcW w:w="1560" w:type="dxa"/>
            <w:tcMar>
              <w:top w:w="15" w:type="dxa"/>
              <w:left w:w="360" w:type="dxa"/>
              <w:right w:w="15" w:type="dxa"/>
            </w:tcMar>
            <w:vAlign w:val="bottom"/>
            <w:tcPrChange w:id="1388"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1.990</w:t>
            </w:r>
          </w:p>
        </w:tc>
        <w:tc>
          <w:tcPr>
            <w:tcW w:w="992" w:type="dxa"/>
            <w:vAlign w:val="bottom"/>
            <w:tcPrChange w:id="1389"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12.916</w:t>
            </w:r>
          </w:p>
        </w:tc>
        <w:tc>
          <w:tcPr>
            <w:tcW w:w="1276" w:type="dxa"/>
            <w:vAlign w:val="bottom"/>
            <w:tcPrChange w:id="1390"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1.990</w:t>
            </w:r>
          </w:p>
        </w:tc>
      </w:tr>
      <w:tr w:rsidR="00CF0532" w:rsidRPr="00872466" w:rsidTr="00886CAE">
        <w:tblPrEx>
          <w:tblPrExChange w:id="1391" w:author="Gülşah Tuba Ünlü (Open)&#10;" w:date="2011-02-14T13:37:00Z">
            <w:tblPrEx>
              <w:tblLayout w:type="fixed"/>
            </w:tblPrEx>
          </w:tblPrExChange>
        </w:tblPrEx>
        <w:trPr>
          <w:trHeight w:val="240"/>
          <w:trPrChange w:id="1392" w:author="Gülşah Tuba Ünlü (Open)&#10;" w:date="2011-02-14T13:37:00Z">
            <w:trPr>
              <w:trHeight w:val="240"/>
            </w:trPr>
          </w:trPrChange>
        </w:trPr>
        <w:tc>
          <w:tcPr>
            <w:tcW w:w="4242" w:type="dxa"/>
            <w:tcMar>
              <w:top w:w="15" w:type="dxa"/>
              <w:left w:w="360" w:type="dxa"/>
              <w:bottom w:w="0" w:type="dxa"/>
              <w:right w:w="15" w:type="dxa"/>
            </w:tcMar>
            <w:vAlign w:val="center"/>
            <w:tcPrChange w:id="1393"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rPr>
            </w:pPr>
            <w:r>
              <w:t xml:space="preserve">Özel Cari Hesap ve Katılma Hesapları </w:t>
            </w:r>
            <w:r>
              <w:rPr>
                <w:sz w:val="16"/>
                <w:szCs w:val="16"/>
              </w:rPr>
              <w:t>(***</w:t>
            </w:r>
            <w:del w:id="1394" w:author="Gülşah Tuba Ünlü (Open)&#10;" w:date="2011-02-13T16:43:00Z">
              <w:r>
                <w:rPr>
                  <w:sz w:val="16"/>
                  <w:szCs w:val="16"/>
                </w:rPr>
                <w:delText>*</w:delText>
              </w:r>
            </w:del>
            <w:r>
              <w:rPr>
                <w:sz w:val="16"/>
                <w:szCs w:val="16"/>
              </w:rPr>
              <w:t>)</w:t>
            </w:r>
          </w:p>
        </w:tc>
        <w:tc>
          <w:tcPr>
            <w:tcW w:w="1275" w:type="dxa"/>
            <w:tcMar>
              <w:top w:w="15" w:type="dxa"/>
              <w:left w:w="15" w:type="dxa"/>
              <w:bottom w:w="0" w:type="dxa"/>
              <w:right w:w="15" w:type="dxa"/>
            </w:tcMar>
            <w:vAlign w:val="bottom"/>
            <w:tcPrChange w:id="1395"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11.153.666</w:t>
            </w:r>
          </w:p>
        </w:tc>
        <w:tc>
          <w:tcPr>
            <w:tcW w:w="1560" w:type="dxa"/>
            <w:tcMar>
              <w:top w:w="15" w:type="dxa"/>
              <w:left w:w="360" w:type="dxa"/>
              <w:right w:w="15" w:type="dxa"/>
            </w:tcMar>
            <w:vAlign w:val="bottom"/>
            <w:tcPrChange w:id="1396"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9.134.588</w:t>
            </w:r>
          </w:p>
        </w:tc>
        <w:tc>
          <w:tcPr>
            <w:tcW w:w="992" w:type="dxa"/>
            <w:vAlign w:val="bottom"/>
            <w:tcPrChange w:id="1397"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11.153.666</w:t>
            </w:r>
          </w:p>
        </w:tc>
        <w:tc>
          <w:tcPr>
            <w:tcW w:w="1276" w:type="dxa"/>
            <w:vAlign w:val="bottom"/>
            <w:tcPrChange w:id="1398"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9.134.588</w:t>
            </w:r>
          </w:p>
        </w:tc>
      </w:tr>
      <w:tr w:rsidR="00CF0532" w:rsidRPr="00872466" w:rsidTr="00886CAE">
        <w:tblPrEx>
          <w:tblPrExChange w:id="1399" w:author="Gülşah Tuba Ünlü (Open)&#10;" w:date="2011-02-14T13:37:00Z">
            <w:tblPrEx>
              <w:tblLayout w:type="fixed"/>
            </w:tblPrEx>
          </w:tblPrExChange>
        </w:tblPrEx>
        <w:trPr>
          <w:trHeight w:val="240"/>
          <w:trPrChange w:id="1400" w:author="Gülşah Tuba Ünlü (Open)&#10;" w:date="2011-02-14T13:37:00Z">
            <w:trPr>
              <w:trHeight w:val="240"/>
            </w:trPr>
          </w:trPrChange>
        </w:trPr>
        <w:tc>
          <w:tcPr>
            <w:tcW w:w="4242" w:type="dxa"/>
            <w:tcMar>
              <w:top w:w="15" w:type="dxa"/>
              <w:left w:w="360" w:type="dxa"/>
              <w:bottom w:w="0" w:type="dxa"/>
              <w:right w:w="15" w:type="dxa"/>
            </w:tcMar>
            <w:vAlign w:val="center"/>
            <w:tcPrChange w:id="1401"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rPr>
            </w:pPr>
            <w:r>
              <w:rPr>
                <w:snapToGrid w:val="0"/>
              </w:rPr>
              <w:t>Diğer Mali Kuruluşlardan Sağlanan Fonlar</w:t>
            </w:r>
          </w:p>
        </w:tc>
        <w:tc>
          <w:tcPr>
            <w:tcW w:w="1275" w:type="dxa"/>
            <w:tcMar>
              <w:top w:w="15" w:type="dxa"/>
              <w:left w:w="15" w:type="dxa"/>
              <w:bottom w:w="0" w:type="dxa"/>
              <w:right w:w="15" w:type="dxa"/>
            </w:tcMar>
            <w:vAlign w:val="bottom"/>
            <w:tcPrChange w:id="1402"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622.237</w:t>
            </w:r>
          </w:p>
        </w:tc>
        <w:tc>
          <w:tcPr>
            <w:tcW w:w="1560" w:type="dxa"/>
            <w:tcMar>
              <w:top w:w="15" w:type="dxa"/>
              <w:left w:w="360" w:type="dxa"/>
              <w:right w:w="15" w:type="dxa"/>
            </w:tcMar>
            <w:vAlign w:val="bottom"/>
            <w:tcPrChange w:id="1403"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191.461</w:t>
            </w:r>
          </w:p>
        </w:tc>
        <w:tc>
          <w:tcPr>
            <w:tcW w:w="992" w:type="dxa"/>
            <w:vAlign w:val="bottom"/>
            <w:tcPrChange w:id="1404" w:author="Gülşah Tuba Ünlü (Open)&#10;" w:date="2011-02-14T13:37:00Z">
              <w:tcPr>
                <w:tcW w:w="1276" w:type="dxa"/>
                <w:vAlign w:val="bottom"/>
              </w:tcPr>
            </w:tcPrChange>
          </w:tcPr>
          <w:p w:rsidR="00371160" w:rsidRDefault="009658B8">
            <w:pPr>
              <w:ind w:right="57"/>
              <w:jc w:val="right"/>
              <w:rPr>
                <w:bCs/>
                <w:sz w:val="18"/>
                <w:szCs w:val="18"/>
              </w:rPr>
            </w:pPr>
            <w:del w:id="1405" w:author="Gülşah Tuba Ünlü (Open)&#10;" w:date="2011-02-12T13:23:00Z">
              <w:r>
                <w:rPr>
                  <w:bCs/>
                  <w:sz w:val="18"/>
                  <w:szCs w:val="18"/>
                </w:rPr>
                <w:delText>637</w:delText>
              </w:r>
            </w:del>
            <w:ins w:id="1406" w:author="Gülşah Tuba Ünlü (Open)&#10;" w:date="2011-02-12T13:23:00Z">
              <w:r>
                <w:rPr>
                  <w:bCs/>
                  <w:sz w:val="18"/>
                  <w:szCs w:val="18"/>
                </w:rPr>
                <w:t>622</w:t>
              </w:r>
            </w:ins>
            <w:r>
              <w:rPr>
                <w:bCs/>
                <w:sz w:val="18"/>
                <w:szCs w:val="18"/>
              </w:rPr>
              <w:t>.</w:t>
            </w:r>
            <w:del w:id="1407" w:author="Gülşah Tuba Ünlü (Open)&#10;" w:date="2011-02-12T13:24:00Z">
              <w:r>
                <w:rPr>
                  <w:bCs/>
                  <w:sz w:val="18"/>
                  <w:szCs w:val="18"/>
                </w:rPr>
                <w:delText>899</w:delText>
              </w:r>
            </w:del>
            <w:ins w:id="1408" w:author="Gülşah Tuba Ünlü (Open)&#10;" w:date="2011-02-12T13:24:00Z">
              <w:r>
                <w:rPr>
                  <w:bCs/>
                  <w:sz w:val="18"/>
                  <w:szCs w:val="18"/>
                </w:rPr>
                <w:t>333</w:t>
              </w:r>
            </w:ins>
          </w:p>
        </w:tc>
        <w:tc>
          <w:tcPr>
            <w:tcW w:w="1276" w:type="dxa"/>
            <w:vAlign w:val="bottom"/>
            <w:tcPrChange w:id="1409"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190.799</w:t>
            </w:r>
          </w:p>
        </w:tc>
      </w:tr>
      <w:tr w:rsidR="00CF0532" w:rsidRPr="00872466" w:rsidTr="00886CAE">
        <w:tblPrEx>
          <w:tblPrExChange w:id="1410" w:author="Gülşah Tuba Ünlü (Open)&#10;" w:date="2011-02-14T13:37:00Z">
            <w:tblPrEx>
              <w:tblLayout w:type="fixed"/>
            </w:tblPrEx>
          </w:tblPrExChange>
        </w:tblPrEx>
        <w:trPr>
          <w:trHeight w:val="240"/>
          <w:trPrChange w:id="1411" w:author="Gülşah Tuba Ünlü (Open)&#10;" w:date="2011-02-14T13:37:00Z">
            <w:trPr>
              <w:trHeight w:val="240"/>
            </w:trPr>
          </w:trPrChange>
        </w:trPr>
        <w:tc>
          <w:tcPr>
            <w:tcW w:w="4242" w:type="dxa"/>
            <w:tcMar>
              <w:top w:w="15" w:type="dxa"/>
              <w:left w:w="360" w:type="dxa"/>
              <w:bottom w:w="0" w:type="dxa"/>
              <w:right w:w="15" w:type="dxa"/>
            </w:tcMar>
            <w:vAlign w:val="center"/>
            <w:tcPrChange w:id="1412" w:author="Gülşah Tuba Ünlü (Open)&#10;" w:date="2011-02-14T13:37:00Z">
              <w:tcPr>
                <w:tcW w:w="3958" w:type="dxa"/>
                <w:gridSpan w:val="2"/>
                <w:tcMar>
                  <w:top w:w="15" w:type="dxa"/>
                  <w:left w:w="360" w:type="dxa"/>
                  <w:bottom w:w="0" w:type="dxa"/>
                  <w:right w:w="15" w:type="dxa"/>
                </w:tcMar>
                <w:vAlign w:val="center"/>
              </w:tcPr>
            </w:tcPrChange>
          </w:tcPr>
          <w:p w:rsidR="00371160" w:rsidRDefault="009658B8">
            <w:pPr>
              <w:pStyle w:val="Normal8nk"/>
              <w:rPr>
                <w:rFonts w:eastAsia="Arial Unicode MS"/>
              </w:rPr>
            </w:pPr>
            <w:r>
              <w:rPr>
                <w:rFonts w:eastAsia="Arial Unicode MS"/>
              </w:rPr>
              <w:t>Muhtelif Borçlar</w:t>
            </w:r>
          </w:p>
        </w:tc>
        <w:tc>
          <w:tcPr>
            <w:tcW w:w="1275" w:type="dxa"/>
            <w:tcMar>
              <w:top w:w="15" w:type="dxa"/>
              <w:left w:w="15" w:type="dxa"/>
              <w:bottom w:w="0" w:type="dxa"/>
              <w:right w:w="15" w:type="dxa"/>
            </w:tcMar>
            <w:vAlign w:val="bottom"/>
            <w:tcPrChange w:id="1413" w:author="Gülşah Tuba Ünlü (Open)&#10;" w:date="2011-02-14T13:37:00Z">
              <w:tcPr>
                <w:tcW w:w="1276" w:type="dxa"/>
                <w:tcMar>
                  <w:top w:w="15" w:type="dxa"/>
                  <w:left w:w="15" w:type="dxa"/>
                  <w:bottom w:w="0" w:type="dxa"/>
                  <w:right w:w="15" w:type="dxa"/>
                </w:tcMar>
                <w:vAlign w:val="bottom"/>
              </w:tcPr>
            </w:tcPrChange>
          </w:tcPr>
          <w:p w:rsidR="00371160" w:rsidRDefault="009658B8">
            <w:pPr>
              <w:ind w:right="57"/>
              <w:jc w:val="right"/>
              <w:rPr>
                <w:bCs/>
                <w:sz w:val="18"/>
                <w:szCs w:val="18"/>
              </w:rPr>
            </w:pPr>
            <w:r>
              <w:rPr>
                <w:bCs/>
                <w:sz w:val="18"/>
                <w:szCs w:val="18"/>
              </w:rPr>
              <w:t>280.843</w:t>
            </w:r>
          </w:p>
        </w:tc>
        <w:tc>
          <w:tcPr>
            <w:tcW w:w="1560" w:type="dxa"/>
            <w:tcMar>
              <w:top w:w="15" w:type="dxa"/>
              <w:left w:w="360" w:type="dxa"/>
              <w:right w:w="15" w:type="dxa"/>
            </w:tcMar>
            <w:vAlign w:val="bottom"/>
            <w:tcPrChange w:id="1414" w:author="Gülşah Tuba Ünlü (Open)&#10;" w:date="2011-02-14T13:37:00Z">
              <w:tcPr>
                <w:tcW w:w="1559" w:type="dxa"/>
                <w:gridSpan w:val="2"/>
                <w:tcMar>
                  <w:top w:w="15" w:type="dxa"/>
                  <w:left w:w="360" w:type="dxa"/>
                  <w:right w:w="15" w:type="dxa"/>
                </w:tcMar>
                <w:vAlign w:val="bottom"/>
              </w:tcPr>
            </w:tcPrChange>
          </w:tcPr>
          <w:p w:rsidR="00371160" w:rsidRDefault="009658B8">
            <w:pPr>
              <w:ind w:right="57"/>
              <w:jc w:val="right"/>
              <w:rPr>
                <w:bCs/>
                <w:sz w:val="18"/>
                <w:szCs w:val="18"/>
              </w:rPr>
            </w:pPr>
            <w:r>
              <w:rPr>
                <w:bCs/>
                <w:sz w:val="18"/>
                <w:szCs w:val="18"/>
              </w:rPr>
              <w:t>201.144</w:t>
            </w:r>
          </w:p>
        </w:tc>
        <w:tc>
          <w:tcPr>
            <w:tcW w:w="992" w:type="dxa"/>
            <w:vAlign w:val="bottom"/>
            <w:tcPrChange w:id="1415"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280.843</w:t>
            </w:r>
          </w:p>
        </w:tc>
        <w:tc>
          <w:tcPr>
            <w:tcW w:w="1276" w:type="dxa"/>
            <w:vAlign w:val="bottom"/>
            <w:tcPrChange w:id="1416" w:author="Gülşah Tuba Ünlü (Open)&#10;" w:date="2011-02-14T13:37:00Z">
              <w:tcPr>
                <w:tcW w:w="1276" w:type="dxa"/>
                <w:vAlign w:val="bottom"/>
              </w:tcPr>
            </w:tcPrChange>
          </w:tcPr>
          <w:p w:rsidR="00371160" w:rsidRDefault="009658B8">
            <w:pPr>
              <w:ind w:right="57"/>
              <w:jc w:val="right"/>
              <w:rPr>
                <w:bCs/>
                <w:sz w:val="18"/>
                <w:szCs w:val="18"/>
              </w:rPr>
            </w:pPr>
            <w:r>
              <w:rPr>
                <w:bCs/>
                <w:sz w:val="18"/>
                <w:szCs w:val="18"/>
              </w:rPr>
              <w:t>201.144</w:t>
            </w:r>
          </w:p>
        </w:tc>
      </w:tr>
    </w:tbl>
    <w:p w:rsidR="00371160" w:rsidRDefault="00371160">
      <w:pPr>
        <w:ind w:left="720"/>
        <w:jc w:val="both"/>
        <w:rPr>
          <w:sz w:val="2"/>
          <w:szCs w:val="2"/>
          <w:lang w:val="tr-TR"/>
        </w:rPr>
      </w:pPr>
    </w:p>
    <w:p w:rsidR="00371160" w:rsidRDefault="009658B8">
      <w:pPr>
        <w:ind w:left="720"/>
        <w:jc w:val="both"/>
        <w:rPr>
          <w:sz w:val="16"/>
          <w:szCs w:val="16"/>
          <w:lang w:val="tr-TR"/>
        </w:rPr>
      </w:pPr>
      <w:r>
        <w:rPr>
          <w:sz w:val="16"/>
          <w:szCs w:val="16"/>
          <w:lang w:val="tr-TR"/>
        </w:rPr>
        <w:t>(*) Bankalar ve diğer mali kuruluşlardan alacaklar kısa vadeli olduğu için defter değeri rayiç değerine yakındır.</w:t>
      </w:r>
    </w:p>
    <w:p w:rsidR="00371160" w:rsidRDefault="009658B8">
      <w:pPr>
        <w:ind w:left="720"/>
        <w:jc w:val="both"/>
        <w:rPr>
          <w:del w:id="1417" w:author="Gülşah Tuba Ünlü (Open)&#10;" w:date="2011-02-13T16:43:00Z"/>
          <w:sz w:val="16"/>
          <w:szCs w:val="16"/>
        </w:rPr>
      </w:pPr>
      <w:del w:id="1418" w:author="Gülşah Tuba Ünlü (Open)&#10;" w:date="2011-02-13T16:43:00Z">
        <w:r>
          <w:rPr>
            <w:sz w:val="16"/>
            <w:szCs w:val="16"/>
          </w:rPr>
          <w:delText>(**) Satılmaya hazır finansal varlıkların içerisinde 93 Bin TL’lik sermayede payı temsil edilen menkul kıymetler aktif bir piyasada işlem görmemeleri nedeniyle finansal tablolara elde etme maliyeti üzerinden yansıtılmış olup söz konusu kıymetler bu tabloda gösterilmemiştir.</w:delText>
        </w:r>
      </w:del>
    </w:p>
    <w:p w:rsidR="00371160" w:rsidRDefault="009658B8">
      <w:pPr>
        <w:ind w:left="720"/>
        <w:jc w:val="both"/>
        <w:rPr>
          <w:sz w:val="16"/>
          <w:szCs w:val="16"/>
          <w:lang w:val="tr-TR"/>
        </w:rPr>
      </w:pPr>
      <w:r>
        <w:rPr>
          <w:sz w:val="16"/>
          <w:szCs w:val="16"/>
          <w:lang w:val="tr-TR"/>
        </w:rPr>
        <w:t>(**</w:t>
      </w:r>
      <w:del w:id="1419" w:author="Gülşah Tuba Ünlü (Open)&#10;" w:date="2011-02-13T16:43:00Z">
        <w:r>
          <w:rPr>
            <w:sz w:val="16"/>
            <w:szCs w:val="16"/>
            <w:lang w:val="tr-TR"/>
          </w:rPr>
          <w:delText>*</w:delText>
        </w:r>
      </w:del>
      <w:r>
        <w:rPr>
          <w:sz w:val="16"/>
          <w:szCs w:val="16"/>
          <w:lang w:val="tr-TR"/>
        </w:rPr>
        <w:t>)Verilen kredilerin gerçeğe uygun değer hesaplaması için bilanço tarihi itibarıyla geçerli olan kar payı oranları kullanılmıştır. Verilen kredi rakamı finansal kiralama rakamını da içermektedir. Kredilerin rayiç değeri taksitlerin eşit olduğu varsayımı ile hesaplanmıştır.</w:t>
      </w:r>
    </w:p>
    <w:p w:rsidR="00371160" w:rsidRDefault="009658B8">
      <w:pPr>
        <w:ind w:left="720"/>
        <w:jc w:val="both"/>
        <w:rPr>
          <w:sz w:val="16"/>
          <w:szCs w:val="16"/>
          <w:lang w:val="tr-TR"/>
        </w:rPr>
      </w:pPr>
      <w:r>
        <w:rPr>
          <w:sz w:val="16"/>
          <w:szCs w:val="16"/>
          <w:lang w:val="tr-TR"/>
        </w:rPr>
        <w:t>(***</w:t>
      </w:r>
      <w:del w:id="1420" w:author="Gülşah Tuba Ünlü (Open)&#10;" w:date="2011-02-13T16:43:00Z">
        <w:r>
          <w:rPr>
            <w:sz w:val="16"/>
            <w:szCs w:val="16"/>
            <w:lang w:val="tr-TR"/>
          </w:rPr>
          <w:delText>*</w:delText>
        </w:r>
      </w:del>
      <w:r>
        <w:rPr>
          <w:sz w:val="16"/>
          <w:szCs w:val="16"/>
          <w:lang w:val="tr-TR"/>
        </w:rPr>
        <w:t>) Bankalardan toplanan fonlar ve özel cari hesap ve katılım hesaplarından sağlanan fonlar yıl sonu birim değeri ile değerlendirildiği için defter değeri rayiç değerine yakındır.</w:t>
      </w:r>
    </w:p>
    <w:p w:rsidR="00371160" w:rsidRDefault="00371160">
      <w:pPr>
        <w:tabs>
          <w:tab w:val="left" w:pos="720"/>
        </w:tabs>
        <w:jc w:val="both"/>
        <w:rPr>
          <w:sz w:val="22"/>
          <w:szCs w:val="22"/>
          <w:lang w:val="tr-TR"/>
        </w:rPr>
      </w:pPr>
    </w:p>
    <w:p w:rsidR="00371160" w:rsidRDefault="009658B8">
      <w:pPr>
        <w:tabs>
          <w:tab w:val="left" w:pos="720"/>
        </w:tabs>
        <w:ind w:left="720" w:hanging="11"/>
        <w:jc w:val="both"/>
        <w:rPr>
          <w:sz w:val="22"/>
          <w:szCs w:val="22"/>
          <w:lang w:val="tr-TR"/>
        </w:rPr>
      </w:pPr>
      <w:r>
        <w:rPr>
          <w:sz w:val="22"/>
          <w:szCs w:val="22"/>
          <w:lang w:val="tr-TR"/>
        </w:rPr>
        <w:t>Aşağıdaki tabloda, finansal tablolarda rayiç değerleriyle taşınan finansal araçların borsa fiyatları, tüm model verileri piyasada ölçülebilen değerleme teknikleri içeren veya verileri piyasada ölçülemeyen değerleme teknikleri kullanılarak bulunan gerçeğe uygun değerlere ilişkin analiz yer almaktadır:</w:t>
      </w:r>
    </w:p>
    <w:p w:rsidR="00371160" w:rsidRDefault="00371160">
      <w:pPr>
        <w:tabs>
          <w:tab w:val="left" w:pos="720"/>
        </w:tabs>
        <w:ind w:left="720" w:hanging="11"/>
        <w:jc w:val="both"/>
        <w:rPr>
          <w:sz w:val="20"/>
          <w:szCs w:val="20"/>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42"/>
        <w:gridCol w:w="1701"/>
        <w:gridCol w:w="1701"/>
        <w:gridCol w:w="1701"/>
      </w:tblGrid>
      <w:tr w:rsidR="00272B30" w:rsidRPr="00872466" w:rsidTr="00DA1B44">
        <w:trPr>
          <w:cantSplit/>
          <w:trHeight w:val="261"/>
        </w:trPr>
        <w:tc>
          <w:tcPr>
            <w:tcW w:w="4242" w:type="dxa"/>
            <w:vAlign w:val="center"/>
          </w:tcPr>
          <w:p w:rsidR="00371160" w:rsidRDefault="009658B8">
            <w:pPr>
              <w:pStyle w:val="Normal8nk"/>
              <w:rPr>
                <w:rFonts w:eastAsia="Arial Unicode MS"/>
                <w:b/>
              </w:rPr>
            </w:pPr>
            <w:r>
              <w:rPr>
                <w:rFonts w:eastAsia="Arial Unicode MS"/>
                <w:b/>
              </w:rPr>
              <w:t>31 Aralık 2010</w:t>
            </w:r>
          </w:p>
        </w:tc>
        <w:tc>
          <w:tcPr>
            <w:tcW w:w="1701" w:type="dxa"/>
            <w:tcMar>
              <w:top w:w="15" w:type="dxa"/>
              <w:left w:w="15" w:type="dxa"/>
              <w:bottom w:w="0" w:type="dxa"/>
              <w:right w:w="15" w:type="dxa"/>
            </w:tcMar>
            <w:vAlign w:val="bottom"/>
          </w:tcPr>
          <w:p w:rsidR="00371160" w:rsidRDefault="009658B8">
            <w:pPr>
              <w:pStyle w:val="Normal8nk"/>
              <w:jc w:val="center"/>
              <w:rPr>
                <w:rFonts w:eastAsia="Arial Unicode MS"/>
              </w:rPr>
            </w:pPr>
            <w:r>
              <w:rPr>
                <w:rFonts w:eastAsia="Arial Unicode MS"/>
              </w:rPr>
              <w:t>1. Seviye TL</w:t>
            </w:r>
          </w:p>
        </w:tc>
        <w:tc>
          <w:tcPr>
            <w:tcW w:w="1701" w:type="dxa"/>
            <w:vAlign w:val="bottom"/>
          </w:tcPr>
          <w:p w:rsidR="00371160" w:rsidRDefault="009658B8">
            <w:pPr>
              <w:pStyle w:val="Normal8nk"/>
              <w:jc w:val="center"/>
              <w:rPr>
                <w:rFonts w:eastAsia="Arial Unicode MS"/>
              </w:rPr>
            </w:pPr>
            <w:r>
              <w:rPr>
                <w:rFonts w:eastAsia="Arial Unicode MS"/>
              </w:rPr>
              <w:t>2. Seviye TL</w:t>
            </w:r>
          </w:p>
        </w:tc>
        <w:tc>
          <w:tcPr>
            <w:tcW w:w="1701" w:type="dxa"/>
            <w:vAlign w:val="bottom"/>
          </w:tcPr>
          <w:p w:rsidR="00371160" w:rsidRDefault="009658B8">
            <w:pPr>
              <w:pStyle w:val="Normal8nk"/>
              <w:jc w:val="center"/>
              <w:rPr>
                <w:rFonts w:eastAsia="Arial Unicode MS"/>
              </w:rPr>
            </w:pPr>
            <w:r>
              <w:rPr>
                <w:rFonts w:eastAsia="Arial Unicode MS"/>
              </w:rPr>
              <w:t xml:space="preserve">3. Seviye TL </w:t>
            </w:r>
            <w:r>
              <w:rPr>
                <w:rFonts w:eastAsia="Arial Unicode MS"/>
                <w:sz w:val="16"/>
                <w:szCs w:val="16"/>
              </w:rPr>
              <w:t>(*)</w:t>
            </w:r>
          </w:p>
        </w:tc>
      </w:tr>
      <w:tr w:rsidR="00272B30" w:rsidRPr="00872466" w:rsidTr="00DA1B44">
        <w:trPr>
          <w:trHeight w:val="240"/>
        </w:trPr>
        <w:tc>
          <w:tcPr>
            <w:tcW w:w="4242" w:type="dxa"/>
            <w:tcMar>
              <w:top w:w="0" w:type="dxa"/>
              <w:left w:w="15" w:type="dxa"/>
              <w:bottom w:w="0" w:type="dxa"/>
              <w:right w:w="15" w:type="dxa"/>
            </w:tcMar>
            <w:vAlign w:val="center"/>
          </w:tcPr>
          <w:p w:rsidR="00371160" w:rsidRDefault="009658B8">
            <w:pPr>
              <w:pStyle w:val="Normal8nk"/>
              <w:rPr>
                <w:rFonts w:eastAsia="Arial Unicode MS"/>
                <w:b/>
              </w:rPr>
            </w:pPr>
            <w:r>
              <w:rPr>
                <w:b/>
              </w:rPr>
              <w:t>Finansal Varlıklar</w:t>
            </w:r>
          </w:p>
        </w:tc>
        <w:tc>
          <w:tcPr>
            <w:tcW w:w="1701" w:type="dxa"/>
            <w:tcMar>
              <w:top w:w="0" w:type="dxa"/>
              <w:left w:w="15" w:type="dxa"/>
              <w:bottom w:w="0" w:type="dxa"/>
              <w:right w:w="15" w:type="dxa"/>
            </w:tcMar>
            <w:vAlign w:val="bottom"/>
          </w:tcPr>
          <w:p w:rsidR="00000000" w:rsidRDefault="006663F3">
            <w:pPr>
              <w:ind w:right="57"/>
              <w:jc w:val="right"/>
              <w:rPr>
                <w:b/>
                <w:sz w:val="18"/>
                <w:szCs w:val="18"/>
                <w:lang w:val="tr-TR"/>
                <w:rPrChange w:id="1421" w:author="Asiye Mara (Open)&#10;" w:date="2011-02-14T12:31:00Z">
                  <w:rPr>
                    <w:rFonts w:ascii="CG Times (WN)" w:hAnsi="CG Times (WN)"/>
                    <w:b/>
                    <w:sz w:val="18"/>
                    <w:szCs w:val="18"/>
                    <w:lang w:val="tr-TR"/>
                  </w:rPr>
                </w:rPrChange>
              </w:rPr>
              <w:pPrChange w:id="1422"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rPrChange w:id="1423" w:author="Asiye Mara (Open)&#10;" w:date="2011-02-14T12:31:00Z">
                  <w:rPr>
                    <w:rFonts w:ascii="CG Times (WN)" w:hAnsi="CG Times (WN)"/>
                    <w:b/>
                    <w:sz w:val="18"/>
                    <w:szCs w:val="18"/>
                  </w:rPr>
                </w:rPrChange>
              </w:rPr>
              <w:pPrChange w:id="1424"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lang w:val="tr-TR"/>
                <w:rPrChange w:id="1425" w:author="Asiye Mara (Open)&#10;" w:date="2011-02-14T12:31:00Z">
                  <w:rPr>
                    <w:rFonts w:ascii="CG Times (WN)" w:hAnsi="CG Times (WN)"/>
                    <w:b/>
                    <w:sz w:val="18"/>
                    <w:szCs w:val="18"/>
                    <w:lang w:val="tr-TR"/>
                  </w:rPr>
                </w:rPrChange>
              </w:rPr>
              <w:pPrChange w:id="1426" w:author="Asiye Mara (Open)&#10;" w:date="2011-02-14T12:30:00Z">
                <w:pPr>
                  <w:ind w:left="360" w:right="57"/>
                  <w:jc w:val="right"/>
                  <w:outlineLvl w:val="2"/>
                </w:pPr>
              </w:pPrChange>
            </w:pP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snapToGrid w:val="0"/>
              </w:rPr>
            </w:pPr>
            <w:r>
              <w:rPr>
                <w:snapToGrid w:val="0"/>
              </w:rPr>
              <w:t>Gerçeğe Uygun Değer Farkı Kar/Zarara Yansıtılan Finansal Varlıklar</w:t>
            </w:r>
          </w:p>
        </w:tc>
        <w:tc>
          <w:tcPr>
            <w:tcW w:w="1701"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701" w:type="dxa"/>
            <w:vAlign w:val="bottom"/>
          </w:tcPr>
          <w:p w:rsidR="00371160" w:rsidRDefault="009658B8">
            <w:pPr>
              <w:ind w:right="57"/>
              <w:jc w:val="right"/>
              <w:rPr>
                <w:bCs/>
                <w:sz w:val="18"/>
                <w:szCs w:val="18"/>
              </w:rPr>
            </w:pPr>
            <w:r>
              <w:rPr>
                <w:bCs/>
                <w:sz w:val="18"/>
                <w:szCs w:val="18"/>
              </w:rPr>
              <w:t>2.581</w:t>
            </w:r>
          </w:p>
        </w:tc>
        <w:tc>
          <w:tcPr>
            <w:tcW w:w="1701" w:type="dxa"/>
            <w:vAlign w:val="bottom"/>
          </w:tcPr>
          <w:p w:rsidR="00371160" w:rsidRDefault="009658B8">
            <w:pPr>
              <w:ind w:right="57"/>
              <w:jc w:val="right"/>
              <w:rPr>
                <w:sz w:val="18"/>
                <w:szCs w:val="18"/>
              </w:rPr>
            </w:pPr>
            <w:r>
              <w:rPr>
                <w:sz w:val="18"/>
                <w:szCs w:val="18"/>
              </w:rPr>
              <w:t>-</w:t>
            </w: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rPr>
            </w:pPr>
            <w:r>
              <w:rPr>
                <w:snapToGrid w:val="0"/>
              </w:rPr>
              <w:t xml:space="preserve">Satılmaya Hazır </w:t>
            </w:r>
            <w:r>
              <w:rPr>
                <w:color w:val="000000"/>
              </w:rPr>
              <w:t>Finansal Varlıklar</w:t>
            </w:r>
          </w:p>
        </w:tc>
        <w:tc>
          <w:tcPr>
            <w:tcW w:w="1701" w:type="dxa"/>
            <w:tcMar>
              <w:top w:w="15" w:type="dxa"/>
              <w:left w:w="360" w:type="dxa"/>
              <w:right w:w="15" w:type="dxa"/>
            </w:tcMar>
            <w:vAlign w:val="bottom"/>
          </w:tcPr>
          <w:p w:rsidR="00371160" w:rsidRDefault="009658B8">
            <w:pPr>
              <w:ind w:right="57"/>
              <w:jc w:val="right"/>
              <w:rPr>
                <w:sz w:val="18"/>
                <w:szCs w:val="18"/>
              </w:rPr>
            </w:pPr>
            <w:r>
              <w:rPr>
                <w:sz w:val="18"/>
                <w:szCs w:val="18"/>
              </w:rPr>
              <w:t>103.400</w:t>
            </w:r>
          </w:p>
        </w:tc>
        <w:tc>
          <w:tcPr>
            <w:tcW w:w="1701" w:type="dxa"/>
            <w:vAlign w:val="bottom"/>
          </w:tcPr>
          <w:p w:rsidR="00371160" w:rsidRDefault="009658B8">
            <w:pPr>
              <w:ind w:right="57"/>
              <w:jc w:val="right"/>
              <w:rPr>
                <w:sz w:val="18"/>
                <w:szCs w:val="18"/>
              </w:rPr>
            </w:pPr>
            <w:r>
              <w:rPr>
                <w:sz w:val="18"/>
                <w:szCs w:val="18"/>
              </w:rPr>
              <w:t>291.084</w:t>
            </w:r>
          </w:p>
        </w:tc>
        <w:tc>
          <w:tcPr>
            <w:tcW w:w="1701" w:type="dxa"/>
            <w:vAlign w:val="bottom"/>
          </w:tcPr>
          <w:p w:rsidR="00371160" w:rsidRDefault="009658B8">
            <w:pPr>
              <w:ind w:right="57"/>
              <w:jc w:val="right"/>
              <w:rPr>
                <w:sz w:val="18"/>
                <w:szCs w:val="18"/>
              </w:rPr>
            </w:pPr>
            <w:r>
              <w:rPr>
                <w:sz w:val="18"/>
                <w:szCs w:val="18"/>
              </w:rPr>
              <w:t>93</w:t>
            </w: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b/>
                <w:iCs/>
              </w:rPr>
            </w:pPr>
            <w:r>
              <w:rPr>
                <w:b/>
                <w:iCs/>
              </w:rPr>
              <w:t>Toplam</w:t>
            </w:r>
          </w:p>
        </w:tc>
        <w:tc>
          <w:tcPr>
            <w:tcW w:w="1701" w:type="dxa"/>
            <w:tcMar>
              <w:top w:w="15" w:type="dxa"/>
              <w:left w:w="360" w:type="dxa"/>
              <w:right w:w="15" w:type="dxa"/>
            </w:tcMar>
            <w:vAlign w:val="bottom"/>
          </w:tcPr>
          <w:p w:rsidR="00371160" w:rsidRDefault="009658B8">
            <w:pPr>
              <w:ind w:right="57"/>
              <w:jc w:val="right"/>
              <w:rPr>
                <w:b/>
                <w:bCs/>
                <w:sz w:val="18"/>
                <w:szCs w:val="18"/>
              </w:rPr>
            </w:pPr>
            <w:r>
              <w:rPr>
                <w:b/>
                <w:bCs/>
                <w:sz w:val="18"/>
                <w:szCs w:val="18"/>
              </w:rPr>
              <w:t>103.400</w:t>
            </w:r>
          </w:p>
        </w:tc>
        <w:tc>
          <w:tcPr>
            <w:tcW w:w="1701" w:type="dxa"/>
            <w:vAlign w:val="bottom"/>
          </w:tcPr>
          <w:p w:rsidR="00371160" w:rsidRDefault="009658B8">
            <w:pPr>
              <w:ind w:right="57"/>
              <w:jc w:val="right"/>
              <w:rPr>
                <w:b/>
                <w:sz w:val="18"/>
                <w:szCs w:val="18"/>
              </w:rPr>
            </w:pPr>
            <w:r>
              <w:rPr>
                <w:b/>
                <w:sz w:val="18"/>
                <w:szCs w:val="18"/>
              </w:rPr>
              <w:t>293.665</w:t>
            </w:r>
          </w:p>
        </w:tc>
        <w:tc>
          <w:tcPr>
            <w:tcW w:w="1701" w:type="dxa"/>
            <w:vAlign w:val="bottom"/>
          </w:tcPr>
          <w:p w:rsidR="00371160" w:rsidRDefault="009658B8">
            <w:pPr>
              <w:ind w:right="57"/>
              <w:jc w:val="right"/>
              <w:rPr>
                <w:b/>
                <w:bCs/>
                <w:sz w:val="18"/>
                <w:szCs w:val="18"/>
              </w:rPr>
            </w:pPr>
            <w:r>
              <w:rPr>
                <w:b/>
                <w:bCs/>
                <w:sz w:val="18"/>
                <w:szCs w:val="18"/>
              </w:rPr>
              <w:t>93</w:t>
            </w: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left="-340"/>
              <w:rPr>
                <w:b/>
              </w:rPr>
            </w:pPr>
            <w:r>
              <w:rPr>
                <w:b/>
              </w:rPr>
              <w:t>Finansal Yükümlülükler</w:t>
            </w:r>
          </w:p>
        </w:tc>
        <w:tc>
          <w:tcPr>
            <w:tcW w:w="1701" w:type="dxa"/>
            <w:tcMar>
              <w:top w:w="15" w:type="dxa"/>
              <w:left w:w="360" w:type="dxa"/>
              <w:right w:w="15" w:type="dxa"/>
            </w:tcMar>
            <w:vAlign w:val="bottom"/>
          </w:tcPr>
          <w:p w:rsidR="00000000" w:rsidRDefault="006663F3">
            <w:pPr>
              <w:ind w:right="57"/>
              <w:jc w:val="right"/>
              <w:rPr>
                <w:sz w:val="18"/>
                <w:szCs w:val="18"/>
                <w:rPrChange w:id="1427" w:author="Asiye Mara (Open)&#10;" w:date="2011-02-14T12:31:00Z">
                  <w:rPr>
                    <w:rFonts w:ascii="CG Times (WN)" w:hAnsi="CG Times (WN)"/>
                    <w:b/>
                    <w:sz w:val="18"/>
                    <w:szCs w:val="18"/>
                  </w:rPr>
                </w:rPrChange>
              </w:rPr>
              <w:pPrChange w:id="1428" w:author="Asiye Mara (Open)&#10;" w:date="2011-02-14T12:30:00Z">
                <w:pPr>
                  <w:ind w:left="360" w:right="57"/>
                  <w:jc w:val="right"/>
                  <w:outlineLvl w:val="2"/>
                </w:pPr>
              </w:pPrChange>
            </w:pPr>
          </w:p>
        </w:tc>
        <w:tc>
          <w:tcPr>
            <w:tcW w:w="1701" w:type="dxa"/>
            <w:vAlign w:val="bottom"/>
          </w:tcPr>
          <w:p w:rsidR="00000000" w:rsidRDefault="006663F3">
            <w:pPr>
              <w:ind w:right="57"/>
              <w:jc w:val="right"/>
              <w:rPr>
                <w:b/>
                <w:bCs/>
                <w:sz w:val="18"/>
                <w:szCs w:val="18"/>
                <w:rPrChange w:id="1429" w:author="Asiye Mara (Open)&#10;" w:date="2011-02-14T12:31:00Z">
                  <w:rPr>
                    <w:rFonts w:ascii="CG Times (WN)" w:hAnsi="CG Times (WN)"/>
                    <w:b/>
                    <w:bCs/>
                    <w:sz w:val="18"/>
                    <w:szCs w:val="18"/>
                  </w:rPr>
                </w:rPrChange>
              </w:rPr>
              <w:pPrChange w:id="1430" w:author="Asiye Mara (Open)&#10;" w:date="2011-02-14T12:30:00Z">
                <w:pPr>
                  <w:ind w:left="360" w:right="57"/>
                  <w:jc w:val="right"/>
                  <w:outlineLvl w:val="2"/>
                </w:pPr>
              </w:pPrChange>
            </w:pPr>
          </w:p>
        </w:tc>
        <w:tc>
          <w:tcPr>
            <w:tcW w:w="1701" w:type="dxa"/>
            <w:vAlign w:val="bottom"/>
          </w:tcPr>
          <w:p w:rsidR="00000000" w:rsidRDefault="006663F3">
            <w:pPr>
              <w:ind w:right="57"/>
              <w:jc w:val="right"/>
              <w:rPr>
                <w:sz w:val="18"/>
                <w:szCs w:val="18"/>
                <w:rPrChange w:id="1431" w:author="Asiye Mara (Open)&#10;" w:date="2011-02-14T12:31:00Z">
                  <w:rPr>
                    <w:rFonts w:ascii="CG Times (WN)" w:hAnsi="CG Times (WN)"/>
                    <w:b/>
                    <w:sz w:val="18"/>
                    <w:szCs w:val="18"/>
                  </w:rPr>
                </w:rPrChange>
              </w:rPr>
              <w:pPrChange w:id="1432" w:author="Asiye Mara (Open)&#10;" w:date="2011-02-14T12:30:00Z">
                <w:pPr>
                  <w:ind w:left="360" w:right="57"/>
                  <w:jc w:val="right"/>
                  <w:outlineLvl w:val="2"/>
                </w:pPr>
              </w:pPrChange>
            </w:pP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pPr>
            <w:r>
              <w:t>Gerçeğe Uygun Değer Farkı Kar/Zarara Yansıtılan Finansal Yükümlülükler</w:t>
            </w:r>
          </w:p>
        </w:tc>
        <w:tc>
          <w:tcPr>
            <w:tcW w:w="1701"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701" w:type="dxa"/>
            <w:vAlign w:val="bottom"/>
          </w:tcPr>
          <w:p w:rsidR="00371160" w:rsidRDefault="009658B8">
            <w:pPr>
              <w:ind w:right="57"/>
              <w:jc w:val="right"/>
              <w:rPr>
                <w:sz w:val="18"/>
                <w:szCs w:val="18"/>
              </w:rPr>
            </w:pPr>
            <w:r>
              <w:rPr>
                <w:sz w:val="18"/>
                <w:szCs w:val="18"/>
              </w:rPr>
              <w:t>-</w:t>
            </w:r>
          </w:p>
        </w:tc>
        <w:tc>
          <w:tcPr>
            <w:tcW w:w="1701" w:type="dxa"/>
            <w:vAlign w:val="bottom"/>
          </w:tcPr>
          <w:p w:rsidR="00371160" w:rsidRDefault="009658B8">
            <w:pPr>
              <w:ind w:right="57"/>
              <w:jc w:val="right"/>
              <w:rPr>
                <w:sz w:val="18"/>
                <w:szCs w:val="18"/>
              </w:rPr>
            </w:pPr>
            <w:r>
              <w:rPr>
                <w:sz w:val="18"/>
                <w:szCs w:val="18"/>
              </w:rPr>
              <w:t>-</w:t>
            </w: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rPr>
            </w:pPr>
            <w:r>
              <w:t>Diğer Finansal Yükümlülükler</w:t>
            </w:r>
          </w:p>
        </w:tc>
        <w:tc>
          <w:tcPr>
            <w:tcW w:w="1701"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701" w:type="dxa"/>
            <w:vAlign w:val="bottom"/>
          </w:tcPr>
          <w:p w:rsidR="00371160" w:rsidRDefault="009658B8">
            <w:pPr>
              <w:ind w:right="57"/>
              <w:jc w:val="right"/>
              <w:rPr>
                <w:sz w:val="18"/>
                <w:szCs w:val="18"/>
              </w:rPr>
            </w:pPr>
            <w:r>
              <w:rPr>
                <w:sz w:val="18"/>
                <w:szCs w:val="18"/>
              </w:rPr>
              <w:t>5.397</w:t>
            </w:r>
          </w:p>
        </w:tc>
        <w:tc>
          <w:tcPr>
            <w:tcW w:w="1701" w:type="dxa"/>
            <w:vAlign w:val="bottom"/>
          </w:tcPr>
          <w:p w:rsidR="00371160" w:rsidRDefault="009658B8">
            <w:pPr>
              <w:ind w:right="57"/>
              <w:jc w:val="right"/>
              <w:rPr>
                <w:sz w:val="18"/>
                <w:szCs w:val="18"/>
              </w:rPr>
            </w:pPr>
            <w:r>
              <w:rPr>
                <w:sz w:val="18"/>
                <w:szCs w:val="18"/>
              </w:rPr>
              <w:t>-</w:t>
            </w:r>
          </w:p>
        </w:tc>
      </w:tr>
      <w:tr w:rsidR="00272B30"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b/>
              </w:rPr>
            </w:pPr>
            <w:r>
              <w:rPr>
                <w:rFonts w:eastAsia="Arial Unicode MS"/>
                <w:b/>
              </w:rPr>
              <w:t>Toplam</w:t>
            </w:r>
          </w:p>
        </w:tc>
        <w:tc>
          <w:tcPr>
            <w:tcW w:w="1701" w:type="dxa"/>
            <w:tcMar>
              <w:top w:w="15" w:type="dxa"/>
              <w:left w:w="360" w:type="dxa"/>
              <w:right w:w="15" w:type="dxa"/>
            </w:tcMar>
            <w:vAlign w:val="bottom"/>
          </w:tcPr>
          <w:p w:rsidR="00371160" w:rsidRDefault="009658B8">
            <w:pPr>
              <w:ind w:right="57"/>
              <w:jc w:val="right"/>
              <w:rPr>
                <w:b/>
                <w:sz w:val="18"/>
                <w:szCs w:val="18"/>
              </w:rPr>
            </w:pPr>
            <w:r>
              <w:rPr>
                <w:b/>
                <w:sz w:val="18"/>
                <w:szCs w:val="18"/>
              </w:rPr>
              <w:t>-</w:t>
            </w:r>
          </w:p>
        </w:tc>
        <w:tc>
          <w:tcPr>
            <w:tcW w:w="1701" w:type="dxa"/>
            <w:vAlign w:val="bottom"/>
          </w:tcPr>
          <w:p w:rsidR="00371160" w:rsidRDefault="009658B8">
            <w:pPr>
              <w:ind w:right="57"/>
              <w:jc w:val="right"/>
              <w:rPr>
                <w:b/>
                <w:sz w:val="18"/>
                <w:szCs w:val="18"/>
              </w:rPr>
            </w:pPr>
            <w:r>
              <w:rPr>
                <w:b/>
                <w:sz w:val="18"/>
                <w:szCs w:val="18"/>
              </w:rPr>
              <w:t>5.397</w:t>
            </w:r>
          </w:p>
        </w:tc>
        <w:tc>
          <w:tcPr>
            <w:tcW w:w="1701" w:type="dxa"/>
            <w:vAlign w:val="bottom"/>
          </w:tcPr>
          <w:p w:rsidR="00371160" w:rsidRDefault="009658B8">
            <w:pPr>
              <w:ind w:right="57"/>
              <w:jc w:val="right"/>
              <w:rPr>
                <w:b/>
                <w:sz w:val="18"/>
                <w:szCs w:val="18"/>
              </w:rPr>
            </w:pPr>
            <w:r>
              <w:rPr>
                <w:b/>
                <w:sz w:val="18"/>
                <w:szCs w:val="18"/>
              </w:rPr>
              <w:t>-</w:t>
            </w:r>
          </w:p>
        </w:tc>
      </w:tr>
    </w:tbl>
    <w:p w:rsidR="00371160" w:rsidRDefault="009658B8">
      <w:pPr>
        <w:tabs>
          <w:tab w:val="left" w:pos="720"/>
        </w:tabs>
        <w:ind w:left="720" w:hanging="11"/>
        <w:jc w:val="both"/>
        <w:rPr>
          <w:sz w:val="16"/>
          <w:szCs w:val="16"/>
          <w:lang w:val="tr-TR"/>
        </w:rPr>
      </w:pPr>
      <w:r>
        <w:rPr>
          <w:sz w:val="16"/>
          <w:szCs w:val="16"/>
          <w:lang w:val="tr-TR"/>
        </w:rPr>
        <w:t>(*) Satılmaya hazır finansal varlıklar kalemi altındaki sermayede payı temsil eden menkul kıymetler (93 Bin TL) aktif bir piyasada işlem görmemeleri nedeniyle finansal tablolara elde etme maliyeti üzerinden yansıtılmış olup, söz konusu kıymetler bu tabloda 3. seviye olarak gösterilmiştir.</w:t>
      </w:r>
    </w:p>
    <w:p w:rsidR="00371160" w:rsidRDefault="00371160">
      <w:pPr>
        <w:tabs>
          <w:tab w:val="left" w:pos="720"/>
        </w:tabs>
        <w:ind w:left="720" w:hanging="11"/>
        <w:jc w:val="both"/>
        <w:rPr>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1433" w:author="Gülşah Tuba Ünlü (Open)&#10;" w:date="2011-02-14T13:38:00Z"/>
          <w:b/>
          <w:bCs/>
          <w:sz w:val="22"/>
          <w:szCs w:val="22"/>
          <w:lang w:val="tr-TR"/>
        </w:rPr>
      </w:pPr>
    </w:p>
    <w:p w:rsidR="00886CAE" w:rsidRDefault="00886CAE">
      <w:pPr>
        <w:tabs>
          <w:tab w:val="left" w:pos="720"/>
        </w:tabs>
        <w:spacing w:line="216" w:lineRule="auto"/>
        <w:rPr>
          <w:ins w:id="1434" w:author="Gülşah Tuba Ünlü (Open)&#10;" w:date="2011-02-14T13:38:00Z"/>
          <w:b/>
          <w:bCs/>
          <w:sz w:val="22"/>
          <w:szCs w:val="22"/>
          <w:lang w:val="tr-TR"/>
        </w:rPr>
      </w:pPr>
    </w:p>
    <w:p w:rsidR="00886CAE" w:rsidRDefault="00886CAE">
      <w:pPr>
        <w:tabs>
          <w:tab w:val="left" w:pos="720"/>
        </w:tabs>
        <w:spacing w:line="216" w:lineRule="auto"/>
        <w:rPr>
          <w:ins w:id="1435" w:author="Gülşah Tuba Ünlü (Open)&#10;" w:date="2011-02-14T13:38:00Z"/>
          <w:b/>
          <w:bCs/>
          <w:sz w:val="22"/>
          <w:szCs w:val="22"/>
          <w:lang w:val="tr-TR"/>
        </w:rPr>
      </w:pPr>
    </w:p>
    <w:p w:rsidR="00886CAE" w:rsidRDefault="00886CAE">
      <w:pPr>
        <w:tabs>
          <w:tab w:val="left" w:pos="720"/>
        </w:tabs>
        <w:spacing w:line="216" w:lineRule="auto"/>
        <w:rPr>
          <w:ins w:id="1436" w:author="Gülşah Tuba Ünlü (Open)&#10;" w:date="2011-02-14T13:38:00Z"/>
          <w:b/>
          <w:bCs/>
          <w:sz w:val="22"/>
          <w:szCs w:val="22"/>
          <w:lang w:val="tr-TR"/>
        </w:rPr>
      </w:pPr>
    </w:p>
    <w:p w:rsidR="00886CAE" w:rsidRDefault="00886CAE">
      <w:pPr>
        <w:tabs>
          <w:tab w:val="left" w:pos="720"/>
        </w:tabs>
        <w:spacing w:line="216" w:lineRule="auto"/>
        <w:rPr>
          <w:b/>
          <w:bCs/>
          <w:sz w:val="22"/>
          <w:szCs w:val="22"/>
          <w:lang w:val="tr-TR"/>
        </w:rPr>
      </w:pPr>
    </w:p>
    <w:p w:rsidR="00371160" w:rsidRDefault="00371160">
      <w:pPr>
        <w:tabs>
          <w:tab w:val="left" w:pos="720"/>
        </w:tabs>
        <w:spacing w:line="216" w:lineRule="auto"/>
        <w:rPr>
          <w:del w:id="1437" w:author="Gülşah Tuba Ünlü (Open)&#10;" w:date="2011-02-12T11:04:00Z"/>
          <w:b/>
          <w:bCs/>
          <w:sz w:val="22"/>
          <w:szCs w:val="22"/>
          <w:lang w:val="tr-TR"/>
        </w:rPr>
      </w:pPr>
    </w:p>
    <w:p w:rsidR="00371160" w:rsidRDefault="00371160">
      <w:pPr>
        <w:tabs>
          <w:tab w:val="left" w:pos="720"/>
        </w:tabs>
        <w:spacing w:line="216" w:lineRule="auto"/>
        <w:rPr>
          <w:ins w:id="1438" w:author="Gülşah Tuba Ünlü (Open)&#10;" w:date="2011-02-13T16:43:00Z"/>
          <w:b/>
          <w:bCs/>
          <w:sz w:val="22"/>
          <w:szCs w:val="22"/>
          <w:lang w:val="tr-TR"/>
        </w:rPr>
      </w:pPr>
    </w:p>
    <w:p w:rsidR="00371160" w:rsidRDefault="00371160">
      <w:pPr>
        <w:tabs>
          <w:tab w:val="left" w:pos="720"/>
        </w:tabs>
        <w:spacing w:line="216" w:lineRule="auto"/>
        <w:rPr>
          <w:ins w:id="1439" w:author="Gülşah Tuba Ünlü (Open)&#10;" w:date="2011-02-13T16:43:00Z"/>
          <w:b/>
          <w:bCs/>
          <w:sz w:val="22"/>
          <w:szCs w:val="22"/>
          <w:lang w:val="tr-TR"/>
        </w:rPr>
      </w:pPr>
    </w:p>
    <w:p w:rsidR="00371160" w:rsidRDefault="00371160">
      <w:pPr>
        <w:tabs>
          <w:tab w:val="left" w:pos="720"/>
        </w:tabs>
        <w:spacing w:line="216" w:lineRule="auto"/>
        <w:rPr>
          <w:del w:id="1440" w:author="Gülşah Tuba Ünlü (Open)&#10;" w:date="2011-02-12T11:04:00Z"/>
          <w:b/>
          <w:bCs/>
          <w:sz w:val="22"/>
          <w:szCs w:val="22"/>
          <w:lang w:val="tr-TR"/>
        </w:rPr>
      </w:pPr>
    </w:p>
    <w:p w:rsidR="00371160" w:rsidRDefault="00371160">
      <w:pPr>
        <w:tabs>
          <w:tab w:val="left" w:pos="720"/>
        </w:tabs>
        <w:spacing w:line="216" w:lineRule="auto"/>
        <w:rPr>
          <w:del w:id="1441" w:author="Gülşah Tuba Ünlü (Open)&#10;" w:date="2011-02-12T11:04:00Z"/>
          <w:b/>
          <w:bCs/>
          <w:sz w:val="22"/>
          <w:szCs w:val="22"/>
          <w:lang w:val="tr-TR"/>
        </w:rPr>
      </w:pPr>
    </w:p>
    <w:p w:rsidR="00371160" w:rsidRDefault="00371160">
      <w:pPr>
        <w:tabs>
          <w:tab w:val="left" w:pos="720"/>
        </w:tabs>
        <w:spacing w:line="216" w:lineRule="auto"/>
        <w:rPr>
          <w:del w:id="1442" w:author="Gülşah Tuba Ünlü (Open)&#10;" w:date="2011-02-12T11:04:00Z"/>
          <w:b/>
          <w:bCs/>
          <w:sz w:val="22"/>
          <w:szCs w:val="22"/>
          <w:lang w:val="tr-TR"/>
        </w:rPr>
      </w:pPr>
    </w:p>
    <w:p w:rsidR="00371160" w:rsidRDefault="00371160">
      <w:pPr>
        <w:tabs>
          <w:tab w:val="left" w:pos="720"/>
        </w:tabs>
        <w:spacing w:line="216" w:lineRule="auto"/>
        <w:rPr>
          <w:del w:id="1443" w:author="Gülşah Tuba Ünlü (Open)&#10;" w:date="2011-02-12T11:04:00Z"/>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DÖRDÜNCÜ BÖLÜM (devamı)</w:t>
      </w:r>
    </w:p>
    <w:p w:rsidR="00371160" w:rsidRDefault="00371160">
      <w:pPr>
        <w:tabs>
          <w:tab w:val="left" w:pos="720"/>
        </w:tabs>
        <w:spacing w:line="216" w:lineRule="auto"/>
        <w:ind w:left="720" w:hanging="720"/>
        <w:rPr>
          <w:b/>
          <w:bCs/>
          <w:sz w:val="18"/>
          <w:szCs w:val="18"/>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MALİ BÜNYEYE İLİŞKİN BİLGİLER (devamı)</w:t>
      </w:r>
    </w:p>
    <w:p w:rsidR="00371160" w:rsidRDefault="00371160">
      <w:pPr>
        <w:jc w:val="both"/>
        <w:rPr>
          <w:b/>
          <w:bCs/>
          <w:sz w:val="20"/>
          <w:szCs w:val="20"/>
          <w:lang w:val="tr-TR"/>
        </w:rPr>
      </w:pPr>
    </w:p>
    <w:p w:rsidR="00371160" w:rsidRDefault="009658B8">
      <w:pPr>
        <w:ind w:left="720" w:hanging="720"/>
        <w:jc w:val="both"/>
        <w:rPr>
          <w:b/>
          <w:bCs/>
          <w:sz w:val="22"/>
          <w:szCs w:val="22"/>
          <w:lang w:val="tr-TR"/>
        </w:rPr>
      </w:pPr>
      <w:r>
        <w:rPr>
          <w:b/>
          <w:bCs/>
          <w:sz w:val="22"/>
          <w:szCs w:val="22"/>
          <w:lang w:val="tr-TR"/>
        </w:rPr>
        <w:t>VIII.</w:t>
      </w:r>
      <w:r>
        <w:rPr>
          <w:b/>
          <w:bCs/>
          <w:sz w:val="22"/>
          <w:szCs w:val="22"/>
          <w:lang w:val="tr-TR"/>
        </w:rPr>
        <w:tab/>
        <w:t>Finansal Varlık ve Yükümlülüklerin Gerçeğe Uygun Değeri İle Gösterilmesine İlişkin Açıklamalar (Devamı)</w:t>
      </w:r>
    </w:p>
    <w:p w:rsidR="00371160" w:rsidRDefault="00371160">
      <w:pPr>
        <w:ind w:left="709"/>
        <w:jc w:val="both"/>
        <w:rPr>
          <w:sz w:val="22"/>
          <w:szCs w:val="22"/>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42"/>
        <w:gridCol w:w="1701"/>
        <w:gridCol w:w="1701"/>
        <w:gridCol w:w="1701"/>
      </w:tblGrid>
      <w:tr w:rsidR="005D6D27" w:rsidRPr="00872466" w:rsidTr="00DA1B44">
        <w:trPr>
          <w:cantSplit/>
          <w:trHeight w:val="261"/>
        </w:trPr>
        <w:tc>
          <w:tcPr>
            <w:tcW w:w="4242" w:type="dxa"/>
            <w:vAlign w:val="center"/>
          </w:tcPr>
          <w:p w:rsidR="00371160" w:rsidRDefault="009658B8">
            <w:pPr>
              <w:pStyle w:val="Normal8nk"/>
              <w:rPr>
                <w:rFonts w:eastAsia="Arial Unicode MS"/>
                <w:b/>
              </w:rPr>
            </w:pPr>
            <w:r>
              <w:rPr>
                <w:rFonts w:eastAsia="Arial Unicode MS"/>
                <w:b/>
              </w:rPr>
              <w:t>31 Aralık 2009</w:t>
            </w:r>
          </w:p>
        </w:tc>
        <w:tc>
          <w:tcPr>
            <w:tcW w:w="1701" w:type="dxa"/>
            <w:tcMar>
              <w:top w:w="15" w:type="dxa"/>
              <w:left w:w="15" w:type="dxa"/>
              <w:bottom w:w="0" w:type="dxa"/>
              <w:right w:w="15" w:type="dxa"/>
            </w:tcMar>
            <w:vAlign w:val="bottom"/>
          </w:tcPr>
          <w:p w:rsidR="00371160" w:rsidRDefault="009658B8">
            <w:pPr>
              <w:pStyle w:val="Normal8nk"/>
              <w:jc w:val="center"/>
              <w:rPr>
                <w:rFonts w:eastAsia="Arial Unicode MS"/>
              </w:rPr>
            </w:pPr>
            <w:r>
              <w:rPr>
                <w:rFonts w:eastAsia="Arial Unicode MS"/>
              </w:rPr>
              <w:t>1. Seviye TL</w:t>
            </w:r>
          </w:p>
        </w:tc>
        <w:tc>
          <w:tcPr>
            <w:tcW w:w="1701" w:type="dxa"/>
            <w:vAlign w:val="bottom"/>
          </w:tcPr>
          <w:p w:rsidR="00371160" w:rsidRDefault="009658B8">
            <w:pPr>
              <w:pStyle w:val="Normal8nk"/>
              <w:jc w:val="center"/>
              <w:rPr>
                <w:rFonts w:eastAsia="Arial Unicode MS"/>
              </w:rPr>
            </w:pPr>
            <w:r>
              <w:rPr>
                <w:rFonts w:eastAsia="Arial Unicode MS"/>
              </w:rPr>
              <w:t>2. Seviye TL</w:t>
            </w:r>
          </w:p>
        </w:tc>
        <w:tc>
          <w:tcPr>
            <w:tcW w:w="1701" w:type="dxa"/>
            <w:vAlign w:val="bottom"/>
          </w:tcPr>
          <w:p w:rsidR="00371160" w:rsidRDefault="009658B8">
            <w:pPr>
              <w:pStyle w:val="Normal8nk"/>
              <w:jc w:val="center"/>
              <w:rPr>
                <w:rFonts w:eastAsia="Arial Unicode MS"/>
              </w:rPr>
            </w:pPr>
            <w:r>
              <w:rPr>
                <w:rFonts w:eastAsia="Arial Unicode MS"/>
              </w:rPr>
              <w:t>3. Seviye TL</w:t>
            </w:r>
          </w:p>
        </w:tc>
      </w:tr>
      <w:tr w:rsidR="005D6D27" w:rsidRPr="00872466" w:rsidTr="00DA1B44">
        <w:trPr>
          <w:trHeight w:val="240"/>
        </w:trPr>
        <w:tc>
          <w:tcPr>
            <w:tcW w:w="4242" w:type="dxa"/>
            <w:tcMar>
              <w:top w:w="0" w:type="dxa"/>
              <w:left w:w="15" w:type="dxa"/>
              <w:bottom w:w="0" w:type="dxa"/>
              <w:right w:w="15" w:type="dxa"/>
            </w:tcMar>
            <w:vAlign w:val="center"/>
          </w:tcPr>
          <w:p w:rsidR="00371160" w:rsidRDefault="009658B8">
            <w:pPr>
              <w:pStyle w:val="Normal8nk"/>
              <w:rPr>
                <w:rFonts w:eastAsia="Arial Unicode MS"/>
                <w:b/>
              </w:rPr>
            </w:pPr>
            <w:r>
              <w:rPr>
                <w:b/>
              </w:rPr>
              <w:t>Finansal Varlıklar</w:t>
            </w:r>
          </w:p>
        </w:tc>
        <w:tc>
          <w:tcPr>
            <w:tcW w:w="1701" w:type="dxa"/>
            <w:tcMar>
              <w:top w:w="0" w:type="dxa"/>
              <w:left w:w="15" w:type="dxa"/>
              <w:bottom w:w="0" w:type="dxa"/>
              <w:right w:w="15" w:type="dxa"/>
            </w:tcMar>
            <w:vAlign w:val="bottom"/>
          </w:tcPr>
          <w:p w:rsidR="00000000" w:rsidRDefault="006663F3">
            <w:pPr>
              <w:ind w:right="57"/>
              <w:jc w:val="right"/>
              <w:rPr>
                <w:b/>
                <w:sz w:val="18"/>
                <w:szCs w:val="18"/>
                <w:lang w:val="tr-TR"/>
                <w:rPrChange w:id="1444" w:author="Asiye Mara (Open)&#10;" w:date="2011-02-14T12:31:00Z">
                  <w:rPr>
                    <w:rFonts w:ascii="CG Times (WN)" w:hAnsi="CG Times (WN)"/>
                    <w:b/>
                    <w:sz w:val="18"/>
                    <w:szCs w:val="18"/>
                    <w:lang w:val="tr-TR"/>
                  </w:rPr>
                </w:rPrChange>
              </w:rPr>
              <w:pPrChange w:id="1445"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rPrChange w:id="1446" w:author="Asiye Mara (Open)&#10;" w:date="2011-02-14T12:31:00Z">
                  <w:rPr>
                    <w:rFonts w:ascii="CG Times (WN)" w:hAnsi="CG Times (WN)"/>
                    <w:b/>
                    <w:sz w:val="18"/>
                    <w:szCs w:val="18"/>
                  </w:rPr>
                </w:rPrChange>
              </w:rPr>
              <w:pPrChange w:id="1447"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lang w:val="tr-TR"/>
                <w:rPrChange w:id="1448" w:author="Asiye Mara (Open)&#10;" w:date="2011-02-14T12:31:00Z">
                  <w:rPr>
                    <w:rFonts w:ascii="CG Times (WN)" w:hAnsi="CG Times (WN)"/>
                    <w:b/>
                    <w:sz w:val="18"/>
                    <w:szCs w:val="18"/>
                    <w:lang w:val="tr-TR"/>
                  </w:rPr>
                </w:rPrChange>
              </w:rPr>
              <w:pPrChange w:id="1449" w:author="Asiye Mara (Open)&#10;" w:date="2011-02-14T12:30:00Z">
                <w:pPr>
                  <w:ind w:left="360" w:right="57"/>
                  <w:jc w:val="right"/>
                  <w:outlineLvl w:val="2"/>
                </w:pPr>
              </w:pPrChange>
            </w:pP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snapToGrid w:val="0"/>
              </w:rPr>
            </w:pPr>
            <w:r>
              <w:rPr>
                <w:snapToGrid w:val="0"/>
              </w:rPr>
              <w:t>Gerçeğe Uygun Değer Farkı Kar/Zarara Yansıtılan Finansal Varlıklar</w:t>
            </w:r>
          </w:p>
        </w:tc>
        <w:tc>
          <w:tcPr>
            <w:tcW w:w="1701" w:type="dxa"/>
            <w:tcMar>
              <w:top w:w="15" w:type="dxa"/>
              <w:left w:w="360" w:type="dxa"/>
              <w:right w:w="15" w:type="dxa"/>
            </w:tcMar>
            <w:vAlign w:val="bottom"/>
          </w:tcPr>
          <w:p w:rsidR="00371160" w:rsidRDefault="009658B8">
            <w:pPr>
              <w:ind w:right="57"/>
              <w:jc w:val="right"/>
              <w:rPr>
                <w:sz w:val="18"/>
                <w:szCs w:val="18"/>
                <w:lang w:val="tr-TR"/>
              </w:rPr>
            </w:pPr>
            <w:r>
              <w:rPr>
                <w:sz w:val="18"/>
                <w:szCs w:val="18"/>
                <w:lang w:val="tr-TR"/>
              </w:rPr>
              <w:t>-</w:t>
            </w:r>
          </w:p>
        </w:tc>
        <w:tc>
          <w:tcPr>
            <w:tcW w:w="1701" w:type="dxa"/>
            <w:vAlign w:val="bottom"/>
          </w:tcPr>
          <w:p w:rsidR="00371160" w:rsidRDefault="009658B8">
            <w:pPr>
              <w:ind w:right="57"/>
              <w:jc w:val="right"/>
              <w:rPr>
                <w:sz w:val="18"/>
                <w:szCs w:val="18"/>
              </w:rPr>
            </w:pPr>
            <w:r>
              <w:rPr>
                <w:sz w:val="18"/>
                <w:szCs w:val="18"/>
              </w:rPr>
              <w:t>3.889</w:t>
            </w:r>
          </w:p>
        </w:tc>
        <w:tc>
          <w:tcPr>
            <w:tcW w:w="1701" w:type="dxa"/>
            <w:vAlign w:val="bottom"/>
          </w:tcPr>
          <w:p w:rsidR="00371160" w:rsidRDefault="009658B8">
            <w:pPr>
              <w:ind w:right="57"/>
              <w:jc w:val="right"/>
              <w:rPr>
                <w:sz w:val="18"/>
                <w:szCs w:val="18"/>
                <w:lang w:val="tr-TR"/>
              </w:rPr>
            </w:pPr>
            <w:r>
              <w:rPr>
                <w:sz w:val="18"/>
                <w:szCs w:val="18"/>
                <w:lang w:val="tr-TR"/>
              </w:rPr>
              <w:t>-</w:t>
            </w: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rPr>
            </w:pPr>
            <w:r>
              <w:rPr>
                <w:snapToGrid w:val="0"/>
              </w:rPr>
              <w:t xml:space="preserve">Satılmaya Hazır </w:t>
            </w:r>
            <w:r>
              <w:rPr>
                <w:color w:val="000000"/>
              </w:rPr>
              <w:t>Finansal Varlıklar</w:t>
            </w:r>
          </w:p>
        </w:tc>
        <w:tc>
          <w:tcPr>
            <w:tcW w:w="1701" w:type="dxa"/>
            <w:tcMar>
              <w:top w:w="15" w:type="dxa"/>
              <w:left w:w="360" w:type="dxa"/>
              <w:right w:w="15" w:type="dxa"/>
            </w:tcMar>
            <w:vAlign w:val="bottom"/>
          </w:tcPr>
          <w:p w:rsidR="00371160" w:rsidRDefault="009658B8">
            <w:pPr>
              <w:ind w:right="57"/>
              <w:jc w:val="right"/>
              <w:rPr>
                <w:sz w:val="18"/>
                <w:szCs w:val="18"/>
                <w:lang w:val="tr-TR"/>
              </w:rPr>
            </w:pPr>
            <w:r>
              <w:rPr>
                <w:sz w:val="18"/>
                <w:szCs w:val="18"/>
                <w:lang w:val="tr-TR"/>
              </w:rPr>
              <w:t>-</w:t>
            </w:r>
          </w:p>
        </w:tc>
        <w:tc>
          <w:tcPr>
            <w:tcW w:w="1701" w:type="dxa"/>
            <w:vAlign w:val="bottom"/>
          </w:tcPr>
          <w:p w:rsidR="00371160" w:rsidRDefault="009658B8">
            <w:pPr>
              <w:ind w:right="57"/>
              <w:jc w:val="right"/>
              <w:rPr>
                <w:sz w:val="18"/>
                <w:szCs w:val="18"/>
              </w:rPr>
            </w:pPr>
            <w:r>
              <w:rPr>
                <w:sz w:val="18"/>
                <w:szCs w:val="18"/>
              </w:rPr>
              <w:t>80.111</w:t>
            </w:r>
          </w:p>
        </w:tc>
        <w:tc>
          <w:tcPr>
            <w:tcW w:w="1701" w:type="dxa"/>
            <w:vAlign w:val="bottom"/>
          </w:tcPr>
          <w:p w:rsidR="00371160" w:rsidRDefault="009658B8">
            <w:pPr>
              <w:ind w:right="57"/>
              <w:jc w:val="right"/>
              <w:rPr>
                <w:sz w:val="18"/>
                <w:szCs w:val="18"/>
                <w:lang w:val="tr-TR"/>
              </w:rPr>
            </w:pPr>
            <w:r>
              <w:rPr>
                <w:sz w:val="18"/>
                <w:szCs w:val="18"/>
                <w:lang w:val="tr-TR"/>
              </w:rPr>
              <w:t>93</w:t>
            </w: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b/>
                <w:iCs/>
              </w:rPr>
            </w:pPr>
            <w:r>
              <w:rPr>
                <w:b/>
                <w:iCs/>
              </w:rPr>
              <w:t>Toplam</w:t>
            </w:r>
          </w:p>
        </w:tc>
        <w:tc>
          <w:tcPr>
            <w:tcW w:w="1701" w:type="dxa"/>
            <w:tcMar>
              <w:top w:w="15" w:type="dxa"/>
              <w:left w:w="360" w:type="dxa"/>
              <w:right w:w="15" w:type="dxa"/>
            </w:tcMar>
            <w:vAlign w:val="bottom"/>
          </w:tcPr>
          <w:p w:rsidR="00371160" w:rsidRDefault="009658B8">
            <w:pPr>
              <w:ind w:right="57"/>
              <w:jc w:val="right"/>
              <w:rPr>
                <w:b/>
                <w:sz w:val="18"/>
                <w:szCs w:val="18"/>
                <w:lang w:val="tr-TR"/>
              </w:rPr>
            </w:pPr>
            <w:r>
              <w:rPr>
                <w:b/>
                <w:sz w:val="18"/>
                <w:szCs w:val="18"/>
                <w:lang w:val="tr-TR"/>
              </w:rPr>
              <w:t>-</w:t>
            </w:r>
          </w:p>
        </w:tc>
        <w:tc>
          <w:tcPr>
            <w:tcW w:w="1701" w:type="dxa"/>
            <w:vAlign w:val="bottom"/>
          </w:tcPr>
          <w:p w:rsidR="00371160" w:rsidRDefault="009658B8">
            <w:pPr>
              <w:ind w:right="57"/>
              <w:jc w:val="right"/>
              <w:rPr>
                <w:b/>
                <w:sz w:val="18"/>
                <w:szCs w:val="18"/>
              </w:rPr>
            </w:pPr>
            <w:r>
              <w:rPr>
                <w:b/>
                <w:sz w:val="18"/>
                <w:szCs w:val="18"/>
              </w:rPr>
              <w:t>84.000</w:t>
            </w:r>
          </w:p>
        </w:tc>
        <w:tc>
          <w:tcPr>
            <w:tcW w:w="1701" w:type="dxa"/>
            <w:vAlign w:val="bottom"/>
          </w:tcPr>
          <w:p w:rsidR="00371160" w:rsidRDefault="009658B8">
            <w:pPr>
              <w:ind w:right="57"/>
              <w:jc w:val="right"/>
              <w:rPr>
                <w:b/>
                <w:sz w:val="18"/>
                <w:szCs w:val="18"/>
                <w:lang w:val="tr-TR"/>
              </w:rPr>
            </w:pPr>
            <w:r>
              <w:rPr>
                <w:b/>
                <w:sz w:val="18"/>
                <w:szCs w:val="18"/>
                <w:lang w:val="tr-TR"/>
              </w:rPr>
              <w:t>93</w:t>
            </w: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left="-340"/>
              <w:rPr>
                <w:b/>
              </w:rPr>
            </w:pPr>
            <w:r>
              <w:rPr>
                <w:b/>
              </w:rPr>
              <w:t>Finansal Yükümlülükler</w:t>
            </w:r>
          </w:p>
        </w:tc>
        <w:tc>
          <w:tcPr>
            <w:tcW w:w="1701" w:type="dxa"/>
            <w:tcMar>
              <w:top w:w="15" w:type="dxa"/>
              <w:left w:w="360" w:type="dxa"/>
              <w:right w:w="15" w:type="dxa"/>
            </w:tcMar>
            <w:vAlign w:val="bottom"/>
          </w:tcPr>
          <w:p w:rsidR="00000000" w:rsidRDefault="006663F3">
            <w:pPr>
              <w:ind w:right="57"/>
              <w:jc w:val="right"/>
              <w:rPr>
                <w:b/>
                <w:sz w:val="18"/>
                <w:szCs w:val="18"/>
                <w:lang w:val="tr-TR"/>
                <w:rPrChange w:id="1450" w:author="Asiye Mara (Open)&#10;" w:date="2011-02-14T12:31:00Z">
                  <w:rPr>
                    <w:rFonts w:ascii="CG Times (WN)" w:hAnsi="CG Times (WN)"/>
                    <w:b/>
                    <w:sz w:val="18"/>
                    <w:szCs w:val="18"/>
                    <w:lang w:val="tr-TR"/>
                  </w:rPr>
                </w:rPrChange>
              </w:rPr>
              <w:pPrChange w:id="1451"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rPrChange w:id="1452" w:author="Asiye Mara (Open)&#10;" w:date="2011-02-14T12:31:00Z">
                  <w:rPr>
                    <w:rFonts w:ascii="CG Times (WN)" w:hAnsi="CG Times (WN)"/>
                    <w:b/>
                    <w:sz w:val="18"/>
                    <w:szCs w:val="18"/>
                  </w:rPr>
                </w:rPrChange>
              </w:rPr>
              <w:pPrChange w:id="1453" w:author="Asiye Mara (Open)&#10;" w:date="2011-02-14T12:30:00Z">
                <w:pPr>
                  <w:ind w:left="360" w:right="57"/>
                  <w:jc w:val="right"/>
                  <w:outlineLvl w:val="2"/>
                </w:pPr>
              </w:pPrChange>
            </w:pPr>
          </w:p>
        </w:tc>
        <w:tc>
          <w:tcPr>
            <w:tcW w:w="1701" w:type="dxa"/>
            <w:vAlign w:val="bottom"/>
          </w:tcPr>
          <w:p w:rsidR="00000000" w:rsidRDefault="006663F3">
            <w:pPr>
              <w:ind w:right="57"/>
              <w:jc w:val="right"/>
              <w:rPr>
                <w:b/>
                <w:sz w:val="18"/>
                <w:szCs w:val="18"/>
                <w:lang w:val="tr-TR"/>
                <w:rPrChange w:id="1454" w:author="Asiye Mara (Open)&#10;" w:date="2011-02-14T12:31:00Z">
                  <w:rPr>
                    <w:rFonts w:ascii="CG Times (WN)" w:hAnsi="CG Times (WN)"/>
                    <w:b/>
                    <w:sz w:val="18"/>
                    <w:szCs w:val="18"/>
                    <w:lang w:val="tr-TR"/>
                  </w:rPr>
                </w:rPrChange>
              </w:rPr>
              <w:pPrChange w:id="1455" w:author="Asiye Mara (Open)&#10;" w:date="2011-02-14T12:30:00Z">
                <w:pPr>
                  <w:ind w:left="360" w:right="57"/>
                  <w:jc w:val="right"/>
                  <w:outlineLvl w:val="2"/>
                </w:pPr>
              </w:pPrChange>
            </w:pP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pPr>
            <w:r>
              <w:t>Gerçeğe Uygun Değer Farkı Kar/Zarara Yansıtılan Finansal Yükümlülükler</w:t>
            </w:r>
          </w:p>
        </w:tc>
        <w:tc>
          <w:tcPr>
            <w:tcW w:w="1701" w:type="dxa"/>
            <w:tcMar>
              <w:top w:w="15" w:type="dxa"/>
              <w:left w:w="360" w:type="dxa"/>
              <w:right w:w="15" w:type="dxa"/>
            </w:tcMar>
            <w:vAlign w:val="bottom"/>
          </w:tcPr>
          <w:p w:rsidR="00371160" w:rsidRDefault="009658B8">
            <w:pPr>
              <w:ind w:right="57"/>
              <w:jc w:val="right"/>
              <w:rPr>
                <w:sz w:val="18"/>
                <w:szCs w:val="18"/>
                <w:lang w:val="tr-TR"/>
              </w:rPr>
            </w:pPr>
            <w:r>
              <w:rPr>
                <w:sz w:val="18"/>
                <w:szCs w:val="18"/>
                <w:lang w:val="tr-TR"/>
              </w:rPr>
              <w:t>-</w:t>
            </w:r>
          </w:p>
        </w:tc>
        <w:tc>
          <w:tcPr>
            <w:tcW w:w="1701" w:type="dxa"/>
            <w:vAlign w:val="bottom"/>
          </w:tcPr>
          <w:p w:rsidR="00371160" w:rsidRDefault="009658B8">
            <w:pPr>
              <w:ind w:right="57"/>
              <w:jc w:val="right"/>
              <w:rPr>
                <w:sz w:val="18"/>
                <w:szCs w:val="18"/>
              </w:rPr>
            </w:pPr>
            <w:r>
              <w:rPr>
                <w:sz w:val="18"/>
                <w:szCs w:val="18"/>
              </w:rPr>
              <w:t>-</w:t>
            </w:r>
          </w:p>
        </w:tc>
        <w:tc>
          <w:tcPr>
            <w:tcW w:w="1701" w:type="dxa"/>
            <w:vAlign w:val="bottom"/>
          </w:tcPr>
          <w:p w:rsidR="00371160" w:rsidRDefault="009658B8">
            <w:pPr>
              <w:ind w:right="57"/>
              <w:jc w:val="right"/>
              <w:rPr>
                <w:sz w:val="18"/>
                <w:szCs w:val="18"/>
                <w:lang w:val="tr-TR"/>
              </w:rPr>
            </w:pPr>
            <w:r>
              <w:rPr>
                <w:sz w:val="18"/>
                <w:szCs w:val="18"/>
                <w:lang w:val="tr-TR"/>
              </w:rPr>
              <w:t>-</w:t>
            </w: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rPr>
            </w:pPr>
            <w:r>
              <w:t>Diğer Finansal Yükümlülükler</w:t>
            </w:r>
          </w:p>
        </w:tc>
        <w:tc>
          <w:tcPr>
            <w:tcW w:w="1701" w:type="dxa"/>
            <w:tcMar>
              <w:top w:w="15" w:type="dxa"/>
              <w:left w:w="360" w:type="dxa"/>
              <w:right w:w="15" w:type="dxa"/>
            </w:tcMar>
            <w:vAlign w:val="bottom"/>
          </w:tcPr>
          <w:p w:rsidR="00371160" w:rsidRDefault="009658B8">
            <w:pPr>
              <w:ind w:right="57"/>
              <w:jc w:val="right"/>
              <w:rPr>
                <w:sz w:val="18"/>
                <w:szCs w:val="18"/>
                <w:lang w:val="tr-TR"/>
              </w:rPr>
            </w:pPr>
            <w:r>
              <w:rPr>
                <w:sz w:val="18"/>
                <w:szCs w:val="18"/>
                <w:lang w:val="tr-TR"/>
              </w:rPr>
              <w:t>-</w:t>
            </w:r>
          </w:p>
        </w:tc>
        <w:tc>
          <w:tcPr>
            <w:tcW w:w="1701" w:type="dxa"/>
            <w:vAlign w:val="bottom"/>
          </w:tcPr>
          <w:p w:rsidR="00371160" w:rsidRDefault="009658B8">
            <w:pPr>
              <w:ind w:right="57"/>
              <w:jc w:val="right"/>
              <w:rPr>
                <w:sz w:val="18"/>
                <w:szCs w:val="18"/>
              </w:rPr>
            </w:pPr>
            <w:r>
              <w:rPr>
                <w:sz w:val="18"/>
                <w:szCs w:val="18"/>
              </w:rPr>
              <w:t>155</w:t>
            </w:r>
          </w:p>
        </w:tc>
        <w:tc>
          <w:tcPr>
            <w:tcW w:w="1701" w:type="dxa"/>
            <w:vAlign w:val="bottom"/>
          </w:tcPr>
          <w:p w:rsidR="00371160" w:rsidRDefault="009658B8">
            <w:pPr>
              <w:ind w:right="57"/>
              <w:jc w:val="right"/>
              <w:rPr>
                <w:sz w:val="18"/>
                <w:szCs w:val="18"/>
                <w:lang w:val="tr-TR"/>
              </w:rPr>
            </w:pPr>
            <w:r>
              <w:rPr>
                <w:sz w:val="18"/>
                <w:szCs w:val="18"/>
                <w:lang w:val="tr-TR"/>
              </w:rPr>
              <w:t>-</w:t>
            </w:r>
          </w:p>
        </w:tc>
      </w:tr>
      <w:tr w:rsidR="00C21D88"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b/>
              </w:rPr>
            </w:pPr>
            <w:r>
              <w:rPr>
                <w:rFonts w:eastAsia="Arial Unicode MS"/>
                <w:b/>
              </w:rPr>
              <w:t>Toplam</w:t>
            </w:r>
          </w:p>
        </w:tc>
        <w:tc>
          <w:tcPr>
            <w:tcW w:w="1701" w:type="dxa"/>
            <w:tcMar>
              <w:top w:w="15" w:type="dxa"/>
              <w:left w:w="360" w:type="dxa"/>
              <w:right w:w="15" w:type="dxa"/>
            </w:tcMar>
            <w:vAlign w:val="bottom"/>
          </w:tcPr>
          <w:p w:rsidR="00371160" w:rsidRDefault="009658B8">
            <w:pPr>
              <w:ind w:right="57"/>
              <w:jc w:val="right"/>
              <w:rPr>
                <w:b/>
                <w:sz w:val="18"/>
                <w:szCs w:val="18"/>
                <w:lang w:val="tr-TR"/>
              </w:rPr>
            </w:pPr>
            <w:r>
              <w:rPr>
                <w:b/>
                <w:sz w:val="18"/>
                <w:szCs w:val="18"/>
                <w:lang w:val="tr-TR"/>
              </w:rPr>
              <w:t>-</w:t>
            </w:r>
          </w:p>
        </w:tc>
        <w:tc>
          <w:tcPr>
            <w:tcW w:w="1701" w:type="dxa"/>
            <w:vAlign w:val="bottom"/>
          </w:tcPr>
          <w:p w:rsidR="00371160" w:rsidRDefault="009658B8">
            <w:pPr>
              <w:ind w:right="57"/>
              <w:jc w:val="right"/>
              <w:rPr>
                <w:b/>
                <w:sz w:val="18"/>
                <w:szCs w:val="18"/>
              </w:rPr>
            </w:pPr>
            <w:r>
              <w:rPr>
                <w:b/>
                <w:sz w:val="18"/>
                <w:szCs w:val="18"/>
              </w:rPr>
              <w:t>155</w:t>
            </w:r>
          </w:p>
        </w:tc>
        <w:tc>
          <w:tcPr>
            <w:tcW w:w="1701" w:type="dxa"/>
            <w:vAlign w:val="bottom"/>
          </w:tcPr>
          <w:p w:rsidR="00371160" w:rsidRDefault="009658B8">
            <w:pPr>
              <w:ind w:right="57"/>
              <w:jc w:val="right"/>
              <w:rPr>
                <w:b/>
                <w:sz w:val="18"/>
                <w:szCs w:val="18"/>
                <w:lang w:val="tr-TR"/>
              </w:rPr>
            </w:pPr>
            <w:r>
              <w:rPr>
                <w:b/>
                <w:sz w:val="18"/>
                <w:szCs w:val="18"/>
                <w:lang w:val="tr-TR"/>
              </w:rPr>
              <w:t>-</w:t>
            </w:r>
          </w:p>
        </w:tc>
      </w:tr>
    </w:tbl>
    <w:p w:rsidR="00371160" w:rsidRDefault="00371160">
      <w:pPr>
        <w:jc w:val="both"/>
        <w:rPr>
          <w:sz w:val="20"/>
          <w:szCs w:val="20"/>
          <w:lang w:val="tr-TR"/>
        </w:rPr>
      </w:pPr>
    </w:p>
    <w:p w:rsidR="00371160" w:rsidRDefault="009658B8">
      <w:pPr>
        <w:ind w:left="720"/>
        <w:jc w:val="both"/>
        <w:rPr>
          <w:sz w:val="22"/>
          <w:szCs w:val="22"/>
          <w:lang w:val="tr-TR"/>
        </w:rPr>
      </w:pPr>
      <w:r>
        <w:rPr>
          <w:sz w:val="22"/>
          <w:szCs w:val="22"/>
          <w:lang w:val="tr-TR"/>
        </w:rPr>
        <w:t>3. seviyeden değerlenen finansal varlık ve yükümlülüklerin dönem başı ve dönem sonu mutabakatı aşağıdaki gibidir:</w:t>
      </w:r>
    </w:p>
    <w:p w:rsidR="00371160" w:rsidRDefault="00371160">
      <w:pPr>
        <w:ind w:left="720"/>
        <w:jc w:val="both"/>
        <w:rPr>
          <w:sz w:val="20"/>
          <w:szCs w:val="20"/>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42"/>
        <w:gridCol w:w="1275"/>
        <w:gridCol w:w="1276"/>
        <w:gridCol w:w="1276"/>
        <w:gridCol w:w="1276"/>
      </w:tblGrid>
      <w:tr w:rsidR="005D6D27" w:rsidRPr="00872466" w:rsidTr="00DA1B44">
        <w:trPr>
          <w:cantSplit/>
          <w:trHeight w:val="240"/>
        </w:trPr>
        <w:tc>
          <w:tcPr>
            <w:tcW w:w="4242" w:type="dxa"/>
            <w:vMerge w:val="restart"/>
            <w:tcMar>
              <w:top w:w="0" w:type="dxa"/>
              <w:left w:w="15" w:type="dxa"/>
              <w:bottom w:w="0" w:type="dxa"/>
              <w:right w:w="15" w:type="dxa"/>
            </w:tcMar>
            <w:vAlign w:val="bottom"/>
          </w:tcPr>
          <w:p w:rsidR="00371160" w:rsidRDefault="009658B8">
            <w:pPr>
              <w:pStyle w:val="Normal8nk"/>
              <w:rPr>
                <w:rFonts w:eastAsia="Arial Unicode MS"/>
              </w:rPr>
            </w:pPr>
            <w:r>
              <w:t> </w:t>
            </w:r>
          </w:p>
        </w:tc>
        <w:tc>
          <w:tcPr>
            <w:tcW w:w="2551" w:type="dxa"/>
            <w:gridSpan w:val="2"/>
            <w:tcMar>
              <w:top w:w="15" w:type="dxa"/>
              <w:left w:w="15" w:type="dxa"/>
              <w:bottom w:w="0" w:type="dxa"/>
              <w:right w:w="15" w:type="dxa"/>
            </w:tcMar>
            <w:vAlign w:val="bottom"/>
          </w:tcPr>
          <w:p w:rsidR="00371160" w:rsidRDefault="009658B8">
            <w:pPr>
              <w:pStyle w:val="Normal8nk"/>
              <w:jc w:val="center"/>
              <w:rPr>
                <w:rFonts w:eastAsia="Arial Unicode MS"/>
              </w:rPr>
            </w:pPr>
            <w:r>
              <w:t>Gerçeğe Uygun Değer Farkı Kar/Zarara Yansıtılan Finansal Varlıklar</w:t>
            </w:r>
          </w:p>
        </w:tc>
        <w:tc>
          <w:tcPr>
            <w:tcW w:w="1276" w:type="dxa"/>
            <w:vAlign w:val="bottom"/>
          </w:tcPr>
          <w:p w:rsidR="00371160" w:rsidRDefault="009658B8">
            <w:pPr>
              <w:pStyle w:val="Normal8nk"/>
              <w:jc w:val="center"/>
              <w:rPr>
                <w:rFonts w:eastAsia="Arial Unicode MS"/>
              </w:rPr>
            </w:pPr>
            <w:r>
              <w:rPr>
                <w:rFonts w:eastAsia="Arial Unicode MS"/>
              </w:rPr>
              <w:t>Satılmaya Hazır Finansal Varlıklar</w:t>
            </w:r>
          </w:p>
        </w:tc>
        <w:tc>
          <w:tcPr>
            <w:tcW w:w="1276" w:type="dxa"/>
            <w:vAlign w:val="bottom"/>
          </w:tcPr>
          <w:p w:rsidR="00000000" w:rsidRDefault="006663F3">
            <w:pPr>
              <w:pStyle w:val="Normal8nk"/>
              <w:jc w:val="center"/>
              <w:rPr>
                <w:rFonts w:eastAsia="Arial Unicode MS"/>
                <w:rPrChange w:id="1456" w:author="Asiye Mara (Open)&#10;" w:date="2011-02-14T12:31:00Z">
                  <w:rPr>
                    <w:rFonts w:ascii="Univers (WN)" w:eastAsia="Arial Unicode MS" w:hAnsi="Univers (WN)"/>
                    <w:b/>
                    <w:u w:val="single"/>
                  </w:rPr>
                </w:rPrChange>
              </w:rPr>
              <w:pPrChange w:id="1457" w:author="Asiye Mara (Open)&#10;" w:date="2011-02-14T12:30:00Z">
                <w:pPr>
                  <w:pStyle w:val="Normal8nk"/>
                  <w:numPr>
                    <w:numId w:val="1"/>
                  </w:numPr>
                  <w:tabs>
                    <w:tab w:val="num" w:pos="1086"/>
                  </w:tabs>
                  <w:spacing w:before="240"/>
                  <w:ind w:left="1086" w:hanging="720"/>
                  <w:jc w:val="center"/>
                  <w:outlineLvl w:val="0"/>
                </w:pPr>
              </w:pPrChange>
            </w:pPr>
          </w:p>
        </w:tc>
      </w:tr>
      <w:tr w:rsidR="005D6D27" w:rsidRPr="00872466" w:rsidTr="00DA1B44">
        <w:trPr>
          <w:cantSplit/>
          <w:trHeight w:val="45"/>
        </w:trPr>
        <w:tc>
          <w:tcPr>
            <w:tcW w:w="4242" w:type="dxa"/>
            <w:vMerge/>
            <w:vAlign w:val="center"/>
          </w:tcPr>
          <w:p w:rsidR="00000000" w:rsidRDefault="006663F3">
            <w:pPr>
              <w:pStyle w:val="Normal8nk"/>
              <w:rPr>
                <w:rFonts w:eastAsia="Arial Unicode MS"/>
                <w:rPrChange w:id="1458" w:author="Asiye Mara (Open)&#10;" w:date="2011-02-14T12:31:00Z">
                  <w:rPr>
                    <w:rFonts w:ascii="Univers (WN)" w:eastAsia="Arial Unicode MS" w:hAnsi="Univers (WN)"/>
                    <w:b/>
                    <w:u w:val="single"/>
                  </w:rPr>
                </w:rPrChange>
              </w:rPr>
              <w:pPrChange w:id="1459" w:author="Asiye Mara (Open)&#10;" w:date="2011-02-14T12:30:00Z">
                <w:pPr>
                  <w:pStyle w:val="Normal8nk"/>
                  <w:numPr>
                    <w:numId w:val="1"/>
                  </w:numPr>
                  <w:tabs>
                    <w:tab w:val="num" w:pos="1086"/>
                  </w:tabs>
                  <w:spacing w:before="240"/>
                  <w:ind w:left="1086" w:hanging="720"/>
                  <w:outlineLvl w:val="0"/>
                </w:pPr>
              </w:pPrChange>
            </w:pPr>
          </w:p>
        </w:tc>
        <w:tc>
          <w:tcPr>
            <w:tcW w:w="1275" w:type="dxa"/>
            <w:tcMar>
              <w:top w:w="15" w:type="dxa"/>
              <w:left w:w="15" w:type="dxa"/>
              <w:bottom w:w="0" w:type="dxa"/>
              <w:right w:w="15" w:type="dxa"/>
            </w:tcMar>
            <w:vAlign w:val="bottom"/>
          </w:tcPr>
          <w:p w:rsidR="00371160" w:rsidRDefault="009658B8">
            <w:pPr>
              <w:pStyle w:val="Normal8nk"/>
              <w:jc w:val="center"/>
              <w:rPr>
                <w:rFonts w:eastAsia="Arial Unicode MS"/>
              </w:rPr>
            </w:pPr>
            <w:r>
              <w:t>Alım Satım Amaçlı</w:t>
            </w:r>
          </w:p>
        </w:tc>
        <w:tc>
          <w:tcPr>
            <w:tcW w:w="1276" w:type="dxa"/>
            <w:tcMar>
              <w:top w:w="15" w:type="dxa"/>
              <w:left w:w="15" w:type="dxa"/>
              <w:bottom w:w="0" w:type="dxa"/>
              <w:right w:w="15" w:type="dxa"/>
            </w:tcMar>
            <w:vAlign w:val="bottom"/>
          </w:tcPr>
          <w:p w:rsidR="00371160" w:rsidRDefault="009658B8">
            <w:pPr>
              <w:pStyle w:val="Normal8nk"/>
              <w:jc w:val="center"/>
              <w:rPr>
                <w:rFonts w:eastAsia="Arial Unicode MS"/>
              </w:rPr>
            </w:pPr>
            <w:r>
              <w:rPr>
                <w:rFonts w:eastAsia="Arial Unicode MS"/>
              </w:rPr>
              <w:t>Türev Finansal Araçlar</w:t>
            </w:r>
          </w:p>
        </w:tc>
        <w:tc>
          <w:tcPr>
            <w:tcW w:w="1276" w:type="dxa"/>
            <w:vAlign w:val="bottom"/>
          </w:tcPr>
          <w:p w:rsidR="00371160" w:rsidRDefault="009658B8">
            <w:pPr>
              <w:pStyle w:val="Normal8nk"/>
              <w:jc w:val="center"/>
              <w:rPr>
                <w:rFonts w:eastAsia="Arial Unicode MS"/>
              </w:rPr>
            </w:pPr>
            <w:r>
              <w:t>Hisse Senetleri</w:t>
            </w:r>
          </w:p>
        </w:tc>
        <w:tc>
          <w:tcPr>
            <w:tcW w:w="1276" w:type="dxa"/>
            <w:vAlign w:val="bottom"/>
          </w:tcPr>
          <w:p w:rsidR="00371160" w:rsidRDefault="009658B8">
            <w:pPr>
              <w:pStyle w:val="Normal8nk"/>
              <w:jc w:val="center"/>
            </w:pPr>
            <w:r>
              <w:t>Toplam</w:t>
            </w:r>
          </w:p>
        </w:tc>
      </w:tr>
      <w:tr w:rsidR="005D6D27" w:rsidRPr="00872466" w:rsidTr="00DA1B44">
        <w:trPr>
          <w:trHeight w:val="240"/>
        </w:trPr>
        <w:tc>
          <w:tcPr>
            <w:tcW w:w="4242" w:type="dxa"/>
            <w:tcMar>
              <w:top w:w="0" w:type="dxa"/>
              <w:left w:w="15" w:type="dxa"/>
              <w:bottom w:w="0" w:type="dxa"/>
              <w:right w:w="15" w:type="dxa"/>
            </w:tcMar>
            <w:vAlign w:val="center"/>
          </w:tcPr>
          <w:p w:rsidR="00371160" w:rsidRDefault="009658B8">
            <w:pPr>
              <w:pStyle w:val="Normal8nk"/>
              <w:rPr>
                <w:rFonts w:eastAsia="Arial Unicode MS"/>
                <w:b/>
              </w:rPr>
            </w:pPr>
            <w:r>
              <w:rPr>
                <w:rFonts w:eastAsia="Arial Unicode MS"/>
                <w:b/>
              </w:rPr>
              <w:t xml:space="preserve"> Açılış Bakiyesi</w:t>
            </w:r>
          </w:p>
        </w:tc>
        <w:tc>
          <w:tcPr>
            <w:tcW w:w="1275" w:type="dxa"/>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276" w:type="dxa"/>
            <w:tcMar>
              <w:top w:w="0"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276" w:type="dxa"/>
            <w:vAlign w:val="bottom"/>
          </w:tcPr>
          <w:p w:rsidR="00371160" w:rsidRDefault="009658B8">
            <w:pPr>
              <w:ind w:right="57"/>
              <w:jc w:val="right"/>
              <w:rPr>
                <w:b/>
                <w:sz w:val="18"/>
                <w:szCs w:val="18"/>
              </w:rPr>
            </w:pPr>
            <w:r>
              <w:rPr>
                <w:b/>
                <w:sz w:val="18"/>
                <w:szCs w:val="18"/>
              </w:rPr>
              <w:t>93</w:t>
            </w:r>
          </w:p>
        </w:tc>
        <w:tc>
          <w:tcPr>
            <w:tcW w:w="1276" w:type="dxa"/>
            <w:vAlign w:val="bottom"/>
          </w:tcPr>
          <w:p w:rsidR="00371160" w:rsidRDefault="009658B8">
            <w:pPr>
              <w:ind w:right="57"/>
              <w:jc w:val="right"/>
              <w:rPr>
                <w:b/>
                <w:sz w:val="18"/>
                <w:szCs w:val="18"/>
              </w:rPr>
            </w:pPr>
            <w:r>
              <w:rPr>
                <w:b/>
                <w:sz w:val="18"/>
                <w:szCs w:val="18"/>
              </w:rPr>
              <w:t>93</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hanging="371"/>
              <w:rPr>
                <w:snapToGrid w:val="0"/>
              </w:rPr>
            </w:pPr>
            <w:r>
              <w:rPr>
                <w:snapToGrid w:val="0"/>
              </w:rPr>
              <w:t xml:space="preserve"> Toplam Kayıp/Kazanç</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rPr>
                <w:rFonts w:eastAsia="Arial Unicode MS"/>
              </w:rPr>
            </w:pPr>
            <w:r>
              <w:rPr>
                <w:rFonts w:eastAsia="Arial Unicode MS"/>
              </w:rPr>
              <w:t>Kar /Zarara Yansıtılan</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jc w:val="left"/>
              <w:rPr>
                <w:rFonts w:eastAsia="Arial Unicode MS"/>
              </w:rPr>
            </w:pPr>
            <w:r>
              <w:rPr>
                <w:rFonts w:eastAsia="Arial Unicode MS"/>
              </w:rPr>
              <w:t>Özkaynaklarda Muhasebeleştirilen Gelir/Gidere  Yansıtılan</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0" w:type="dxa"/>
              <w:left w:w="15" w:type="dxa"/>
              <w:bottom w:w="0" w:type="dxa"/>
              <w:right w:w="15" w:type="dxa"/>
            </w:tcMar>
            <w:vAlign w:val="center"/>
          </w:tcPr>
          <w:p w:rsidR="00371160" w:rsidRDefault="009658B8">
            <w:pPr>
              <w:pStyle w:val="Normal8nk"/>
              <w:rPr>
                <w:rFonts w:eastAsia="Arial Unicode MS"/>
              </w:rPr>
            </w:pPr>
            <w:r>
              <w:rPr>
                <w:rFonts w:eastAsia="Arial Unicode MS"/>
              </w:rPr>
              <w:t xml:space="preserve"> Alımlar</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0"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hanging="371"/>
              <w:rPr>
                <w:rFonts w:eastAsia="Arial Unicode MS"/>
                <w:iCs/>
              </w:rPr>
            </w:pPr>
            <w:r>
              <w:rPr>
                <w:rFonts w:eastAsia="Arial Unicode MS"/>
                <w:iCs/>
              </w:rPr>
              <w:t xml:space="preserve">  İhraç Edilen</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left="-340"/>
            </w:pPr>
            <w:r>
              <w:t xml:space="preserve"> Gerçekleşen</w:t>
            </w:r>
          </w:p>
        </w:tc>
        <w:tc>
          <w:tcPr>
            <w:tcW w:w="1275" w:type="dxa"/>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276" w:type="dxa"/>
            <w:tcMar>
              <w:top w:w="15" w:type="dxa"/>
              <w:left w:w="360" w:type="dxa"/>
              <w:right w:w="15" w:type="dxa"/>
            </w:tcMar>
            <w:vAlign w:val="bottom"/>
          </w:tcPr>
          <w:p w:rsidR="00371160" w:rsidRDefault="009658B8">
            <w:pPr>
              <w:ind w:right="57"/>
              <w:jc w:val="right"/>
              <w:rPr>
                <w:b/>
                <w:sz w:val="18"/>
                <w:szCs w:val="18"/>
              </w:rPr>
            </w:pPr>
            <w:r>
              <w:rPr>
                <w:b/>
                <w:sz w:val="18"/>
                <w:szCs w:val="18"/>
              </w:rPr>
              <w:t>-</w:t>
            </w:r>
          </w:p>
        </w:tc>
        <w:tc>
          <w:tcPr>
            <w:tcW w:w="1276" w:type="dxa"/>
            <w:vAlign w:val="bottom"/>
          </w:tcPr>
          <w:p w:rsidR="00371160" w:rsidRDefault="009658B8">
            <w:pPr>
              <w:ind w:right="57"/>
              <w:jc w:val="right"/>
              <w:rPr>
                <w:b/>
                <w:sz w:val="18"/>
                <w:szCs w:val="18"/>
              </w:rPr>
            </w:pPr>
            <w:r>
              <w:rPr>
                <w:b/>
                <w:sz w:val="18"/>
                <w:szCs w:val="18"/>
              </w:rPr>
              <w:t>-</w:t>
            </w:r>
          </w:p>
        </w:tc>
        <w:tc>
          <w:tcPr>
            <w:tcW w:w="1276" w:type="dxa"/>
            <w:vAlign w:val="bottom"/>
          </w:tcPr>
          <w:p w:rsidR="00371160" w:rsidRDefault="009658B8">
            <w:pPr>
              <w:ind w:right="57"/>
              <w:jc w:val="right"/>
              <w:rPr>
                <w:b/>
                <w:sz w:val="18"/>
                <w:szCs w:val="18"/>
              </w:rPr>
            </w:pPr>
            <w:r>
              <w:rPr>
                <w:b/>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hanging="371"/>
            </w:pPr>
            <w:r>
              <w:t xml:space="preserve">  3. Seviyeden Diğer Seviyeye Transferler</w:t>
            </w:r>
          </w:p>
        </w:tc>
        <w:tc>
          <w:tcPr>
            <w:tcW w:w="1275" w:type="dxa"/>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276" w:type="dxa"/>
            <w:tcMar>
              <w:top w:w="15" w:type="dxa"/>
              <w:left w:w="360" w:type="dxa"/>
              <w:right w:w="15" w:type="dxa"/>
            </w:tcMar>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c>
          <w:tcPr>
            <w:tcW w:w="1276" w:type="dxa"/>
            <w:vAlign w:val="bottom"/>
          </w:tcPr>
          <w:p w:rsidR="00371160" w:rsidRDefault="009658B8">
            <w:pPr>
              <w:ind w:right="57"/>
              <w:jc w:val="right"/>
              <w:rPr>
                <w:sz w:val="18"/>
                <w:szCs w:val="18"/>
              </w:rPr>
            </w:pPr>
            <w:r>
              <w:rPr>
                <w:sz w:val="18"/>
                <w:szCs w:val="18"/>
              </w:rPr>
              <w:t>-</w:t>
            </w:r>
          </w:p>
        </w:tc>
      </w:tr>
      <w:tr w:rsidR="005D6D27" w:rsidRPr="00872466" w:rsidTr="00DA1B44">
        <w:trPr>
          <w:trHeight w:val="240"/>
        </w:trPr>
        <w:tc>
          <w:tcPr>
            <w:tcW w:w="4242" w:type="dxa"/>
            <w:tcMar>
              <w:top w:w="15" w:type="dxa"/>
              <w:left w:w="360" w:type="dxa"/>
              <w:bottom w:w="0" w:type="dxa"/>
              <w:right w:w="15" w:type="dxa"/>
            </w:tcMar>
            <w:vAlign w:val="center"/>
          </w:tcPr>
          <w:p w:rsidR="00371160" w:rsidRDefault="009658B8">
            <w:pPr>
              <w:pStyle w:val="Normal8nk"/>
              <w:ind w:hanging="371"/>
              <w:rPr>
                <w:rFonts w:eastAsia="Arial Unicode MS"/>
                <w:b/>
              </w:rPr>
            </w:pPr>
            <w:r>
              <w:rPr>
                <w:rFonts w:eastAsia="Arial Unicode MS"/>
                <w:b/>
              </w:rPr>
              <w:t xml:space="preserve">  Kapanış Bakiyesi</w:t>
            </w:r>
          </w:p>
        </w:tc>
        <w:tc>
          <w:tcPr>
            <w:tcW w:w="1275" w:type="dxa"/>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276" w:type="dxa"/>
            <w:tcMar>
              <w:top w:w="15" w:type="dxa"/>
              <w:left w:w="360" w:type="dxa"/>
              <w:right w:w="15" w:type="dxa"/>
            </w:tcMar>
            <w:vAlign w:val="bottom"/>
          </w:tcPr>
          <w:p w:rsidR="00371160" w:rsidRDefault="009658B8">
            <w:pPr>
              <w:ind w:right="57"/>
              <w:jc w:val="right"/>
              <w:rPr>
                <w:b/>
                <w:sz w:val="18"/>
                <w:szCs w:val="18"/>
              </w:rPr>
            </w:pPr>
            <w:r>
              <w:rPr>
                <w:b/>
                <w:sz w:val="18"/>
                <w:szCs w:val="18"/>
              </w:rPr>
              <w:t>-</w:t>
            </w:r>
          </w:p>
        </w:tc>
        <w:tc>
          <w:tcPr>
            <w:tcW w:w="1276" w:type="dxa"/>
            <w:vAlign w:val="bottom"/>
          </w:tcPr>
          <w:p w:rsidR="00371160" w:rsidRDefault="009658B8">
            <w:pPr>
              <w:ind w:right="57"/>
              <w:jc w:val="right"/>
              <w:rPr>
                <w:b/>
                <w:sz w:val="18"/>
                <w:szCs w:val="18"/>
              </w:rPr>
            </w:pPr>
            <w:r>
              <w:rPr>
                <w:b/>
                <w:sz w:val="18"/>
                <w:szCs w:val="18"/>
              </w:rPr>
              <w:t>93</w:t>
            </w:r>
          </w:p>
        </w:tc>
        <w:tc>
          <w:tcPr>
            <w:tcW w:w="1276" w:type="dxa"/>
            <w:vAlign w:val="bottom"/>
          </w:tcPr>
          <w:p w:rsidR="00371160" w:rsidRDefault="009658B8">
            <w:pPr>
              <w:ind w:right="57"/>
              <w:jc w:val="right"/>
              <w:rPr>
                <w:b/>
                <w:sz w:val="18"/>
                <w:szCs w:val="18"/>
              </w:rPr>
            </w:pPr>
            <w:r>
              <w:rPr>
                <w:b/>
                <w:sz w:val="18"/>
                <w:szCs w:val="18"/>
              </w:rPr>
              <w:t>93</w:t>
            </w:r>
          </w:p>
        </w:tc>
      </w:tr>
    </w:tbl>
    <w:p w:rsidR="00371160" w:rsidRDefault="00371160">
      <w:pPr>
        <w:tabs>
          <w:tab w:val="left" w:pos="720"/>
        </w:tabs>
        <w:spacing w:line="216" w:lineRule="auto"/>
        <w:rPr>
          <w:b/>
          <w:bCs/>
          <w:sz w:val="22"/>
          <w:szCs w:val="22"/>
          <w:lang w:val="tr-TR"/>
        </w:rPr>
      </w:pPr>
    </w:p>
    <w:p w:rsidR="00371160" w:rsidRDefault="009658B8">
      <w:pPr>
        <w:spacing w:line="216" w:lineRule="auto"/>
        <w:ind w:left="720" w:hanging="720"/>
        <w:jc w:val="both"/>
        <w:rPr>
          <w:b/>
          <w:sz w:val="22"/>
          <w:szCs w:val="22"/>
          <w:lang w:val="tr-TR"/>
        </w:rPr>
      </w:pPr>
      <w:r>
        <w:rPr>
          <w:b/>
          <w:sz w:val="22"/>
          <w:szCs w:val="22"/>
          <w:lang w:val="tr-TR"/>
        </w:rPr>
        <w:t>IX.</w:t>
      </w:r>
      <w:r>
        <w:rPr>
          <w:sz w:val="22"/>
          <w:szCs w:val="22"/>
          <w:lang w:val="tr-TR"/>
        </w:rPr>
        <w:tab/>
      </w:r>
      <w:r>
        <w:rPr>
          <w:b/>
          <w:sz w:val="22"/>
          <w:szCs w:val="22"/>
          <w:lang w:val="tr-TR"/>
        </w:rPr>
        <w:t>Başkalarının Nam ve Hesabına Yapılan İşlemler, İnanca Dayalı İşlemlere İlişkin Açıklama ve Dipnotlar</w:t>
      </w:r>
    </w:p>
    <w:p w:rsidR="00371160" w:rsidRDefault="00371160">
      <w:pPr>
        <w:spacing w:line="216" w:lineRule="auto"/>
        <w:rPr>
          <w:sz w:val="22"/>
          <w:szCs w:val="22"/>
          <w:lang w:val="tr-TR"/>
        </w:rPr>
      </w:pPr>
    </w:p>
    <w:p w:rsidR="00371160" w:rsidRDefault="009658B8">
      <w:pPr>
        <w:ind w:left="720"/>
        <w:jc w:val="both"/>
        <w:rPr>
          <w:sz w:val="22"/>
          <w:szCs w:val="22"/>
          <w:lang w:val="tr-TR"/>
        </w:rPr>
      </w:pPr>
      <w:r>
        <w:rPr>
          <w:sz w:val="22"/>
          <w:szCs w:val="22"/>
          <w:lang w:val="tr-TR"/>
        </w:rPr>
        <w:t xml:space="preserve">Banka başkalarının nam ve hesabına menkul kıymet alımı satımı ve aracılık yapmamaktadır. İnanca dayalı işlemleri yoktur. </w:t>
      </w: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KONSOLİDE OLMAYAN FİNANSAL TABLOLARA İLİŞKİN AÇIKLAMA VE DİPNOTLAR</w:t>
      </w:r>
    </w:p>
    <w:p w:rsidR="00371160" w:rsidRDefault="00371160">
      <w:pPr>
        <w:spacing w:line="216" w:lineRule="auto"/>
        <w:ind w:left="720" w:hanging="720"/>
        <w:jc w:val="both"/>
        <w:rPr>
          <w:b/>
          <w:iCs/>
          <w:sz w:val="22"/>
          <w:szCs w:val="22"/>
          <w:lang w:val="tr-TR"/>
        </w:rPr>
      </w:pPr>
    </w:p>
    <w:p w:rsidR="00371160" w:rsidRDefault="009658B8">
      <w:pPr>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p>
    <w:p w:rsidR="00371160" w:rsidRDefault="00371160">
      <w:pPr>
        <w:spacing w:line="216" w:lineRule="auto"/>
        <w:ind w:left="720" w:hanging="720"/>
        <w:jc w:val="both"/>
        <w:rPr>
          <w:sz w:val="22"/>
          <w:szCs w:val="22"/>
          <w:lang w:val="tr-TR"/>
        </w:rPr>
      </w:pPr>
    </w:p>
    <w:p w:rsidR="00371160" w:rsidRDefault="009658B8">
      <w:pPr>
        <w:pStyle w:val="BodyTextIndent"/>
        <w:spacing w:line="216" w:lineRule="auto"/>
        <w:ind w:left="540" w:hanging="540"/>
        <w:rPr>
          <w:b/>
          <w:sz w:val="22"/>
          <w:szCs w:val="22"/>
        </w:rPr>
      </w:pPr>
      <w:r>
        <w:rPr>
          <w:b/>
          <w:sz w:val="22"/>
          <w:szCs w:val="22"/>
        </w:rPr>
        <w:t>1.</w:t>
      </w:r>
      <w:r>
        <w:rPr>
          <w:b/>
          <w:sz w:val="22"/>
          <w:szCs w:val="22"/>
        </w:rPr>
        <w:tab/>
        <w:t>Nakit Değerler ve T.C. Merkez Bankası Hesabına İlişkin Bilgiler</w:t>
      </w:r>
    </w:p>
    <w:p w:rsidR="00371160" w:rsidRDefault="00371160">
      <w:pPr>
        <w:pStyle w:val="BodyTextIndent"/>
        <w:spacing w:line="216" w:lineRule="auto"/>
        <w:ind w:left="540" w:hanging="540"/>
        <w:rPr>
          <w:b/>
          <w:bCs/>
          <w:sz w:val="22"/>
          <w:szCs w:val="22"/>
        </w:rPr>
      </w:pPr>
    </w:p>
    <w:p w:rsidR="00371160" w:rsidRDefault="009658B8">
      <w:pPr>
        <w:pStyle w:val="BodyTextIndent"/>
        <w:spacing w:line="216" w:lineRule="auto"/>
        <w:ind w:left="540" w:hanging="540"/>
        <w:rPr>
          <w:b/>
          <w:bCs/>
          <w:sz w:val="22"/>
          <w:szCs w:val="22"/>
        </w:rPr>
      </w:pPr>
      <w:r>
        <w:rPr>
          <w:b/>
          <w:bCs/>
          <w:sz w:val="22"/>
          <w:szCs w:val="22"/>
        </w:rPr>
        <w:t>1.1.</w:t>
      </w:r>
      <w:r>
        <w:rPr>
          <w:b/>
          <w:bCs/>
          <w:sz w:val="22"/>
          <w:szCs w:val="22"/>
        </w:rPr>
        <w:tab/>
        <w:t>Nakit Değerler Hesabına İlişkin Bilgiler:</w:t>
      </w:r>
    </w:p>
    <w:p w:rsidR="00371160" w:rsidRDefault="00371160">
      <w:pPr>
        <w:pStyle w:val="BodyTextIndent"/>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872466" w:rsidTr="00DA1B44">
        <w:trPr>
          <w:trHeight w:val="255"/>
        </w:trPr>
        <w:tc>
          <w:tcPr>
            <w:tcW w:w="3713" w:type="dxa"/>
            <w:shd w:val="clear" w:color="auto" w:fill="FFFFFF"/>
            <w:noWrap/>
            <w:vAlign w:val="bottom"/>
          </w:tcPr>
          <w:p w:rsidR="00371160" w:rsidRDefault="009658B8">
            <w:pPr>
              <w:rPr>
                <w:sz w:val="18"/>
                <w:szCs w:val="18"/>
                <w:lang w:val="tr-TR"/>
              </w:rPr>
            </w:pPr>
            <w:r>
              <w:rPr>
                <w:sz w:val="18"/>
                <w:szCs w:val="18"/>
                <w:lang w:val="tr-TR"/>
              </w:rPr>
              <w:t> </w:t>
            </w:r>
          </w:p>
        </w:tc>
        <w:tc>
          <w:tcPr>
            <w:tcW w:w="2906" w:type="dxa"/>
            <w:gridSpan w:val="2"/>
            <w:shd w:val="clear" w:color="auto" w:fill="FFFFFF"/>
            <w:vAlign w:val="center"/>
          </w:tcPr>
          <w:p w:rsidR="00371160" w:rsidRDefault="009658B8">
            <w:pPr>
              <w:jc w:val="center"/>
              <w:rPr>
                <w:sz w:val="18"/>
                <w:szCs w:val="18"/>
                <w:lang w:val="tr-TR"/>
              </w:rPr>
            </w:pPr>
            <w:r>
              <w:rPr>
                <w:sz w:val="18"/>
                <w:szCs w:val="18"/>
                <w:lang w:val="tr-TR"/>
              </w:rPr>
              <w:t>Cari Dönem</w:t>
            </w:r>
          </w:p>
        </w:tc>
        <w:tc>
          <w:tcPr>
            <w:tcW w:w="2906" w:type="dxa"/>
            <w:gridSpan w:val="2"/>
            <w:shd w:val="clear" w:color="auto" w:fill="FFFFFF"/>
            <w:vAlign w:val="center"/>
          </w:tcPr>
          <w:p w:rsidR="00371160" w:rsidRDefault="009658B8">
            <w:pPr>
              <w:jc w:val="center"/>
              <w:rPr>
                <w:sz w:val="18"/>
                <w:szCs w:val="18"/>
                <w:lang w:val="tr-TR"/>
              </w:rPr>
            </w:pPr>
            <w:r>
              <w:rPr>
                <w:sz w:val="18"/>
                <w:szCs w:val="18"/>
                <w:lang w:val="tr-TR"/>
              </w:rPr>
              <w:t>Önceki Dönem</w:t>
            </w:r>
          </w:p>
        </w:tc>
      </w:tr>
      <w:tr w:rsidR="00201B2E" w:rsidRPr="00872466" w:rsidTr="00DA1B44">
        <w:trPr>
          <w:trHeight w:val="255"/>
        </w:trPr>
        <w:tc>
          <w:tcPr>
            <w:tcW w:w="3713" w:type="dxa"/>
            <w:shd w:val="clear" w:color="auto" w:fill="FFFFFF"/>
            <w:noWrap/>
            <w:vAlign w:val="bottom"/>
          </w:tcPr>
          <w:p w:rsidR="00371160" w:rsidRDefault="009658B8">
            <w:pPr>
              <w:rPr>
                <w:sz w:val="18"/>
                <w:szCs w:val="18"/>
                <w:lang w:val="tr-TR"/>
              </w:rPr>
            </w:pPr>
            <w:r>
              <w:rPr>
                <w:sz w:val="18"/>
                <w:szCs w:val="18"/>
                <w:lang w:val="tr-TR"/>
              </w:rPr>
              <w:t> </w:t>
            </w:r>
          </w:p>
        </w:tc>
        <w:tc>
          <w:tcPr>
            <w:tcW w:w="1453" w:type="dxa"/>
            <w:shd w:val="clear" w:color="auto" w:fill="FFFFFF"/>
            <w:vAlign w:val="center"/>
          </w:tcPr>
          <w:p w:rsidR="00371160" w:rsidRDefault="009658B8">
            <w:pPr>
              <w:jc w:val="center"/>
              <w:rPr>
                <w:sz w:val="18"/>
                <w:szCs w:val="18"/>
                <w:lang w:val="tr-TR"/>
              </w:rPr>
            </w:pPr>
            <w:r>
              <w:rPr>
                <w:sz w:val="18"/>
                <w:szCs w:val="18"/>
                <w:lang w:val="tr-TR"/>
              </w:rPr>
              <w:t>TP</w:t>
            </w:r>
          </w:p>
        </w:tc>
        <w:tc>
          <w:tcPr>
            <w:tcW w:w="1453" w:type="dxa"/>
            <w:shd w:val="clear" w:color="auto" w:fill="FFFFFF"/>
            <w:vAlign w:val="center"/>
          </w:tcPr>
          <w:p w:rsidR="00371160" w:rsidRDefault="009658B8">
            <w:pPr>
              <w:jc w:val="center"/>
              <w:rPr>
                <w:sz w:val="18"/>
                <w:szCs w:val="18"/>
                <w:lang w:val="tr-TR"/>
              </w:rPr>
            </w:pPr>
            <w:r>
              <w:rPr>
                <w:sz w:val="18"/>
                <w:szCs w:val="18"/>
                <w:lang w:val="tr-TR"/>
              </w:rPr>
              <w:t>YP</w:t>
            </w:r>
          </w:p>
        </w:tc>
        <w:tc>
          <w:tcPr>
            <w:tcW w:w="1453" w:type="dxa"/>
            <w:shd w:val="clear" w:color="auto" w:fill="FFFFFF"/>
            <w:vAlign w:val="center"/>
          </w:tcPr>
          <w:p w:rsidR="00371160" w:rsidRDefault="009658B8">
            <w:pPr>
              <w:jc w:val="center"/>
              <w:rPr>
                <w:sz w:val="18"/>
                <w:szCs w:val="18"/>
                <w:lang w:val="tr-TR"/>
              </w:rPr>
            </w:pPr>
            <w:r>
              <w:rPr>
                <w:sz w:val="18"/>
                <w:szCs w:val="18"/>
                <w:lang w:val="tr-TR"/>
              </w:rPr>
              <w:t>TP</w:t>
            </w:r>
          </w:p>
        </w:tc>
        <w:tc>
          <w:tcPr>
            <w:tcW w:w="1453" w:type="dxa"/>
            <w:shd w:val="clear" w:color="auto" w:fill="FFFFFF"/>
            <w:vAlign w:val="center"/>
          </w:tcPr>
          <w:p w:rsidR="00371160" w:rsidRDefault="009658B8">
            <w:pPr>
              <w:jc w:val="center"/>
              <w:rPr>
                <w:sz w:val="18"/>
                <w:szCs w:val="18"/>
                <w:lang w:val="tr-TR"/>
              </w:rPr>
            </w:pPr>
            <w:r>
              <w:rPr>
                <w:sz w:val="18"/>
                <w:szCs w:val="18"/>
                <w:lang w:val="tr-TR"/>
              </w:rPr>
              <w:t>YP</w:t>
            </w:r>
          </w:p>
        </w:tc>
      </w:tr>
      <w:tr w:rsidR="00715A7D" w:rsidRPr="00872466" w:rsidTr="00DA1B44">
        <w:trPr>
          <w:trHeight w:val="255"/>
        </w:trPr>
        <w:tc>
          <w:tcPr>
            <w:tcW w:w="3713" w:type="dxa"/>
            <w:shd w:val="clear" w:color="auto" w:fill="FFFFFF"/>
            <w:noWrap/>
            <w:vAlign w:val="center"/>
          </w:tcPr>
          <w:p w:rsidR="00371160" w:rsidRDefault="009658B8">
            <w:pPr>
              <w:tabs>
                <w:tab w:val="left" w:pos="345"/>
              </w:tabs>
              <w:rPr>
                <w:rFonts w:eastAsia="Arial Unicode MS"/>
                <w:sz w:val="18"/>
                <w:szCs w:val="18"/>
                <w:lang w:val="tr-TR"/>
              </w:rPr>
            </w:pPr>
            <w:r>
              <w:rPr>
                <w:sz w:val="18"/>
                <w:szCs w:val="18"/>
                <w:lang w:val="tr-TR"/>
              </w:rPr>
              <w:t xml:space="preserve">       Kasa/Efektif</w:t>
            </w:r>
          </w:p>
        </w:tc>
        <w:tc>
          <w:tcPr>
            <w:tcW w:w="1453" w:type="dxa"/>
            <w:shd w:val="clear" w:color="auto" w:fill="FFFFFF"/>
            <w:noWrap/>
            <w:vAlign w:val="bottom"/>
          </w:tcPr>
          <w:p w:rsidR="00371160" w:rsidRDefault="009658B8">
            <w:pPr>
              <w:jc w:val="right"/>
              <w:rPr>
                <w:sz w:val="18"/>
                <w:szCs w:val="18"/>
              </w:rPr>
            </w:pPr>
            <w:r>
              <w:rPr>
                <w:sz w:val="18"/>
                <w:szCs w:val="18"/>
              </w:rPr>
              <w:t>87.612</w:t>
            </w:r>
          </w:p>
        </w:tc>
        <w:tc>
          <w:tcPr>
            <w:tcW w:w="1453" w:type="dxa"/>
            <w:shd w:val="clear" w:color="auto" w:fill="FFFFFF"/>
            <w:vAlign w:val="bottom"/>
          </w:tcPr>
          <w:p w:rsidR="00371160" w:rsidRDefault="009658B8">
            <w:pPr>
              <w:jc w:val="right"/>
              <w:rPr>
                <w:sz w:val="18"/>
                <w:szCs w:val="18"/>
              </w:rPr>
            </w:pPr>
            <w:r>
              <w:rPr>
                <w:sz w:val="18"/>
                <w:szCs w:val="18"/>
              </w:rPr>
              <w:t>158.106</w:t>
            </w:r>
          </w:p>
        </w:tc>
        <w:tc>
          <w:tcPr>
            <w:tcW w:w="1453" w:type="dxa"/>
            <w:shd w:val="clear" w:color="auto" w:fill="FFFFFF"/>
            <w:vAlign w:val="bottom"/>
          </w:tcPr>
          <w:p w:rsidR="00371160" w:rsidRDefault="009658B8">
            <w:pPr>
              <w:jc w:val="right"/>
              <w:rPr>
                <w:sz w:val="18"/>
                <w:szCs w:val="18"/>
              </w:rPr>
            </w:pPr>
            <w:r>
              <w:rPr>
                <w:sz w:val="18"/>
                <w:szCs w:val="18"/>
              </w:rPr>
              <w:t xml:space="preserve">    64.154 </w:t>
            </w:r>
          </w:p>
        </w:tc>
        <w:tc>
          <w:tcPr>
            <w:tcW w:w="1453" w:type="dxa"/>
            <w:shd w:val="clear" w:color="auto" w:fill="FFFFFF"/>
            <w:noWrap/>
            <w:vAlign w:val="bottom"/>
          </w:tcPr>
          <w:p w:rsidR="00371160" w:rsidRDefault="009658B8">
            <w:pPr>
              <w:jc w:val="right"/>
              <w:rPr>
                <w:sz w:val="18"/>
                <w:szCs w:val="18"/>
              </w:rPr>
            </w:pPr>
            <w:r>
              <w:rPr>
                <w:sz w:val="18"/>
                <w:szCs w:val="18"/>
              </w:rPr>
              <w:t xml:space="preserve">      67.010 </w:t>
            </w:r>
          </w:p>
        </w:tc>
      </w:tr>
      <w:tr w:rsidR="00715A7D" w:rsidRPr="00872466" w:rsidTr="00DA1B44">
        <w:trPr>
          <w:trHeight w:val="255"/>
        </w:trPr>
        <w:tc>
          <w:tcPr>
            <w:tcW w:w="3713" w:type="dxa"/>
            <w:shd w:val="clear" w:color="auto" w:fill="FFFFFF"/>
            <w:noWrap/>
            <w:vAlign w:val="center"/>
          </w:tcPr>
          <w:p w:rsidR="00371160" w:rsidRDefault="009658B8">
            <w:pPr>
              <w:rPr>
                <w:sz w:val="18"/>
                <w:szCs w:val="18"/>
                <w:lang w:val="tr-TR"/>
              </w:rPr>
            </w:pPr>
            <w:r>
              <w:rPr>
                <w:sz w:val="18"/>
                <w:szCs w:val="18"/>
                <w:lang w:val="tr-TR"/>
              </w:rPr>
              <w:t xml:space="preserve">       TCMB</w:t>
            </w:r>
          </w:p>
        </w:tc>
        <w:tc>
          <w:tcPr>
            <w:tcW w:w="1453" w:type="dxa"/>
            <w:shd w:val="clear" w:color="auto" w:fill="FFFFFF"/>
            <w:noWrap/>
            <w:vAlign w:val="bottom"/>
          </w:tcPr>
          <w:p w:rsidR="00371160" w:rsidRDefault="009658B8">
            <w:pPr>
              <w:jc w:val="right"/>
              <w:rPr>
                <w:sz w:val="18"/>
                <w:szCs w:val="18"/>
              </w:rPr>
            </w:pPr>
            <w:r>
              <w:rPr>
                <w:sz w:val="18"/>
                <w:szCs w:val="18"/>
              </w:rPr>
              <w:t>1.261.233</w:t>
            </w:r>
          </w:p>
        </w:tc>
        <w:tc>
          <w:tcPr>
            <w:tcW w:w="1453" w:type="dxa"/>
            <w:shd w:val="clear" w:color="auto" w:fill="FFFFFF"/>
            <w:vAlign w:val="bottom"/>
          </w:tcPr>
          <w:p w:rsidR="00371160" w:rsidRDefault="009658B8">
            <w:pPr>
              <w:jc w:val="right"/>
              <w:rPr>
                <w:sz w:val="18"/>
                <w:szCs w:val="18"/>
              </w:rPr>
            </w:pPr>
            <w:r>
              <w:rPr>
                <w:sz w:val="18"/>
                <w:szCs w:val="18"/>
              </w:rPr>
              <w:t>569.669</w:t>
            </w:r>
          </w:p>
        </w:tc>
        <w:tc>
          <w:tcPr>
            <w:tcW w:w="1453" w:type="dxa"/>
            <w:shd w:val="clear" w:color="auto" w:fill="FFFFFF"/>
            <w:vAlign w:val="bottom"/>
          </w:tcPr>
          <w:p w:rsidR="00371160" w:rsidRDefault="009658B8">
            <w:pPr>
              <w:jc w:val="right"/>
              <w:rPr>
                <w:sz w:val="18"/>
                <w:szCs w:val="18"/>
              </w:rPr>
            </w:pPr>
            <w:r>
              <w:rPr>
                <w:sz w:val="18"/>
                <w:szCs w:val="18"/>
              </w:rPr>
              <w:t xml:space="preserve">  914.489 </w:t>
            </w:r>
          </w:p>
        </w:tc>
        <w:tc>
          <w:tcPr>
            <w:tcW w:w="1453" w:type="dxa"/>
            <w:shd w:val="clear" w:color="auto" w:fill="FFFFFF"/>
            <w:noWrap/>
            <w:vAlign w:val="bottom"/>
          </w:tcPr>
          <w:p w:rsidR="00371160" w:rsidRDefault="009658B8">
            <w:pPr>
              <w:jc w:val="right"/>
              <w:rPr>
                <w:sz w:val="18"/>
                <w:szCs w:val="18"/>
              </w:rPr>
            </w:pPr>
            <w:r>
              <w:rPr>
                <w:sz w:val="18"/>
                <w:szCs w:val="18"/>
              </w:rPr>
              <w:t xml:space="preserve"> 1.298.602 </w:t>
            </w:r>
          </w:p>
        </w:tc>
      </w:tr>
      <w:tr w:rsidR="00715A7D" w:rsidRPr="00872466" w:rsidTr="00DA1B44">
        <w:trPr>
          <w:trHeight w:val="255"/>
        </w:trPr>
        <w:tc>
          <w:tcPr>
            <w:tcW w:w="3713" w:type="dxa"/>
            <w:shd w:val="clear" w:color="auto" w:fill="FFFFFF"/>
            <w:noWrap/>
            <w:vAlign w:val="center"/>
          </w:tcPr>
          <w:p w:rsidR="00371160" w:rsidRDefault="009658B8">
            <w:pPr>
              <w:tabs>
                <w:tab w:val="left" w:pos="345"/>
              </w:tabs>
              <w:rPr>
                <w:sz w:val="18"/>
                <w:szCs w:val="18"/>
                <w:lang w:val="tr-TR"/>
              </w:rPr>
            </w:pPr>
            <w:r>
              <w:rPr>
                <w:sz w:val="18"/>
                <w:szCs w:val="18"/>
                <w:lang w:val="tr-TR"/>
              </w:rPr>
              <w:t xml:space="preserve">       Diğer</w:t>
            </w:r>
          </w:p>
        </w:tc>
        <w:tc>
          <w:tcPr>
            <w:tcW w:w="1453" w:type="dxa"/>
            <w:shd w:val="clear" w:color="auto" w:fill="FFFFFF"/>
            <w:noWrap/>
            <w:vAlign w:val="bottom"/>
          </w:tcPr>
          <w:p w:rsidR="00371160" w:rsidRDefault="009658B8">
            <w:pPr>
              <w:jc w:val="right"/>
              <w:rPr>
                <w:sz w:val="18"/>
                <w:szCs w:val="18"/>
              </w:rPr>
            </w:pPr>
            <w:r>
              <w:rPr>
                <w:sz w:val="18"/>
                <w:szCs w:val="18"/>
              </w:rPr>
              <w:t>8.328</w:t>
            </w:r>
          </w:p>
        </w:tc>
        <w:tc>
          <w:tcPr>
            <w:tcW w:w="1453" w:type="dxa"/>
            <w:shd w:val="clear" w:color="auto" w:fill="FFFFFF"/>
            <w:vAlign w:val="bottom"/>
          </w:tcPr>
          <w:p w:rsidR="00371160" w:rsidRDefault="009658B8">
            <w:pPr>
              <w:jc w:val="right"/>
              <w:rPr>
                <w:sz w:val="18"/>
                <w:szCs w:val="18"/>
              </w:rPr>
            </w:pPr>
            <w:r>
              <w:rPr>
                <w:sz w:val="18"/>
                <w:szCs w:val="18"/>
              </w:rPr>
              <w:t>17</w:t>
            </w:r>
          </w:p>
        </w:tc>
        <w:tc>
          <w:tcPr>
            <w:tcW w:w="1453" w:type="dxa"/>
            <w:shd w:val="clear" w:color="auto" w:fill="FFFFFF"/>
            <w:vAlign w:val="bottom"/>
          </w:tcPr>
          <w:p w:rsidR="00371160" w:rsidRDefault="009658B8">
            <w:pPr>
              <w:jc w:val="right"/>
              <w:rPr>
                <w:sz w:val="18"/>
                <w:szCs w:val="18"/>
              </w:rPr>
            </w:pPr>
            <w:r>
              <w:rPr>
                <w:sz w:val="18"/>
                <w:szCs w:val="18"/>
              </w:rPr>
              <w:t xml:space="preserve">         752 </w:t>
            </w:r>
          </w:p>
        </w:tc>
        <w:tc>
          <w:tcPr>
            <w:tcW w:w="1453" w:type="dxa"/>
            <w:shd w:val="clear" w:color="auto" w:fill="FFFFFF"/>
            <w:noWrap/>
            <w:vAlign w:val="bottom"/>
          </w:tcPr>
          <w:p w:rsidR="00371160" w:rsidRDefault="009658B8">
            <w:pPr>
              <w:jc w:val="right"/>
              <w:rPr>
                <w:sz w:val="18"/>
                <w:szCs w:val="18"/>
              </w:rPr>
            </w:pPr>
            <w:r>
              <w:rPr>
                <w:sz w:val="18"/>
                <w:szCs w:val="18"/>
              </w:rPr>
              <w:t xml:space="preserve">               1 </w:t>
            </w:r>
          </w:p>
        </w:tc>
      </w:tr>
      <w:tr w:rsidR="00715A7D" w:rsidRPr="00872466" w:rsidTr="00DA1B44">
        <w:trPr>
          <w:trHeight w:val="255"/>
        </w:trPr>
        <w:tc>
          <w:tcPr>
            <w:tcW w:w="3713" w:type="dxa"/>
            <w:shd w:val="clear" w:color="auto" w:fill="FFFFFF"/>
            <w:noWrap/>
            <w:vAlign w:val="center"/>
          </w:tcPr>
          <w:p w:rsidR="00371160" w:rsidRDefault="009658B8">
            <w:pPr>
              <w:rPr>
                <w:rFonts w:eastAsia="Arial Unicode MS"/>
                <w:b/>
                <w:sz w:val="18"/>
                <w:szCs w:val="18"/>
                <w:lang w:val="tr-TR"/>
              </w:rPr>
            </w:pPr>
            <w:r>
              <w:rPr>
                <w:b/>
                <w:sz w:val="18"/>
                <w:szCs w:val="18"/>
                <w:lang w:val="tr-TR"/>
              </w:rPr>
              <w:t>Toplam</w:t>
            </w:r>
          </w:p>
        </w:tc>
        <w:tc>
          <w:tcPr>
            <w:tcW w:w="1453" w:type="dxa"/>
            <w:shd w:val="clear" w:color="auto" w:fill="FFFFFF"/>
            <w:noWrap/>
            <w:vAlign w:val="bottom"/>
          </w:tcPr>
          <w:p w:rsidR="00371160" w:rsidRDefault="009658B8">
            <w:pPr>
              <w:jc w:val="right"/>
              <w:rPr>
                <w:b/>
                <w:bCs/>
                <w:sz w:val="18"/>
                <w:szCs w:val="18"/>
              </w:rPr>
            </w:pPr>
            <w:r>
              <w:rPr>
                <w:b/>
                <w:bCs/>
                <w:sz w:val="18"/>
                <w:szCs w:val="18"/>
              </w:rPr>
              <w:t>1.357.173</w:t>
            </w:r>
          </w:p>
        </w:tc>
        <w:tc>
          <w:tcPr>
            <w:tcW w:w="1453" w:type="dxa"/>
            <w:shd w:val="clear" w:color="auto" w:fill="FFFFFF"/>
            <w:vAlign w:val="bottom"/>
          </w:tcPr>
          <w:p w:rsidR="00371160" w:rsidRDefault="009658B8">
            <w:pPr>
              <w:jc w:val="right"/>
              <w:rPr>
                <w:b/>
                <w:bCs/>
                <w:sz w:val="18"/>
                <w:szCs w:val="18"/>
              </w:rPr>
            </w:pPr>
            <w:r>
              <w:rPr>
                <w:b/>
                <w:bCs/>
                <w:sz w:val="18"/>
                <w:szCs w:val="18"/>
              </w:rPr>
              <w:t>727.792</w:t>
            </w:r>
          </w:p>
        </w:tc>
        <w:tc>
          <w:tcPr>
            <w:tcW w:w="1453" w:type="dxa"/>
            <w:shd w:val="clear" w:color="auto" w:fill="FFFFFF"/>
            <w:vAlign w:val="bottom"/>
          </w:tcPr>
          <w:p w:rsidR="00371160" w:rsidRDefault="009658B8">
            <w:pPr>
              <w:jc w:val="right"/>
              <w:rPr>
                <w:b/>
                <w:bCs/>
                <w:sz w:val="18"/>
                <w:szCs w:val="18"/>
              </w:rPr>
            </w:pPr>
            <w:r>
              <w:rPr>
                <w:b/>
                <w:bCs/>
                <w:sz w:val="18"/>
                <w:szCs w:val="18"/>
              </w:rPr>
              <w:t xml:space="preserve">  979.395 </w:t>
            </w:r>
          </w:p>
        </w:tc>
        <w:tc>
          <w:tcPr>
            <w:tcW w:w="1453" w:type="dxa"/>
            <w:shd w:val="clear" w:color="auto" w:fill="FFFFFF"/>
            <w:noWrap/>
            <w:vAlign w:val="bottom"/>
          </w:tcPr>
          <w:p w:rsidR="00371160" w:rsidRDefault="009658B8">
            <w:pPr>
              <w:jc w:val="right"/>
              <w:rPr>
                <w:b/>
                <w:bCs/>
                <w:sz w:val="18"/>
                <w:szCs w:val="18"/>
              </w:rPr>
            </w:pPr>
            <w:r>
              <w:rPr>
                <w:b/>
                <w:bCs/>
                <w:sz w:val="18"/>
                <w:szCs w:val="18"/>
              </w:rPr>
              <w:t xml:space="preserve"> 1.365.613 </w:t>
            </w:r>
          </w:p>
        </w:tc>
      </w:tr>
    </w:tbl>
    <w:p w:rsidR="00371160" w:rsidRDefault="00371160">
      <w:pPr>
        <w:pStyle w:val="BodyTextIndent"/>
        <w:spacing w:line="216" w:lineRule="auto"/>
        <w:ind w:firstLine="0"/>
        <w:rPr>
          <w:b/>
          <w:bCs/>
          <w:sz w:val="22"/>
          <w:szCs w:val="22"/>
        </w:rPr>
      </w:pPr>
    </w:p>
    <w:p w:rsidR="00371160" w:rsidRDefault="009658B8">
      <w:pPr>
        <w:ind w:left="540" w:hanging="540"/>
        <w:jc w:val="both"/>
        <w:rPr>
          <w:b/>
          <w:sz w:val="22"/>
          <w:szCs w:val="22"/>
          <w:lang w:val="tr-TR"/>
        </w:rPr>
      </w:pPr>
      <w:r>
        <w:rPr>
          <w:b/>
          <w:bCs/>
          <w:sz w:val="22"/>
          <w:szCs w:val="22"/>
          <w:lang w:val="tr-TR"/>
        </w:rPr>
        <w:t>1.2.</w:t>
      </w:r>
      <w:r>
        <w:rPr>
          <w:b/>
          <w:bCs/>
          <w:sz w:val="22"/>
          <w:szCs w:val="22"/>
          <w:lang w:val="tr-TR"/>
        </w:rPr>
        <w:tab/>
      </w:r>
      <w:r>
        <w:rPr>
          <w:b/>
          <w:sz w:val="22"/>
          <w:szCs w:val="22"/>
          <w:lang w:val="tr-TR"/>
        </w:rPr>
        <w:t>T.C. Merkez Bankası Hesabına İlişkin Bilgiler:</w:t>
      </w:r>
    </w:p>
    <w:p w:rsidR="00371160" w:rsidRDefault="00371160">
      <w:pPr>
        <w:pStyle w:val="BodyTextIndent"/>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872466" w:rsidTr="00DA1B44">
        <w:trPr>
          <w:trHeight w:val="255"/>
        </w:trPr>
        <w:tc>
          <w:tcPr>
            <w:tcW w:w="3713" w:type="dxa"/>
            <w:shd w:val="clear" w:color="auto" w:fill="FFFFFF"/>
            <w:noWrap/>
            <w:vAlign w:val="bottom"/>
          </w:tcPr>
          <w:p w:rsidR="00371160" w:rsidRDefault="009658B8">
            <w:pPr>
              <w:rPr>
                <w:sz w:val="18"/>
                <w:szCs w:val="18"/>
                <w:lang w:val="tr-TR"/>
              </w:rPr>
            </w:pPr>
            <w:r>
              <w:rPr>
                <w:sz w:val="18"/>
                <w:szCs w:val="18"/>
                <w:lang w:val="tr-TR"/>
              </w:rPr>
              <w:t> </w:t>
            </w:r>
          </w:p>
        </w:tc>
        <w:tc>
          <w:tcPr>
            <w:tcW w:w="2906" w:type="dxa"/>
            <w:gridSpan w:val="2"/>
            <w:shd w:val="clear" w:color="auto" w:fill="FFFFFF"/>
            <w:vAlign w:val="center"/>
          </w:tcPr>
          <w:p w:rsidR="00371160" w:rsidRDefault="009658B8">
            <w:pPr>
              <w:jc w:val="center"/>
              <w:rPr>
                <w:sz w:val="18"/>
                <w:szCs w:val="18"/>
                <w:lang w:val="tr-TR"/>
              </w:rPr>
            </w:pPr>
            <w:r>
              <w:rPr>
                <w:sz w:val="18"/>
                <w:szCs w:val="18"/>
                <w:lang w:val="tr-TR"/>
              </w:rPr>
              <w:t>Cari Dönem</w:t>
            </w:r>
          </w:p>
        </w:tc>
        <w:tc>
          <w:tcPr>
            <w:tcW w:w="2906" w:type="dxa"/>
            <w:gridSpan w:val="2"/>
            <w:shd w:val="clear" w:color="auto" w:fill="FFFFFF"/>
            <w:vAlign w:val="center"/>
          </w:tcPr>
          <w:p w:rsidR="00371160" w:rsidRDefault="009658B8">
            <w:pPr>
              <w:jc w:val="center"/>
              <w:rPr>
                <w:sz w:val="18"/>
                <w:szCs w:val="18"/>
                <w:lang w:val="tr-TR"/>
              </w:rPr>
            </w:pPr>
            <w:r>
              <w:rPr>
                <w:sz w:val="18"/>
                <w:szCs w:val="18"/>
                <w:lang w:val="tr-TR"/>
              </w:rPr>
              <w:t>Önceki Dönem</w:t>
            </w:r>
          </w:p>
        </w:tc>
      </w:tr>
      <w:tr w:rsidR="00201B2E" w:rsidRPr="00872466" w:rsidTr="00DA1B44">
        <w:trPr>
          <w:trHeight w:val="255"/>
        </w:trPr>
        <w:tc>
          <w:tcPr>
            <w:tcW w:w="3713" w:type="dxa"/>
            <w:shd w:val="clear" w:color="auto" w:fill="FFFFFF"/>
            <w:noWrap/>
            <w:vAlign w:val="bottom"/>
          </w:tcPr>
          <w:p w:rsidR="00371160" w:rsidRDefault="009658B8">
            <w:pPr>
              <w:rPr>
                <w:sz w:val="18"/>
                <w:szCs w:val="18"/>
                <w:lang w:val="tr-TR"/>
              </w:rPr>
            </w:pPr>
            <w:r>
              <w:rPr>
                <w:sz w:val="18"/>
                <w:szCs w:val="18"/>
                <w:lang w:val="tr-TR"/>
              </w:rPr>
              <w:t> </w:t>
            </w:r>
          </w:p>
        </w:tc>
        <w:tc>
          <w:tcPr>
            <w:tcW w:w="1453" w:type="dxa"/>
            <w:shd w:val="clear" w:color="auto" w:fill="FFFFFF"/>
            <w:vAlign w:val="center"/>
          </w:tcPr>
          <w:p w:rsidR="00371160" w:rsidRDefault="009658B8">
            <w:pPr>
              <w:jc w:val="center"/>
              <w:rPr>
                <w:sz w:val="18"/>
                <w:szCs w:val="18"/>
                <w:lang w:val="tr-TR"/>
              </w:rPr>
            </w:pPr>
            <w:r>
              <w:rPr>
                <w:sz w:val="18"/>
                <w:szCs w:val="18"/>
                <w:lang w:val="tr-TR"/>
              </w:rPr>
              <w:t>TP</w:t>
            </w:r>
          </w:p>
        </w:tc>
        <w:tc>
          <w:tcPr>
            <w:tcW w:w="1453" w:type="dxa"/>
            <w:shd w:val="clear" w:color="auto" w:fill="FFFFFF"/>
            <w:vAlign w:val="center"/>
          </w:tcPr>
          <w:p w:rsidR="00371160" w:rsidRDefault="009658B8">
            <w:pPr>
              <w:jc w:val="center"/>
              <w:rPr>
                <w:sz w:val="18"/>
                <w:szCs w:val="18"/>
                <w:lang w:val="tr-TR"/>
              </w:rPr>
            </w:pPr>
            <w:r>
              <w:rPr>
                <w:sz w:val="18"/>
                <w:szCs w:val="18"/>
                <w:lang w:val="tr-TR"/>
              </w:rPr>
              <w:t>YP</w:t>
            </w:r>
          </w:p>
        </w:tc>
        <w:tc>
          <w:tcPr>
            <w:tcW w:w="1453" w:type="dxa"/>
            <w:shd w:val="clear" w:color="auto" w:fill="FFFFFF"/>
            <w:vAlign w:val="center"/>
          </w:tcPr>
          <w:p w:rsidR="00371160" w:rsidRDefault="009658B8">
            <w:pPr>
              <w:jc w:val="center"/>
              <w:rPr>
                <w:sz w:val="18"/>
                <w:szCs w:val="18"/>
                <w:lang w:val="tr-TR"/>
              </w:rPr>
            </w:pPr>
            <w:r>
              <w:rPr>
                <w:sz w:val="18"/>
                <w:szCs w:val="18"/>
                <w:lang w:val="tr-TR"/>
              </w:rPr>
              <w:t>TP</w:t>
            </w:r>
          </w:p>
        </w:tc>
        <w:tc>
          <w:tcPr>
            <w:tcW w:w="1453" w:type="dxa"/>
            <w:shd w:val="clear" w:color="auto" w:fill="FFFFFF"/>
            <w:vAlign w:val="center"/>
          </w:tcPr>
          <w:p w:rsidR="00371160" w:rsidRDefault="009658B8">
            <w:pPr>
              <w:jc w:val="center"/>
              <w:rPr>
                <w:sz w:val="18"/>
                <w:szCs w:val="18"/>
                <w:lang w:val="tr-TR"/>
              </w:rPr>
            </w:pPr>
            <w:r>
              <w:rPr>
                <w:sz w:val="18"/>
                <w:szCs w:val="18"/>
                <w:lang w:val="tr-TR"/>
              </w:rPr>
              <w:t>YP</w:t>
            </w:r>
          </w:p>
        </w:tc>
      </w:tr>
      <w:tr w:rsidR="00715A7D" w:rsidRPr="00872466" w:rsidTr="00DA1B44">
        <w:trPr>
          <w:trHeight w:val="255"/>
        </w:trPr>
        <w:tc>
          <w:tcPr>
            <w:tcW w:w="3713" w:type="dxa"/>
            <w:shd w:val="clear" w:color="auto" w:fill="FFFFFF"/>
            <w:noWrap/>
            <w:vAlign w:val="center"/>
          </w:tcPr>
          <w:p w:rsidR="00371160" w:rsidRDefault="009658B8">
            <w:pPr>
              <w:rPr>
                <w:rFonts w:eastAsia="Arial Unicode MS"/>
                <w:sz w:val="18"/>
                <w:szCs w:val="18"/>
                <w:lang w:val="tr-TR"/>
              </w:rPr>
            </w:pPr>
            <w:r>
              <w:rPr>
                <w:sz w:val="18"/>
                <w:szCs w:val="18"/>
                <w:lang w:val="tr-TR"/>
              </w:rPr>
              <w:t xml:space="preserve">      Vadesiz Serbest Hesap</w:t>
            </w:r>
          </w:p>
        </w:tc>
        <w:tc>
          <w:tcPr>
            <w:tcW w:w="1453" w:type="dxa"/>
            <w:shd w:val="clear" w:color="auto" w:fill="FFFFFF"/>
            <w:noWrap/>
            <w:vAlign w:val="bottom"/>
          </w:tcPr>
          <w:p w:rsidR="00371160" w:rsidRDefault="009658B8">
            <w:pPr>
              <w:jc w:val="right"/>
              <w:rPr>
                <w:sz w:val="18"/>
                <w:szCs w:val="18"/>
              </w:rPr>
            </w:pPr>
            <w:r>
              <w:rPr>
                <w:sz w:val="18"/>
                <w:szCs w:val="18"/>
              </w:rPr>
              <w:t>1.261.233</w:t>
            </w:r>
          </w:p>
        </w:tc>
        <w:tc>
          <w:tcPr>
            <w:tcW w:w="1453" w:type="dxa"/>
            <w:shd w:val="clear" w:color="auto" w:fill="FFFFFF"/>
            <w:vAlign w:val="bottom"/>
          </w:tcPr>
          <w:p w:rsidR="00371160" w:rsidRDefault="009658B8">
            <w:pPr>
              <w:jc w:val="right"/>
              <w:rPr>
                <w:sz w:val="18"/>
                <w:szCs w:val="18"/>
              </w:rPr>
            </w:pPr>
            <w:r>
              <w:rPr>
                <w:sz w:val="18"/>
                <w:szCs w:val="18"/>
              </w:rPr>
              <w:t>248.965</w:t>
            </w:r>
          </w:p>
        </w:tc>
        <w:tc>
          <w:tcPr>
            <w:tcW w:w="1453" w:type="dxa"/>
            <w:shd w:val="clear" w:color="auto" w:fill="FFFFFF"/>
            <w:vAlign w:val="bottom"/>
          </w:tcPr>
          <w:p w:rsidR="00371160" w:rsidRDefault="009658B8">
            <w:pPr>
              <w:jc w:val="right"/>
              <w:rPr>
                <w:sz w:val="18"/>
                <w:szCs w:val="18"/>
              </w:rPr>
            </w:pPr>
            <w:r>
              <w:rPr>
                <w:sz w:val="18"/>
                <w:szCs w:val="18"/>
              </w:rPr>
              <w:t xml:space="preserve">  914.489 </w:t>
            </w:r>
          </w:p>
        </w:tc>
        <w:tc>
          <w:tcPr>
            <w:tcW w:w="1453" w:type="dxa"/>
            <w:shd w:val="clear" w:color="auto" w:fill="FFFFFF"/>
            <w:noWrap/>
            <w:vAlign w:val="bottom"/>
          </w:tcPr>
          <w:p w:rsidR="00371160" w:rsidRDefault="009658B8">
            <w:pPr>
              <w:jc w:val="right"/>
              <w:rPr>
                <w:sz w:val="18"/>
                <w:szCs w:val="18"/>
              </w:rPr>
            </w:pPr>
            <w:r>
              <w:rPr>
                <w:sz w:val="18"/>
                <w:szCs w:val="18"/>
              </w:rPr>
              <w:t xml:space="preserve"> 1.097.509 </w:t>
            </w:r>
          </w:p>
        </w:tc>
      </w:tr>
      <w:tr w:rsidR="00715A7D" w:rsidRPr="00872466" w:rsidTr="00DA1B44">
        <w:trPr>
          <w:trHeight w:val="255"/>
        </w:trPr>
        <w:tc>
          <w:tcPr>
            <w:tcW w:w="3713" w:type="dxa"/>
            <w:shd w:val="clear" w:color="auto" w:fill="FFFFFF"/>
            <w:noWrap/>
            <w:vAlign w:val="center"/>
          </w:tcPr>
          <w:p w:rsidR="00371160" w:rsidRDefault="009658B8">
            <w:pPr>
              <w:rPr>
                <w:rFonts w:eastAsia="Arial Unicode MS"/>
                <w:sz w:val="18"/>
                <w:szCs w:val="18"/>
                <w:lang w:val="tr-TR"/>
              </w:rPr>
            </w:pPr>
            <w:r>
              <w:rPr>
                <w:sz w:val="18"/>
                <w:szCs w:val="18"/>
                <w:lang w:val="tr-TR"/>
              </w:rPr>
              <w:t xml:space="preserve">      Vadeli Serbest Hesap</w:t>
            </w:r>
          </w:p>
        </w:tc>
        <w:tc>
          <w:tcPr>
            <w:tcW w:w="1453" w:type="dxa"/>
            <w:shd w:val="clear" w:color="auto" w:fill="FFFFFF"/>
            <w:noWrap/>
            <w:vAlign w:val="bottom"/>
          </w:tcPr>
          <w:p w:rsidR="00371160" w:rsidRDefault="009658B8">
            <w:pPr>
              <w:jc w:val="right"/>
              <w:rPr>
                <w:sz w:val="18"/>
                <w:szCs w:val="18"/>
              </w:rPr>
            </w:pPr>
            <w:r>
              <w:rPr>
                <w:sz w:val="18"/>
                <w:szCs w:val="18"/>
              </w:rPr>
              <w:t>-</w:t>
            </w:r>
          </w:p>
        </w:tc>
        <w:tc>
          <w:tcPr>
            <w:tcW w:w="1453" w:type="dxa"/>
            <w:shd w:val="clear" w:color="auto" w:fill="FFFFFF"/>
            <w:vAlign w:val="bottom"/>
          </w:tcPr>
          <w:p w:rsidR="00371160" w:rsidRDefault="009658B8">
            <w:pPr>
              <w:jc w:val="right"/>
              <w:rPr>
                <w:sz w:val="18"/>
                <w:szCs w:val="18"/>
              </w:rPr>
            </w:pPr>
            <w:r>
              <w:rPr>
                <w:sz w:val="18"/>
                <w:szCs w:val="18"/>
              </w:rPr>
              <w:t>-</w:t>
            </w:r>
          </w:p>
        </w:tc>
        <w:tc>
          <w:tcPr>
            <w:tcW w:w="1453" w:type="dxa"/>
            <w:shd w:val="clear" w:color="auto" w:fill="FFFFFF"/>
            <w:vAlign w:val="bottom"/>
          </w:tcPr>
          <w:p w:rsidR="00371160" w:rsidRDefault="009658B8">
            <w:pPr>
              <w:jc w:val="right"/>
              <w:rPr>
                <w:sz w:val="18"/>
                <w:szCs w:val="18"/>
              </w:rPr>
            </w:pPr>
            <w:r>
              <w:rPr>
                <w:sz w:val="18"/>
                <w:szCs w:val="18"/>
              </w:rPr>
              <w:t xml:space="preserve">              - </w:t>
            </w:r>
          </w:p>
        </w:tc>
        <w:tc>
          <w:tcPr>
            <w:tcW w:w="1453" w:type="dxa"/>
            <w:shd w:val="clear" w:color="auto" w:fill="FFFFFF"/>
            <w:noWrap/>
            <w:vAlign w:val="bottom"/>
          </w:tcPr>
          <w:p w:rsidR="00371160" w:rsidRDefault="009658B8">
            <w:pPr>
              <w:jc w:val="right"/>
              <w:rPr>
                <w:sz w:val="18"/>
                <w:szCs w:val="18"/>
              </w:rPr>
            </w:pPr>
            <w:r>
              <w:rPr>
                <w:sz w:val="18"/>
                <w:szCs w:val="18"/>
              </w:rPr>
              <w:t xml:space="preserve">                - </w:t>
            </w:r>
          </w:p>
        </w:tc>
      </w:tr>
      <w:tr w:rsidR="00715A7D" w:rsidRPr="00872466" w:rsidTr="00DA1B44">
        <w:trPr>
          <w:trHeight w:val="255"/>
        </w:trPr>
        <w:tc>
          <w:tcPr>
            <w:tcW w:w="3713" w:type="dxa"/>
            <w:shd w:val="clear" w:color="auto" w:fill="FFFFFF"/>
            <w:noWrap/>
            <w:vAlign w:val="center"/>
          </w:tcPr>
          <w:p w:rsidR="00371160" w:rsidRDefault="009658B8">
            <w:pPr>
              <w:rPr>
                <w:sz w:val="18"/>
                <w:szCs w:val="18"/>
                <w:lang w:val="tr-TR"/>
              </w:rPr>
            </w:pPr>
            <w:r>
              <w:rPr>
                <w:sz w:val="18"/>
                <w:szCs w:val="18"/>
                <w:lang w:val="tr-TR"/>
              </w:rPr>
              <w:t xml:space="preserve">      Vadeli Serbest Olmayan Hesap</w:t>
            </w:r>
          </w:p>
        </w:tc>
        <w:tc>
          <w:tcPr>
            <w:tcW w:w="1453" w:type="dxa"/>
            <w:shd w:val="clear" w:color="auto" w:fill="FFFFFF"/>
            <w:noWrap/>
            <w:vAlign w:val="bottom"/>
          </w:tcPr>
          <w:p w:rsidR="00371160" w:rsidRDefault="009658B8">
            <w:pPr>
              <w:jc w:val="right"/>
              <w:rPr>
                <w:sz w:val="18"/>
                <w:szCs w:val="18"/>
              </w:rPr>
            </w:pPr>
            <w:r>
              <w:rPr>
                <w:sz w:val="18"/>
                <w:szCs w:val="18"/>
              </w:rPr>
              <w:t>-</w:t>
            </w:r>
          </w:p>
        </w:tc>
        <w:tc>
          <w:tcPr>
            <w:tcW w:w="1453" w:type="dxa"/>
            <w:shd w:val="clear" w:color="auto" w:fill="FFFFFF"/>
            <w:vAlign w:val="bottom"/>
          </w:tcPr>
          <w:p w:rsidR="00371160" w:rsidRDefault="009658B8">
            <w:pPr>
              <w:jc w:val="right"/>
              <w:rPr>
                <w:sz w:val="18"/>
                <w:szCs w:val="18"/>
              </w:rPr>
            </w:pPr>
            <w:r>
              <w:rPr>
                <w:sz w:val="18"/>
                <w:szCs w:val="18"/>
              </w:rPr>
              <w:t>-</w:t>
            </w:r>
          </w:p>
        </w:tc>
        <w:tc>
          <w:tcPr>
            <w:tcW w:w="1453" w:type="dxa"/>
            <w:shd w:val="clear" w:color="auto" w:fill="FFFFFF"/>
            <w:vAlign w:val="bottom"/>
          </w:tcPr>
          <w:p w:rsidR="00371160" w:rsidRDefault="009658B8">
            <w:pPr>
              <w:jc w:val="right"/>
              <w:rPr>
                <w:sz w:val="18"/>
                <w:szCs w:val="18"/>
              </w:rPr>
            </w:pPr>
            <w:r>
              <w:rPr>
                <w:sz w:val="18"/>
                <w:szCs w:val="18"/>
              </w:rPr>
              <w:t xml:space="preserve">              - </w:t>
            </w:r>
          </w:p>
        </w:tc>
        <w:tc>
          <w:tcPr>
            <w:tcW w:w="1453" w:type="dxa"/>
            <w:shd w:val="clear" w:color="auto" w:fill="FFFFFF"/>
            <w:noWrap/>
            <w:vAlign w:val="bottom"/>
          </w:tcPr>
          <w:p w:rsidR="00371160" w:rsidRDefault="009658B8">
            <w:pPr>
              <w:jc w:val="right"/>
              <w:rPr>
                <w:sz w:val="18"/>
                <w:szCs w:val="18"/>
              </w:rPr>
            </w:pPr>
            <w:r>
              <w:rPr>
                <w:sz w:val="18"/>
                <w:szCs w:val="18"/>
              </w:rPr>
              <w:t xml:space="preserve">                - </w:t>
            </w:r>
          </w:p>
        </w:tc>
      </w:tr>
      <w:tr w:rsidR="00715A7D" w:rsidRPr="00872466" w:rsidTr="00DA1B44">
        <w:trPr>
          <w:trHeight w:val="255"/>
        </w:trPr>
        <w:tc>
          <w:tcPr>
            <w:tcW w:w="3713" w:type="dxa"/>
            <w:shd w:val="clear" w:color="auto" w:fill="FFFFFF"/>
            <w:noWrap/>
            <w:vAlign w:val="center"/>
          </w:tcPr>
          <w:p w:rsidR="00371160" w:rsidRDefault="009658B8">
            <w:pPr>
              <w:tabs>
                <w:tab w:val="left" w:pos="345"/>
              </w:tabs>
              <w:rPr>
                <w:sz w:val="18"/>
                <w:szCs w:val="18"/>
                <w:lang w:val="tr-TR"/>
              </w:rPr>
            </w:pPr>
            <w:r>
              <w:rPr>
                <w:sz w:val="18"/>
                <w:szCs w:val="18"/>
                <w:lang w:val="tr-TR"/>
              </w:rPr>
              <w:t xml:space="preserve">       Diğer </w:t>
            </w:r>
            <w:r>
              <w:rPr>
                <w:sz w:val="16"/>
                <w:szCs w:val="16"/>
                <w:lang w:val="tr-TR"/>
              </w:rPr>
              <w:t>(*)</w:t>
            </w:r>
          </w:p>
        </w:tc>
        <w:tc>
          <w:tcPr>
            <w:tcW w:w="1453" w:type="dxa"/>
            <w:shd w:val="clear" w:color="auto" w:fill="FFFFFF"/>
            <w:noWrap/>
            <w:vAlign w:val="bottom"/>
          </w:tcPr>
          <w:p w:rsidR="00371160" w:rsidRDefault="009658B8">
            <w:pPr>
              <w:jc w:val="right"/>
              <w:rPr>
                <w:sz w:val="18"/>
                <w:szCs w:val="18"/>
              </w:rPr>
            </w:pPr>
            <w:r>
              <w:rPr>
                <w:sz w:val="18"/>
                <w:szCs w:val="18"/>
              </w:rPr>
              <w:t>-</w:t>
            </w:r>
          </w:p>
        </w:tc>
        <w:tc>
          <w:tcPr>
            <w:tcW w:w="1453" w:type="dxa"/>
            <w:shd w:val="clear" w:color="auto" w:fill="FFFFFF"/>
            <w:vAlign w:val="bottom"/>
          </w:tcPr>
          <w:p w:rsidR="00371160" w:rsidRDefault="009658B8">
            <w:pPr>
              <w:jc w:val="right"/>
              <w:rPr>
                <w:sz w:val="18"/>
                <w:szCs w:val="18"/>
              </w:rPr>
            </w:pPr>
            <w:r>
              <w:rPr>
                <w:sz w:val="18"/>
                <w:szCs w:val="18"/>
              </w:rPr>
              <w:t>320.704</w:t>
            </w:r>
          </w:p>
        </w:tc>
        <w:tc>
          <w:tcPr>
            <w:tcW w:w="1453" w:type="dxa"/>
            <w:shd w:val="clear" w:color="auto" w:fill="FFFFFF"/>
            <w:vAlign w:val="bottom"/>
          </w:tcPr>
          <w:p w:rsidR="00371160" w:rsidRDefault="009658B8">
            <w:pPr>
              <w:jc w:val="right"/>
              <w:rPr>
                <w:sz w:val="18"/>
                <w:szCs w:val="18"/>
              </w:rPr>
            </w:pPr>
            <w:r>
              <w:rPr>
                <w:sz w:val="18"/>
                <w:szCs w:val="18"/>
              </w:rPr>
              <w:t xml:space="preserve">              - </w:t>
            </w:r>
          </w:p>
        </w:tc>
        <w:tc>
          <w:tcPr>
            <w:tcW w:w="1453" w:type="dxa"/>
            <w:shd w:val="clear" w:color="auto" w:fill="FFFFFF"/>
            <w:noWrap/>
            <w:vAlign w:val="bottom"/>
          </w:tcPr>
          <w:p w:rsidR="00371160" w:rsidRDefault="009658B8">
            <w:pPr>
              <w:jc w:val="right"/>
              <w:rPr>
                <w:sz w:val="18"/>
                <w:szCs w:val="18"/>
              </w:rPr>
            </w:pPr>
            <w:r>
              <w:rPr>
                <w:sz w:val="18"/>
                <w:szCs w:val="18"/>
              </w:rPr>
              <w:t xml:space="preserve">    201.093 </w:t>
            </w:r>
          </w:p>
        </w:tc>
      </w:tr>
      <w:tr w:rsidR="00715A7D" w:rsidRPr="00872466" w:rsidTr="00DA1B44">
        <w:trPr>
          <w:trHeight w:val="255"/>
        </w:trPr>
        <w:tc>
          <w:tcPr>
            <w:tcW w:w="3713" w:type="dxa"/>
            <w:shd w:val="clear" w:color="auto" w:fill="FFFFFF"/>
            <w:noWrap/>
            <w:vAlign w:val="center"/>
          </w:tcPr>
          <w:p w:rsidR="00371160" w:rsidRDefault="009658B8">
            <w:pPr>
              <w:rPr>
                <w:rFonts w:eastAsia="Arial Unicode MS"/>
                <w:b/>
                <w:sz w:val="18"/>
                <w:szCs w:val="18"/>
                <w:lang w:val="tr-TR"/>
              </w:rPr>
            </w:pPr>
            <w:r>
              <w:rPr>
                <w:b/>
                <w:sz w:val="18"/>
                <w:szCs w:val="18"/>
                <w:lang w:val="tr-TR"/>
              </w:rPr>
              <w:t>Toplam</w:t>
            </w:r>
          </w:p>
        </w:tc>
        <w:tc>
          <w:tcPr>
            <w:tcW w:w="1453" w:type="dxa"/>
            <w:shd w:val="clear" w:color="auto" w:fill="FFFFFF"/>
            <w:noWrap/>
            <w:vAlign w:val="bottom"/>
          </w:tcPr>
          <w:p w:rsidR="00371160" w:rsidRDefault="009658B8">
            <w:pPr>
              <w:jc w:val="right"/>
              <w:rPr>
                <w:b/>
                <w:bCs/>
                <w:sz w:val="18"/>
                <w:szCs w:val="18"/>
              </w:rPr>
            </w:pPr>
            <w:r>
              <w:rPr>
                <w:b/>
                <w:bCs/>
                <w:sz w:val="18"/>
                <w:szCs w:val="18"/>
              </w:rPr>
              <w:t>1.261.233</w:t>
            </w:r>
          </w:p>
        </w:tc>
        <w:tc>
          <w:tcPr>
            <w:tcW w:w="1453" w:type="dxa"/>
            <w:shd w:val="clear" w:color="auto" w:fill="FFFFFF"/>
            <w:vAlign w:val="bottom"/>
          </w:tcPr>
          <w:p w:rsidR="00371160" w:rsidRDefault="009658B8">
            <w:pPr>
              <w:jc w:val="right"/>
              <w:rPr>
                <w:b/>
                <w:bCs/>
                <w:sz w:val="18"/>
                <w:szCs w:val="18"/>
              </w:rPr>
            </w:pPr>
            <w:r>
              <w:rPr>
                <w:b/>
                <w:bCs/>
                <w:sz w:val="18"/>
                <w:szCs w:val="18"/>
              </w:rPr>
              <w:t>569.669</w:t>
            </w:r>
          </w:p>
        </w:tc>
        <w:tc>
          <w:tcPr>
            <w:tcW w:w="1453" w:type="dxa"/>
            <w:shd w:val="clear" w:color="auto" w:fill="FFFFFF"/>
            <w:vAlign w:val="bottom"/>
          </w:tcPr>
          <w:p w:rsidR="00371160" w:rsidRDefault="009658B8">
            <w:pPr>
              <w:jc w:val="right"/>
              <w:rPr>
                <w:b/>
                <w:sz w:val="18"/>
                <w:szCs w:val="18"/>
              </w:rPr>
            </w:pPr>
            <w:r>
              <w:rPr>
                <w:b/>
                <w:sz w:val="18"/>
                <w:szCs w:val="18"/>
              </w:rPr>
              <w:t xml:space="preserve">  914.489 </w:t>
            </w:r>
          </w:p>
        </w:tc>
        <w:tc>
          <w:tcPr>
            <w:tcW w:w="1453" w:type="dxa"/>
            <w:shd w:val="clear" w:color="auto" w:fill="FFFFFF"/>
            <w:noWrap/>
            <w:vAlign w:val="bottom"/>
          </w:tcPr>
          <w:p w:rsidR="00371160" w:rsidRDefault="009658B8">
            <w:pPr>
              <w:jc w:val="right"/>
              <w:rPr>
                <w:b/>
                <w:sz w:val="18"/>
                <w:szCs w:val="18"/>
              </w:rPr>
            </w:pPr>
            <w:r>
              <w:rPr>
                <w:b/>
                <w:sz w:val="18"/>
                <w:szCs w:val="18"/>
              </w:rPr>
              <w:t xml:space="preserve"> 1.298.602 </w:t>
            </w:r>
          </w:p>
        </w:tc>
      </w:tr>
    </w:tbl>
    <w:p w:rsidR="00371160" w:rsidRDefault="009658B8">
      <w:pPr>
        <w:autoSpaceDE w:val="0"/>
        <w:autoSpaceDN w:val="0"/>
        <w:adjustRightInd w:val="0"/>
        <w:ind w:left="540"/>
        <w:rPr>
          <w:rFonts w:ascii="TimesNewRomanPS-ItalicMT" w:hAnsi="TimesNewRomanPS-ItalicMT" w:cs="TimesNewRomanPS-ItalicMT"/>
          <w:sz w:val="20"/>
          <w:szCs w:val="20"/>
          <w:lang w:val="tr-TR" w:eastAsia="tr-TR"/>
        </w:rPr>
      </w:pPr>
      <w:r>
        <w:rPr>
          <w:rFonts w:ascii="TimesNewRomanPS-ItalicMT" w:hAnsi="TimesNewRomanPS-ItalicMT" w:cs="TimesNewRomanPS-ItalicMT"/>
          <w:iCs/>
          <w:sz w:val="16"/>
          <w:szCs w:val="16"/>
          <w:lang w:val="tr-TR" w:eastAsia="tr-TR"/>
        </w:rPr>
        <w:t>(*) Yabancı para yükümlülüklere ilişkin olarak TCMB nezdinde blokede tutulan zorunlu karşılık tutarıdır.</w:t>
      </w:r>
    </w:p>
    <w:p w:rsidR="00371160" w:rsidRPr="00371160" w:rsidRDefault="00371160">
      <w:pPr>
        <w:pStyle w:val="BodyTextIndent"/>
        <w:spacing w:line="216" w:lineRule="auto"/>
        <w:ind w:left="567" w:firstLine="0"/>
        <w:rPr>
          <w:color w:val="000000"/>
          <w:sz w:val="22"/>
          <w:szCs w:val="22"/>
          <w:lang w:eastAsia="tr-TR"/>
          <w:rPrChange w:id="1460" w:author="Asiye Mara (Open)&#10;" w:date="2011-02-14T12:31:00Z">
            <w:rPr>
              <w:color w:val="000000"/>
              <w:sz w:val="22"/>
              <w:szCs w:val="22"/>
              <w:highlight w:val="yellow"/>
              <w:lang w:eastAsia="tr-TR"/>
            </w:rPr>
          </w:rPrChange>
        </w:rPr>
      </w:pPr>
    </w:p>
    <w:p w:rsidR="00371160" w:rsidRDefault="0092089C">
      <w:pPr>
        <w:pStyle w:val="BodyTextIndent"/>
        <w:spacing w:line="216" w:lineRule="auto"/>
        <w:ind w:left="567" w:firstLine="0"/>
        <w:rPr>
          <w:sz w:val="22"/>
          <w:szCs w:val="22"/>
        </w:rPr>
      </w:pPr>
      <w:r w:rsidRPr="0092089C">
        <w:rPr>
          <w:sz w:val="22"/>
          <w:szCs w:val="22"/>
          <w:rPrChange w:id="1461" w:author="Asiye Mara (Open)&#10;" w:date="2011-02-14T12:31:00Z">
            <w:rPr>
              <w:sz w:val="22"/>
              <w:szCs w:val="22"/>
              <w:highlight w:val="yellow"/>
            </w:rPr>
          </w:rPrChange>
        </w:rPr>
        <w:t>16/11/2005 tarihli ve 25995 sayılı Resmî Gazete’de yayımlanan 2005/1 sayılı Zorunlu Karşılıklar Hakkında Tebliğine göre Türkiye’de faaliyet gösteren bankalar; Türk parası yükümlülükleri için TL cinsinden %6 oranında, yabancı para yükümlülükleri için USD veya EUR döviz cinsinden olmak üzere %11 oranında zorunlu karşılık tesis etmektedirler.</w:t>
      </w:r>
      <w:ins w:id="1462" w:author="Gülşah Tuba Ünlü (Open)&#10;" w:date="2011-02-11T23:21:00Z">
        <w:r w:rsidRPr="0092089C">
          <w:rPr>
            <w:sz w:val="22"/>
            <w:szCs w:val="22"/>
            <w:rPrChange w:id="1463" w:author="Asiye Mara (Open)&#10;" w:date="2011-02-14T12:31:00Z">
              <w:rPr>
                <w:sz w:val="22"/>
                <w:szCs w:val="22"/>
                <w:highlight w:val="yellow"/>
              </w:rPr>
            </w:rPrChange>
          </w:rPr>
          <w:t xml:space="preserve"> </w:t>
        </w:r>
      </w:ins>
      <w:r w:rsidRPr="0092089C">
        <w:rPr>
          <w:sz w:val="22"/>
          <w:szCs w:val="22"/>
          <w:rPrChange w:id="1464" w:author="Asiye Mara (Open)&#10;" w:date="2011-02-14T12:31:00Z">
            <w:rPr>
              <w:sz w:val="22"/>
              <w:szCs w:val="22"/>
              <w:highlight w:val="yellow"/>
            </w:rPr>
          </w:rPrChange>
        </w:rPr>
        <w:t>Belirtilen tebliğde yapılan değişiklikler sonrasında, Türk parası yükümlülükler için zorunlu karşılık oranları</w:t>
      </w:r>
      <w:del w:id="1465" w:author="Gülşah Tuba Ünlü (Open)&#10;" w:date="2011-02-11T23:21:00Z">
        <w:r w:rsidRPr="0092089C">
          <w:rPr>
            <w:sz w:val="22"/>
            <w:szCs w:val="22"/>
            <w:rPrChange w:id="1466" w:author="Asiye Mara (Open)&#10;" w:date="2011-02-14T12:31:00Z">
              <w:rPr>
                <w:sz w:val="22"/>
                <w:szCs w:val="22"/>
                <w:highlight w:val="yellow"/>
              </w:rPr>
            </w:rPrChange>
          </w:rPr>
          <w:delText xml:space="preserve"> </w:delText>
        </w:r>
      </w:del>
      <w:r w:rsidRPr="0092089C">
        <w:rPr>
          <w:sz w:val="22"/>
          <w:szCs w:val="22"/>
          <w:rPrChange w:id="1467" w:author="Asiye Mara (Open)&#10;" w:date="2011-02-14T12:31:00Z">
            <w:rPr>
              <w:sz w:val="22"/>
              <w:szCs w:val="22"/>
              <w:highlight w:val="yellow"/>
            </w:rPr>
          </w:rPrChange>
        </w:rPr>
        <w:t>, yükümlülüklerin vadelerine göre farklılaştırılarak %5-12 olarak belirlenmiş olup,</w:t>
      </w:r>
      <w:ins w:id="1468" w:author="Gülşah Tuba Ünlü (Open)&#10;" w:date="2011-02-11T23:21:00Z">
        <w:r w:rsidRPr="0092089C">
          <w:rPr>
            <w:sz w:val="22"/>
            <w:szCs w:val="22"/>
            <w:rPrChange w:id="1469" w:author="Asiye Mara (Open)&#10;" w:date="2011-02-14T12:31:00Z">
              <w:rPr>
                <w:sz w:val="22"/>
                <w:szCs w:val="22"/>
                <w:highlight w:val="yellow"/>
              </w:rPr>
            </w:rPrChange>
          </w:rPr>
          <w:t xml:space="preserve"> </w:t>
        </w:r>
      </w:ins>
      <w:r w:rsidRPr="0092089C">
        <w:rPr>
          <w:sz w:val="22"/>
          <w:szCs w:val="22"/>
          <w:rPrChange w:id="1470" w:author="Asiye Mara (Open)&#10;" w:date="2011-02-14T12:31:00Z">
            <w:rPr>
              <w:sz w:val="22"/>
              <w:szCs w:val="22"/>
              <w:highlight w:val="yellow"/>
            </w:rPr>
          </w:rPrChange>
        </w:rPr>
        <w:t>rapor tarihi itibarıyla bankalarca bu oranlar uygulanmaktadır.</w:t>
      </w:r>
    </w:p>
    <w:p w:rsidR="00371160" w:rsidRDefault="00371160">
      <w:pPr>
        <w:pStyle w:val="BodyTextIndent"/>
        <w:spacing w:line="216" w:lineRule="auto"/>
        <w:ind w:left="567" w:firstLine="0"/>
        <w:rPr>
          <w:b/>
          <w:bCs/>
          <w:sz w:val="22"/>
          <w:szCs w:val="22"/>
        </w:rPr>
      </w:pPr>
    </w:p>
    <w:p w:rsidR="00371160" w:rsidRDefault="009658B8">
      <w:pPr>
        <w:pStyle w:val="BodyTextIndent"/>
        <w:spacing w:line="216" w:lineRule="auto"/>
        <w:ind w:left="540" w:hanging="540"/>
        <w:rPr>
          <w:b/>
          <w:sz w:val="22"/>
          <w:szCs w:val="22"/>
        </w:rPr>
      </w:pPr>
      <w:r>
        <w:rPr>
          <w:b/>
          <w:bCs/>
          <w:sz w:val="22"/>
          <w:szCs w:val="22"/>
        </w:rPr>
        <w:t>2.</w:t>
      </w:r>
      <w:r>
        <w:rPr>
          <w:b/>
          <w:bCs/>
          <w:sz w:val="22"/>
          <w:szCs w:val="22"/>
        </w:rPr>
        <w:tab/>
      </w:r>
      <w:r>
        <w:rPr>
          <w:b/>
          <w:sz w:val="22"/>
          <w:szCs w:val="22"/>
        </w:rPr>
        <w:t>Gerçeğe Uygun Değer Farkı Kar/Zarara Yansıtılan Finansal Varlıklara İlişkin Açıklamalar</w:t>
      </w:r>
    </w:p>
    <w:p w:rsidR="00371160" w:rsidRDefault="009658B8">
      <w:pPr>
        <w:pStyle w:val="BodyTextIndent"/>
        <w:spacing w:line="216" w:lineRule="auto"/>
        <w:ind w:firstLine="0"/>
        <w:rPr>
          <w:sz w:val="22"/>
          <w:szCs w:val="22"/>
        </w:rPr>
      </w:pPr>
      <w:r>
        <w:rPr>
          <w:b/>
          <w:bCs/>
          <w:sz w:val="22"/>
          <w:szCs w:val="22"/>
        </w:rPr>
        <w:tab/>
      </w:r>
    </w:p>
    <w:p w:rsidR="00371160" w:rsidRDefault="009658B8">
      <w:pPr>
        <w:pStyle w:val="BodyTextIndent"/>
        <w:tabs>
          <w:tab w:val="left" w:pos="10065"/>
        </w:tabs>
        <w:spacing w:line="228" w:lineRule="auto"/>
        <w:ind w:left="540" w:hanging="540"/>
        <w:rPr>
          <w:b/>
          <w:bCs/>
          <w:iCs/>
          <w:sz w:val="22"/>
          <w:szCs w:val="22"/>
        </w:rPr>
      </w:pPr>
      <w:r>
        <w:rPr>
          <w:b/>
          <w:bCs/>
          <w:iCs/>
          <w:sz w:val="22"/>
          <w:szCs w:val="22"/>
        </w:rPr>
        <w:t xml:space="preserve">2.1. </w:t>
      </w:r>
      <w:r>
        <w:rPr>
          <w:b/>
          <w:bCs/>
          <w:iCs/>
          <w:sz w:val="22"/>
          <w:szCs w:val="22"/>
        </w:rPr>
        <w:tab/>
        <w:t>Gerçeğe Uygun Değer Farkı Kar/Zarara Yansıtılan Finansal Varlıklardan Repo İşlemlerine Konu Olan ve Teminata Verilen/Bloke Edilenlere İlişkin Bilgiler:</w:t>
      </w:r>
    </w:p>
    <w:p w:rsidR="00371160" w:rsidRDefault="00371160">
      <w:pPr>
        <w:pStyle w:val="BodyTextIndent"/>
        <w:spacing w:line="228" w:lineRule="auto"/>
        <w:rPr>
          <w:bCs/>
          <w:iCs/>
          <w:sz w:val="22"/>
          <w:szCs w:val="22"/>
        </w:rPr>
      </w:pPr>
    </w:p>
    <w:p w:rsidR="00371160" w:rsidRDefault="009658B8">
      <w:pPr>
        <w:pStyle w:val="BodyTextIndent"/>
        <w:spacing w:line="216" w:lineRule="auto"/>
        <w:ind w:left="540" w:firstLine="0"/>
        <w:rPr>
          <w:sz w:val="22"/>
          <w:szCs w:val="22"/>
        </w:rPr>
      </w:pPr>
      <w:r>
        <w:rPr>
          <w:sz w:val="22"/>
          <w:szCs w:val="22"/>
        </w:rPr>
        <w:t>Repo işlemlerine konu olan ve teminata verilen/bloke edilen finansal varlıklar bulunmamaktadır.</w:t>
      </w:r>
    </w:p>
    <w:p w:rsidR="00371160" w:rsidRDefault="00371160">
      <w:pPr>
        <w:pStyle w:val="BodyTextIndent"/>
        <w:spacing w:line="228" w:lineRule="auto"/>
        <w:rPr>
          <w:sz w:val="22"/>
          <w:szCs w:val="22"/>
        </w:rPr>
      </w:pPr>
    </w:p>
    <w:p w:rsidR="00371160" w:rsidRDefault="009658B8">
      <w:pPr>
        <w:pStyle w:val="BodyTextIndent"/>
        <w:numPr>
          <w:ilvl w:val="1"/>
          <w:numId w:val="12"/>
        </w:numPr>
        <w:spacing w:line="228" w:lineRule="auto"/>
        <w:rPr>
          <w:b/>
          <w:iCs/>
          <w:sz w:val="22"/>
          <w:szCs w:val="22"/>
        </w:rPr>
      </w:pPr>
      <w:r>
        <w:rPr>
          <w:b/>
          <w:iCs/>
          <w:sz w:val="22"/>
          <w:szCs w:val="22"/>
        </w:rPr>
        <w:t>Alım Satım Amaçlı Türev Finansal Varlıklara İlişkin Pozitif Farklar Tablosu:</w:t>
      </w:r>
    </w:p>
    <w:p w:rsidR="00371160" w:rsidRDefault="00371160">
      <w:pPr>
        <w:pStyle w:val="BodyTextIndent"/>
        <w:spacing w:line="228" w:lineRule="auto"/>
        <w:rPr>
          <w:b/>
          <w:iCs/>
          <w:sz w:val="22"/>
          <w:szCs w:val="22"/>
        </w:rPr>
      </w:pPr>
    </w:p>
    <w:tbl>
      <w:tblPr>
        <w:tblW w:w="9525"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3713"/>
        <w:gridCol w:w="1453"/>
        <w:gridCol w:w="1453"/>
        <w:gridCol w:w="1453"/>
        <w:gridCol w:w="1453"/>
      </w:tblGrid>
      <w:tr w:rsidR="00EF75AE" w:rsidRPr="00872466" w:rsidTr="00DA1B44">
        <w:trPr>
          <w:trHeight w:val="255"/>
        </w:trPr>
        <w:tc>
          <w:tcPr>
            <w:tcW w:w="3713" w:type="dxa"/>
          </w:tcPr>
          <w:p w:rsidR="00371160" w:rsidRDefault="00371160">
            <w:pPr>
              <w:autoSpaceDE w:val="0"/>
              <w:autoSpaceDN w:val="0"/>
              <w:adjustRightInd w:val="0"/>
              <w:ind w:firstLine="720"/>
              <w:jc w:val="both"/>
              <w:rPr>
                <w:rFonts w:eastAsia="Arial Unicode MS"/>
                <w:sz w:val="18"/>
                <w:szCs w:val="18"/>
                <w:lang w:val="tr-TR"/>
              </w:rPr>
            </w:pPr>
          </w:p>
        </w:tc>
        <w:tc>
          <w:tcPr>
            <w:tcW w:w="2906" w:type="dxa"/>
            <w:gridSpan w:val="2"/>
            <w:vAlign w:val="center"/>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Cari Dönem</w:t>
            </w:r>
          </w:p>
        </w:tc>
        <w:tc>
          <w:tcPr>
            <w:tcW w:w="2906" w:type="dxa"/>
            <w:gridSpan w:val="2"/>
            <w:vAlign w:val="center"/>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Önceki Dönem</w:t>
            </w:r>
          </w:p>
        </w:tc>
      </w:tr>
      <w:tr w:rsidR="00EF75AE" w:rsidRPr="00872466" w:rsidTr="00DA1B44">
        <w:trPr>
          <w:trHeight w:val="255"/>
        </w:trPr>
        <w:tc>
          <w:tcPr>
            <w:tcW w:w="3713" w:type="dxa"/>
          </w:tcPr>
          <w:p w:rsidR="00000000" w:rsidRDefault="006663F3">
            <w:pPr>
              <w:autoSpaceDE w:val="0"/>
              <w:autoSpaceDN w:val="0"/>
              <w:adjustRightInd w:val="0"/>
              <w:rPr>
                <w:rFonts w:eastAsia="Arial Unicode MS"/>
                <w:sz w:val="18"/>
                <w:szCs w:val="18"/>
                <w:lang w:val="tr-TR"/>
                <w:rPrChange w:id="1471" w:author="Asiye Mara (Open)&#10;" w:date="2011-02-14T12:31:00Z">
                  <w:rPr>
                    <w:rFonts w:ascii="Univers (WN)" w:eastAsia="Arial Unicode MS" w:hAnsi="Univers (WN)"/>
                    <w:b/>
                    <w:sz w:val="18"/>
                    <w:szCs w:val="18"/>
                    <w:u w:val="single"/>
                    <w:lang w:val="tr-TR"/>
                  </w:rPr>
                </w:rPrChange>
              </w:rPr>
              <w:pPrChange w:id="1472" w:author="Asiye Mara (Open)&#10;" w:date="2011-02-14T12:30:00Z">
                <w:pPr>
                  <w:numPr>
                    <w:numId w:val="1"/>
                  </w:numPr>
                  <w:tabs>
                    <w:tab w:val="num" w:pos="1086"/>
                  </w:tabs>
                  <w:autoSpaceDE w:val="0"/>
                  <w:autoSpaceDN w:val="0"/>
                  <w:adjustRightInd w:val="0"/>
                  <w:spacing w:before="240"/>
                  <w:ind w:left="1086" w:hanging="720"/>
                  <w:outlineLvl w:val="0"/>
                </w:pPr>
              </w:pPrChange>
            </w:pPr>
          </w:p>
        </w:tc>
        <w:tc>
          <w:tcPr>
            <w:tcW w:w="1453" w:type="dxa"/>
            <w:vAlign w:val="center"/>
          </w:tcPr>
          <w:p w:rsidR="00371160" w:rsidRDefault="009658B8">
            <w:pPr>
              <w:jc w:val="center"/>
              <w:rPr>
                <w:sz w:val="18"/>
                <w:szCs w:val="18"/>
                <w:lang w:val="tr-TR"/>
              </w:rPr>
            </w:pPr>
            <w:r>
              <w:rPr>
                <w:sz w:val="18"/>
                <w:szCs w:val="18"/>
                <w:lang w:val="tr-TR"/>
              </w:rPr>
              <w:t>TP</w:t>
            </w:r>
          </w:p>
        </w:tc>
        <w:tc>
          <w:tcPr>
            <w:tcW w:w="1453" w:type="dxa"/>
            <w:vAlign w:val="center"/>
          </w:tcPr>
          <w:p w:rsidR="00371160" w:rsidRDefault="009658B8">
            <w:pPr>
              <w:jc w:val="center"/>
              <w:rPr>
                <w:sz w:val="18"/>
                <w:szCs w:val="18"/>
                <w:lang w:val="tr-TR"/>
              </w:rPr>
            </w:pPr>
            <w:r>
              <w:rPr>
                <w:sz w:val="18"/>
                <w:szCs w:val="18"/>
                <w:lang w:val="tr-TR"/>
              </w:rPr>
              <w:t>YP</w:t>
            </w:r>
          </w:p>
        </w:tc>
        <w:tc>
          <w:tcPr>
            <w:tcW w:w="1453" w:type="dxa"/>
            <w:vAlign w:val="center"/>
          </w:tcPr>
          <w:p w:rsidR="00371160" w:rsidRDefault="009658B8">
            <w:pPr>
              <w:jc w:val="center"/>
              <w:rPr>
                <w:sz w:val="18"/>
                <w:szCs w:val="18"/>
                <w:lang w:val="tr-TR"/>
              </w:rPr>
            </w:pPr>
            <w:r>
              <w:rPr>
                <w:sz w:val="18"/>
                <w:szCs w:val="18"/>
                <w:lang w:val="tr-TR"/>
              </w:rPr>
              <w:t>TP</w:t>
            </w:r>
          </w:p>
        </w:tc>
        <w:tc>
          <w:tcPr>
            <w:tcW w:w="1453" w:type="dxa"/>
            <w:vAlign w:val="center"/>
          </w:tcPr>
          <w:p w:rsidR="00371160" w:rsidRDefault="009658B8">
            <w:pPr>
              <w:jc w:val="center"/>
              <w:rPr>
                <w:sz w:val="18"/>
                <w:szCs w:val="18"/>
                <w:lang w:val="tr-TR"/>
              </w:rPr>
            </w:pPr>
            <w:r>
              <w:rPr>
                <w:sz w:val="18"/>
                <w:szCs w:val="18"/>
                <w:lang w:val="tr-TR"/>
              </w:rPr>
              <w:t>YP</w:t>
            </w:r>
          </w:p>
        </w:tc>
      </w:tr>
      <w:tr w:rsidR="00715A7D" w:rsidRPr="00872466" w:rsidTr="00DA1B44">
        <w:trPr>
          <w:trHeight w:val="255"/>
        </w:trPr>
        <w:tc>
          <w:tcPr>
            <w:tcW w:w="3713" w:type="dxa"/>
            <w:vAlign w:val="bottom"/>
          </w:tcPr>
          <w:p w:rsidR="00371160" w:rsidRDefault="009658B8">
            <w:pPr>
              <w:ind w:firstLine="399"/>
              <w:rPr>
                <w:sz w:val="18"/>
                <w:szCs w:val="18"/>
                <w:lang w:val="tr-TR"/>
              </w:rPr>
            </w:pPr>
            <w:r>
              <w:rPr>
                <w:sz w:val="18"/>
                <w:szCs w:val="18"/>
                <w:lang w:val="tr-TR"/>
              </w:rPr>
              <w:t>Vadeli İşlemler</w:t>
            </w:r>
            <w:ins w:id="1473" w:author="Gülşah Tuba Ünlü (Open)&#10;" w:date="2011-02-13T16:43:00Z">
              <w:r>
                <w:rPr>
                  <w:sz w:val="18"/>
                  <w:szCs w:val="18"/>
                  <w:lang w:val="tr-TR"/>
                </w:rPr>
                <w:t xml:space="preserve"> </w:t>
              </w:r>
              <w:r w:rsidR="0092089C" w:rsidRPr="0092089C">
                <w:rPr>
                  <w:sz w:val="16"/>
                  <w:szCs w:val="16"/>
                  <w:lang w:val="tr-TR"/>
                  <w:rPrChange w:id="1474" w:author="Gülşah Tuba Ünlü (Open)&#10;" w:date="2011-02-14T13:38:00Z">
                    <w:rPr>
                      <w:sz w:val="18"/>
                      <w:szCs w:val="18"/>
                      <w:lang w:val="tr-TR"/>
                    </w:rPr>
                  </w:rPrChange>
                </w:rPr>
                <w:t>(*)</w:t>
              </w:r>
            </w:ins>
            <w:r w:rsidR="0092089C" w:rsidRPr="0092089C">
              <w:rPr>
                <w:sz w:val="16"/>
                <w:szCs w:val="16"/>
                <w:lang w:val="tr-TR"/>
                <w:rPrChange w:id="1475" w:author="Gülşah Tuba Ünlü (Open)&#10;" w:date="2011-02-14T13:38:00Z">
                  <w:rPr>
                    <w:sz w:val="18"/>
                    <w:szCs w:val="18"/>
                    <w:lang w:val="tr-TR"/>
                  </w:rPr>
                </w:rPrChange>
              </w:rPr>
              <w:t xml:space="preserve"> </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jc w:val="right"/>
              <w:rPr>
                <w:sz w:val="18"/>
                <w:szCs w:val="18"/>
              </w:rPr>
            </w:pPr>
            <w:r>
              <w:rPr>
                <w:sz w:val="18"/>
                <w:szCs w:val="18"/>
              </w:rPr>
              <w:t>67</w:t>
            </w:r>
          </w:p>
        </w:tc>
        <w:tc>
          <w:tcPr>
            <w:tcW w:w="1453" w:type="dxa"/>
            <w:vAlign w:val="bottom"/>
          </w:tcPr>
          <w:p w:rsidR="00371160" w:rsidRDefault="009658B8">
            <w:pPr>
              <w:ind w:right="57"/>
              <w:jc w:val="right"/>
              <w:rPr>
                <w:sz w:val="18"/>
                <w:szCs w:val="18"/>
                <w:lang w:val="tr-TR"/>
              </w:rPr>
            </w:pPr>
            <w:r>
              <w:rPr>
                <w:sz w:val="18"/>
                <w:szCs w:val="18"/>
                <w:lang w:val="tr-TR"/>
              </w:rPr>
              <w:t xml:space="preserve">          - </w:t>
            </w:r>
          </w:p>
        </w:tc>
        <w:tc>
          <w:tcPr>
            <w:tcW w:w="1453" w:type="dxa"/>
            <w:vAlign w:val="bottom"/>
          </w:tcPr>
          <w:p w:rsidR="00371160" w:rsidRDefault="009658B8">
            <w:pPr>
              <w:ind w:right="57"/>
              <w:jc w:val="right"/>
              <w:rPr>
                <w:sz w:val="18"/>
                <w:szCs w:val="18"/>
                <w:lang w:val="tr-TR"/>
              </w:rPr>
            </w:pPr>
            <w:r>
              <w:rPr>
                <w:sz w:val="18"/>
                <w:szCs w:val="18"/>
                <w:lang w:val="tr-TR"/>
              </w:rPr>
              <w:t>861</w:t>
            </w:r>
          </w:p>
        </w:tc>
      </w:tr>
      <w:tr w:rsidR="00715A7D" w:rsidRPr="00872466" w:rsidTr="00DA1B44">
        <w:trPr>
          <w:trHeight w:val="255"/>
        </w:trPr>
        <w:tc>
          <w:tcPr>
            <w:tcW w:w="3713" w:type="dxa"/>
            <w:vAlign w:val="bottom"/>
          </w:tcPr>
          <w:p w:rsidR="00371160" w:rsidRDefault="009658B8">
            <w:pPr>
              <w:ind w:firstLine="399"/>
              <w:rPr>
                <w:sz w:val="18"/>
                <w:szCs w:val="18"/>
                <w:lang w:val="tr-TR"/>
              </w:rPr>
            </w:pPr>
            <w:r>
              <w:rPr>
                <w:sz w:val="18"/>
                <w:szCs w:val="18"/>
                <w:lang w:val="tr-TR"/>
              </w:rPr>
              <w:t>Swap İşlemleri</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jc w:val="right"/>
              <w:rPr>
                <w:sz w:val="18"/>
                <w:szCs w:val="18"/>
              </w:rPr>
            </w:pPr>
            <w:r>
              <w:rPr>
                <w:sz w:val="18"/>
                <w:szCs w:val="18"/>
              </w:rPr>
              <w:t>2.514</w:t>
            </w:r>
          </w:p>
        </w:tc>
        <w:tc>
          <w:tcPr>
            <w:tcW w:w="1453" w:type="dxa"/>
            <w:vAlign w:val="bottom"/>
          </w:tcPr>
          <w:p w:rsidR="00371160" w:rsidRDefault="009658B8">
            <w:pPr>
              <w:ind w:right="57"/>
              <w:jc w:val="right"/>
              <w:rPr>
                <w:sz w:val="18"/>
                <w:szCs w:val="18"/>
                <w:lang w:val="tr-TR"/>
              </w:rPr>
            </w:pPr>
            <w:r>
              <w:rPr>
                <w:sz w:val="18"/>
                <w:szCs w:val="18"/>
                <w:lang w:val="tr-TR"/>
              </w:rPr>
              <w:t xml:space="preserve">          - </w:t>
            </w:r>
          </w:p>
        </w:tc>
        <w:tc>
          <w:tcPr>
            <w:tcW w:w="1453" w:type="dxa"/>
            <w:vAlign w:val="bottom"/>
          </w:tcPr>
          <w:p w:rsidR="00371160" w:rsidRDefault="009658B8">
            <w:pPr>
              <w:ind w:right="57"/>
              <w:jc w:val="right"/>
              <w:rPr>
                <w:sz w:val="18"/>
                <w:szCs w:val="18"/>
                <w:lang w:val="tr-TR"/>
              </w:rPr>
            </w:pPr>
            <w:r>
              <w:rPr>
                <w:sz w:val="18"/>
                <w:szCs w:val="18"/>
                <w:lang w:val="tr-TR"/>
              </w:rPr>
              <w:t>3.028</w:t>
            </w:r>
          </w:p>
        </w:tc>
      </w:tr>
      <w:tr w:rsidR="00715A7D" w:rsidRPr="00872466" w:rsidTr="00DA1B44">
        <w:trPr>
          <w:trHeight w:val="255"/>
        </w:trPr>
        <w:tc>
          <w:tcPr>
            <w:tcW w:w="3713" w:type="dxa"/>
            <w:vAlign w:val="bottom"/>
          </w:tcPr>
          <w:p w:rsidR="00371160" w:rsidRDefault="009658B8">
            <w:pPr>
              <w:tabs>
                <w:tab w:val="left" w:pos="399"/>
              </w:tabs>
              <w:ind w:firstLine="399"/>
              <w:rPr>
                <w:sz w:val="18"/>
                <w:szCs w:val="18"/>
                <w:lang w:val="tr-TR"/>
              </w:rPr>
            </w:pPr>
            <w:r>
              <w:rPr>
                <w:sz w:val="18"/>
                <w:szCs w:val="18"/>
                <w:lang w:val="tr-TR"/>
              </w:rPr>
              <w:t>Futures İşlemleri</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ind w:right="57"/>
              <w:jc w:val="right"/>
              <w:rPr>
                <w:sz w:val="18"/>
                <w:szCs w:val="18"/>
                <w:lang w:val="tr-TR"/>
              </w:rPr>
            </w:pPr>
            <w:r>
              <w:rPr>
                <w:sz w:val="18"/>
                <w:szCs w:val="18"/>
                <w:lang w:val="tr-TR"/>
              </w:rPr>
              <w:t xml:space="preserve">          - </w:t>
            </w:r>
          </w:p>
        </w:tc>
        <w:tc>
          <w:tcPr>
            <w:tcW w:w="1453" w:type="dxa"/>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713" w:type="dxa"/>
            <w:vAlign w:val="bottom"/>
          </w:tcPr>
          <w:p w:rsidR="00371160" w:rsidRDefault="009658B8">
            <w:pPr>
              <w:ind w:firstLine="399"/>
              <w:rPr>
                <w:sz w:val="18"/>
                <w:szCs w:val="18"/>
                <w:lang w:val="tr-TR"/>
              </w:rPr>
            </w:pPr>
            <w:r>
              <w:rPr>
                <w:sz w:val="18"/>
                <w:szCs w:val="18"/>
                <w:lang w:val="tr-TR"/>
              </w:rPr>
              <w:t>Opsiyonlar</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ind w:right="57"/>
              <w:jc w:val="right"/>
              <w:rPr>
                <w:sz w:val="18"/>
                <w:szCs w:val="18"/>
                <w:lang w:val="tr-TR"/>
              </w:rPr>
            </w:pPr>
            <w:r>
              <w:rPr>
                <w:sz w:val="18"/>
                <w:szCs w:val="18"/>
                <w:lang w:val="tr-TR"/>
              </w:rPr>
              <w:t xml:space="preserve">          - </w:t>
            </w:r>
          </w:p>
        </w:tc>
        <w:tc>
          <w:tcPr>
            <w:tcW w:w="1453" w:type="dxa"/>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713" w:type="dxa"/>
            <w:vAlign w:val="bottom"/>
          </w:tcPr>
          <w:p w:rsidR="00371160" w:rsidRDefault="009658B8">
            <w:pPr>
              <w:tabs>
                <w:tab w:val="left" w:pos="399"/>
              </w:tabs>
              <w:ind w:firstLine="399"/>
              <w:rPr>
                <w:sz w:val="18"/>
                <w:szCs w:val="18"/>
                <w:lang w:val="tr-TR"/>
              </w:rPr>
            </w:pPr>
            <w:r>
              <w:rPr>
                <w:sz w:val="18"/>
                <w:szCs w:val="18"/>
                <w:lang w:val="tr-TR"/>
              </w:rPr>
              <w:t>Diğer</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jc w:val="right"/>
              <w:rPr>
                <w:sz w:val="18"/>
                <w:szCs w:val="18"/>
              </w:rPr>
            </w:pPr>
            <w:r>
              <w:rPr>
                <w:sz w:val="18"/>
                <w:szCs w:val="18"/>
              </w:rPr>
              <w:t>-</w:t>
            </w:r>
          </w:p>
        </w:tc>
        <w:tc>
          <w:tcPr>
            <w:tcW w:w="1453" w:type="dxa"/>
            <w:vAlign w:val="bottom"/>
          </w:tcPr>
          <w:p w:rsidR="00371160" w:rsidRDefault="009658B8">
            <w:pPr>
              <w:ind w:right="57"/>
              <w:jc w:val="right"/>
              <w:rPr>
                <w:sz w:val="18"/>
                <w:szCs w:val="18"/>
                <w:lang w:val="tr-TR"/>
              </w:rPr>
            </w:pPr>
            <w:r>
              <w:rPr>
                <w:sz w:val="18"/>
                <w:szCs w:val="18"/>
                <w:lang w:val="tr-TR"/>
              </w:rPr>
              <w:t xml:space="preserve">          - </w:t>
            </w:r>
          </w:p>
        </w:tc>
        <w:tc>
          <w:tcPr>
            <w:tcW w:w="1453" w:type="dxa"/>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713" w:type="dxa"/>
            <w:vAlign w:val="bottom"/>
          </w:tcPr>
          <w:p w:rsidR="00371160" w:rsidRDefault="009658B8">
            <w:pPr>
              <w:tabs>
                <w:tab w:val="left" w:pos="327"/>
              </w:tabs>
              <w:autoSpaceDE w:val="0"/>
              <w:autoSpaceDN w:val="0"/>
              <w:adjustRightInd w:val="0"/>
              <w:ind w:firstLine="115"/>
              <w:rPr>
                <w:b/>
                <w:sz w:val="18"/>
                <w:szCs w:val="18"/>
                <w:lang w:val="tr-TR"/>
              </w:rPr>
            </w:pPr>
            <w:r>
              <w:rPr>
                <w:b/>
                <w:sz w:val="18"/>
                <w:szCs w:val="18"/>
                <w:lang w:val="tr-TR"/>
              </w:rPr>
              <w:t>Toplam</w:t>
            </w:r>
          </w:p>
        </w:tc>
        <w:tc>
          <w:tcPr>
            <w:tcW w:w="1453" w:type="dxa"/>
            <w:vAlign w:val="bottom"/>
          </w:tcPr>
          <w:p w:rsidR="00371160" w:rsidRDefault="009658B8">
            <w:pPr>
              <w:jc w:val="right"/>
              <w:rPr>
                <w:b/>
                <w:bCs/>
                <w:sz w:val="18"/>
                <w:szCs w:val="18"/>
              </w:rPr>
            </w:pPr>
            <w:r>
              <w:rPr>
                <w:b/>
                <w:bCs/>
                <w:sz w:val="18"/>
                <w:szCs w:val="18"/>
              </w:rPr>
              <w:t>-</w:t>
            </w:r>
          </w:p>
        </w:tc>
        <w:tc>
          <w:tcPr>
            <w:tcW w:w="1453" w:type="dxa"/>
            <w:vAlign w:val="bottom"/>
          </w:tcPr>
          <w:p w:rsidR="00371160" w:rsidRDefault="009658B8">
            <w:pPr>
              <w:jc w:val="right"/>
              <w:rPr>
                <w:b/>
                <w:bCs/>
                <w:sz w:val="18"/>
                <w:szCs w:val="18"/>
              </w:rPr>
            </w:pPr>
            <w:r>
              <w:rPr>
                <w:b/>
                <w:bCs/>
                <w:sz w:val="18"/>
                <w:szCs w:val="18"/>
              </w:rPr>
              <w:t>2.581</w:t>
            </w:r>
          </w:p>
        </w:tc>
        <w:tc>
          <w:tcPr>
            <w:tcW w:w="1453" w:type="dxa"/>
            <w:vAlign w:val="bottom"/>
          </w:tcPr>
          <w:p w:rsidR="00371160" w:rsidRDefault="009658B8">
            <w:pPr>
              <w:ind w:right="57"/>
              <w:jc w:val="right"/>
              <w:rPr>
                <w:b/>
                <w:sz w:val="18"/>
                <w:szCs w:val="18"/>
                <w:lang w:val="tr-TR"/>
              </w:rPr>
            </w:pPr>
            <w:r>
              <w:rPr>
                <w:b/>
                <w:sz w:val="18"/>
                <w:szCs w:val="18"/>
                <w:lang w:val="tr-TR"/>
              </w:rPr>
              <w:t xml:space="preserve">          - </w:t>
            </w:r>
          </w:p>
        </w:tc>
        <w:tc>
          <w:tcPr>
            <w:tcW w:w="1453" w:type="dxa"/>
            <w:vAlign w:val="bottom"/>
          </w:tcPr>
          <w:p w:rsidR="00371160" w:rsidRDefault="009658B8">
            <w:pPr>
              <w:ind w:right="57"/>
              <w:jc w:val="right"/>
              <w:rPr>
                <w:b/>
                <w:sz w:val="18"/>
                <w:szCs w:val="18"/>
                <w:lang w:val="tr-TR"/>
              </w:rPr>
            </w:pPr>
            <w:r>
              <w:rPr>
                <w:b/>
                <w:sz w:val="18"/>
                <w:szCs w:val="18"/>
                <w:lang w:val="tr-TR"/>
              </w:rPr>
              <w:t>3.889</w:t>
            </w:r>
          </w:p>
        </w:tc>
      </w:tr>
    </w:tbl>
    <w:p w:rsidR="00371160" w:rsidRDefault="00371160">
      <w:pPr>
        <w:jc w:val="both"/>
        <w:rPr>
          <w:b/>
          <w:sz w:val="2"/>
          <w:szCs w:val="2"/>
          <w:lang w:val="tr-TR"/>
        </w:rPr>
      </w:pPr>
    </w:p>
    <w:p w:rsidR="00371160" w:rsidRPr="00371160" w:rsidRDefault="00371160">
      <w:pPr>
        <w:ind w:left="567"/>
        <w:jc w:val="both"/>
        <w:rPr>
          <w:del w:id="1476" w:author="Gülşah Tuba Ünlü (Open)&#10;" w:date="2011-02-13T16:43:00Z"/>
          <w:sz w:val="16"/>
          <w:szCs w:val="16"/>
          <w:lang w:val="tr-TR"/>
          <w:rPrChange w:id="1477" w:author="Asiye Mara (Open)&#10;" w:date="2011-02-14T12:31:00Z">
            <w:rPr>
              <w:del w:id="1478" w:author="Gülşah Tuba Ünlü (Open)&#10;" w:date="2011-02-13T16:43:00Z"/>
              <w:b/>
              <w:sz w:val="22"/>
              <w:szCs w:val="22"/>
              <w:lang w:val="tr-TR"/>
            </w:rPr>
          </w:rPrChange>
        </w:rPr>
      </w:pPr>
    </w:p>
    <w:p w:rsidR="00371160" w:rsidRPr="00371160" w:rsidRDefault="0092089C">
      <w:pPr>
        <w:ind w:left="567"/>
        <w:jc w:val="both"/>
        <w:rPr>
          <w:sz w:val="16"/>
          <w:szCs w:val="16"/>
          <w:lang w:val="tr-TR"/>
          <w:rPrChange w:id="1479" w:author="Asiye Mara (Open)&#10;" w:date="2011-02-14T12:31:00Z">
            <w:rPr>
              <w:b/>
              <w:sz w:val="22"/>
              <w:szCs w:val="22"/>
              <w:lang w:val="tr-TR"/>
            </w:rPr>
          </w:rPrChange>
        </w:rPr>
      </w:pPr>
      <w:ins w:id="1480" w:author="Gülşah Tuba Ünlü (Open)&#10;" w:date="2011-02-13T16:43:00Z">
        <w:r w:rsidRPr="0092089C">
          <w:rPr>
            <w:sz w:val="16"/>
            <w:szCs w:val="16"/>
            <w:lang w:val="tr-TR"/>
            <w:rPrChange w:id="1481" w:author="Asiye Mara (Open)&#10;" w:date="2011-02-14T12:31:00Z">
              <w:rPr>
                <w:b/>
                <w:sz w:val="22"/>
                <w:szCs w:val="22"/>
                <w:lang w:val="tr-TR"/>
              </w:rPr>
            </w:rPrChange>
          </w:rPr>
          <w:t>(*)</w:t>
        </w:r>
      </w:ins>
      <w:ins w:id="1482" w:author="Gülşah Tuba Ünlü (Open)&#10;" w:date="2011-02-13T16:44:00Z">
        <w:r w:rsidRPr="0092089C">
          <w:rPr>
            <w:sz w:val="16"/>
            <w:szCs w:val="16"/>
            <w:lang w:val="tr-TR"/>
            <w:rPrChange w:id="1483" w:author="Asiye Mara (Open)&#10;" w:date="2011-02-14T12:31:00Z">
              <w:rPr>
                <w:b/>
                <w:sz w:val="16"/>
                <w:szCs w:val="16"/>
                <w:lang w:val="tr-TR"/>
              </w:rPr>
            </w:rPrChange>
          </w:rPr>
          <w:t xml:space="preserve"> Valörlü döviz alım satım taahhütlerinden oluşmaktadır.</w:t>
        </w:r>
      </w:ins>
    </w:p>
    <w:p w:rsidR="00371160" w:rsidRPr="00371160" w:rsidRDefault="00371160">
      <w:pPr>
        <w:tabs>
          <w:tab w:val="left" w:pos="720"/>
        </w:tabs>
        <w:spacing w:line="216" w:lineRule="auto"/>
        <w:rPr>
          <w:b/>
          <w:bCs/>
          <w:sz w:val="16"/>
          <w:szCs w:val="16"/>
          <w:lang w:val="tr-TR"/>
          <w:rPrChange w:id="1484" w:author="Asiye Mara (Open)&#10;" w:date="2011-02-14T12:31:00Z">
            <w:rPr>
              <w:b/>
              <w:bCs/>
              <w:sz w:val="22"/>
              <w:szCs w:val="22"/>
              <w:lang w:val="tr-TR"/>
            </w:rPr>
          </w:rPrChange>
        </w:rPr>
      </w:pPr>
    </w:p>
    <w:p w:rsidR="00371160" w:rsidRDefault="00371160">
      <w:pPr>
        <w:tabs>
          <w:tab w:val="left" w:pos="720"/>
        </w:tabs>
        <w:spacing w:line="216" w:lineRule="auto"/>
        <w:rPr>
          <w:ins w:id="1485" w:author="Gülşah Tuba Ünlü (Open)&#10;" w:date="2011-02-13T16:43:00Z"/>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1486" w:author="Gülşah Tuba Ünlü (Open)&#10;" w:date="2011-02-13T16:46:00Z"/>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399"/>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jc w:val="both"/>
        <w:rPr>
          <w:b/>
          <w:sz w:val="22"/>
          <w:szCs w:val="22"/>
          <w:lang w:val="tr-TR"/>
        </w:rPr>
      </w:pPr>
    </w:p>
    <w:p w:rsidR="00371160" w:rsidRDefault="009658B8">
      <w:pPr>
        <w:numPr>
          <w:ilvl w:val="0"/>
          <w:numId w:val="12"/>
        </w:numPr>
        <w:jc w:val="both"/>
        <w:rPr>
          <w:sz w:val="22"/>
          <w:szCs w:val="22"/>
          <w:lang w:val="tr-TR"/>
        </w:rPr>
      </w:pPr>
      <w:r>
        <w:rPr>
          <w:b/>
          <w:sz w:val="22"/>
          <w:szCs w:val="22"/>
          <w:lang w:val="tr-TR"/>
        </w:rPr>
        <w:t>Bankalara İlişkin Bilgiler</w:t>
      </w:r>
    </w:p>
    <w:p w:rsidR="00371160" w:rsidRDefault="00371160">
      <w:pPr>
        <w:jc w:val="both"/>
        <w:rPr>
          <w:b/>
          <w:sz w:val="22"/>
          <w:szCs w:val="22"/>
          <w:lang w:val="tr-TR"/>
        </w:rPr>
      </w:pPr>
    </w:p>
    <w:p w:rsidR="00371160" w:rsidRDefault="009658B8">
      <w:pPr>
        <w:ind w:left="540" w:hanging="540"/>
        <w:jc w:val="both"/>
        <w:rPr>
          <w:b/>
          <w:sz w:val="22"/>
          <w:szCs w:val="22"/>
          <w:lang w:val="tr-TR"/>
        </w:rPr>
      </w:pPr>
      <w:r>
        <w:rPr>
          <w:b/>
          <w:sz w:val="22"/>
          <w:szCs w:val="22"/>
          <w:lang w:val="tr-TR"/>
        </w:rPr>
        <w:t xml:space="preserve">3.1. </w:t>
      </w:r>
      <w:r>
        <w:rPr>
          <w:b/>
          <w:sz w:val="22"/>
          <w:szCs w:val="22"/>
          <w:lang w:val="tr-TR"/>
        </w:rPr>
        <w:tab/>
        <w:t>Bankalara ve Diğer Mali Kuruluşlara İlişkin Bilgiler:</w:t>
      </w:r>
    </w:p>
    <w:p w:rsidR="00371160" w:rsidRDefault="00371160">
      <w:pPr>
        <w:tabs>
          <w:tab w:val="left" w:pos="6804"/>
          <w:tab w:val="left" w:pos="6946"/>
        </w:tabs>
        <w:ind w:firstLine="720"/>
        <w:jc w:val="both"/>
        <w:rPr>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1571"/>
        <w:gridCol w:w="1571"/>
        <w:gridCol w:w="1571"/>
        <w:gridCol w:w="1572"/>
      </w:tblGrid>
      <w:tr w:rsidR="00A84576" w:rsidRPr="00872466" w:rsidTr="00DA1B44">
        <w:trPr>
          <w:cantSplit/>
          <w:trHeight w:val="255"/>
        </w:trPr>
        <w:tc>
          <w:tcPr>
            <w:tcW w:w="3240" w:type="dxa"/>
            <w:vMerge w:val="restart"/>
            <w:noWrap/>
            <w:tcMar>
              <w:top w:w="15" w:type="dxa"/>
              <w:left w:w="15" w:type="dxa"/>
              <w:bottom w:w="0" w:type="dxa"/>
              <w:right w:w="15" w:type="dxa"/>
            </w:tcMar>
            <w:vAlign w:val="center"/>
          </w:tcPr>
          <w:p w:rsidR="00371160" w:rsidRDefault="00371160">
            <w:pPr>
              <w:jc w:val="center"/>
              <w:rPr>
                <w:rFonts w:eastAsia="Arial Unicode MS"/>
                <w:iCs/>
                <w:sz w:val="18"/>
                <w:szCs w:val="18"/>
                <w:lang w:val="tr-TR"/>
              </w:rPr>
            </w:pPr>
          </w:p>
        </w:tc>
        <w:tc>
          <w:tcPr>
            <w:tcW w:w="3142" w:type="dxa"/>
            <w:gridSpan w:val="2"/>
            <w:vAlign w:val="center"/>
          </w:tcPr>
          <w:p w:rsidR="00371160" w:rsidRDefault="009658B8">
            <w:pPr>
              <w:jc w:val="center"/>
              <w:rPr>
                <w:rFonts w:eastAsia="Arial Unicode MS"/>
                <w:iCs/>
                <w:sz w:val="18"/>
                <w:szCs w:val="18"/>
                <w:lang w:val="tr-TR"/>
              </w:rPr>
            </w:pPr>
            <w:r>
              <w:rPr>
                <w:iCs/>
                <w:sz w:val="18"/>
                <w:szCs w:val="18"/>
                <w:lang w:val="tr-TR"/>
              </w:rPr>
              <w:t>Cari Dönem</w:t>
            </w:r>
          </w:p>
        </w:tc>
        <w:tc>
          <w:tcPr>
            <w:tcW w:w="3143" w:type="dxa"/>
            <w:gridSpan w:val="2"/>
            <w:vAlign w:val="center"/>
          </w:tcPr>
          <w:p w:rsidR="00371160" w:rsidRDefault="009658B8">
            <w:pPr>
              <w:jc w:val="center"/>
              <w:rPr>
                <w:rFonts w:eastAsia="Arial Unicode MS"/>
                <w:iCs/>
                <w:sz w:val="18"/>
                <w:szCs w:val="18"/>
                <w:lang w:val="tr-TR"/>
              </w:rPr>
            </w:pPr>
            <w:r>
              <w:rPr>
                <w:iCs/>
                <w:sz w:val="18"/>
                <w:szCs w:val="18"/>
                <w:lang w:val="tr-TR"/>
              </w:rPr>
              <w:t>Önceki Dönem</w:t>
            </w:r>
          </w:p>
        </w:tc>
      </w:tr>
      <w:tr w:rsidR="00A84576" w:rsidRPr="00872466" w:rsidTr="00DA1B44">
        <w:trPr>
          <w:cantSplit/>
          <w:trHeight w:val="255"/>
        </w:trPr>
        <w:tc>
          <w:tcPr>
            <w:tcW w:w="3240" w:type="dxa"/>
            <w:vMerge/>
            <w:vAlign w:val="center"/>
          </w:tcPr>
          <w:p w:rsidR="00000000" w:rsidRDefault="006663F3">
            <w:pPr>
              <w:rPr>
                <w:rFonts w:eastAsia="Arial Unicode MS"/>
                <w:iCs/>
                <w:sz w:val="18"/>
                <w:szCs w:val="18"/>
                <w:lang w:val="tr-TR"/>
                <w:rPrChange w:id="1487" w:author="Asiye Mara (Open)&#10;" w:date="2011-02-14T12:31:00Z">
                  <w:rPr>
                    <w:rFonts w:ascii="Univers (WN)" w:eastAsia="Arial Unicode MS" w:hAnsi="Univers (WN)"/>
                    <w:b/>
                    <w:iCs/>
                    <w:sz w:val="18"/>
                    <w:szCs w:val="18"/>
                    <w:u w:val="single"/>
                    <w:lang w:val="tr-TR"/>
                  </w:rPr>
                </w:rPrChange>
              </w:rPr>
              <w:pPrChange w:id="1488" w:author="Asiye Mara (Open)&#10;" w:date="2011-02-14T12:30:00Z">
                <w:pPr>
                  <w:numPr>
                    <w:numId w:val="1"/>
                  </w:numPr>
                  <w:tabs>
                    <w:tab w:val="num" w:pos="1086"/>
                  </w:tabs>
                  <w:spacing w:before="240"/>
                  <w:ind w:left="1086" w:hanging="720"/>
                  <w:outlineLvl w:val="0"/>
                </w:pPr>
              </w:pPrChange>
            </w:pPr>
          </w:p>
        </w:tc>
        <w:tc>
          <w:tcPr>
            <w:tcW w:w="1571"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571"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571"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572"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firstLine="154"/>
              <w:rPr>
                <w:rFonts w:eastAsia="Arial Unicode MS"/>
                <w:iCs/>
                <w:sz w:val="18"/>
                <w:szCs w:val="18"/>
                <w:lang w:val="tr-TR"/>
              </w:rPr>
            </w:pPr>
            <w:r>
              <w:rPr>
                <w:rFonts w:eastAsia="Arial Unicode MS"/>
                <w:iCs/>
                <w:sz w:val="18"/>
                <w:szCs w:val="18"/>
                <w:lang w:val="tr-TR"/>
              </w:rPr>
              <w:t>Bankalar</w:t>
            </w:r>
          </w:p>
        </w:tc>
        <w:tc>
          <w:tcPr>
            <w:tcW w:w="1571" w:type="dxa"/>
            <w:vAlign w:val="bottom"/>
          </w:tcPr>
          <w:p w:rsidR="00371160" w:rsidRDefault="009658B8">
            <w:pPr>
              <w:ind w:right="57"/>
              <w:jc w:val="right"/>
              <w:rPr>
                <w:sz w:val="18"/>
                <w:szCs w:val="18"/>
              </w:rPr>
            </w:pPr>
            <w:r>
              <w:rPr>
                <w:sz w:val="18"/>
                <w:szCs w:val="18"/>
              </w:rPr>
              <w:t>36.237</w:t>
            </w:r>
          </w:p>
        </w:tc>
        <w:tc>
          <w:tcPr>
            <w:tcW w:w="1571"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150.375</w:t>
            </w:r>
          </w:p>
        </w:tc>
        <w:tc>
          <w:tcPr>
            <w:tcW w:w="1571" w:type="dxa"/>
            <w:vAlign w:val="bottom"/>
          </w:tcPr>
          <w:p w:rsidR="00371160" w:rsidRDefault="009658B8">
            <w:pPr>
              <w:ind w:right="57"/>
              <w:jc w:val="right"/>
              <w:rPr>
                <w:sz w:val="18"/>
                <w:szCs w:val="18"/>
              </w:rPr>
            </w:pPr>
            <w:r>
              <w:rPr>
                <w:sz w:val="18"/>
                <w:szCs w:val="18"/>
              </w:rPr>
              <w:t xml:space="preserve">    7.951 </w:t>
            </w:r>
          </w:p>
        </w:tc>
        <w:tc>
          <w:tcPr>
            <w:tcW w:w="157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139.067 </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Yurtiçi</w:t>
            </w:r>
          </w:p>
        </w:tc>
        <w:tc>
          <w:tcPr>
            <w:tcW w:w="1571" w:type="dxa"/>
            <w:vAlign w:val="bottom"/>
          </w:tcPr>
          <w:p w:rsidR="00371160" w:rsidRDefault="009658B8">
            <w:pPr>
              <w:ind w:right="57"/>
              <w:jc w:val="right"/>
              <w:rPr>
                <w:sz w:val="18"/>
                <w:szCs w:val="18"/>
              </w:rPr>
            </w:pPr>
            <w:r>
              <w:rPr>
                <w:sz w:val="18"/>
                <w:szCs w:val="18"/>
              </w:rPr>
              <w:t>36.237</w:t>
            </w:r>
          </w:p>
        </w:tc>
        <w:tc>
          <w:tcPr>
            <w:tcW w:w="1571"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32.447</w:t>
            </w:r>
          </w:p>
        </w:tc>
        <w:tc>
          <w:tcPr>
            <w:tcW w:w="1571" w:type="dxa"/>
            <w:vAlign w:val="bottom"/>
          </w:tcPr>
          <w:p w:rsidR="00371160" w:rsidRDefault="009658B8">
            <w:pPr>
              <w:ind w:right="57"/>
              <w:jc w:val="right"/>
              <w:rPr>
                <w:sz w:val="18"/>
                <w:szCs w:val="18"/>
              </w:rPr>
            </w:pPr>
            <w:r>
              <w:rPr>
                <w:sz w:val="18"/>
                <w:szCs w:val="18"/>
              </w:rPr>
              <w:t xml:space="preserve">    7.951 </w:t>
            </w:r>
          </w:p>
        </w:tc>
        <w:tc>
          <w:tcPr>
            <w:tcW w:w="157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41.552 </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Yurtdışı</w:t>
            </w:r>
            <w:r>
              <w:rPr>
                <w:sz w:val="18"/>
                <w:szCs w:val="18"/>
                <w:lang w:val="tr-TR"/>
              </w:rPr>
              <w:t xml:space="preserve"> </w:t>
            </w:r>
          </w:p>
        </w:tc>
        <w:tc>
          <w:tcPr>
            <w:tcW w:w="1571" w:type="dxa"/>
            <w:vAlign w:val="bottom"/>
          </w:tcPr>
          <w:p w:rsidR="00371160" w:rsidRDefault="009658B8">
            <w:pPr>
              <w:ind w:right="57"/>
              <w:jc w:val="right"/>
              <w:rPr>
                <w:sz w:val="18"/>
                <w:szCs w:val="18"/>
              </w:rPr>
            </w:pPr>
            <w:r>
              <w:rPr>
                <w:sz w:val="18"/>
                <w:szCs w:val="18"/>
              </w:rPr>
              <w:t>-</w:t>
            </w:r>
          </w:p>
        </w:tc>
        <w:tc>
          <w:tcPr>
            <w:tcW w:w="1571"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117.928</w:t>
            </w:r>
          </w:p>
        </w:tc>
        <w:tc>
          <w:tcPr>
            <w:tcW w:w="1571" w:type="dxa"/>
            <w:vAlign w:val="bottom"/>
          </w:tcPr>
          <w:p w:rsidR="00371160" w:rsidRDefault="009658B8">
            <w:pPr>
              <w:ind w:right="57"/>
              <w:jc w:val="right"/>
              <w:rPr>
                <w:sz w:val="18"/>
                <w:szCs w:val="18"/>
              </w:rPr>
            </w:pPr>
            <w:r>
              <w:rPr>
                <w:sz w:val="18"/>
                <w:szCs w:val="18"/>
              </w:rPr>
              <w:t xml:space="preserve">            - </w:t>
            </w:r>
          </w:p>
        </w:tc>
        <w:tc>
          <w:tcPr>
            <w:tcW w:w="157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97.515 </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Yurtdışı</w:t>
            </w:r>
            <w:r>
              <w:rPr>
                <w:sz w:val="18"/>
                <w:szCs w:val="18"/>
                <w:lang w:val="tr-TR"/>
              </w:rPr>
              <w:t xml:space="preserve"> Merkez ve Şubeler</w:t>
            </w:r>
          </w:p>
        </w:tc>
        <w:tc>
          <w:tcPr>
            <w:tcW w:w="1571" w:type="dxa"/>
            <w:vAlign w:val="bottom"/>
          </w:tcPr>
          <w:p w:rsidR="00371160" w:rsidRDefault="009658B8">
            <w:pPr>
              <w:ind w:right="57"/>
              <w:jc w:val="right"/>
              <w:rPr>
                <w:sz w:val="18"/>
                <w:szCs w:val="18"/>
              </w:rPr>
            </w:pPr>
            <w:r>
              <w:rPr>
                <w:sz w:val="18"/>
                <w:szCs w:val="18"/>
              </w:rPr>
              <w:t>-</w:t>
            </w:r>
          </w:p>
        </w:tc>
        <w:tc>
          <w:tcPr>
            <w:tcW w:w="1571"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571" w:type="dxa"/>
            <w:vAlign w:val="bottom"/>
          </w:tcPr>
          <w:p w:rsidR="00371160" w:rsidRDefault="009658B8">
            <w:pPr>
              <w:ind w:right="57"/>
              <w:jc w:val="right"/>
              <w:rPr>
                <w:sz w:val="18"/>
                <w:szCs w:val="18"/>
              </w:rPr>
            </w:pPr>
            <w:r>
              <w:rPr>
                <w:sz w:val="18"/>
                <w:szCs w:val="18"/>
              </w:rPr>
              <w:t xml:space="preserve">            - </w:t>
            </w:r>
          </w:p>
        </w:tc>
        <w:tc>
          <w:tcPr>
            <w:tcW w:w="157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firstLine="154"/>
              <w:rPr>
                <w:rFonts w:eastAsia="Arial Unicode MS"/>
                <w:b/>
                <w:iCs/>
                <w:sz w:val="18"/>
                <w:szCs w:val="18"/>
                <w:lang w:val="tr-TR"/>
              </w:rPr>
            </w:pPr>
            <w:r>
              <w:rPr>
                <w:rFonts w:eastAsia="Arial Unicode MS"/>
                <w:b/>
                <w:iCs/>
                <w:sz w:val="18"/>
                <w:szCs w:val="18"/>
                <w:lang w:val="tr-TR"/>
              </w:rPr>
              <w:t>Toplam</w:t>
            </w:r>
          </w:p>
        </w:tc>
        <w:tc>
          <w:tcPr>
            <w:tcW w:w="1571" w:type="dxa"/>
            <w:vAlign w:val="bottom"/>
          </w:tcPr>
          <w:p w:rsidR="00371160" w:rsidRDefault="009658B8">
            <w:pPr>
              <w:ind w:right="57"/>
              <w:jc w:val="right"/>
              <w:rPr>
                <w:b/>
                <w:bCs/>
                <w:sz w:val="18"/>
                <w:szCs w:val="18"/>
              </w:rPr>
            </w:pPr>
            <w:r>
              <w:rPr>
                <w:b/>
                <w:bCs/>
                <w:sz w:val="18"/>
                <w:szCs w:val="18"/>
              </w:rPr>
              <w:t>36.237</w:t>
            </w:r>
          </w:p>
        </w:tc>
        <w:tc>
          <w:tcPr>
            <w:tcW w:w="1571" w:type="dxa"/>
            <w:noWrap/>
            <w:tcMar>
              <w:top w:w="15" w:type="dxa"/>
              <w:left w:w="15" w:type="dxa"/>
              <w:bottom w:w="0" w:type="dxa"/>
              <w:right w:w="15" w:type="dxa"/>
            </w:tcMar>
            <w:vAlign w:val="bottom"/>
          </w:tcPr>
          <w:p w:rsidR="00371160" w:rsidRDefault="009658B8">
            <w:pPr>
              <w:ind w:right="57"/>
              <w:jc w:val="right"/>
              <w:rPr>
                <w:b/>
                <w:bCs/>
                <w:sz w:val="18"/>
                <w:szCs w:val="18"/>
              </w:rPr>
            </w:pPr>
            <w:r>
              <w:rPr>
                <w:b/>
                <w:bCs/>
                <w:sz w:val="18"/>
                <w:szCs w:val="18"/>
              </w:rPr>
              <w:t>150.375</w:t>
            </w:r>
          </w:p>
        </w:tc>
        <w:tc>
          <w:tcPr>
            <w:tcW w:w="1571" w:type="dxa"/>
            <w:vAlign w:val="bottom"/>
          </w:tcPr>
          <w:p w:rsidR="00371160" w:rsidRDefault="009658B8">
            <w:pPr>
              <w:ind w:right="57"/>
              <w:jc w:val="right"/>
              <w:rPr>
                <w:b/>
                <w:sz w:val="18"/>
                <w:szCs w:val="18"/>
              </w:rPr>
            </w:pPr>
            <w:r>
              <w:rPr>
                <w:b/>
                <w:sz w:val="18"/>
                <w:szCs w:val="18"/>
              </w:rPr>
              <w:t xml:space="preserve">    7.951 </w:t>
            </w:r>
          </w:p>
        </w:tc>
        <w:tc>
          <w:tcPr>
            <w:tcW w:w="1572"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139.067 </w:t>
            </w:r>
          </w:p>
        </w:tc>
      </w:tr>
    </w:tbl>
    <w:p w:rsidR="00371160" w:rsidRDefault="00371160">
      <w:pPr>
        <w:jc w:val="both"/>
        <w:rPr>
          <w:b/>
          <w:bCs/>
          <w:iCs/>
          <w:sz w:val="22"/>
          <w:szCs w:val="22"/>
          <w:lang w:val="tr-TR"/>
        </w:rPr>
      </w:pPr>
    </w:p>
    <w:p w:rsidR="00371160" w:rsidRDefault="009658B8">
      <w:pPr>
        <w:ind w:left="540" w:hanging="540"/>
        <w:jc w:val="both"/>
        <w:rPr>
          <w:b/>
          <w:bCs/>
          <w:iCs/>
          <w:sz w:val="22"/>
          <w:szCs w:val="22"/>
          <w:lang w:val="tr-TR"/>
        </w:rPr>
      </w:pPr>
      <w:r>
        <w:rPr>
          <w:b/>
          <w:bCs/>
          <w:iCs/>
          <w:sz w:val="22"/>
          <w:szCs w:val="22"/>
          <w:lang w:val="tr-TR"/>
        </w:rPr>
        <w:t xml:space="preserve">3.2. </w:t>
      </w:r>
      <w:r>
        <w:rPr>
          <w:b/>
          <w:bCs/>
          <w:iCs/>
          <w:sz w:val="22"/>
          <w:szCs w:val="22"/>
          <w:lang w:val="tr-TR"/>
        </w:rPr>
        <w:tab/>
        <w:t>Yurtdışı Bankalar Hesabına İlişkin Bilgiler:</w:t>
      </w:r>
    </w:p>
    <w:p w:rsidR="00371160" w:rsidRDefault="00371160">
      <w:pPr>
        <w:pStyle w:val="BodyTextIndent"/>
        <w:spacing w:line="228" w:lineRule="auto"/>
        <w:rPr>
          <w:sz w:val="22"/>
          <w:szCs w:val="22"/>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88"/>
        <w:gridCol w:w="1559"/>
        <w:gridCol w:w="1559"/>
        <w:gridCol w:w="1559"/>
        <w:gridCol w:w="1560"/>
      </w:tblGrid>
      <w:tr w:rsidR="00A84576" w:rsidRPr="00872466" w:rsidTr="00DA1B44">
        <w:trPr>
          <w:cantSplit/>
          <w:trHeight w:val="240"/>
        </w:trPr>
        <w:tc>
          <w:tcPr>
            <w:tcW w:w="3288" w:type="dxa"/>
            <w:vMerge w:val="restart"/>
            <w:noWrap/>
            <w:vAlign w:val="bottom"/>
          </w:tcPr>
          <w:p w:rsidR="00371160" w:rsidRDefault="009658B8">
            <w:pPr>
              <w:rPr>
                <w:rFonts w:eastAsia="Arial Unicode MS" w:cs="Arial Unicode MS"/>
                <w:sz w:val="18"/>
                <w:szCs w:val="18"/>
                <w:lang w:val="tr-TR"/>
              </w:rPr>
            </w:pPr>
            <w:r>
              <w:rPr>
                <w:sz w:val="18"/>
                <w:szCs w:val="18"/>
                <w:lang w:val="tr-TR"/>
              </w:rPr>
              <w:t> </w:t>
            </w:r>
          </w:p>
        </w:tc>
        <w:tc>
          <w:tcPr>
            <w:tcW w:w="3118" w:type="dxa"/>
            <w:gridSpan w:val="2"/>
            <w:noWrap/>
            <w:vAlign w:val="bottom"/>
          </w:tcPr>
          <w:p w:rsidR="00371160" w:rsidRDefault="009658B8">
            <w:pPr>
              <w:jc w:val="center"/>
              <w:rPr>
                <w:rFonts w:eastAsia="Arial Unicode MS" w:cs="Arial Unicode MS"/>
                <w:sz w:val="18"/>
                <w:szCs w:val="18"/>
                <w:lang w:val="tr-TR"/>
              </w:rPr>
            </w:pPr>
            <w:r>
              <w:rPr>
                <w:sz w:val="18"/>
                <w:szCs w:val="18"/>
                <w:lang w:val="tr-TR"/>
              </w:rPr>
              <w:t>Serbest Tutar</w:t>
            </w:r>
          </w:p>
        </w:tc>
        <w:tc>
          <w:tcPr>
            <w:tcW w:w="3119" w:type="dxa"/>
            <w:gridSpan w:val="2"/>
            <w:vAlign w:val="bottom"/>
          </w:tcPr>
          <w:p w:rsidR="00371160" w:rsidRDefault="009658B8">
            <w:pPr>
              <w:jc w:val="center"/>
              <w:rPr>
                <w:rFonts w:eastAsia="Arial Unicode MS" w:cs="Arial Unicode MS"/>
                <w:sz w:val="18"/>
                <w:szCs w:val="18"/>
                <w:lang w:val="tr-TR"/>
              </w:rPr>
            </w:pPr>
            <w:r>
              <w:rPr>
                <w:sz w:val="18"/>
                <w:szCs w:val="18"/>
                <w:lang w:val="tr-TR"/>
              </w:rPr>
              <w:t>Serbest Olmayan Tutar</w:t>
            </w:r>
          </w:p>
        </w:tc>
      </w:tr>
      <w:tr w:rsidR="00103CD6" w:rsidRPr="00872466" w:rsidTr="00DA1B44">
        <w:trPr>
          <w:cantSplit/>
          <w:trHeight w:val="240"/>
        </w:trPr>
        <w:tc>
          <w:tcPr>
            <w:tcW w:w="3288" w:type="dxa"/>
            <w:vMerge/>
            <w:vAlign w:val="center"/>
          </w:tcPr>
          <w:p w:rsidR="00000000" w:rsidRDefault="006663F3">
            <w:pPr>
              <w:rPr>
                <w:rFonts w:eastAsia="Arial Unicode MS" w:cs="Arial Unicode MS"/>
                <w:sz w:val="18"/>
                <w:szCs w:val="18"/>
                <w:lang w:val="tr-TR"/>
                <w:rPrChange w:id="1489" w:author="Asiye Mara (Open)&#10;" w:date="2011-02-14T12:31:00Z">
                  <w:rPr>
                    <w:rFonts w:ascii="Univers (WN)" w:eastAsia="Arial Unicode MS" w:hAnsi="Univers (WN)" w:cs="Arial Unicode MS"/>
                    <w:b/>
                    <w:sz w:val="18"/>
                    <w:szCs w:val="18"/>
                    <w:u w:val="single"/>
                    <w:lang w:val="tr-TR"/>
                  </w:rPr>
                </w:rPrChange>
              </w:rPr>
              <w:pPrChange w:id="1490" w:author="Asiye Mara (Open)&#10;" w:date="2011-02-14T12:30:00Z">
                <w:pPr>
                  <w:numPr>
                    <w:numId w:val="1"/>
                  </w:numPr>
                  <w:tabs>
                    <w:tab w:val="num" w:pos="1086"/>
                  </w:tabs>
                  <w:spacing w:before="240"/>
                  <w:ind w:left="1086" w:hanging="720"/>
                  <w:outlineLvl w:val="0"/>
                </w:pPr>
              </w:pPrChange>
            </w:pPr>
          </w:p>
        </w:tc>
        <w:tc>
          <w:tcPr>
            <w:tcW w:w="1559" w:type="dxa"/>
            <w:noWrap/>
            <w:vAlign w:val="bottom"/>
          </w:tcPr>
          <w:p w:rsidR="00371160" w:rsidRDefault="009658B8">
            <w:pPr>
              <w:jc w:val="center"/>
              <w:rPr>
                <w:rFonts w:eastAsia="Arial Unicode MS" w:cs="Arial Unicode MS"/>
                <w:sz w:val="18"/>
                <w:szCs w:val="18"/>
                <w:lang w:val="tr-TR"/>
              </w:rPr>
            </w:pPr>
            <w:r>
              <w:rPr>
                <w:sz w:val="18"/>
                <w:szCs w:val="18"/>
                <w:lang w:val="tr-TR"/>
              </w:rPr>
              <w:t xml:space="preserve">Cari Dönem </w:t>
            </w:r>
          </w:p>
        </w:tc>
        <w:tc>
          <w:tcPr>
            <w:tcW w:w="1559" w:type="dxa"/>
            <w:vAlign w:val="bottom"/>
          </w:tcPr>
          <w:p w:rsidR="00371160" w:rsidRDefault="009658B8">
            <w:pPr>
              <w:jc w:val="center"/>
              <w:rPr>
                <w:rFonts w:eastAsia="Arial Unicode MS" w:cs="Arial Unicode MS"/>
                <w:sz w:val="18"/>
                <w:szCs w:val="18"/>
                <w:lang w:val="tr-TR"/>
              </w:rPr>
            </w:pPr>
            <w:r>
              <w:rPr>
                <w:sz w:val="18"/>
                <w:szCs w:val="18"/>
                <w:lang w:val="tr-TR"/>
              </w:rPr>
              <w:t>Önceki Dönem</w:t>
            </w:r>
          </w:p>
        </w:tc>
        <w:tc>
          <w:tcPr>
            <w:tcW w:w="1559" w:type="dxa"/>
            <w:vAlign w:val="bottom"/>
          </w:tcPr>
          <w:p w:rsidR="00371160" w:rsidRDefault="009658B8">
            <w:pPr>
              <w:jc w:val="center"/>
              <w:rPr>
                <w:rFonts w:eastAsia="Arial Unicode MS" w:cs="Arial Unicode MS"/>
                <w:sz w:val="18"/>
                <w:szCs w:val="18"/>
                <w:lang w:val="tr-TR"/>
              </w:rPr>
            </w:pPr>
            <w:r>
              <w:rPr>
                <w:sz w:val="18"/>
                <w:szCs w:val="18"/>
                <w:lang w:val="tr-TR"/>
              </w:rPr>
              <w:t>Cari Dönem</w:t>
            </w:r>
          </w:p>
        </w:tc>
        <w:tc>
          <w:tcPr>
            <w:tcW w:w="1560" w:type="dxa"/>
            <w:vAlign w:val="bottom"/>
          </w:tcPr>
          <w:p w:rsidR="00371160" w:rsidRDefault="009658B8">
            <w:pPr>
              <w:jc w:val="center"/>
              <w:rPr>
                <w:rFonts w:eastAsia="Arial Unicode MS" w:cs="Arial Unicode MS"/>
                <w:sz w:val="18"/>
                <w:szCs w:val="18"/>
                <w:lang w:val="tr-TR"/>
              </w:rPr>
            </w:pPr>
            <w:r>
              <w:rPr>
                <w:sz w:val="18"/>
                <w:szCs w:val="18"/>
                <w:lang w:val="tr-TR"/>
              </w:rPr>
              <w:t>Önceki Dönem</w:t>
            </w:r>
          </w:p>
        </w:tc>
      </w:tr>
      <w:tr w:rsidR="00715A7D" w:rsidRPr="00872466" w:rsidTr="00DA1B44">
        <w:trPr>
          <w:trHeight w:val="240"/>
        </w:trPr>
        <w:tc>
          <w:tcPr>
            <w:tcW w:w="3288" w:type="dxa"/>
            <w:noWrap/>
            <w:tcMar>
              <w:top w:w="0" w:type="dxa"/>
              <w:left w:w="360" w:type="dxa"/>
              <w:bottom w:w="0" w:type="dxa"/>
              <w:right w:w="0" w:type="dxa"/>
            </w:tcMar>
            <w:vAlign w:val="bottom"/>
          </w:tcPr>
          <w:p w:rsidR="00371160" w:rsidRDefault="009658B8">
            <w:pPr>
              <w:ind w:firstLine="93"/>
              <w:rPr>
                <w:rFonts w:eastAsia="Arial Unicode MS" w:cs="Arial Unicode MS"/>
                <w:sz w:val="18"/>
                <w:szCs w:val="18"/>
                <w:lang w:val="tr-TR"/>
              </w:rPr>
            </w:pPr>
            <w:r>
              <w:rPr>
                <w:sz w:val="18"/>
                <w:szCs w:val="18"/>
                <w:lang w:val="tr-TR"/>
              </w:rPr>
              <w:t>AB Ülkeleri</w:t>
            </w:r>
          </w:p>
        </w:tc>
        <w:tc>
          <w:tcPr>
            <w:tcW w:w="1559" w:type="dxa"/>
            <w:noWrap/>
            <w:vAlign w:val="bottom"/>
          </w:tcPr>
          <w:p w:rsidR="00371160" w:rsidRDefault="009658B8">
            <w:pPr>
              <w:ind w:right="57"/>
              <w:jc w:val="right"/>
              <w:rPr>
                <w:sz w:val="18"/>
                <w:szCs w:val="18"/>
              </w:rPr>
            </w:pPr>
            <w:r>
              <w:rPr>
                <w:sz w:val="18"/>
                <w:szCs w:val="18"/>
              </w:rPr>
              <w:t>34.515</w:t>
            </w:r>
          </w:p>
        </w:tc>
        <w:tc>
          <w:tcPr>
            <w:tcW w:w="1559" w:type="dxa"/>
            <w:noWrap/>
            <w:vAlign w:val="bottom"/>
          </w:tcPr>
          <w:p w:rsidR="00371160" w:rsidRDefault="009658B8">
            <w:pPr>
              <w:ind w:right="57"/>
              <w:jc w:val="right"/>
              <w:rPr>
                <w:sz w:val="18"/>
                <w:szCs w:val="18"/>
              </w:rPr>
            </w:pPr>
            <w:r>
              <w:rPr>
                <w:sz w:val="18"/>
                <w:szCs w:val="18"/>
              </w:rPr>
              <w:t xml:space="preserve">   43.325 </w:t>
            </w:r>
          </w:p>
        </w:tc>
        <w:tc>
          <w:tcPr>
            <w:tcW w:w="1559" w:type="dxa"/>
            <w:vAlign w:val="bottom"/>
          </w:tcPr>
          <w:p w:rsidR="00371160" w:rsidRDefault="009658B8">
            <w:pPr>
              <w:ind w:right="57"/>
              <w:jc w:val="right"/>
              <w:rPr>
                <w:sz w:val="18"/>
                <w:szCs w:val="18"/>
              </w:rPr>
            </w:pPr>
            <w:r>
              <w:rPr>
                <w:sz w:val="18"/>
                <w:szCs w:val="18"/>
              </w:rPr>
              <w:t>-</w:t>
            </w:r>
          </w:p>
        </w:tc>
        <w:tc>
          <w:tcPr>
            <w:tcW w:w="1560" w:type="dxa"/>
            <w:vAlign w:val="bottom"/>
          </w:tcPr>
          <w:p w:rsidR="00371160" w:rsidRDefault="009658B8">
            <w:pPr>
              <w:ind w:right="57"/>
              <w:jc w:val="right"/>
              <w:rPr>
                <w:sz w:val="18"/>
                <w:szCs w:val="18"/>
              </w:rPr>
            </w:pPr>
            <w:r>
              <w:rPr>
                <w:sz w:val="18"/>
                <w:szCs w:val="18"/>
              </w:rPr>
              <w:t>-</w:t>
            </w:r>
          </w:p>
        </w:tc>
      </w:tr>
      <w:tr w:rsidR="00715A7D" w:rsidRPr="00872466" w:rsidTr="00DA1B44">
        <w:trPr>
          <w:trHeight w:val="240"/>
        </w:trPr>
        <w:tc>
          <w:tcPr>
            <w:tcW w:w="3288" w:type="dxa"/>
            <w:noWrap/>
            <w:tcMar>
              <w:top w:w="0" w:type="dxa"/>
              <w:left w:w="360" w:type="dxa"/>
              <w:bottom w:w="0" w:type="dxa"/>
              <w:right w:w="0" w:type="dxa"/>
            </w:tcMar>
            <w:vAlign w:val="bottom"/>
          </w:tcPr>
          <w:p w:rsidR="00371160" w:rsidRDefault="009658B8">
            <w:pPr>
              <w:ind w:firstLine="93"/>
              <w:rPr>
                <w:rFonts w:eastAsia="Arial Unicode MS" w:cs="Arial Unicode MS"/>
                <w:sz w:val="18"/>
                <w:szCs w:val="18"/>
                <w:lang w:val="tr-TR"/>
              </w:rPr>
            </w:pPr>
            <w:r>
              <w:rPr>
                <w:sz w:val="18"/>
                <w:szCs w:val="18"/>
                <w:lang w:val="tr-TR"/>
              </w:rPr>
              <w:t>ABD, Kanada</w:t>
            </w:r>
          </w:p>
        </w:tc>
        <w:tc>
          <w:tcPr>
            <w:tcW w:w="1559" w:type="dxa"/>
            <w:noWrap/>
            <w:vAlign w:val="bottom"/>
          </w:tcPr>
          <w:p w:rsidR="00371160" w:rsidRDefault="009658B8">
            <w:pPr>
              <w:ind w:right="57"/>
              <w:jc w:val="right"/>
              <w:rPr>
                <w:sz w:val="18"/>
                <w:szCs w:val="18"/>
              </w:rPr>
            </w:pPr>
            <w:r>
              <w:rPr>
                <w:sz w:val="18"/>
                <w:szCs w:val="18"/>
              </w:rPr>
              <w:t>74.871</w:t>
            </w:r>
          </w:p>
        </w:tc>
        <w:tc>
          <w:tcPr>
            <w:tcW w:w="1559" w:type="dxa"/>
            <w:noWrap/>
            <w:vAlign w:val="bottom"/>
          </w:tcPr>
          <w:p w:rsidR="00371160" w:rsidRDefault="009658B8">
            <w:pPr>
              <w:ind w:right="57"/>
              <w:jc w:val="right"/>
              <w:rPr>
                <w:sz w:val="18"/>
                <w:szCs w:val="18"/>
              </w:rPr>
            </w:pPr>
            <w:r>
              <w:rPr>
                <w:sz w:val="18"/>
                <w:szCs w:val="18"/>
              </w:rPr>
              <w:t xml:space="preserve">   50.458 </w:t>
            </w:r>
          </w:p>
        </w:tc>
        <w:tc>
          <w:tcPr>
            <w:tcW w:w="1559" w:type="dxa"/>
            <w:vAlign w:val="bottom"/>
          </w:tcPr>
          <w:p w:rsidR="00371160" w:rsidRDefault="009658B8">
            <w:pPr>
              <w:ind w:right="57"/>
              <w:jc w:val="right"/>
              <w:rPr>
                <w:sz w:val="18"/>
                <w:szCs w:val="18"/>
              </w:rPr>
            </w:pPr>
            <w:r>
              <w:rPr>
                <w:sz w:val="18"/>
                <w:szCs w:val="18"/>
              </w:rPr>
              <w:t>-</w:t>
            </w:r>
          </w:p>
        </w:tc>
        <w:tc>
          <w:tcPr>
            <w:tcW w:w="1560" w:type="dxa"/>
            <w:vAlign w:val="bottom"/>
          </w:tcPr>
          <w:p w:rsidR="00371160" w:rsidRDefault="009658B8">
            <w:pPr>
              <w:ind w:right="57"/>
              <w:jc w:val="right"/>
              <w:rPr>
                <w:sz w:val="18"/>
                <w:szCs w:val="18"/>
              </w:rPr>
            </w:pPr>
            <w:r>
              <w:rPr>
                <w:sz w:val="18"/>
                <w:szCs w:val="18"/>
              </w:rPr>
              <w:t>-</w:t>
            </w:r>
          </w:p>
        </w:tc>
      </w:tr>
      <w:tr w:rsidR="00715A7D" w:rsidRPr="00872466" w:rsidTr="00DA1B44">
        <w:trPr>
          <w:trHeight w:val="240"/>
        </w:trPr>
        <w:tc>
          <w:tcPr>
            <w:tcW w:w="3288" w:type="dxa"/>
            <w:noWrap/>
            <w:tcMar>
              <w:top w:w="0" w:type="dxa"/>
              <w:left w:w="360" w:type="dxa"/>
              <w:bottom w:w="0" w:type="dxa"/>
              <w:right w:w="0" w:type="dxa"/>
            </w:tcMar>
            <w:vAlign w:val="bottom"/>
          </w:tcPr>
          <w:p w:rsidR="00371160" w:rsidRDefault="009658B8">
            <w:pPr>
              <w:ind w:firstLine="93"/>
              <w:rPr>
                <w:rFonts w:eastAsia="Arial Unicode MS" w:cs="Arial Unicode MS"/>
                <w:sz w:val="18"/>
                <w:szCs w:val="18"/>
                <w:lang w:val="tr-TR"/>
              </w:rPr>
            </w:pPr>
            <w:r>
              <w:rPr>
                <w:sz w:val="18"/>
                <w:szCs w:val="18"/>
                <w:lang w:val="tr-TR"/>
              </w:rPr>
              <w:t xml:space="preserve">OECD Ülkeleri </w:t>
            </w:r>
            <w:r>
              <w:rPr>
                <w:sz w:val="16"/>
                <w:szCs w:val="16"/>
                <w:lang w:val="tr-TR"/>
              </w:rPr>
              <w:t>(*)</w:t>
            </w:r>
          </w:p>
        </w:tc>
        <w:tc>
          <w:tcPr>
            <w:tcW w:w="1559" w:type="dxa"/>
            <w:noWrap/>
            <w:vAlign w:val="bottom"/>
          </w:tcPr>
          <w:p w:rsidR="00371160" w:rsidRDefault="009658B8">
            <w:pPr>
              <w:ind w:right="57"/>
              <w:jc w:val="right"/>
              <w:rPr>
                <w:sz w:val="18"/>
                <w:szCs w:val="18"/>
              </w:rPr>
            </w:pPr>
            <w:r>
              <w:rPr>
                <w:sz w:val="18"/>
                <w:szCs w:val="18"/>
              </w:rPr>
              <w:t>7.406</w:t>
            </w:r>
          </w:p>
        </w:tc>
        <w:tc>
          <w:tcPr>
            <w:tcW w:w="1559" w:type="dxa"/>
            <w:noWrap/>
            <w:vAlign w:val="bottom"/>
          </w:tcPr>
          <w:p w:rsidR="00371160" w:rsidRDefault="009658B8">
            <w:pPr>
              <w:ind w:right="57"/>
              <w:jc w:val="right"/>
              <w:rPr>
                <w:sz w:val="18"/>
                <w:szCs w:val="18"/>
              </w:rPr>
            </w:pPr>
            <w:r>
              <w:rPr>
                <w:sz w:val="18"/>
                <w:szCs w:val="18"/>
              </w:rPr>
              <w:t xml:space="preserve">     2.459 </w:t>
            </w:r>
          </w:p>
        </w:tc>
        <w:tc>
          <w:tcPr>
            <w:tcW w:w="1559" w:type="dxa"/>
            <w:vAlign w:val="bottom"/>
          </w:tcPr>
          <w:p w:rsidR="00371160" w:rsidRDefault="009658B8">
            <w:pPr>
              <w:ind w:right="57"/>
              <w:jc w:val="right"/>
              <w:rPr>
                <w:sz w:val="18"/>
                <w:szCs w:val="18"/>
              </w:rPr>
            </w:pPr>
            <w:r>
              <w:rPr>
                <w:sz w:val="18"/>
                <w:szCs w:val="18"/>
              </w:rPr>
              <w:t>-</w:t>
            </w:r>
          </w:p>
        </w:tc>
        <w:tc>
          <w:tcPr>
            <w:tcW w:w="1560" w:type="dxa"/>
            <w:vAlign w:val="bottom"/>
          </w:tcPr>
          <w:p w:rsidR="00371160" w:rsidRDefault="009658B8">
            <w:pPr>
              <w:ind w:right="57"/>
              <w:jc w:val="right"/>
              <w:rPr>
                <w:sz w:val="18"/>
                <w:szCs w:val="18"/>
              </w:rPr>
            </w:pPr>
            <w:r>
              <w:rPr>
                <w:sz w:val="18"/>
                <w:szCs w:val="18"/>
              </w:rPr>
              <w:t>-</w:t>
            </w:r>
          </w:p>
        </w:tc>
      </w:tr>
      <w:tr w:rsidR="00715A7D" w:rsidRPr="00872466" w:rsidTr="00DA1B44">
        <w:trPr>
          <w:trHeight w:val="240"/>
        </w:trPr>
        <w:tc>
          <w:tcPr>
            <w:tcW w:w="3288" w:type="dxa"/>
            <w:noWrap/>
            <w:tcMar>
              <w:top w:w="0" w:type="dxa"/>
              <w:left w:w="360" w:type="dxa"/>
              <w:bottom w:w="0" w:type="dxa"/>
              <w:right w:w="0" w:type="dxa"/>
            </w:tcMar>
            <w:vAlign w:val="bottom"/>
          </w:tcPr>
          <w:p w:rsidR="00371160" w:rsidRDefault="009658B8">
            <w:pPr>
              <w:ind w:firstLine="93"/>
              <w:rPr>
                <w:rFonts w:eastAsia="Arial Unicode MS" w:cs="Arial Unicode MS"/>
                <w:sz w:val="18"/>
                <w:szCs w:val="18"/>
                <w:lang w:val="tr-TR"/>
              </w:rPr>
            </w:pPr>
            <w:r>
              <w:rPr>
                <w:sz w:val="18"/>
                <w:szCs w:val="18"/>
                <w:lang w:val="tr-TR"/>
              </w:rPr>
              <w:t>Kıyı Bankacılığı Bölgeleri</w:t>
            </w:r>
          </w:p>
        </w:tc>
        <w:tc>
          <w:tcPr>
            <w:tcW w:w="1559" w:type="dxa"/>
            <w:noWrap/>
            <w:vAlign w:val="bottom"/>
          </w:tcPr>
          <w:p w:rsidR="00371160" w:rsidRDefault="009658B8">
            <w:pPr>
              <w:ind w:right="57"/>
              <w:jc w:val="right"/>
              <w:rPr>
                <w:sz w:val="18"/>
                <w:szCs w:val="18"/>
              </w:rPr>
            </w:pPr>
            <w:r>
              <w:rPr>
                <w:sz w:val="18"/>
                <w:szCs w:val="18"/>
              </w:rPr>
              <w:t>-</w:t>
            </w:r>
          </w:p>
        </w:tc>
        <w:tc>
          <w:tcPr>
            <w:tcW w:w="1559" w:type="dxa"/>
            <w:noWrap/>
            <w:vAlign w:val="bottom"/>
          </w:tcPr>
          <w:p w:rsidR="00371160" w:rsidRDefault="009658B8">
            <w:pPr>
              <w:ind w:right="57"/>
              <w:jc w:val="right"/>
              <w:rPr>
                <w:sz w:val="18"/>
                <w:szCs w:val="18"/>
              </w:rPr>
            </w:pPr>
            <w:r>
              <w:rPr>
                <w:sz w:val="18"/>
                <w:szCs w:val="18"/>
              </w:rPr>
              <w:t xml:space="preserve">            - </w:t>
            </w:r>
          </w:p>
        </w:tc>
        <w:tc>
          <w:tcPr>
            <w:tcW w:w="1559" w:type="dxa"/>
            <w:vAlign w:val="bottom"/>
          </w:tcPr>
          <w:p w:rsidR="00371160" w:rsidRDefault="009658B8">
            <w:pPr>
              <w:ind w:right="57"/>
              <w:jc w:val="right"/>
              <w:rPr>
                <w:sz w:val="18"/>
                <w:szCs w:val="18"/>
              </w:rPr>
            </w:pPr>
            <w:r>
              <w:rPr>
                <w:sz w:val="18"/>
                <w:szCs w:val="18"/>
              </w:rPr>
              <w:t>-</w:t>
            </w:r>
          </w:p>
        </w:tc>
        <w:tc>
          <w:tcPr>
            <w:tcW w:w="1560" w:type="dxa"/>
            <w:vAlign w:val="bottom"/>
          </w:tcPr>
          <w:p w:rsidR="00371160" w:rsidRDefault="009658B8">
            <w:pPr>
              <w:ind w:right="57"/>
              <w:jc w:val="right"/>
              <w:rPr>
                <w:sz w:val="18"/>
                <w:szCs w:val="18"/>
              </w:rPr>
            </w:pPr>
            <w:r>
              <w:rPr>
                <w:sz w:val="18"/>
                <w:szCs w:val="18"/>
              </w:rPr>
              <w:t>-</w:t>
            </w:r>
          </w:p>
        </w:tc>
      </w:tr>
      <w:tr w:rsidR="00715A7D" w:rsidRPr="00872466" w:rsidTr="00DA1B44">
        <w:trPr>
          <w:trHeight w:val="240"/>
        </w:trPr>
        <w:tc>
          <w:tcPr>
            <w:tcW w:w="3288" w:type="dxa"/>
            <w:noWrap/>
            <w:tcMar>
              <w:top w:w="0" w:type="dxa"/>
              <w:left w:w="360" w:type="dxa"/>
              <w:bottom w:w="0" w:type="dxa"/>
              <w:right w:w="0" w:type="dxa"/>
            </w:tcMar>
            <w:vAlign w:val="bottom"/>
          </w:tcPr>
          <w:p w:rsidR="00371160" w:rsidRDefault="009658B8">
            <w:pPr>
              <w:ind w:firstLine="93"/>
              <w:rPr>
                <w:rFonts w:eastAsia="Arial Unicode MS" w:cs="Arial Unicode MS"/>
                <w:sz w:val="18"/>
                <w:szCs w:val="18"/>
                <w:lang w:val="tr-TR"/>
              </w:rPr>
            </w:pPr>
            <w:r>
              <w:rPr>
                <w:sz w:val="18"/>
                <w:szCs w:val="18"/>
                <w:lang w:val="tr-TR"/>
              </w:rPr>
              <w:t>Diğer</w:t>
            </w:r>
          </w:p>
        </w:tc>
        <w:tc>
          <w:tcPr>
            <w:tcW w:w="1559" w:type="dxa"/>
            <w:noWrap/>
            <w:vAlign w:val="bottom"/>
          </w:tcPr>
          <w:p w:rsidR="00371160" w:rsidRDefault="009658B8">
            <w:pPr>
              <w:ind w:right="57"/>
              <w:jc w:val="right"/>
              <w:rPr>
                <w:sz w:val="18"/>
                <w:szCs w:val="18"/>
              </w:rPr>
            </w:pPr>
            <w:r>
              <w:rPr>
                <w:sz w:val="18"/>
                <w:szCs w:val="18"/>
              </w:rPr>
              <w:t>1.136</w:t>
            </w:r>
          </w:p>
        </w:tc>
        <w:tc>
          <w:tcPr>
            <w:tcW w:w="1559" w:type="dxa"/>
            <w:noWrap/>
            <w:vAlign w:val="bottom"/>
          </w:tcPr>
          <w:p w:rsidR="00371160" w:rsidRDefault="009658B8">
            <w:pPr>
              <w:ind w:right="57"/>
              <w:jc w:val="right"/>
              <w:rPr>
                <w:sz w:val="18"/>
                <w:szCs w:val="18"/>
              </w:rPr>
            </w:pPr>
            <w:r>
              <w:rPr>
                <w:sz w:val="18"/>
                <w:szCs w:val="18"/>
              </w:rPr>
              <w:t xml:space="preserve">     1.273 </w:t>
            </w:r>
          </w:p>
        </w:tc>
        <w:tc>
          <w:tcPr>
            <w:tcW w:w="1559" w:type="dxa"/>
            <w:vAlign w:val="bottom"/>
          </w:tcPr>
          <w:p w:rsidR="00371160" w:rsidRDefault="009658B8">
            <w:pPr>
              <w:ind w:right="57"/>
              <w:jc w:val="right"/>
              <w:rPr>
                <w:sz w:val="18"/>
                <w:szCs w:val="18"/>
              </w:rPr>
            </w:pPr>
            <w:r>
              <w:rPr>
                <w:sz w:val="18"/>
                <w:szCs w:val="18"/>
              </w:rPr>
              <w:t>-</w:t>
            </w:r>
          </w:p>
        </w:tc>
        <w:tc>
          <w:tcPr>
            <w:tcW w:w="1560" w:type="dxa"/>
            <w:vAlign w:val="bottom"/>
          </w:tcPr>
          <w:p w:rsidR="00371160" w:rsidRDefault="009658B8">
            <w:pPr>
              <w:ind w:right="57"/>
              <w:jc w:val="right"/>
              <w:rPr>
                <w:sz w:val="18"/>
                <w:szCs w:val="18"/>
              </w:rPr>
            </w:pPr>
            <w:r>
              <w:rPr>
                <w:sz w:val="18"/>
                <w:szCs w:val="18"/>
              </w:rPr>
              <w:t>-</w:t>
            </w:r>
          </w:p>
        </w:tc>
      </w:tr>
      <w:tr w:rsidR="00715A7D" w:rsidRPr="00872466" w:rsidTr="00DA1B44">
        <w:trPr>
          <w:trHeight w:val="240"/>
        </w:trPr>
        <w:tc>
          <w:tcPr>
            <w:tcW w:w="3288" w:type="dxa"/>
            <w:noWrap/>
            <w:vAlign w:val="bottom"/>
          </w:tcPr>
          <w:p w:rsidR="00371160" w:rsidRDefault="009658B8">
            <w:pPr>
              <w:ind w:firstLine="93"/>
              <w:rPr>
                <w:rFonts w:eastAsia="Arial Unicode MS" w:cs="Arial Unicode MS"/>
                <w:b/>
                <w:sz w:val="18"/>
                <w:szCs w:val="18"/>
                <w:lang w:val="tr-TR"/>
              </w:rPr>
            </w:pPr>
            <w:r>
              <w:rPr>
                <w:b/>
                <w:sz w:val="18"/>
                <w:szCs w:val="18"/>
                <w:lang w:val="tr-TR"/>
              </w:rPr>
              <w:t>Toplam</w:t>
            </w:r>
          </w:p>
        </w:tc>
        <w:tc>
          <w:tcPr>
            <w:tcW w:w="1559" w:type="dxa"/>
            <w:noWrap/>
            <w:vAlign w:val="bottom"/>
          </w:tcPr>
          <w:p w:rsidR="00371160" w:rsidRDefault="009658B8">
            <w:pPr>
              <w:ind w:right="57"/>
              <w:jc w:val="right"/>
              <w:rPr>
                <w:b/>
                <w:bCs/>
                <w:sz w:val="18"/>
                <w:szCs w:val="18"/>
              </w:rPr>
            </w:pPr>
            <w:r>
              <w:rPr>
                <w:b/>
                <w:bCs/>
                <w:sz w:val="18"/>
                <w:szCs w:val="18"/>
              </w:rPr>
              <w:t>117.928</w:t>
            </w:r>
          </w:p>
        </w:tc>
        <w:tc>
          <w:tcPr>
            <w:tcW w:w="1559" w:type="dxa"/>
            <w:noWrap/>
            <w:vAlign w:val="bottom"/>
          </w:tcPr>
          <w:p w:rsidR="00371160" w:rsidRDefault="009658B8">
            <w:pPr>
              <w:ind w:right="57"/>
              <w:jc w:val="right"/>
              <w:rPr>
                <w:b/>
                <w:sz w:val="18"/>
                <w:szCs w:val="18"/>
              </w:rPr>
            </w:pPr>
            <w:r>
              <w:rPr>
                <w:b/>
                <w:sz w:val="18"/>
                <w:szCs w:val="18"/>
              </w:rPr>
              <w:t xml:space="preserve">   97.515 </w:t>
            </w:r>
          </w:p>
        </w:tc>
        <w:tc>
          <w:tcPr>
            <w:tcW w:w="1559" w:type="dxa"/>
            <w:vAlign w:val="bottom"/>
          </w:tcPr>
          <w:p w:rsidR="00371160" w:rsidRDefault="009658B8">
            <w:pPr>
              <w:ind w:right="57"/>
              <w:jc w:val="right"/>
              <w:rPr>
                <w:b/>
                <w:sz w:val="18"/>
                <w:szCs w:val="18"/>
              </w:rPr>
            </w:pPr>
            <w:r>
              <w:rPr>
                <w:b/>
                <w:sz w:val="18"/>
                <w:szCs w:val="18"/>
              </w:rPr>
              <w:t>-</w:t>
            </w:r>
          </w:p>
        </w:tc>
        <w:tc>
          <w:tcPr>
            <w:tcW w:w="1560" w:type="dxa"/>
            <w:vAlign w:val="bottom"/>
          </w:tcPr>
          <w:p w:rsidR="00371160" w:rsidRDefault="009658B8">
            <w:pPr>
              <w:ind w:right="57"/>
              <w:jc w:val="right"/>
              <w:rPr>
                <w:b/>
                <w:bCs/>
                <w:sz w:val="18"/>
                <w:szCs w:val="18"/>
              </w:rPr>
            </w:pPr>
            <w:r>
              <w:rPr>
                <w:b/>
                <w:bCs/>
                <w:sz w:val="18"/>
                <w:szCs w:val="18"/>
              </w:rPr>
              <w:t>-</w:t>
            </w:r>
          </w:p>
        </w:tc>
      </w:tr>
    </w:tbl>
    <w:p w:rsidR="00371160" w:rsidRDefault="00371160">
      <w:pPr>
        <w:spacing w:line="216" w:lineRule="auto"/>
        <w:ind w:left="540"/>
        <w:jc w:val="both"/>
        <w:rPr>
          <w:sz w:val="4"/>
          <w:szCs w:val="4"/>
          <w:lang w:val="tr-TR"/>
        </w:rPr>
      </w:pPr>
    </w:p>
    <w:p w:rsidR="00371160" w:rsidRDefault="009658B8">
      <w:pPr>
        <w:spacing w:line="216" w:lineRule="auto"/>
        <w:ind w:left="540"/>
        <w:jc w:val="both"/>
        <w:rPr>
          <w:sz w:val="16"/>
          <w:szCs w:val="16"/>
          <w:lang w:val="tr-TR"/>
        </w:rPr>
      </w:pPr>
      <w:r>
        <w:rPr>
          <w:sz w:val="16"/>
          <w:szCs w:val="16"/>
          <w:lang w:val="tr-TR"/>
        </w:rPr>
        <w:t>(*) AB ülkeleri, ABD ve Kanada dışındaki OECD ülkeleri.</w:t>
      </w:r>
    </w:p>
    <w:p w:rsidR="00371160" w:rsidRDefault="00371160">
      <w:pPr>
        <w:tabs>
          <w:tab w:val="left" w:pos="1260"/>
        </w:tabs>
        <w:spacing w:line="216" w:lineRule="auto"/>
        <w:jc w:val="both"/>
        <w:rPr>
          <w:sz w:val="16"/>
          <w:szCs w:val="16"/>
          <w:lang w:val="tr-TR"/>
        </w:rPr>
      </w:pPr>
    </w:p>
    <w:p w:rsidR="00371160" w:rsidRDefault="009658B8">
      <w:pPr>
        <w:pStyle w:val="BodyTextIndent"/>
        <w:spacing w:line="228" w:lineRule="auto"/>
        <w:ind w:left="540" w:hanging="540"/>
        <w:rPr>
          <w:b/>
          <w:sz w:val="22"/>
          <w:szCs w:val="22"/>
        </w:rPr>
      </w:pPr>
      <w:r>
        <w:rPr>
          <w:b/>
          <w:bCs/>
          <w:sz w:val="22"/>
          <w:szCs w:val="22"/>
        </w:rPr>
        <w:t>4.</w:t>
      </w:r>
      <w:r>
        <w:rPr>
          <w:b/>
          <w:bCs/>
          <w:sz w:val="22"/>
          <w:szCs w:val="22"/>
        </w:rPr>
        <w:tab/>
      </w:r>
      <w:r>
        <w:rPr>
          <w:b/>
          <w:sz w:val="22"/>
          <w:szCs w:val="22"/>
        </w:rPr>
        <w:t>Satılmaya Hazır Finansal Varlıklara İlişkin Bilgiler</w:t>
      </w:r>
    </w:p>
    <w:p w:rsidR="00371160" w:rsidRDefault="00371160">
      <w:pPr>
        <w:pStyle w:val="BodyTextIndent"/>
        <w:spacing w:line="228" w:lineRule="auto"/>
        <w:ind w:left="540" w:hanging="540"/>
        <w:rPr>
          <w:b/>
          <w:sz w:val="16"/>
          <w:szCs w:val="16"/>
        </w:rPr>
      </w:pPr>
    </w:p>
    <w:p w:rsidR="00371160" w:rsidRDefault="009658B8">
      <w:pPr>
        <w:pStyle w:val="BodyTextIndent"/>
        <w:spacing w:line="228" w:lineRule="auto"/>
        <w:ind w:left="540" w:hanging="540"/>
        <w:rPr>
          <w:b/>
          <w:bCs/>
          <w:iCs/>
          <w:sz w:val="22"/>
          <w:szCs w:val="22"/>
        </w:rPr>
      </w:pPr>
      <w:r>
        <w:rPr>
          <w:b/>
          <w:bCs/>
          <w:sz w:val="22"/>
          <w:szCs w:val="22"/>
        </w:rPr>
        <w:t>4.1.</w:t>
      </w:r>
      <w:r>
        <w:rPr>
          <w:b/>
          <w:bCs/>
          <w:i/>
          <w:iCs/>
          <w:sz w:val="22"/>
          <w:szCs w:val="22"/>
        </w:rPr>
        <w:t xml:space="preserve"> </w:t>
      </w:r>
      <w:r>
        <w:rPr>
          <w:b/>
          <w:bCs/>
          <w:i/>
          <w:iCs/>
          <w:sz w:val="22"/>
          <w:szCs w:val="22"/>
        </w:rPr>
        <w:tab/>
      </w:r>
      <w:r>
        <w:rPr>
          <w:b/>
          <w:bCs/>
          <w:iCs/>
          <w:sz w:val="22"/>
          <w:szCs w:val="22"/>
        </w:rPr>
        <w:t>Repo İşlemlerine Konu Olan ve Teminata Verilen/Bloke Edilen Finansal Varlıklara İlişkin Bilgiler:</w:t>
      </w:r>
    </w:p>
    <w:p w:rsidR="00371160" w:rsidRDefault="00371160">
      <w:pPr>
        <w:pStyle w:val="BodyTextIndent"/>
        <w:spacing w:line="216" w:lineRule="auto"/>
        <w:ind w:firstLine="0"/>
        <w:rPr>
          <w:bCs/>
          <w:iCs/>
          <w:sz w:val="16"/>
          <w:szCs w:val="16"/>
        </w:rPr>
      </w:pPr>
    </w:p>
    <w:p w:rsidR="00371160" w:rsidRDefault="009658B8">
      <w:pPr>
        <w:pStyle w:val="BodyTextIndent"/>
        <w:spacing w:line="216" w:lineRule="auto"/>
        <w:ind w:firstLine="540"/>
        <w:rPr>
          <w:sz w:val="22"/>
          <w:szCs w:val="22"/>
        </w:rPr>
      </w:pPr>
      <w:r>
        <w:rPr>
          <w:sz w:val="22"/>
          <w:szCs w:val="22"/>
        </w:rPr>
        <w:t>Repo işlemlerine konu olan ve teminata verilen/bloke edilen finansal varlıklar bulunmamaktadır.</w:t>
      </w:r>
    </w:p>
    <w:p w:rsidR="00371160" w:rsidRDefault="00371160">
      <w:pPr>
        <w:pStyle w:val="BodyTextIndent"/>
        <w:tabs>
          <w:tab w:val="num" w:pos="900"/>
          <w:tab w:val="num" w:pos="1260"/>
        </w:tabs>
        <w:ind w:firstLine="0"/>
        <w:rPr>
          <w:b/>
          <w:sz w:val="16"/>
          <w:szCs w:val="16"/>
        </w:rPr>
      </w:pPr>
    </w:p>
    <w:p w:rsidR="00371160" w:rsidRDefault="009658B8">
      <w:pPr>
        <w:pStyle w:val="BodyTextIndent"/>
        <w:ind w:left="540" w:hanging="540"/>
        <w:rPr>
          <w:b/>
          <w:sz w:val="22"/>
          <w:szCs w:val="22"/>
        </w:rPr>
      </w:pPr>
      <w:r>
        <w:rPr>
          <w:b/>
          <w:bCs/>
          <w:sz w:val="22"/>
          <w:szCs w:val="22"/>
        </w:rPr>
        <w:t>4.2.</w:t>
      </w:r>
      <w:r>
        <w:rPr>
          <w:b/>
          <w:sz w:val="22"/>
          <w:szCs w:val="22"/>
        </w:rPr>
        <w:t xml:space="preserve"> </w:t>
      </w:r>
      <w:r>
        <w:rPr>
          <w:b/>
          <w:sz w:val="22"/>
          <w:szCs w:val="22"/>
        </w:rPr>
        <w:tab/>
        <w:t>Satılmaya Hazır Finansal Varlıklara İlişkin Bilgiler:</w:t>
      </w:r>
    </w:p>
    <w:p w:rsidR="00371160" w:rsidRDefault="00371160">
      <w:pPr>
        <w:pStyle w:val="BodyTextIndent"/>
        <w:spacing w:line="228" w:lineRule="auto"/>
        <w:ind w:left="540" w:hanging="540"/>
        <w:rPr>
          <w:b/>
          <w:bCs/>
          <w:sz w:val="16"/>
          <w:szCs w:val="16"/>
        </w:rPr>
      </w:pPr>
    </w:p>
    <w:p w:rsidR="00371160" w:rsidRDefault="009658B8">
      <w:pPr>
        <w:pStyle w:val="BodyTextIndent"/>
        <w:tabs>
          <w:tab w:val="left" w:pos="2160"/>
        </w:tabs>
        <w:spacing w:line="228" w:lineRule="auto"/>
        <w:ind w:left="540" w:hanging="540"/>
        <w:rPr>
          <w:bCs/>
          <w:sz w:val="22"/>
          <w:szCs w:val="22"/>
        </w:rPr>
      </w:pPr>
      <w:r>
        <w:rPr>
          <w:b/>
          <w:bCs/>
          <w:sz w:val="22"/>
          <w:szCs w:val="22"/>
        </w:rPr>
        <w:tab/>
      </w:r>
      <w:r>
        <w:rPr>
          <w:bCs/>
          <w:sz w:val="22"/>
          <w:szCs w:val="22"/>
        </w:rPr>
        <w:t>Banka’nın “Satılmaya Hazır Finansal Varlıklar” portföyünde 31 Aralık 2010 tarihi itibarıyla nominal değeri 375.000 Bin TL (31 Aralık 2009: 75.000 Bin TL) kayıtlı değeri 394.484 Bin TL tutarında Gelir Ortaklığı Senedi bulunmaktadır (31 Aralık 2009: 80.111 Bin TL).</w:t>
      </w:r>
    </w:p>
    <w:p w:rsidR="00371160" w:rsidRDefault="00371160">
      <w:pPr>
        <w:pStyle w:val="BodyTextIndent"/>
        <w:spacing w:line="228" w:lineRule="auto"/>
        <w:ind w:left="540" w:hanging="540"/>
        <w:rPr>
          <w:b/>
          <w:bCs/>
          <w:sz w:val="16"/>
          <w:szCs w:val="16"/>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3142"/>
        <w:gridCol w:w="3143"/>
      </w:tblGrid>
      <w:tr w:rsidR="005432EA" w:rsidRPr="00872466" w:rsidTr="00DA1B44">
        <w:trPr>
          <w:cantSplit/>
          <w:trHeight w:val="255"/>
        </w:trPr>
        <w:tc>
          <w:tcPr>
            <w:tcW w:w="3240" w:type="dxa"/>
            <w:vAlign w:val="center"/>
          </w:tcPr>
          <w:p w:rsidR="00371160" w:rsidRDefault="00371160">
            <w:pPr>
              <w:rPr>
                <w:rFonts w:eastAsia="Arial Unicode MS"/>
                <w:iCs/>
                <w:sz w:val="18"/>
                <w:szCs w:val="18"/>
                <w:lang w:val="tr-TR"/>
              </w:rPr>
            </w:pPr>
          </w:p>
        </w:tc>
        <w:tc>
          <w:tcPr>
            <w:tcW w:w="3142" w:type="dxa"/>
            <w:vAlign w:val="bottom"/>
          </w:tcPr>
          <w:p w:rsidR="00371160" w:rsidRDefault="009658B8">
            <w:pPr>
              <w:jc w:val="center"/>
              <w:rPr>
                <w:rFonts w:eastAsia="Arial Unicode MS" w:cs="Arial Unicode MS"/>
                <w:sz w:val="18"/>
                <w:szCs w:val="18"/>
                <w:lang w:val="tr-TR"/>
              </w:rPr>
            </w:pPr>
            <w:r>
              <w:rPr>
                <w:sz w:val="18"/>
                <w:szCs w:val="18"/>
                <w:lang w:val="tr-TR"/>
              </w:rPr>
              <w:t xml:space="preserve">Cari Dönem </w:t>
            </w:r>
          </w:p>
        </w:tc>
        <w:tc>
          <w:tcPr>
            <w:tcW w:w="3143" w:type="dxa"/>
            <w:noWrap/>
            <w:tcMar>
              <w:top w:w="15" w:type="dxa"/>
              <w:left w:w="15" w:type="dxa"/>
              <w:bottom w:w="0" w:type="dxa"/>
              <w:right w:w="15" w:type="dxa"/>
            </w:tcMar>
            <w:vAlign w:val="bottom"/>
          </w:tcPr>
          <w:p w:rsidR="00371160" w:rsidRDefault="009658B8">
            <w:pPr>
              <w:ind w:right="57"/>
              <w:jc w:val="center"/>
              <w:rPr>
                <w:sz w:val="18"/>
                <w:szCs w:val="18"/>
                <w:lang w:val="tr-TR"/>
              </w:rPr>
            </w:pPr>
            <w:r>
              <w:rPr>
                <w:sz w:val="18"/>
                <w:szCs w:val="18"/>
                <w:lang w:val="tr-TR"/>
              </w:rPr>
              <w:t>Önceki Dönem</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firstLine="154"/>
              <w:rPr>
                <w:rFonts w:eastAsia="Arial Unicode MS"/>
                <w:iCs/>
                <w:sz w:val="18"/>
                <w:szCs w:val="18"/>
                <w:lang w:val="tr-TR"/>
              </w:rPr>
            </w:pPr>
            <w:r>
              <w:rPr>
                <w:rFonts w:eastAsia="Arial Unicode MS"/>
                <w:iCs/>
                <w:sz w:val="18"/>
                <w:szCs w:val="18"/>
                <w:lang w:val="tr-TR"/>
              </w:rPr>
              <w:t>Borçlanma Senetleri</w:t>
            </w:r>
          </w:p>
        </w:tc>
        <w:tc>
          <w:tcPr>
            <w:tcW w:w="3142" w:type="dxa"/>
            <w:vAlign w:val="bottom"/>
          </w:tcPr>
          <w:p w:rsidR="00371160" w:rsidRDefault="009658B8">
            <w:pPr>
              <w:ind w:right="57"/>
              <w:jc w:val="right"/>
              <w:rPr>
                <w:sz w:val="18"/>
                <w:szCs w:val="18"/>
              </w:rPr>
            </w:pPr>
            <w:r>
              <w:rPr>
                <w:sz w:val="18"/>
                <w:szCs w:val="18"/>
              </w:rPr>
              <w:t xml:space="preserve">                                         394.484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80.111</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Borsada İşlem Gören</w:t>
            </w:r>
          </w:p>
        </w:tc>
        <w:tc>
          <w:tcPr>
            <w:tcW w:w="3142" w:type="dxa"/>
            <w:vAlign w:val="bottom"/>
          </w:tcPr>
          <w:p w:rsidR="00371160" w:rsidRDefault="009658B8">
            <w:pPr>
              <w:ind w:right="57"/>
              <w:jc w:val="right"/>
              <w:rPr>
                <w:sz w:val="18"/>
                <w:szCs w:val="18"/>
              </w:rPr>
            </w:pPr>
            <w:r>
              <w:rPr>
                <w:sz w:val="18"/>
                <w:szCs w:val="18"/>
              </w:rPr>
              <w:t xml:space="preserve">                                               103.400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Borsada İşlem Görmeyen (*)</w:t>
            </w:r>
          </w:p>
        </w:tc>
        <w:tc>
          <w:tcPr>
            <w:tcW w:w="3142" w:type="dxa"/>
            <w:vAlign w:val="bottom"/>
          </w:tcPr>
          <w:p w:rsidR="00371160" w:rsidRDefault="009658B8">
            <w:pPr>
              <w:ind w:right="57"/>
              <w:jc w:val="right"/>
              <w:rPr>
                <w:sz w:val="18"/>
                <w:szCs w:val="18"/>
              </w:rPr>
            </w:pPr>
            <w:r>
              <w:rPr>
                <w:sz w:val="18"/>
                <w:szCs w:val="18"/>
              </w:rPr>
              <w:t xml:space="preserve">                                         291.084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80.111</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firstLine="154"/>
              <w:rPr>
                <w:rFonts w:eastAsia="Arial Unicode MS"/>
                <w:iCs/>
                <w:sz w:val="18"/>
                <w:szCs w:val="18"/>
                <w:lang w:val="tr-TR"/>
              </w:rPr>
            </w:pPr>
            <w:r>
              <w:rPr>
                <w:rFonts w:eastAsia="Arial Unicode MS"/>
                <w:iCs/>
                <w:sz w:val="18"/>
                <w:szCs w:val="18"/>
                <w:lang w:val="tr-TR"/>
              </w:rPr>
              <w:t>Hisse Senetleri</w:t>
            </w:r>
          </w:p>
        </w:tc>
        <w:tc>
          <w:tcPr>
            <w:tcW w:w="3142" w:type="dxa"/>
            <w:vAlign w:val="bottom"/>
          </w:tcPr>
          <w:p w:rsidR="00371160" w:rsidRDefault="009658B8">
            <w:pPr>
              <w:ind w:right="57"/>
              <w:jc w:val="right"/>
              <w:rPr>
                <w:sz w:val="18"/>
                <w:szCs w:val="18"/>
              </w:rPr>
            </w:pPr>
            <w:r>
              <w:rPr>
                <w:sz w:val="18"/>
                <w:szCs w:val="18"/>
              </w:rPr>
              <w:t xml:space="preserve">                                                  93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93</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Borsada İşlem Gören</w:t>
            </w:r>
          </w:p>
        </w:tc>
        <w:tc>
          <w:tcPr>
            <w:tcW w:w="3142" w:type="dxa"/>
            <w:vAlign w:val="bottom"/>
          </w:tcPr>
          <w:p w:rsidR="00371160" w:rsidRDefault="009658B8">
            <w:pPr>
              <w:ind w:right="57"/>
              <w:jc w:val="right"/>
              <w:rPr>
                <w:sz w:val="18"/>
                <w:szCs w:val="18"/>
              </w:rPr>
            </w:pPr>
            <w:r>
              <w:rPr>
                <w:sz w:val="18"/>
                <w:szCs w:val="18"/>
              </w:rPr>
              <w:t xml:space="preserve">                                                    -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left="360" w:firstLine="154"/>
              <w:rPr>
                <w:sz w:val="18"/>
                <w:szCs w:val="18"/>
                <w:lang w:val="tr-TR"/>
              </w:rPr>
            </w:pPr>
            <w:r>
              <w:rPr>
                <w:rFonts w:eastAsia="Arial Unicode MS"/>
                <w:iCs/>
                <w:sz w:val="18"/>
                <w:szCs w:val="18"/>
                <w:lang w:val="tr-TR"/>
              </w:rPr>
              <w:t>Borsada İşlem Görmeyen</w:t>
            </w:r>
          </w:p>
        </w:tc>
        <w:tc>
          <w:tcPr>
            <w:tcW w:w="3142" w:type="dxa"/>
            <w:vAlign w:val="bottom"/>
          </w:tcPr>
          <w:p w:rsidR="00371160" w:rsidRDefault="009658B8">
            <w:pPr>
              <w:ind w:right="57"/>
              <w:jc w:val="right"/>
              <w:rPr>
                <w:sz w:val="18"/>
                <w:szCs w:val="18"/>
              </w:rPr>
            </w:pPr>
            <w:r>
              <w:rPr>
                <w:sz w:val="18"/>
                <w:szCs w:val="18"/>
              </w:rPr>
              <w:t xml:space="preserve">                                                  93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93</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autoSpaceDE w:val="0"/>
              <w:autoSpaceDN w:val="0"/>
              <w:adjustRightInd w:val="0"/>
              <w:ind w:firstLine="154"/>
              <w:rPr>
                <w:rFonts w:ascii="TimesNewRomanPSMT" w:hAnsi="TimesNewRomanPSMT" w:cs="TimesNewRomanPSMT"/>
                <w:sz w:val="20"/>
                <w:szCs w:val="20"/>
                <w:lang w:val="tr-TR" w:eastAsia="tr-TR"/>
              </w:rPr>
            </w:pPr>
            <w:r>
              <w:rPr>
                <w:rFonts w:ascii="TimesNewRomanPSMT" w:hAnsi="TimesNewRomanPSMT" w:cs="TimesNewRomanPSMT"/>
                <w:sz w:val="18"/>
                <w:szCs w:val="18"/>
                <w:lang w:val="tr-TR" w:eastAsia="tr-TR"/>
              </w:rPr>
              <w:t>Değer Azalma Karşılığı (-)</w:t>
            </w:r>
          </w:p>
        </w:tc>
        <w:tc>
          <w:tcPr>
            <w:tcW w:w="3142" w:type="dxa"/>
            <w:vAlign w:val="bottom"/>
          </w:tcPr>
          <w:p w:rsidR="00371160" w:rsidRDefault="009658B8">
            <w:pPr>
              <w:ind w:right="57"/>
              <w:jc w:val="right"/>
              <w:rPr>
                <w:sz w:val="18"/>
                <w:szCs w:val="18"/>
              </w:rPr>
            </w:pPr>
            <w:r>
              <w:rPr>
                <w:sz w:val="18"/>
                <w:szCs w:val="18"/>
              </w:rPr>
              <w:t xml:space="preserve">                                                    - </w:t>
            </w:r>
          </w:p>
        </w:tc>
        <w:tc>
          <w:tcPr>
            <w:tcW w:w="3143"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715A7D" w:rsidRPr="00872466" w:rsidTr="00DA1B44">
        <w:trPr>
          <w:trHeight w:val="255"/>
        </w:trPr>
        <w:tc>
          <w:tcPr>
            <w:tcW w:w="3240" w:type="dxa"/>
            <w:noWrap/>
            <w:tcMar>
              <w:top w:w="15" w:type="dxa"/>
              <w:left w:w="15" w:type="dxa"/>
              <w:bottom w:w="0" w:type="dxa"/>
              <w:right w:w="15" w:type="dxa"/>
            </w:tcMar>
            <w:vAlign w:val="bottom"/>
          </w:tcPr>
          <w:p w:rsidR="00371160" w:rsidRDefault="009658B8">
            <w:pPr>
              <w:ind w:firstLine="154"/>
              <w:rPr>
                <w:rFonts w:eastAsia="Arial Unicode MS"/>
                <w:b/>
                <w:iCs/>
                <w:sz w:val="18"/>
                <w:szCs w:val="18"/>
                <w:lang w:val="tr-TR"/>
              </w:rPr>
            </w:pPr>
            <w:r>
              <w:rPr>
                <w:rFonts w:eastAsia="Arial Unicode MS"/>
                <w:b/>
                <w:iCs/>
                <w:sz w:val="18"/>
                <w:szCs w:val="18"/>
                <w:lang w:val="tr-TR"/>
              </w:rPr>
              <w:t>Toplam</w:t>
            </w:r>
          </w:p>
        </w:tc>
        <w:tc>
          <w:tcPr>
            <w:tcW w:w="3142" w:type="dxa"/>
            <w:vAlign w:val="bottom"/>
          </w:tcPr>
          <w:p w:rsidR="00371160" w:rsidRDefault="009658B8">
            <w:pPr>
              <w:ind w:right="57"/>
              <w:jc w:val="right"/>
              <w:rPr>
                <w:b/>
                <w:bCs/>
                <w:sz w:val="18"/>
                <w:szCs w:val="18"/>
              </w:rPr>
            </w:pPr>
            <w:r>
              <w:rPr>
                <w:b/>
                <w:bCs/>
                <w:sz w:val="18"/>
                <w:szCs w:val="18"/>
              </w:rPr>
              <w:t xml:space="preserve">                                         394.577 </w:t>
            </w:r>
          </w:p>
        </w:tc>
        <w:tc>
          <w:tcPr>
            <w:tcW w:w="3143" w:type="dxa"/>
            <w:noWrap/>
            <w:tcMar>
              <w:top w:w="15" w:type="dxa"/>
              <w:left w:w="15" w:type="dxa"/>
              <w:bottom w:w="0" w:type="dxa"/>
              <w:right w:w="15" w:type="dxa"/>
            </w:tcMar>
            <w:vAlign w:val="bottom"/>
          </w:tcPr>
          <w:p w:rsidR="00371160" w:rsidRDefault="009658B8">
            <w:pPr>
              <w:ind w:right="57"/>
              <w:jc w:val="right"/>
              <w:rPr>
                <w:b/>
                <w:sz w:val="18"/>
                <w:szCs w:val="18"/>
                <w:lang w:val="tr-TR"/>
              </w:rPr>
            </w:pPr>
            <w:r>
              <w:rPr>
                <w:b/>
                <w:sz w:val="18"/>
                <w:szCs w:val="18"/>
                <w:lang w:val="tr-TR"/>
              </w:rPr>
              <w:t>80.204</w:t>
            </w:r>
          </w:p>
        </w:tc>
      </w:tr>
    </w:tbl>
    <w:p w:rsidR="00371160" w:rsidRDefault="0092089C">
      <w:pPr>
        <w:pStyle w:val="BodyTextIndent"/>
        <w:tabs>
          <w:tab w:val="left" w:pos="720"/>
          <w:tab w:val="left" w:pos="1260"/>
        </w:tabs>
        <w:spacing w:line="228" w:lineRule="auto"/>
        <w:ind w:left="540" w:firstLine="27"/>
        <w:rPr>
          <w:bCs/>
          <w:sz w:val="16"/>
          <w:szCs w:val="16"/>
        </w:rPr>
      </w:pPr>
      <w:r w:rsidRPr="0092089C">
        <w:rPr>
          <w:bCs/>
          <w:sz w:val="16"/>
          <w:szCs w:val="16"/>
          <w:rPrChange w:id="1491" w:author="Asiye Mara (Open)&#10;" w:date="2011-02-14T12:31:00Z">
            <w:rPr>
              <w:bCs/>
              <w:sz w:val="16"/>
              <w:szCs w:val="16"/>
              <w:highlight w:val="yellow"/>
              <w:lang w:val="en-US"/>
            </w:rPr>
          </w:rPrChange>
        </w:rPr>
        <w:t>(*) Borsaya kote olmakla beraber ilgili dönem sonlarında borsada işlem görmeyen borçlanma senetlerini de içermektedir.</w:t>
      </w:r>
    </w:p>
    <w:p w:rsidR="00371160" w:rsidRDefault="00371160">
      <w:pPr>
        <w:pStyle w:val="BodyTextIndent"/>
        <w:tabs>
          <w:tab w:val="left" w:pos="720"/>
          <w:tab w:val="left" w:pos="1260"/>
        </w:tabs>
        <w:spacing w:line="228" w:lineRule="auto"/>
        <w:ind w:firstLine="0"/>
        <w:rPr>
          <w:b/>
          <w:bCs/>
          <w:sz w:val="22"/>
          <w:szCs w:val="22"/>
        </w:rPr>
      </w:pPr>
    </w:p>
    <w:p w:rsidR="00371160" w:rsidRDefault="00371160">
      <w:pPr>
        <w:pStyle w:val="BodyTextIndent"/>
        <w:tabs>
          <w:tab w:val="left" w:pos="720"/>
          <w:tab w:val="left" w:pos="1260"/>
        </w:tabs>
        <w:spacing w:line="228" w:lineRule="auto"/>
        <w:ind w:firstLine="0"/>
        <w:rPr>
          <w:b/>
          <w:bCs/>
          <w:sz w:val="22"/>
          <w:szCs w:val="22"/>
        </w:rPr>
      </w:pPr>
    </w:p>
    <w:p w:rsidR="00371160" w:rsidRDefault="00371160">
      <w:pPr>
        <w:pStyle w:val="BodyTextIndent"/>
        <w:tabs>
          <w:tab w:val="left" w:pos="720"/>
          <w:tab w:val="left" w:pos="1260"/>
        </w:tabs>
        <w:spacing w:line="228" w:lineRule="auto"/>
        <w:ind w:firstLine="0"/>
        <w:rPr>
          <w:b/>
          <w:bCs/>
          <w:sz w:val="22"/>
          <w:szCs w:val="22"/>
        </w:rPr>
      </w:pPr>
    </w:p>
    <w:p w:rsidR="00371160" w:rsidRDefault="00371160">
      <w:pPr>
        <w:pStyle w:val="BodyTextIndent"/>
        <w:tabs>
          <w:tab w:val="left" w:pos="720"/>
          <w:tab w:val="left" w:pos="1260"/>
        </w:tabs>
        <w:spacing w:line="228" w:lineRule="auto"/>
        <w:ind w:firstLine="0"/>
        <w:rPr>
          <w:b/>
          <w:bCs/>
          <w:sz w:val="22"/>
          <w:szCs w:val="22"/>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399"/>
        <w:jc w:val="both"/>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tabs>
          <w:tab w:val="left" w:pos="720"/>
          <w:tab w:val="left" w:pos="1260"/>
        </w:tabs>
        <w:spacing w:line="228" w:lineRule="auto"/>
        <w:ind w:left="540" w:hanging="540"/>
        <w:rPr>
          <w:b/>
          <w:bCs/>
          <w:sz w:val="22"/>
          <w:szCs w:val="22"/>
        </w:rPr>
      </w:pPr>
    </w:p>
    <w:p w:rsidR="00371160" w:rsidRDefault="009658B8">
      <w:pPr>
        <w:pStyle w:val="BodyTextIndent"/>
        <w:tabs>
          <w:tab w:val="left" w:pos="720"/>
          <w:tab w:val="left" w:pos="1260"/>
        </w:tabs>
        <w:spacing w:line="228" w:lineRule="auto"/>
        <w:ind w:left="540" w:hanging="540"/>
        <w:rPr>
          <w:b/>
          <w:bCs/>
          <w:sz w:val="22"/>
          <w:szCs w:val="22"/>
        </w:rPr>
      </w:pPr>
      <w:r>
        <w:rPr>
          <w:b/>
          <w:bCs/>
          <w:sz w:val="22"/>
          <w:szCs w:val="22"/>
        </w:rPr>
        <w:t>5.</w:t>
      </w:r>
      <w:r>
        <w:rPr>
          <w:b/>
          <w:bCs/>
          <w:sz w:val="22"/>
          <w:szCs w:val="22"/>
        </w:rPr>
        <w:tab/>
        <w:t>Kredilere İlişkin Açıklamalar</w:t>
      </w:r>
    </w:p>
    <w:p w:rsidR="00371160" w:rsidRDefault="00371160">
      <w:pPr>
        <w:pStyle w:val="BodyTextIndent"/>
        <w:tabs>
          <w:tab w:val="left" w:pos="720"/>
        </w:tabs>
        <w:spacing w:line="228" w:lineRule="auto"/>
        <w:ind w:left="540" w:hanging="540"/>
        <w:rPr>
          <w:b/>
          <w:bCs/>
          <w:sz w:val="22"/>
          <w:szCs w:val="22"/>
        </w:rPr>
      </w:pPr>
    </w:p>
    <w:p w:rsidR="00371160" w:rsidRDefault="009658B8">
      <w:pPr>
        <w:pStyle w:val="BodyTextIndent"/>
        <w:spacing w:line="228" w:lineRule="auto"/>
        <w:ind w:left="540" w:hanging="540"/>
        <w:rPr>
          <w:b/>
          <w:sz w:val="22"/>
          <w:szCs w:val="22"/>
        </w:rPr>
      </w:pPr>
      <w:r>
        <w:rPr>
          <w:b/>
          <w:sz w:val="22"/>
          <w:szCs w:val="22"/>
        </w:rPr>
        <w:t xml:space="preserve">5.1. </w:t>
      </w:r>
      <w:r>
        <w:rPr>
          <w:b/>
          <w:sz w:val="22"/>
          <w:szCs w:val="22"/>
        </w:rPr>
        <w:tab/>
        <w:t>Banka’nın Ortaklarına ve Mensuplarına Kullandırılan Her Çeşit Kredi veya Avansın Bakiyesine İlişkin Bilgiler:</w:t>
      </w:r>
    </w:p>
    <w:p w:rsidR="00371160" w:rsidRDefault="00371160">
      <w:pPr>
        <w:pStyle w:val="BodyTextIndent"/>
        <w:spacing w:line="228" w:lineRule="auto"/>
        <w:ind w:left="540" w:right="872" w:hanging="540"/>
        <w:rPr>
          <w:b/>
          <w:sz w:val="22"/>
          <w:szCs w:val="22"/>
        </w:rPr>
      </w:pPr>
    </w:p>
    <w:tbl>
      <w:tblPr>
        <w:tblW w:w="9525" w:type="dxa"/>
        <w:tblInd w:w="648" w:type="dxa"/>
        <w:shd w:val="clear" w:color="auto" w:fill="FFFFFF"/>
        <w:tblLook w:val="0000"/>
      </w:tblPr>
      <w:tblGrid>
        <w:gridCol w:w="3855"/>
        <w:gridCol w:w="1417"/>
        <w:gridCol w:w="1476"/>
        <w:gridCol w:w="1301"/>
        <w:gridCol w:w="1476"/>
      </w:tblGrid>
      <w:tr w:rsidR="00DF4FB6" w:rsidRPr="00872466" w:rsidTr="00DA1B44">
        <w:trPr>
          <w:trHeight w:val="225"/>
        </w:trPr>
        <w:tc>
          <w:tcPr>
            <w:tcW w:w="3855" w:type="dxa"/>
            <w:vMerge w:val="restart"/>
            <w:tcBorders>
              <w:top w:val="single" w:sz="4" w:space="0" w:color="auto"/>
              <w:left w:val="single" w:sz="4" w:space="0" w:color="auto"/>
              <w:bottom w:val="single" w:sz="4" w:space="0" w:color="auto"/>
              <w:right w:val="single" w:sz="4" w:space="0" w:color="auto"/>
            </w:tcBorders>
            <w:shd w:val="clear" w:color="auto" w:fill="FFFFFF"/>
            <w:noWrap/>
          </w:tcPr>
          <w:p w:rsidR="00371160" w:rsidRDefault="009658B8">
            <w:pPr>
              <w:rPr>
                <w:lang w:val="tr-TR"/>
              </w:rPr>
            </w:pPr>
            <w:r>
              <w:rPr>
                <w:lang w:val="tr-TR"/>
              </w:rPr>
              <w:t> </w:t>
            </w:r>
          </w:p>
        </w:tc>
        <w:tc>
          <w:tcPr>
            <w:tcW w:w="2835" w:type="dxa"/>
            <w:gridSpan w:val="2"/>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835" w:type="dxa"/>
            <w:gridSpan w:val="2"/>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Önceki Dönem</w:t>
            </w:r>
          </w:p>
        </w:tc>
      </w:tr>
      <w:tr w:rsidR="00A84576" w:rsidRPr="00872466" w:rsidTr="00DA1B44">
        <w:trPr>
          <w:trHeight w:val="225"/>
        </w:trPr>
        <w:tc>
          <w:tcPr>
            <w:tcW w:w="38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6663F3">
            <w:pPr>
              <w:rPr>
                <w:lang w:val="tr-TR"/>
                <w:rPrChange w:id="1492" w:author="Asiye Mara (Open)&#10;" w:date="2011-02-14T12:31:00Z">
                  <w:rPr>
                    <w:rFonts w:ascii="Univers (WN)" w:hAnsi="Univers (WN)"/>
                    <w:b/>
                    <w:u w:val="single"/>
                    <w:lang w:val="tr-TR"/>
                  </w:rPr>
                </w:rPrChange>
              </w:rPr>
              <w:pPrChange w:id="1493" w:author="Asiye Mara (Open)&#10;" w:date="2011-02-14T12:30:00Z">
                <w:pPr>
                  <w:numPr>
                    <w:numId w:val="1"/>
                  </w:numPr>
                  <w:tabs>
                    <w:tab w:val="num" w:pos="1086"/>
                  </w:tabs>
                  <w:spacing w:before="240"/>
                  <w:ind w:left="1086" w:hanging="720"/>
                  <w:outlineLvl w:val="0"/>
                </w:pPr>
              </w:pPrChange>
            </w:pP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Gayr</w:t>
            </w:r>
            <w:del w:id="1494" w:author="Gülşah Tuba Ünlü (Open)&#10;" w:date="2011-02-12T11:45:00Z">
              <w:r>
                <w:rPr>
                  <w:sz w:val="18"/>
                  <w:szCs w:val="18"/>
                  <w:lang w:val="tr-TR"/>
                </w:rPr>
                <w:delText>ınakdi</w:delText>
              </w:r>
            </w:del>
            <w:ins w:id="1495" w:author="Gülşah Tuba Ünlü (Open)&#10;" w:date="2011-02-12T11:45:00Z">
              <w:r>
                <w:rPr>
                  <w:sz w:val="18"/>
                  <w:szCs w:val="18"/>
                  <w:lang w:val="tr-TR"/>
                </w:rPr>
                <w:t>inakdi</w:t>
              </w:r>
            </w:ins>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 xml:space="preserve">   Gayr</w:t>
            </w:r>
            <w:del w:id="1496" w:author="Gülşah Tuba Ünlü (Open)&#10;" w:date="2011-02-12T11:45:00Z">
              <w:r>
                <w:rPr>
                  <w:sz w:val="18"/>
                  <w:szCs w:val="18"/>
                  <w:lang w:val="tr-TR"/>
                </w:rPr>
                <w:delText>ınakdi</w:delText>
              </w:r>
            </w:del>
            <w:ins w:id="1497" w:author="Gülşah Tuba Ünlü (Open)&#10;" w:date="2011-02-12T11:45:00Z">
              <w:r>
                <w:rPr>
                  <w:sz w:val="18"/>
                  <w:szCs w:val="18"/>
                  <w:lang w:val="tr-TR"/>
                </w:rPr>
                <w:t>inakdi</w:t>
              </w:r>
            </w:ins>
          </w:p>
        </w:tc>
      </w:tr>
      <w:tr w:rsidR="003F490F"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sz w:val="18"/>
                <w:szCs w:val="18"/>
                <w:lang w:val="tr-TR"/>
              </w:rPr>
            </w:pPr>
            <w:r>
              <w:rPr>
                <w:sz w:val="18"/>
                <w:szCs w:val="18"/>
                <w:lang w:val="tr-TR"/>
              </w:rPr>
              <w:t>Banka Ortaklarına Verilen Doğrudan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78.453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3.138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156.604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8.471 </w:t>
            </w:r>
          </w:p>
        </w:tc>
      </w:tr>
      <w:tr w:rsidR="003F490F"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firstLineChars="200" w:firstLine="360"/>
              <w:rPr>
                <w:sz w:val="18"/>
                <w:szCs w:val="18"/>
                <w:lang w:val="tr-TR"/>
              </w:rPr>
            </w:pPr>
            <w:r>
              <w:rPr>
                <w:sz w:val="18"/>
                <w:szCs w:val="18"/>
                <w:lang w:val="tr-TR"/>
              </w:rPr>
              <w:t>Tüzel Kişi Ortaklara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33.583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2.655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54.020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8.193 </w:t>
            </w:r>
          </w:p>
        </w:tc>
      </w:tr>
      <w:tr w:rsidR="003F490F"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firstLineChars="200" w:firstLine="360"/>
              <w:rPr>
                <w:sz w:val="18"/>
                <w:szCs w:val="18"/>
                <w:lang w:val="tr-TR"/>
              </w:rPr>
            </w:pPr>
            <w:r>
              <w:rPr>
                <w:sz w:val="18"/>
                <w:szCs w:val="18"/>
                <w:lang w:val="tr-TR"/>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44.870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483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102.584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278 </w:t>
            </w:r>
          </w:p>
        </w:tc>
      </w:tr>
      <w:tr w:rsidR="003F490F"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sz w:val="18"/>
                <w:szCs w:val="18"/>
                <w:lang w:val="tr-TR"/>
              </w:rPr>
            </w:pPr>
            <w:r>
              <w:rPr>
                <w:sz w:val="18"/>
                <w:szCs w:val="18"/>
                <w:lang w:val="tr-TR"/>
              </w:rPr>
              <w:t>Banka Ortaklarına Verilen Dolaylı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94.095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39.644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64.310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60.020 </w:t>
            </w:r>
          </w:p>
        </w:tc>
      </w:tr>
      <w:tr w:rsidR="003F490F" w:rsidRPr="00872466" w:rsidTr="00DA1B44">
        <w:trPr>
          <w:trHeight w:val="255"/>
        </w:trPr>
        <w:tc>
          <w:tcPr>
            <w:tcW w:w="3855" w:type="dxa"/>
            <w:tcBorders>
              <w:top w:val="nil"/>
              <w:left w:val="single" w:sz="4" w:space="0" w:color="auto"/>
              <w:bottom w:val="nil"/>
              <w:right w:val="single" w:sz="4" w:space="0" w:color="auto"/>
            </w:tcBorders>
            <w:shd w:val="clear" w:color="auto" w:fill="FFFFFF"/>
            <w:vAlign w:val="bottom"/>
          </w:tcPr>
          <w:p w:rsidR="00371160" w:rsidRDefault="009658B8">
            <w:pPr>
              <w:rPr>
                <w:sz w:val="18"/>
                <w:szCs w:val="18"/>
                <w:lang w:val="tr-TR"/>
              </w:rPr>
            </w:pPr>
            <w:r>
              <w:rPr>
                <w:sz w:val="18"/>
                <w:szCs w:val="18"/>
                <w:lang w:val="tr-TR"/>
              </w:rPr>
              <w:t>Banka Mensuplarına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9.870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 xml:space="preserve">      6.500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 </w:t>
            </w:r>
          </w:p>
        </w:tc>
      </w:tr>
      <w:tr w:rsidR="003F490F" w:rsidRPr="00872466" w:rsidTr="00DA1B4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182.418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42.782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 xml:space="preserve">  227.414 </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 xml:space="preserve">      68.491 </w:t>
            </w:r>
          </w:p>
        </w:tc>
      </w:tr>
    </w:tbl>
    <w:p w:rsidR="00371160" w:rsidRDefault="00371160">
      <w:pPr>
        <w:pStyle w:val="BodyTextIndent"/>
        <w:ind w:left="720" w:right="872" w:hanging="720"/>
        <w:rPr>
          <w:b/>
          <w:sz w:val="22"/>
          <w:szCs w:val="22"/>
        </w:rPr>
      </w:pPr>
    </w:p>
    <w:p w:rsidR="00371160" w:rsidRDefault="009658B8">
      <w:pPr>
        <w:pStyle w:val="BodyTextIndent"/>
        <w:ind w:left="540" w:right="-2" w:hanging="540"/>
        <w:rPr>
          <w:b/>
          <w:sz w:val="22"/>
          <w:szCs w:val="22"/>
        </w:rPr>
      </w:pPr>
      <w:r>
        <w:rPr>
          <w:b/>
          <w:sz w:val="22"/>
          <w:szCs w:val="22"/>
        </w:rPr>
        <w:t>5.2.</w:t>
      </w:r>
      <w:r>
        <w:rPr>
          <w:b/>
          <w:sz w:val="22"/>
          <w:szCs w:val="22"/>
        </w:rPr>
        <w:tab/>
        <w:t>Birinci ve İkinci Grup Krediler, Diğer Alacaklar ile Yeniden Yapılandırılan ya da Yeni Bir İtfa Planına Bağlanan Krediler ve Diğer Alacaklara İlişkin Bilgiler:</w:t>
      </w:r>
    </w:p>
    <w:p w:rsidR="00371160" w:rsidRDefault="00371160">
      <w:pPr>
        <w:pStyle w:val="BodyTextIndent"/>
        <w:ind w:left="720" w:right="872" w:hanging="720"/>
        <w:rPr>
          <w:b/>
          <w:sz w:val="22"/>
          <w:szCs w:val="22"/>
        </w:rPr>
      </w:pPr>
    </w:p>
    <w:tbl>
      <w:tblPr>
        <w:tblW w:w="9525" w:type="dxa"/>
        <w:tblInd w:w="648" w:type="dxa"/>
        <w:shd w:val="clear" w:color="auto" w:fill="FFFFFF"/>
        <w:tblLayout w:type="fixed"/>
        <w:tblLook w:val="0000"/>
      </w:tblPr>
      <w:tblGrid>
        <w:gridCol w:w="3855"/>
        <w:gridCol w:w="1417"/>
        <w:gridCol w:w="1418"/>
        <w:gridCol w:w="1417"/>
        <w:gridCol w:w="1418"/>
      </w:tblGrid>
      <w:tr w:rsidR="00A84576" w:rsidRPr="00872466" w:rsidTr="00DA1B44">
        <w:trPr>
          <w:trHeight w:val="450"/>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 </w:t>
            </w:r>
          </w:p>
        </w:tc>
        <w:tc>
          <w:tcPr>
            <w:tcW w:w="2835" w:type="dxa"/>
            <w:gridSpan w:val="2"/>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 xml:space="preserve"> Standart Nitelikli Krediler ve Diğer Alacaklar</w:t>
            </w:r>
          </w:p>
        </w:tc>
        <w:tc>
          <w:tcPr>
            <w:tcW w:w="2835" w:type="dxa"/>
            <w:gridSpan w:val="2"/>
            <w:tcBorders>
              <w:top w:val="single" w:sz="4" w:space="0" w:color="auto"/>
              <w:left w:val="nil"/>
              <w:bottom w:val="single" w:sz="4" w:space="0" w:color="auto"/>
              <w:right w:val="single" w:sz="4" w:space="0" w:color="000000"/>
            </w:tcBorders>
            <w:shd w:val="clear" w:color="auto" w:fill="FFFFFF"/>
            <w:vAlign w:val="bottom"/>
          </w:tcPr>
          <w:p w:rsidR="00371160" w:rsidRDefault="009658B8">
            <w:pPr>
              <w:jc w:val="center"/>
              <w:rPr>
                <w:sz w:val="18"/>
                <w:szCs w:val="18"/>
                <w:lang w:val="tr-TR"/>
              </w:rPr>
            </w:pPr>
            <w:r>
              <w:rPr>
                <w:sz w:val="18"/>
                <w:szCs w:val="18"/>
                <w:lang w:val="tr-TR"/>
              </w:rPr>
              <w:t xml:space="preserve">Yakın İzlemedeki Krediler ve Diğer Alacaklar </w:t>
            </w:r>
            <w:r>
              <w:rPr>
                <w:sz w:val="16"/>
                <w:szCs w:val="16"/>
                <w:lang w:val="tr-TR"/>
              </w:rPr>
              <w:t>(*)</w:t>
            </w:r>
          </w:p>
        </w:tc>
      </w:tr>
      <w:tr w:rsidR="00A84576" w:rsidRPr="00872466" w:rsidTr="00DA1B44">
        <w:trPr>
          <w:trHeight w:val="118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Nakdi Krediler</w:t>
            </w:r>
          </w:p>
        </w:tc>
        <w:tc>
          <w:tcPr>
            <w:tcW w:w="1417"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Krediler ve Diğer Alacaklar</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Yeniden Yapılandırılan ya da Yeni Bir İtfa Planına Bağlananlar</w:t>
            </w:r>
          </w:p>
        </w:tc>
        <w:tc>
          <w:tcPr>
            <w:tcW w:w="1417"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Krediler ve Diğer Alacaklar</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Yeniden Yapılandırılan ya da Yeni Bir İtfa Planına Bağlananlar</w:t>
            </w:r>
          </w:p>
        </w:tc>
      </w:tr>
      <w:tr w:rsidR="00492F25"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rFonts w:eastAsia="Arial Unicode MS"/>
                <w:noProof/>
                <w:sz w:val="18"/>
                <w:szCs w:val="18"/>
                <w:lang w:val="tr-TR"/>
              </w:rPr>
            </w:pPr>
            <w:r>
              <w:rPr>
                <w:noProof/>
                <w:sz w:val="18"/>
                <w:szCs w:val="18"/>
                <w:lang w:val="tr-TR"/>
              </w:rPr>
              <w:t>Krediler</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371160">
            <w:pPr>
              <w:jc w:val="right"/>
              <w:rPr>
                <w:sz w:val="18"/>
                <w:szCs w:val="18"/>
              </w:rPr>
            </w:pPr>
          </w:p>
        </w:tc>
        <w:tc>
          <w:tcPr>
            <w:tcW w:w="1418" w:type="dxa"/>
            <w:tcBorders>
              <w:top w:val="nil"/>
              <w:left w:val="nil"/>
              <w:bottom w:val="single" w:sz="4" w:space="0" w:color="auto"/>
              <w:right w:val="single" w:sz="4" w:space="0" w:color="auto"/>
            </w:tcBorders>
            <w:shd w:val="clear" w:color="auto" w:fill="FFFFFF"/>
            <w:noWrap/>
            <w:vAlign w:val="bottom"/>
          </w:tcPr>
          <w:p w:rsidR="00371160" w:rsidRDefault="00371160">
            <w:pPr>
              <w:jc w:val="right"/>
              <w:rPr>
                <w:sz w:val="18"/>
                <w:szCs w:val="18"/>
              </w:rPr>
            </w:pPr>
          </w:p>
        </w:tc>
        <w:tc>
          <w:tcPr>
            <w:tcW w:w="1417" w:type="dxa"/>
            <w:tcBorders>
              <w:top w:val="nil"/>
              <w:left w:val="nil"/>
              <w:bottom w:val="single" w:sz="4" w:space="0" w:color="auto"/>
              <w:right w:val="single" w:sz="4" w:space="0" w:color="auto"/>
            </w:tcBorders>
            <w:shd w:val="clear" w:color="auto" w:fill="FFFFFF"/>
            <w:noWrap/>
            <w:vAlign w:val="bottom"/>
          </w:tcPr>
          <w:p w:rsidR="00371160" w:rsidRDefault="00371160">
            <w:pPr>
              <w:jc w:val="right"/>
              <w:rPr>
                <w:sz w:val="18"/>
                <w:szCs w:val="18"/>
              </w:rPr>
            </w:pPr>
          </w:p>
        </w:tc>
        <w:tc>
          <w:tcPr>
            <w:tcW w:w="1418" w:type="dxa"/>
            <w:tcBorders>
              <w:top w:val="nil"/>
              <w:left w:val="nil"/>
              <w:bottom w:val="single" w:sz="4" w:space="0" w:color="auto"/>
              <w:right w:val="single" w:sz="4" w:space="0" w:color="auto"/>
            </w:tcBorders>
            <w:shd w:val="clear" w:color="auto" w:fill="FFFFFF"/>
            <w:noWrap/>
            <w:vAlign w:val="bottom"/>
          </w:tcPr>
          <w:p w:rsidR="00371160" w:rsidRDefault="00371160">
            <w:pPr>
              <w:jc w:val="right"/>
              <w:rPr>
                <w:sz w:val="18"/>
                <w:szCs w:val="18"/>
                <w:lang w:val="tr-TR"/>
              </w:rPr>
            </w:pP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Mal Karşılığı Vesaikin Finansmanı</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İhracat Kredileri</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250.529</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3.000</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243.134</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İthalat Kredileri</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98.289</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sz w:val="18"/>
                <w:szCs w:val="18"/>
                <w:lang w:val="tr-TR"/>
              </w:rPr>
            </w:pPr>
            <w:r>
              <w:rPr>
                <w:sz w:val="18"/>
                <w:szCs w:val="18"/>
                <w:lang w:val="tr-TR"/>
              </w:rPr>
              <w:t>İşletme Kredileri</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7.574.346</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118.892</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382.768</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sz w:val="18"/>
                <w:szCs w:val="18"/>
                <w:lang w:val="tr-TR"/>
              </w:rPr>
            </w:pPr>
            <w:r>
              <w:rPr>
                <w:sz w:val="18"/>
                <w:szCs w:val="18"/>
                <w:lang w:val="tr-TR"/>
              </w:rPr>
              <w:t>Tüketici Kredileri</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913.379</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290</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13.122</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3.538</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sz w:val="18"/>
                <w:szCs w:val="18"/>
                <w:lang w:val="tr-TR"/>
              </w:rPr>
            </w:pPr>
            <w:r>
              <w:rPr>
                <w:sz w:val="18"/>
                <w:szCs w:val="18"/>
                <w:lang w:val="tr-TR"/>
              </w:rPr>
              <w:t>Kredi Kartları</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721.576</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2.114</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19.608</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10.539</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sz w:val="18"/>
                <w:szCs w:val="18"/>
                <w:lang w:val="tr-TR"/>
              </w:rPr>
            </w:pPr>
            <w:r>
              <w:rPr>
                <w:sz w:val="18"/>
                <w:szCs w:val="18"/>
                <w:lang w:val="tr-TR"/>
              </w:rPr>
              <w:t>Kar Zarar Ortaklığı Yatırımları</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sz w:val="18"/>
                <w:szCs w:val="18"/>
                <w:lang w:val="tr-TR"/>
              </w:rPr>
            </w:pPr>
            <w:r>
              <w:rPr>
                <w:sz w:val="18"/>
                <w:szCs w:val="18"/>
                <w:lang w:val="tr-TR"/>
              </w:rPr>
              <w:t>Kıymetli Maden Kredisi</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Mali Kesime Verilen Krediler</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563</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Yurtdışı Krediler</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274.368</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24.507</w:t>
            </w:r>
          </w:p>
        </w:tc>
        <w:tc>
          <w:tcPr>
            <w:tcW w:w="1418"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59.555</w:t>
            </w:r>
          </w:p>
        </w:tc>
      </w:tr>
      <w:tr w:rsidR="00E642DD" w:rsidRPr="00872466" w:rsidTr="00DA1B44">
        <w:trPr>
          <w:trHeight w:val="255"/>
        </w:trPr>
        <w:tc>
          <w:tcPr>
            <w:tcW w:w="3855" w:type="dxa"/>
            <w:tcBorders>
              <w:top w:val="nil"/>
              <w:left w:val="single" w:sz="4" w:space="0" w:color="auto"/>
              <w:bottom w:val="nil"/>
              <w:right w:val="single" w:sz="4" w:space="0" w:color="auto"/>
            </w:tcBorders>
            <w:shd w:val="clear" w:color="auto" w:fill="FFFFFF"/>
            <w:noWrap/>
            <w:vAlign w:val="bottom"/>
          </w:tcPr>
          <w:p w:rsidR="00371160" w:rsidRDefault="009658B8">
            <w:pPr>
              <w:ind w:left="360"/>
              <w:rPr>
                <w:rFonts w:eastAsia="Arial Unicode MS"/>
                <w:sz w:val="18"/>
                <w:szCs w:val="18"/>
                <w:lang w:val="tr-TR"/>
              </w:rPr>
            </w:pPr>
            <w:r>
              <w:rPr>
                <w:sz w:val="18"/>
                <w:szCs w:val="18"/>
                <w:lang w:val="tr-TR"/>
              </w:rPr>
              <w:t xml:space="preserve">Diğer </w:t>
            </w:r>
          </w:p>
        </w:tc>
        <w:tc>
          <w:tcPr>
            <w:tcW w:w="1417" w:type="dxa"/>
            <w:tcBorders>
              <w:top w:val="nil"/>
              <w:left w:val="nil"/>
              <w:bottom w:val="nil"/>
              <w:right w:val="single" w:sz="4" w:space="0" w:color="auto"/>
            </w:tcBorders>
            <w:shd w:val="clear" w:color="auto" w:fill="FFFFFF"/>
            <w:noWrap/>
            <w:vAlign w:val="bottom"/>
          </w:tcPr>
          <w:p w:rsidR="00371160" w:rsidRDefault="009658B8">
            <w:pPr>
              <w:jc w:val="right"/>
              <w:rPr>
                <w:sz w:val="18"/>
                <w:szCs w:val="18"/>
              </w:rPr>
            </w:pPr>
            <w:r>
              <w:rPr>
                <w:sz w:val="18"/>
                <w:szCs w:val="18"/>
              </w:rPr>
              <w:t>67.992</w:t>
            </w:r>
          </w:p>
        </w:tc>
        <w:tc>
          <w:tcPr>
            <w:tcW w:w="1418" w:type="dxa"/>
            <w:tcBorders>
              <w:top w:val="nil"/>
              <w:left w:val="nil"/>
              <w:bottom w:val="nil"/>
              <w:right w:val="single" w:sz="4" w:space="0" w:color="auto"/>
            </w:tcBorders>
            <w:shd w:val="clear" w:color="auto" w:fill="FFFFFF"/>
            <w:noWrap/>
            <w:vAlign w:val="bottom"/>
          </w:tcPr>
          <w:p w:rsidR="00371160" w:rsidRDefault="009658B8">
            <w:pPr>
              <w:jc w:val="right"/>
              <w:rPr>
                <w:sz w:val="18"/>
                <w:szCs w:val="18"/>
              </w:rPr>
            </w:pPr>
            <w:r>
              <w:rPr>
                <w:sz w:val="18"/>
                <w:szCs w:val="18"/>
              </w:rPr>
              <w:t>180</w:t>
            </w:r>
          </w:p>
        </w:tc>
        <w:tc>
          <w:tcPr>
            <w:tcW w:w="1417" w:type="dxa"/>
            <w:tcBorders>
              <w:top w:val="nil"/>
              <w:left w:val="nil"/>
              <w:bottom w:val="nil"/>
              <w:right w:val="single" w:sz="4" w:space="0" w:color="auto"/>
            </w:tcBorders>
            <w:shd w:val="clear" w:color="auto" w:fill="FFFFFF"/>
            <w:noWrap/>
            <w:vAlign w:val="bottom"/>
          </w:tcPr>
          <w:p w:rsidR="00371160" w:rsidRDefault="009658B8">
            <w:pPr>
              <w:jc w:val="right"/>
              <w:rPr>
                <w:sz w:val="18"/>
                <w:szCs w:val="18"/>
              </w:rPr>
            </w:pPr>
            <w:r>
              <w:rPr>
                <w:sz w:val="18"/>
                <w:szCs w:val="18"/>
              </w:rPr>
              <w:t>25.997</w:t>
            </w:r>
          </w:p>
        </w:tc>
        <w:tc>
          <w:tcPr>
            <w:tcW w:w="1418" w:type="dxa"/>
            <w:tcBorders>
              <w:top w:val="nil"/>
              <w:left w:val="nil"/>
              <w:bottom w:val="nil"/>
              <w:right w:val="single" w:sz="4" w:space="0" w:color="auto"/>
            </w:tcBorders>
            <w:shd w:val="clear" w:color="auto" w:fill="FFFFFF"/>
            <w:noWrap/>
            <w:vAlign w:val="bottom"/>
          </w:tcPr>
          <w:p w:rsidR="00371160" w:rsidRDefault="009658B8">
            <w:pPr>
              <w:jc w:val="right"/>
              <w:rPr>
                <w:sz w:val="18"/>
                <w:szCs w:val="18"/>
              </w:rPr>
            </w:pPr>
            <w:r>
              <w:rPr>
                <w:sz w:val="18"/>
                <w:szCs w:val="18"/>
              </w:rPr>
              <w:t>2.975</w:t>
            </w:r>
          </w:p>
        </w:tc>
      </w:tr>
      <w:tr w:rsidR="00E642DD" w:rsidRPr="00872466" w:rsidTr="00DA1B4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Diğer Alacaklar</w:t>
            </w:r>
            <w:r>
              <w:rPr>
                <w:sz w:val="16"/>
                <w:szCs w:val="16"/>
                <w:lang w:val="tr-TR"/>
              </w:rPr>
              <w:t xml:space="preserve">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w:t>
            </w:r>
          </w:p>
        </w:tc>
      </w:tr>
      <w:tr w:rsidR="00E642DD" w:rsidRPr="00872466" w:rsidTr="00DA1B44">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9.901.042</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2.584</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205.126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702.509</w:t>
            </w:r>
          </w:p>
        </w:tc>
      </w:tr>
    </w:tbl>
    <w:p w:rsidR="00371160" w:rsidRDefault="009658B8">
      <w:pPr>
        <w:autoSpaceDE w:val="0"/>
        <w:autoSpaceDN w:val="0"/>
        <w:adjustRightInd w:val="0"/>
        <w:ind w:left="540"/>
        <w:jc w:val="both"/>
        <w:rPr>
          <w:rFonts w:ascii="TimesNewRomanPS-ItalicMT" w:hAnsi="TimesNewRomanPS-ItalicMT" w:cs="TimesNewRomanPS-ItalicMT"/>
          <w:iCs/>
          <w:sz w:val="16"/>
          <w:szCs w:val="16"/>
          <w:lang w:val="tr-TR" w:eastAsia="tr-TR"/>
        </w:rPr>
      </w:pPr>
      <w:r>
        <w:rPr>
          <w:rFonts w:ascii="TimesNewRomanPS-ItalicMT" w:hAnsi="TimesNewRomanPS-ItalicMT" w:cs="TimesNewRomanPS-ItalicMT"/>
          <w:iCs/>
          <w:sz w:val="16"/>
          <w:szCs w:val="16"/>
          <w:lang w:val="tr-TR" w:eastAsia="tr-TR"/>
        </w:rPr>
        <w:t>(*) Kredilere ek olarak Banka 3</w:t>
      </w:r>
      <w:ins w:id="1498" w:author="Gülşah Tuba Ünlü (Open)&#10;" w:date="2011-02-12T10:15:00Z">
        <w:r>
          <w:rPr>
            <w:rFonts w:ascii="TimesNewRomanPS-ItalicMT" w:hAnsi="TimesNewRomanPS-ItalicMT" w:cs="TimesNewRomanPS-ItalicMT"/>
            <w:iCs/>
            <w:sz w:val="16"/>
            <w:szCs w:val="16"/>
            <w:lang w:val="tr-TR" w:eastAsia="tr-TR"/>
          </w:rPr>
          <w:t>20</w:t>
        </w:r>
      </w:ins>
      <w:del w:id="1499" w:author="Gülşah Tuba Ünlü (Open)&#10;" w:date="2011-02-12T10:15:00Z">
        <w:r>
          <w:rPr>
            <w:rFonts w:ascii="TimesNewRomanPS-ItalicMT" w:hAnsi="TimesNewRomanPS-ItalicMT" w:cs="TimesNewRomanPS-ItalicMT"/>
            <w:iCs/>
            <w:sz w:val="16"/>
            <w:szCs w:val="16"/>
            <w:lang w:val="tr-TR" w:eastAsia="tr-TR"/>
          </w:rPr>
          <w:delText>9</w:delText>
        </w:r>
      </w:del>
      <w:del w:id="1500" w:author="Gülşah Tuba Ünlü (Open)&#10;" w:date="2011-02-12T10:13:00Z">
        <w:r>
          <w:rPr>
            <w:rFonts w:ascii="TimesNewRomanPS-ItalicMT" w:hAnsi="TimesNewRomanPS-ItalicMT" w:cs="TimesNewRomanPS-ItalicMT"/>
            <w:iCs/>
            <w:sz w:val="16"/>
            <w:szCs w:val="16"/>
            <w:lang w:val="tr-TR" w:eastAsia="tr-TR"/>
          </w:rPr>
          <w:delText>5</w:delText>
        </w:r>
      </w:del>
      <w:r>
        <w:rPr>
          <w:rFonts w:ascii="TimesNewRomanPS-ItalicMT" w:hAnsi="TimesNewRomanPS-ItalicMT" w:cs="TimesNewRomanPS-ItalicMT"/>
          <w:iCs/>
          <w:sz w:val="16"/>
          <w:szCs w:val="16"/>
          <w:lang w:val="tr-TR" w:eastAsia="tr-TR"/>
        </w:rPr>
        <w:t xml:space="preserve"> Bin TL tutarındaki finansal kiralama alacaklarını da yakın izlemede takip etmektedir (31 Aralık 2009: 2.410 Bin TL).</w:t>
      </w: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ind w:left="540" w:hanging="540"/>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540"/>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tabs>
          <w:tab w:val="left" w:pos="720"/>
          <w:tab w:val="left" w:pos="1260"/>
        </w:tabs>
        <w:spacing w:line="228" w:lineRule="auto"/>
        <w:ind w:left="540" w:hanging="540"/>
        <w:rPr>
          <w:b/>
          <w:bCs/>
          <w:sz w:val="22"/>
          <w:szCs w:val="22"/>
        </w:rPr>
      </w:pPr>
    </w:p>
    <w:p w:rsidR="00371160" w:rsidRDefault="009658B8">
      <w:pPr>
        <w:spacing w:line="216" w:lineRule="auto"/>
        <w:ind w:left="540" w:hanging="540"/>
        <w:jc w:val="both"/>
        <w:rPr>
          <w:b/>
          <w:iCs/>
          <w:sz w:val="22"/>
          <w:szCs w:val="22"/>
          <w:lang w:val="tr-TR"/>
        </w:rPr>
      </w:pPr>
      <w:r>
        <w:rPr>
          <w:b/>
          <w:bCs/>
          <w:sz w:val="22"/>
          <w:szCs w:val="22"/>
          <w:lang w:val="tr-TR"/>
        </w:rPr>
        <w:t>5.</w:t>
      </w:r>
      <w:r>
        <w:rPr>
          <w:b/>
          <w:bCs/>
          <w:sz w:val="22"/>
          <w:szCs w:val="22"/>
          <w:lang w:val="tr-TR"/>
        </w:rPr>
        <w:tab/>
        <w:t>Kredilere İlişkin Açıklamalar (devamı)</w:t>
      </w:r>
    </w:p>
    <w:p w:rsidR="00371160" w:rsidRDefault="00371160">
      <w:pPr>
        <w:ind w:left="540" w:hanging="540"/>
        <w:jc w:val="both"/>
        <w:rPr>
          <w:b/>
          <w:bCs/>
          <w:sz w:val="22"/>
          <w:szCs w:val="22"/>
          <w:lang w:val="tr-TR"/>
        </w:rPr>
      </w:pPr>
    </w:p>
    <w:p w:rsidR="00371160" w:rsidRDefault="009658B8">
      <w:pPr>
        <w:ind w:left="540" w:hanging="540"/>
        <w:jc w:val="both"/>
        <w:rPr>
          <w:b/>
          <w:bCs/>
          <w:sz w:val="22"/>
          <w:szCs w:val="22"/>
          <w:lang w:val="tr-TR"/>
        </w:rPr>
      </w:pPr>
      <w:r>
        <w:rPr>
          <w:b/>
          <w:bCs/>
          <w:sz w:val="22"/>
          <w:szCs w:val="22"/>
          <w:lang w:val="tr-TR"/>
        </w:rPr>
        <w:t>5.3.</w:t>
      </w:r>
      <w:r>
        <w:rPr>
          <w:b/>
          <w:bCs/>
          <w:sz w:val="22"/>
          <w:szCs w:val="22"/>
          <w:lang w:val="tr-TR"/>
        </w:rPr>
        <w:tab/>
        <w:t>Vade Yapısına Göre Nakdi Kredilerin Dağılımı:</w:t>
      </w:r>
    </w:p>
    <w:p w:rsidR="00371160" w:rsidRDefault="00371160">
      <w:pPr>
        <w:jc w:val="both"/>
        <w:rPr>
          <w:b/>
          <w:bCs/>
          <w:sz w:val="22"/>
          <w:lang w:val="tr-TR"/>
        </w:rPr>
      </w:pPr>
    </w:p>
    <w:tbl>
      <w:tblPr>
        <w:tblW w:w="9525" w:type="dxa"/>
        <w:tblInd w:w="555" w:type="dxa"/>
        <w:tblCellMar>
          <w:left w:w="0" w:type="dxa"/>
          <w:right w:w="0" w:type="dxa"/>
        </w:tblCellMar>
        <w:tblLook w:val="0000"/>
      </w:tblPr>
      <w:tblGrid>
        <w:gridCol w:w="3855"/>
        <w:gridCol w:w="1365"/>
        <w:gridCol w:w="1440"/>
        <w:gridCol w:w="1447"/>
        <w:gridCol w:w="1418"/>
      </w:tblGrid>
      <w:tr w:rsidR="00A84576" w:rsidRPr="00872466" w:rsidTr="008A3094">
        <w:trPr>
          <w:trHeight w:val="480"/>
        </w:trPr>
        <w:tc>
          <w:tcPr>
            <w:tcW w:w="385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371160" w:rsidRDefault="009658B8">
            <w:pPr>
              <w:rPr>
                <w:rFonts w:eastAsia="Arial Unicode MS" w:cs="Arial Unicode MS"/>
                <w:sz w:val="18"/>
                <w:szCs w:val="18"/>
                <w:lang w:val="tr-TR"/>
              </w:rPr>
            </w:pPr>
            <w:r>
              <w:rPr>
                <w:sz w:val="18"/>
                <w:szCs w:val="18"/>
                <w:lang w:val="tr-TR"/>
              </w:rPr>
              <w:t> </w:t>
            </w:r>
          </w:p>
        </w:tc>
        <w:tc>
          <w:tcPr>
            <w:tcW w:w="2805"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bottom"/>
          </w:tcPr>
          <w:p w:rsidR="00371160" w:rsidRDefault="009658B8">
            <w:pPr>
              <w:jc w:val="center"/>
              <w:rPr>
                <w:rFonts w:eastAsia="Arial Unicode MS" w:cs="Arial Unicode MS"/>
                <w:sz w:val="18"/>
                <w:szCs w:val="18"/>
                <w:lang w:val="tr-TR"/>
              </w:rPr>
            </w:pPr>
            <w:r>
              <w:rPr>
                <w:sz w:val="18"/>
                <w:szCs w:val="18"/>
                <w:lang w:val="tr-TR"/>
              </w:rPr>
              <w:t>Standart Nitelikli Krediler ve Diğer Alacaklar</w:t>
            </w:r>
          </w:p>
        </w:tc>
        <w:tc>
          <w:tcPr>
            <w:tcW w:w="2865" w:type="dxa"/>
            <w:gridSpan w:val="2"/>
            <w:tcBorders>
              <w:top w:val="single" w:sz="4" w:space="0" w:color="auto"/>
              <w:left w:val="nil"/>
              <w:bottom w:val="single" w:sz="4" w:space="0" w:color="auto"/>
              <w:right w:val="single" w:sz="4" w:space="0" w:color="000000"/>
            </w:tcBorders>
            <w:tcMar>
              <w:top w:w="0" w:type="dxa"/>
              <w:left w:w="15" w:type="dxa"/>
              <w:bottom w:w="0" w:type="dxa"/>
              <w:right w:w="15" w:type="dxa"/>
            </w:tcMar>
            <w:vAlign w:val="bottom"/>
          </w:tcPr>
          <w:p w:rsidR="00371160" w:rsidRDefault="009658B8">
            <w:pPr>
              <w:jc w:val="center"/>
              <w:rPr>
                <w:rFonts w:eastAsia="Arial Unicode MS" w:cs="Arial Unicode MS"/>
                <w:sz w:val="18"/>
                <w:szCs w:val="18"/>
                <w:lang w:val="tr-TR"/>
              </w:rPr>
            </w:pPr>
            <w:r>
              <w:rPr>
                <w:sz w:val="18"/>
                <w:szCs w:val="18"/>
                <w:lang w:val="tr-TR"/>
              </w:rPr>
              <w:t>Yakın İzlemedeki Krediler ve Diğer Alacaklar</w:t>
            </w:r>
          </w:p>
        </w:tc>
      </w:tr>
      <w:tr w:rsidR="00A84576" w:rsidRPr="00872466" w:rsidTr="008A3094">
        <w:trPr>
          <w:trHeight w:val="1200"/>
        </w:trPr>
        <w:tc>
          <w:tcPr>
            <w:tcW w:w="3855" w:type="dxa"/>
            <w:tcBorders>
              <w:top w:val="nil"/>
              <w:left w:val="single" w:sz="4" w:space="0" w:color="auto"/>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sz w:val="18"/>
                <w:szCs w:val="18"/>
                <w:lang w:val="tr-TR"/>
              </w:rPr>
              <w:t> </w:t>
            </w:r>
          </w:p>
        </w:tc>
        <w:tc>
          <w:tcPr>
            <w:tcW w:w="1365" w:type="dxa"/>
            <w:tcBorders>
              <w:top w:val="nil"/>
              <w:left w:val="nil"/>
              <w:bottom w:val="single" w:sz="4" w:space="0" w:color="auto"/>
              <w:right w:val="single" w:sz="4" w:space="0" w:color="auto"/>
            </w:tcBorders>
            <w:vAlign w:val="bottom"/>
          </w:tcPr>
          <w:p w:rsidR="00371160" w:rsidRDefault="009658B8">
            <w:pPr>
              <w:jc w:val="center"/>
              <w:rPr>
                <w:sz w:val="18"/>
                <w:szCs w:val="18"/>
                <w:lang w:val="tr-TR"/>
              </w:rPr>
            </w:pPr>
            <w:r>
              <w:rPr>
                <w:sz w:val="18"/>
                <w:szCs w:val="18"/>
                <w:lang w:val="tr-TR"/>
              </w:rPr>
              <w:t xml:space="preserve">Krediler ve </w:t>
            </w:r>
          </w:p>
          <w:p w:rsidR="00371160" w:rsidRDefault="009658B8">
            <w:pPr>
              <w:jc w:val="center"/>
              <w:rPr>
                <w:rFonts w:eastAsia="Arial Unicode MS" w:cs="Arial Unicode MS"/>
                <w:sz w:val="18"/>
                <w:szCs w:val="18"/>
                <w:lang w:val="tr-TR"/>
              </w:rPr>
            </w:pPr>
            <w:r>
              <w:rPr>
                <w:sz w:val="18"/>
                <w:szCs w:val="18"/>
                <w:lang w:val="tr-TR"/>
              </w:rPr>
              <w:t>Diğer Alacaklar</w:t>
            </w:r>
          </w:p>
        </w:tc>
        <w:tc>
          <w:tcPr>
            <w:tcW w:w="1440" w:type="dxa"/>
            <w:tcBorders>
              <w:top w:val="nil"/>
              <w:left w:val="nil"/>
              <w:bottom w:val="single" w:sz="4" w:space="0" w:color="auto"/>
              <w:right w:val="single" w:sz="4" w:space="0" w:color="auto"/>
            </w:tcBorders>
            <w:tcMar>
              <w:top w:w="0" w:type="dxa"/>
              <w:left w:w="15" w:type="dxa"/>
              <w:bottom w:w="0" w:type="dxa"/>
              <w:right w:w="15" w:type="dxa"/>
            </w:tcMar>
            <w:vAlign w:val="bottom"/>
          </w:tcPr>
          <w:p w:rsidR="00371160" w:rsidRDefault="009658B8">
            <w:pPr>
              <w:jc w:val="center"/>
              <w:rPr>
                <w:rFonts w:eastAsia="Arial Unicode MS" w:cs="Arial Unicode MS"/>
                <w:sz w:val="18"/>
                <w:szCs w:val="18"/>
                <w:lang w:val="tr-TR"/>
              </w:rPr>
            </w:pPr>
            <w:r>
              <w:rPr>
                <w:sz w:val="18"/>
                <w:szCs w:val="18"/>
                <w:lang w:val="tr-TR"/>
              </w:rPr>
              <w:t>Yeniden Yapılandırılan     ya da Yeni Bir    İtfa Planına Bağlananlar</w:t>
            </w:r>
          </w:p>
        </w:tc>
        <w:tc>
          <w:tcPr>
            <w:tcW w:w="1447" w:type="dxa"/>
            <w:tcBorders>
              <w:top w:val="nil"/>
              <w:left w:val="nil"/>
              <w:bottom w:val="single" w:sz="4" w:space="0" w:color="auto"/>
              <w:right w:val="single" w:sz="4" w:space="0" w:color="auto"/>
            </w:tcBorders>
            <w:tcMar>
              <w:top w:w="15" w:type="dxa"/>
              <w:left w:w="15" w:type="dxa"/>
              <w:bottom w:w="0" w:type="dxa"/>
              <w:right w:w="15" w:type="dxa"/>
            </w:tcMar>
            <w:vAlign w:val="bottom"/>
          </w:tcPr>
          <w:p w:rsidR="00371160" w:rsidRDefault="009658B8">
            <w:pPr>
              <w:jc w:val="center"/>
              <w:rPr>
                <w:sz w:val="18"/>
                <w:szCs w:val="18"/>
                <w:lang w:val="tr-TR"/>
              </w:rPr>
            </w:pPr>
            <w:r>
              <w:rPr>
                <w:sz w:val="18"/>
                <w:szCs w:val="18"/>
                <w:lang w:val="tr-TR"/>
              </w:rPr>
              <w:t xml:space="preserve">Krediler ve </w:t>
            </w:r>
          </w:p>
          <w:p w:rsidR="00371160" w:rsidRDefault="009658B8">
            <w:pPr>
              <w:jc w:val="center"/>
              <w:rPr>
                <w:rFonts w:eastAsia="Arial Unicode MS" w:cs="Arial Unicode MS"/>
                <w:sz w:val="18"/>
                <w:szCs w:val="18"/>
                <w:lang w:val="tr-TR"/>
              </w:rPr>
            </w:pPr>
            <w:r>
              <w:rPr>
                <w:sz w:val="18"/>
                <w:szCs w:val="18"/>
                <w:lang w:val="tr-TR"/>
              </w:rPr>
              <w:t>Diğer Alacaklar</w:t>
            </w:r>
          </w:p>
        </w:tc>
        <w:tc>
          <w:tcPr>
            <w:tcW w:w="1418" w:type="dxa"/>
            <w:tcBorders>
              <w:top w:val="nil"/>
              <w:left w:val="nil"/>
              <w:bottom w:val="single" w:sz="4" w:space="0" w:color="auto"/>
              <w:right w:val="single" w:sz="4" w:space="0" w:color="auto"/>
            </w:tcBorders>
            <w:tcMar>
              <w:top w:w="0" w:type="dxa"/>
              <w:left w:w="15" w:type="dxa"/>
              <w:bottom w:w="0" w:type="dxa"/>
              <w:right w:w="15" w:type="dxa"/>
            </w:tcMar>
            <w:vAlign w:val="bottom"/>
          </w:tcPr>
          <w:p w:rsidR="00371160" w:rsidRDefault="009658B8">
            <w:pPr>
              <w:jc w:val="center"/>
              <w:rPr>
                <w:rFonts w:eastAsia="Arial Unicode MS" w:cs="Arial Unicode MS"/>
                <w:sz w:val="18"/>
                <w:szCs w:val="18"/>
                <w:lang w:val="tr-TR"/>
              </w:rPr>
            </w:pPr>
            <w:r>
              <w:rPr>
                <w:sz w:val="18"/>
                <w:szCs w:val="18"/>
                <w:lang w:val="tr-TR"/>
              </w:rPr>
              <w:t>Yeniden Yapılandırılan     ya da Yeni Bir    İtfa Planına Bağlananlar</w:t>
            </w:r>
          </w:p>
        </w:tc>
      </w:tr>
      <w:tr w:rsidR="00E642DD"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rPr>
                <w:rFonts w:eastAsia="Arial Unicode MS" w:cs="Arial Unicode MS"/>
                <w:b/>
                <w:sz w:val="18"/>
                <w:szCs w:val="18"/>
                <w:lang w:val="tr-TR"/>
              </w:rPr>
            </w:pPr>
            <w:r>
              <w:rPr>
                <w:b/>
                <w:sz w:val="18"/>
                <w:szCs w:val="18"/>
                <w:lang w:val="tr-TR"/>
              </w:rPr>
              <w:t>Kısa Vadeli Krediler ve Diğer Alacaklar</w:t>
            </w:r>
          </w:p>
        </w:tc>
        <w:tc>
          <w:tcPr>
            <w:tcW w:w="1365" w:type="dxa"/>
            <w:tcBorders>
              <w:top w:val="nil"/>
              <w:left w:val="nil"/>
              <w:bottom w:val="single" w:sz="4" w:space="0" w:color="auto"/>
              <w:right w:val="single" w:sz="4" w:space="0" w:color="auto"/>
            </w:tcBorders>
            <w:noWrap/>
            <w:vAlign w:val="bottom"/>
          </w:tcPr>
          <w:p w:rsidR="00371160" w:rsidRDefault="009658B8">
            <w:pPr>
              <w:ind w:right="57"/>
              <w:jc w:val="right"/>
              <w:rPr>
                <w:b/>
                <w:sz w:val="18"/>
                <w:szCs w:val="18"/>
              </w:rPr>
            </w:pPr>
            <w:r>
              <w:rPr>
                <w:b/>
                <w:sz w:val="18"/>
                <w:szCs w:val="18"/>
              </w:rPr>
              <w:t>3.722.219</w:t>
            </w:r>
          </w:p>
        </w:tc>
        <w:tc>
          <w:tcPr>
            <w:tcW w:w="1440"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71160" w:rsidRDefault="009658B8">
            <w:pPr>
              <w:ind w:right="57"/>
              <w:jc w:val="right"/>
              <w:rPr>
                <w:b/>
                <w:sz w:val="18"/>
                <w:szCs w:val="18"/>
              </w:rPr>
            </w:pPr>
            <w:r>
              <w:rPr>
                <w:b/>
                <w:sz w:val="18"/>
                <w:szCs w:val="18"/>
              </w:rPr>
              <w:t>1.479</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80.618</w:t>
            </w:r>
          </w:p>
        </w:tc>
        <w:tc>
          <w:tcPr>
            <w:tcW w:w="1418"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71160" w:rsidRDefault="009658B8">
            <w:pPr>
              <w:ind w:right="57"/>
              <w:jc w:val="right"/>
              <w:rPr>
                <w:b/>
                <w:sz w:val="18"/>
                <w:szCs w:val="18"/>
              </w:rPr>
            </w:pPr>
            <w:r>
              <w:rPr>
                <w:b/>
                <w:sz w:val="18"/>
                <w:szCs w:val="18"/>
              </w:rPr>
              <w:t>56.649</w:t>
            </w:r>
          </w:p>
        </w:tc>
      </w:tr>
      <w:tr w:rsidR="00E642DD"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ind w:firstLineChars="200" w:firstLine="360"/>
              <w:rPr>
                <w:rFonts w:eastAsia="Arial Unicode MS" w:cs="Arial Unicode MS"/>
                <w:sz w:val="18"/>
                <w:szCs w:val="18"/>
                <w:lang w:val="tr-TR"/>
              </w:rPr>
            </w:pPr>
            <w:r>
              <w:rPr>
                <w:rFonts w:eastAsia="Arial Unicode MS" w:cs="Arial Unicode MS"/>
                <w:sz w:val="18"/>
                <w:szCs w:val="18"/>
                <w:lang w:val="tr-TR"/>
              </w:rPr>
              <w:t>Krediler</w:t>
            </w:r>
          </w:p>
        </w:tc>
        <w:tc>
          <w:tcPr>
            <w:tcW w:w="1365" w:type="dxa"/>
            <w:tcBorders>
              <w:top w:val="nil"/>
              <w:left w:val="nil"/>
              <w:bottom w:val="single" w:sz="4" w:space="0" w:color="auto"/>
              <w:right w:val="single" w:sz="4" w:space="0" w:color="auto"/>
            </w:tcBorders>
            <w:noWrap/>
            <w:tcMar>
              <w:bottom w:w="0" w:type="dxa"/>
            </w:tcMar>
            <w:vAlign w:val="bottom"/>
          </w:tcPr>
          <w:p w:rsidR="00371160" w:rsidRDefault="009658B8">
            <w:pPr>
              <w:ind w:right="57"/>
              <w:jc w:val="right"/>
              <w:rPr>
                <w:sz w:val="18"/>
                <w:szCs w:val="18"/>
              </w:rPr>
            </w:pPr>
            <w:r>
              <w:rPr>
                <w:sz w:val="18"/>
                <w:szCs w:val="18"/>
              </w:rPr>
              <w:t>3.722.219</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371160" w:rsidRDefault="009658B8">
            <w:pPr>
              <w:ind w:right="57"/>
              <w:jc w:val="right"/>
              <w:rPr>
                <w:sz w:val="18"/>
                <w:szCs w:val="18"/>
              </w:rPr>
            </w:pPr>
            <w:r>
              <w:rPr>
                <w:sz w:val="18"/>
                <w:szCs w:val="18"/>
              </w:rPr>
              <w:t>1.479</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80.618</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371160" w:rsidRDefault="009658B8">
            <w:pPr>
              <w:ind w:right="57"/>
              <w:jc w:val="right"/>
              <w:rPr>
                <w:sz w:val="18"/>
                <w:szCs w:val="18"/>
              </w:rPr>
            </w:pPr>
            <w:r>
              <w:rPr>
                <w:sz w:val="18"/>
                <w:szCs w:val="18"/>
              </w:rPr>
              <w:t>56.649</w:t>
            </w:r>
          </w:p>
        </w:tc>
      </w:tr>
      <w:tr w:rsidR="00E642DD"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ind w:firstLineChars="200" w:firstLine="360"/>
              <w:rPr>
                <w:rFonts w:eastAsia="Arial Unicode MS" w:cs="Arial Unicode MS"/>
                <w:sz w:val="18"/>
                <w:szCs w:val="18"/>
                <w:lang w:val="tr-TR"/>
              </w:rPr>
            </w:pPr>
            <w:r>
              <w:rPr>
                <w:sz w:val="18"/>
                <w:szCs w:val="18"/>
                <w:lang w:val="tr-TR"/>
              </w:rPr>
              <w:t>Diğer Alacaklar</w:t>
            </w:r>
          </w:p>
        </w:tc>
        <w:tc>
          <w:tcPr>
            <w:tcW w:w="1365" w:type="dxa"/>
            <w:tcBorders>
              <w:top w:val="nil"/>
              <w:left w:val="nil"/>
              <w:bottom w:val="single" w:sz="4" w:space="0" w:color="auto"/>
              <w:right w:val="single" w:sz="4" w:space="0" w:color="auto"/>
            </w:tcBorders>
            <w:noWrap/>
            <w:tcMar>
              <w:bottom w:w="0" w:type="dxa"/>
            </w:tcMar>
            <w:vAlign w:val="bottom"/>
          </w:tcPr>
          <w:p w:rsidR="00371160" w:rsidRDefault="009658B8">
            <w:pPr>
              <w:ind w:right="57"/>
              <w:jc w:val="right"/>
              <w:rPr>
                <w:sz w:val="18"/>
                <w:szCs w:val="18"/>
              </w:rPr>
            </w:pPr>
            <w:r>
              <w:rPr>
                <w:sz w:val="18"/>
                <w:szCs w:val="18"/>
              </w:rPr>
              <w:t>-</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371160" w:rsidRDefault="009658B8">
            <w:pPr>
              <w:ind w:right="57"/>
              <w:jc w:val="right"/>
              <w:rPr>
                <w:sz w:val="18"/>
                <w:szCs w:val="18"/>
              </w:rPr>
            </w:pPr>
            <w:r>
              <w:rPr>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rPr>
                <w:rFonts w:eastAsia="Arial Unicode MS" w:cs="Arial Unicode MS"/>
                <w:b/>
                <w:sz w:val="18"/>
                <w:szCs w:val="18"/>
                <w:lang w:val="tr-TR"/>
              </w:rPr>
            </w:pPr>
            <w:r>
              <w:rPr>
                <w:b/>
                <w:sz w:val="18"/>
                <w:szCs w:val="18"/>
                <w:lang w:val="tr-TR"/>
              </w:rPr>
              <w:t>Orta ve Uzun Vadeli Krediler ve Diğer Alacaklar</w:t>
            </w:r>
          </w:p>
        </w:tc>
        <w:tc>
          <w:tcPr>
            <w:tcW w:w="1365" w:type="dxa"/>
            <w:tcBorders>
              <w:top w:val="nil"/>
              <w:left w:val="nil"/>
              <w:bottom w:val="single" w:sz="4" w:space="0" w:color="auto"/>
              <w:right w:val="single" w:sz="4" w:space="0" w:color="auto"/>
            </w:tcBorders>
            <w:noWrap/>
            <w:vAlign w:val="bottom"/>
          </w:tcPr>
          <w:p w:rsidR="00371160" w:rsidRDefault="009658B8">
            <w:pPr>
              <w:ind w:right="57"/>
              <w:jc w:val="right"/>
              <w:rPr>
                <w:b/>
                <w:sz w:val="18"/>
                <w:szCs w:val="18"/>
              </w:rPr>
            </w:pPr>
            <w:r>
              <w:rPr>
                <w:b/>
                <w:sz w:val="18"/>
                <w:szCs w:val="18"/>
              </w:rPr>
              <w:t>6.178.823</w:t>
            </w:r>
          </w:p>
        </w:tc>
        <w:tc>
          <w:tcPr>
            <w:tcW w:w="1440"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71160" w:rsidRDefault="009658B8">
            <w:pPr>
              <w:ind w:right="57"/>
              <w:jc w:val="right"/>
              <w:rPr>
                <w:b/>
                <w:sz w:val="18"/>
                <w:szCs w:val="18"/>
              </w:rPr>
            </w:pPr>
            <w:r>
              <w:rPr>
                <w:b/>
                <w:sz w:val="18"/>
                <w:szCs w:val="18"/>
              </w:rPr>
              <w:t>1.105</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124.508</w:t>
            </w:r>
          </w:p>
        </w:tc>
        <w:tc>
          <w:tcPr>
            <w:tcW w:w="1418" w:type="dxa"/>
            <w:tcBorders>
              <w:top w:val="nil"/>
              <w:left w:val="nil"/>
              <w:bottom w:val="single" w:sz="4" w:space="0" w:color="auto"/>
              <w:right w:val="single" w:sz="4" w:space="0" w:color="auto"/>
            </w:tcBorders>
            <w:noWrap/>
            <w:tcMar>
              <w:top w:w="0" w:type="dxa"/>
              <w:left w:w="15" w:type="dxa"/>
              <w:bottom w:w="0" w:type="dxa"/>
              <w:right w:w="15" w:type="dxa"/>
            </w:tcMar>
            <w:vAlign w:val="bottom"/>
          </w:tcPr>
          <w:p w:rsidR="00371160" w:rsidRDefault="009658B8">
            <w:pPr>
              <w:ind w:right="57"/>
              <w:jc w:val="right"/>
              <w:rPr>
                <w:b/>
                <w:sz w:val="18"/>
                <w:szCs w:val="18"/>
              </w:rPr>
            </w:pPr>
            <w:r>
              <w:rPr>
                <w:b/>
                <w:sz w:val="18"/>
                <w:szCs w:val="18"/>
              </w:rPr>
              <w:t>645.860</w:t>
            </w:r>
          </w:p>
        </w:tc>
      </w:tr>
      <w:tr w:rsidR="00E642DD"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ind w:firstLineChars="200" w:firstLine="360"/>
              <w:rPr>
                <w:rFonts w:eastAsia="Arial Unicode MS" w:cs="Arial Unicode MS"/>
                <w:sz w:val="18"/>
                <w:szCs w:val="18"/>
                <w:lang w:val="tr-TR"/>
              </w:rPr>
            </w:pPr>
            <w:r>
              <w:rPr>
                <w:rFonts w:eastAsia="Arial Unicode MS" w:cs="Arial Unicode MS"/>
                <w:sz w:val="18"/>
                <w:szCs w:val="18"/>
                <w:lang w:val="tr-TR"/>
              </w:rPr>
              <w:t>Krediler</w:t>
            </w:r>
          </w:p>
        </w:tc>
        <w:tc>
          <w:tcPr>
            <w:tcW w:w="1365" w:type="dxa"/>
            <w:tcBorders>
              <w:top w:val="nil"/>
              <w:left w:val="nil"/>
              <w:bottom w:val="single" w:sz="4" w:space="0" w:color="auto"/>
              <w:right w:val="single" w:sz="4" w:space="0" w:color="auto"/>
            </w:tcBorders>
            <w:noWrap/>
            <w:tcMar>
              <w:bottom w:w="0" w:type="dxa"/>
            </w:tcMar>
            <w:vAlign w:val="bottom"/>
          </w:tcPr>
          <w:p w:rsidR="00371160" w:rsidRDefault="009658B8">
            <w:pPr>
              <w:ind w:right="57"/>
              <w:jc w:val="right"/>
              <w:rPr>
                <w:sz w:val="18"/>
                <w:szCs w:val="18"/>
              </w:rPr>
            </w:pPr>
            <w:r>
              <w:rPr>
                <w:sz w:val="18"/>
                <w:szCs w:val="18"/>
              </w:rPr>
              <w:t>6.178.823</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371160" w:rsidRDefault="009658B8">
            <w:pPr>
              <w:ind w:right="57"/>
              <w:jc w:val="right"/>
              <w:rPr>
                <w:sz w:val="18"/>
                <w:szCs w:val="18"/>
              </w:rPr>
            </w:pPr>
            <w:r>
              <w:rPr>
                <w:sz w:val="18"/>
                <w:szCs w:val="18"/>
              </w:rPr>
              <w:t>1.105</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124.508</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371160" w:rsidRDefault="009658B8">
            <w:pPr>
              <w:ind w:right="57"/>
              <w:jc w:val="right"/>
              <w:rPr>
                <w:sz w:val="18"/>
                <w:szCs w:val="18"/>
              </w:rPr>
            </w:pPr>
            <w:r>
              <w:rPr>
                <w:sz w:val="18"/>
                <w:szCs w:val="18"/>
              </w:rPr>
              <w:t>645.860</w:t>
            </w:r>
          </w:p>
        </w:tc>
      </w:tr>
      <w:tr w:rsidR="004713D3" w:rsidRPr="00872466" w:rsidTr="008A3094">
        <w:trPr>
          <w:trHeight w:val="284"/>
        </w:trPr>
        <w:tc>
          <w:tcPr>
            <w:tcW w:w="3855" w:type="dxa"/>
            <w:tcBorders>
              <w:top w:val="nil"/>
              <w:left w:val="single" w:sz="4" w:space="0" w:color="auto"/>
              <w:bottom w:val="single" w:sz="4" w:space="0" w:color="auto"/>
              <w:right w:val="single" w:sz="4" w:space="0" w:color="auto"/>
            </w:tcBorders>
            <w:vAlign w:val="bottom"/>
          </w:tcPr>
          <w:p w:rsidR="00371160" w:rsidRDefault="009658B8">
            <w:pPr>
              <w:ind w:firstLineChars="200" w:firstLine="360"/>
              <w:rPr>
                <w:rFonts w:eastAsia="Arial Unicode MS" w:cs="Arial Unicode MS"/>
                <w:sz w:val="18"/>
                <w:szCs w:val="18"/>
                <w:lang w:val="tr-TR"/>
              </w:rPr>
            </w:pPr>
            <w:r>
              <w:rPr>
                <w:sz w:val="18"/>
                <w:szCs w:val="18"/>
                <w:lang w:val="tr-TR"/>
              </w:rPr>
              <w:t>Diğer Alacaklar</w:t>
            </w:r>
          </w:p>
        </w:tc>
        <w:tc>
          <w:tcPr>
            <w:tcW w:w="1365" w:type="dxa"/>
            <w:tcBorders>
              <w:top w:val="nil"/>
              <w:left w:val="nil"/>
              <w:bottom w:val="single" w:sz="4" w:space="0" w:color="auto"/>
              <w:right w:val="single" w:sz="4" w:space="0" w:color="auto"/>
            </w:tcBorders>
            <w:noWrap/>
            <w:tcMar>
              <w:bottom w:w="0" w:type="dxa"/>
            </w:tcMar>
            <w:vAlign w:val="bottom"/>
          </w:tcPr>
          <w:p w:rsidR="00371160" w:rsidRDefault="009658B8">
            <w:pPr>
              <w:ind w:right="57"/>
              <w:jc w:val="right"/>
              <w:rPr>
                <w:sz w:val="18"/>
                <w:szCs w:val="18"/>
              </w:rPr>
            </w:pPr>
            <w:r>
              <w:rPr>
                <w:sz w:val="18"/>
                <w:szCs w:val="18"/>
              </w:rPr>
              <w:t>-</w:t>
            </w:r>
          </w:p>
        </w:tc>
        <w:tc>
          <w:tcPr>
            <w:tcW w:w="1440" w:type="dxa"/>
            <w:tcBorders>
              <w:top w:val="nil"/>
              <w:left w:val="nil"/>
              <w:bottom w:val="single" w:sz="4" w:space="0" w:color="auto"/>
              <w:right w:val="single" w:sz="4" w:space="0" w:color="auto"/>
            </w:tcBorders>
            <w:noWrap/>
            <w:tcMar>
              <w:top w:w="15" w:type="dxa"/>
              <w:left w:w="360" w:type="dxa"/>
              <w:bottom w:w="0" w:type="dxa"/>
              <w:right w:w="15" w:type="dxa"/>
            </w:tcMar>
            <w:vAlign w:val="bottom"/>
          </w:tcPr>
          <w:p w:rsidR="00371160" w:rsidRDefault="009658B8">
            <w:pPr>
              <w:ind w:right="57"/>
              <w:jc w:val="right"/>
              <w:rPr>
                <w:sz w:val="18"/>
                <w:szCs w:val="18"/>
              </w:rPr>
            </w:pPr>
            <w:r>
              <w:rPr>
                <w:sz w:val="18"/>
                <w:szCs w:val="18"/>
              </w:rPr>
              <w:t>-</w:t>
            </w:r>
          </w:p>
        </w:tc>
        <w:tc>
          <w:tcPr>
            <w:tcW w:w="144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tcBorders>
              <w:top w:val="nil"/>
              <w:left w:val="nil"/>
              <w:bottom w:val="single" w:sz="4" w:space="0" w:color="auto"/>
              <w:right w:val="single" w:sz="4" w:space="0" w:color="auto"/>
            </w:tcBorders>
            <w:noWrap/>
            <w:tcMar>
              <w:top w:w="15" w:type="dxa"/>
              <w:bottom w:w="0" w:type="dxa"/>
              <w:right w:w="15" w:type="dxa"/>
            </w:tcMar>
            <w:vAlign w:val="bottom"/>
          </w:tcPr>
          <w:p w:rsidR="00371160" w:rsidRDefault="009658B8">
            <w:pPr>
              <w:ind w:right="57"/>
              <w:jc w:val="right"/>
              <w:rPr>
                <w:sz w:val="18"/>
                <w:szCs w:val="18"/>
              </w:rPr>
            </w:pPr>
            <w:r>
              <w:rPr>
                <w:sz w:val="18"/>
                <w:szCs w:val="18"/>
              </w:rPr>
              <w:t>-</w:t>
            </w:r>
          </w:p>
        </w:tc>
      </w:tr>
    </w:tbl>
    <w:p w:rsidR="00371160" w:rsidRDefault="00371160">
      <w:pPr>
        <w:pStyle w:val="BodyTextIndent"/>
        <w:tabs>
          <w:tab w:val="num" w:pos="720"/>
          <w:tab w:val="left" w:pos="1080"/>
        </w:tabs>
        <w:spacing w:line="233" w:lineRule="auto"/>
        <w:ind w:right="512" w:firstLine="0"/>
      </w:pPr>
    </w:p>
    <w:p w:rsidR="00371160" w:rsidRDefault="009658B8">
      <w:pPr>
        <w:tabs>
          <w:tab w:val="left" w:pos="720"/>
        </w:tabs>
        <w:spacing w:line="216" w:lineRule="auto"/>
        <w:ind w:left="720" w:hanging="720"/>
        <w:rPr>
          <w:b/>
          <w:bCs/>
          <w:sz w:val="22"/>
          <w:szCs w:val="22"/>
          <w:lang w:val="tr-TR"/>
        </w:rPr>
      </w:pPr>
      <w:r>
        <w:rPr>
          <w:b/>
          <w:bCs/>
          <w:sz w:val="22"/>
          <w:szCs w:val="22"/>
          <w:lang w:val="tr-TR"/>
        </w:rPr>
        <w:br w:type="page"/>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399"/>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rPr>
          <w:b/>
          <w:bCs/>
          <w:sz w:val="22"/>
          <w:szCs w:val="22"/>
          <w:lang w:val="tr-TR"/>
        </w:rPr>
      </w:pPr>
    </w:p>
    <w:p w:rsidR="00371160" w:rsidRDefault="009658B8">
      <w:pPr>
        <w:tabs>
          <w:tab w:val="left" w:pos="567"/>
        </w:tabs>
        <w:spacing w:line="216" w:lineRule="auto"/>
        <w:jc w:val="both"/>
        <w:rPr>
          <w:b/>
          <w:iCs/>
          <w:sz w:val="22"/>
          <w:szCs w:val="22"/>
          <w:lang w:val="tr-TR"/>
        </w:rPr>
      </w:pPr>
      <w:r>
        <w:rPr>
          <w:b/>
          <w:iCs/>
          <w:sz w:val="22"/>
          <w:szCs w:val="22"/>
          <w:lang w:val="tr-TR"/>
        </w:rPr>
        <w:t xml:space="preserve">I.       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spacing w:line="216" w:lineRule="auto"/>
        <w:ind w:left="540" w:hanging="540"/>
        <w:jc w:val="both"/>
        <w:rPr>
          <w:b/>
          <w:iCs/>
          <w:sz w:val="22"/>
          <w:szCs w:val="22"/>
          <w:lang w:val="tr-TR"/>
        </w:rPr>
      </w:pPr>
    </w:p>
    <w:p w:rsidR="00371160" w:rsidRDefault="009658B8">
      <w:pPr>
        <w:pStyle w:val="BodyTextIndent"/>
        <w:tabs>
          <w:tab w:val="left" w:pos="567"/>
        </w:tabs>
        <w:spacing w:line="233" w:lineRule="auto"/>
        <w:ind w:right="512" w:firstLine="0"/>
        <w:rPr>
          <w:b/>
          <w:bCs/>
          <w:sz w:val="22"/>
          <w:szCs w:val="22"/>
        </w:rPr>
      </w:pPr>
      <w:r>
        <w:rPr>
          <w:b/>
          <w:bCs/>
          <w:sz w:val="22"/>
          <w:szCs w:val="22"/>
        </w:rPr>
        <w:t>5.</w:t>
      </w:r>
      <w:r>
        <w:rPr>
          <w:b/>
          <w:bCs/>
          <w:sz w:val="22"/>
          <w:szCs w:val="22"/>
        </w:rPr>
        <w:tab/>
        <w:t>Kredilere İlişkin Açıklamalar (devamı)</w:t>
      </w:r>
    </w:p>
    <w:p w:rsidR="00371160" w:rsidRDefault="00371160">
      <w:pPr>
        <w:pStyle w:val="BodyTextIndent"/>
        <w:tabs>
          <w:tab w:val="left" w:pos="1080"/>
        </w:tabs>
        <w:spacing w:line="233" w:lineRule="auto"/>
        <w:ind w:right="512" w:firstLine="0"/>
        <w:rPr>
          <w:b/>
          <w:bCs/>
          <w:sz w:val="22"/>
          <w:szCs w:val="22"/>
        </w:rPr>
      </w:pPr>
    </w:p>
    <w:p w:rsidR="00371160" w:rsidRDefault="009658B8">
      <w:pPr>
        <w:pStyle w:val="BodyTextIndent"/>
        <w:spacing w:line="233" w:lineRule="auto"/>
        <w:ind w:left="567" w:hanging="567"/>
        <w:rPr>
          <w:b/>
          <w:sz w:val="22"/>
          <w:szCs w:val="22"/>
        </w:rPr>
      </w:pPr>
      <w:r>
        <w:rPr>
          <w:b/>
          <w:bCs/>
          <w:sz w:val="22"/>
          <w:szCs w:val="22"/>
        </w:rPr>
        <w:t>5.4.</w:t>
      </w:r>
      <w:r>
        <w:rPr>
          <w:b/>
          <w:bCs/>
          <w:sz w:val="22"/>
          <w:szCs w:val="22"/>
        </w:rPr>
        <w:tab/>
        <w:t>Tüketici Kredileri, Bireysel Kredi Kartları, Personel Kredileri ve Personel Kredi Kartlarına İlişkin Bilgiler:</w:t>
      </w:r>
    </w:p>
    <w:p w:rsidR="00371160" w:rsidRDefault="00371160">
      <w:pPr>
        <w:pStyle w:val="BodyTextIndent"/>
        <w:spacing w:line="233" w:lineRule="auto"/>
        <w:ind w:left="567" w:hanging="567"/>
        <w:rPr>
          <w:b/>
          <w:bCs/>
          <w:sz w:val="20"/>
          <w:szCs w:val="20"/>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85"/>
        <w:gridCol w:w="2080"/>
        <w:gridCol w:w="2080"/>
        <w:gridCol w:w="2080"/>
      </w:tblGrid>
      <w:tr w:rsidR="00A84576" w:rsidRPr="00872466" w:rsidTr="002228F5">
        <w:trPr>
          <w:trHeight w:val="189"/>
        </w:trPr>
        <w:tc>
          <w:tcPr>
            <w:tcW w:w="3285" w:type="dxa"/>
            <w:noWrap/>
            <w:tcMar>
              <w:top w:w="15" w:type="dxa"/>
              <w:left w:w="15" w:type="dxa"/>
              <w:bottom w:w="0" w:type="dxa"/>
              <w:right w:w="15" w:type="dxa"/>
            </w:tcMar>
            <w:vAlign w:val="center"/>
          </w:tcPr>
          <w:p w:rsidR="00371160" w:rsidRDefault="00371160">
            <w:pPr>
              <w:jc w:val="both"/>
              <w:rPr>
                <w:rFonts w:eastAsia="Arial Unicode MS"/>
                <w:sz w:val="18"/>
                <w:szCs w:val="18"/>
                <w:lang w:val="tr-TR"/>
              </w:rPr>
            </w:pPr>
          </w:p>
        </w:tc>
        <w:tc>
          <w:tcPr>
            <w:tcW w:w="2080" w:type="dxa"/>
            <w:noWrap/>
            <w:tcMar>
              <w:top w:w="15" w:type="dxa"/>
              <w:left w:w="15" w:type="dxa"/>
              <w:bottom w:w="0" w:type="dxa"/>
              <w:right w:w="15" w:type="dxa"/>
            </w:tcMar>
            <w:vAlign w:val="center"/>
          </w:tcPr>
          <w:p w:rsidR="00371160" w:rsidRDefault="009658B8">
            <w:pPr>
              <w:jc w:val="center"/>
              <w:rPr>
                <w:rFonts w:eastAsia="Arial Unicode MS"/>
                <w:sz w:val="18"/>
                <w:szCs w:val="18"/>
                <w:lang w:val="tr-TR"/>
              </w:rPr>
            </w:pPr>
            <w:r>
              <w:rPr>
                <w:sz w:val="18"/>
                <w:szCs w:val="18"/>
                <w:lang w:val="tr-TR"/>
              </w:rPr>
              <w:t>Kısa Vadeli</w:t>
            </w:r>
          </w:p>
        </w:tc>
        <w:tc>
          <w:tcPr>
            <w:tcW w:w="2080" w:type="dxa"/>
            <w:noWrap/>
            <w:tcMar>
              <w:top w:w="15" w:type="dxa"/>
              <w:left w:w="15" w:type="dxa"/>
              <w:bottom w:w="0" w:type="dxa"/>
              <w:right w:w="15" w:type="dxa"/>
            </w:tcMar>
            <w:vAlign w:val="center"/>
          </w:tcPr>
          <w:p w:rsidR="00371160" w:rsidRDefault="009658B8">
            <w:pPr>
              <w:jc w:val="center"/>
              <w:rPr>
                <w:rFonts w:eastAsia="Arial Unicode MS"/>
                <w:sz w:val="18"/>
                <w:szCs w:val="18"/>
                <w:lang w:val="tr-TR"/>
              </w:rPr>
            </w:pPr>
            <w:r>
              <w:rPr>
                <w:sz w:val="18"/>
                <w:szCs w:val="18"/>
                <w:lang w:val="tr-TR"/>
              </w:rPr>
              <w:t>Orta ve Uzun Vadeli</w:t>
            </w:r>
          </w:p>
        </w:tc>
        <w:tc>
          <w:tcPr>
            <w:tcW w:w="2080" w:type="dxa"/>
            <w:noWrap/>
            <w:tcMar>
              <w:top w:w="15" w:type="dxa"/>
              <w:left w:w="15" w:type="dxa"/>
              <w:bottom w:w="0" w:type="dxa"/>
              <w:right w:w="15" w:type="dxa"/>
            </w:tcMar>
            <w:vAlign w:val="center"/>
          </w:tcPr>
          <w:p w:rsidR="00371160" w:rsidRDefault="009658B8">
            <w:pPr>
              <w:jc w:val="center"/>
              <w:rPr>
                <w:rFonts w:eastAsia="Arial Unicode MS"/>
                <w:sz w:val="18"/>
                <w:szCs w:val="18"/>
                <w:lang w:val="tr-TR"/>
              </w:rPr>
            </w:pPr>
            <w:r>
              <w:rPr>
                <w:sz w:val="18"/>
                <w:szCs w:val="18"/>
                <w:lang w:val="tr-TR"/>
              </w:rPr>
              <w:t>Toplam</w:t>
            </w:r>
          </w:p>
        </w:tc>
      </w:tr>
      <w:tr w:rsidR="00E642DD" w:rsidRPr="00872466" w:rsidTr="002228F5">
        <w:trPr>
          <w:trHeight w:val="145"/>
        </w:trPr>
        <w:tc>
          <w:tcPr>
            <w:tcW w:w="3285" w:type="dxa"/>
            <w:noWrap/>
            <w:tcMar>
              <w:top w:w="15" w:type="dxa"/>
              <w:left w:w="15" w:type="dxa"/>
              <w:bottom w:w="0" w:type="dxa"/>
              <w:right w:w="15" w:type="dxa"/>
            </w:tcMar>
            <w:vAlign w:val="center"/>
          </w:tcPr>
          <w:p w:rsidR="00371160" w:rsidRDefault="009658B8">
            <w:pPr>
              <w:rPr>
                <w:rFonts w:eastAsia="Arial Unicode MS"/>
                <w:b/>
                <w:sz w:val="18"/>
                <w:szCs w:val="18"/>
                <w:lang w:val="tr-TR"/>
              </w:rPr>
            </w:pPr>
            <w:r>
              <w:rPr>
                <w:b/>
                <w:sz w:val="18"/>
                <w:szCs w:val="18"/>
                <w:lang w:val="tr-TR"/>
              </w:rPr>
              <w:t>Tüketici Kredileri-TP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4.811</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909.435</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914.246</w:t>
            </w:r>
          </w:p>
        </w:tc>
      </w:tr>
      <w:tr w:rsidR="00E642DD" w:rsidRPr="00872466" w:rsidTr="002228F5">
        <w:trPr>
          <w:trHeight w:val="128"/>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1.376</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830.757</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832.133</w:t>
            </w:r>
          </w:p>
        </w:tc>
      </w:tr>
      <w:tr w:rsidR="00E642DD" w:rsidRPr="00872466" w:rsidTr="002228F5">
        <w:trPr>
          <w:trHeight w:val="85"/>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384</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71.339</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71.723</w:t>
            </w:r>
          </w:p>
        </w:tc>
      </w:tr>
      <w:tr w:rsidR="00E642DD" w:rsidRPr="00872466" w:rsidTr="002228F5">
        <w:trPr>
          <w:trHeight w:val="68"/>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553</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7.339</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7.892</w:t>
            </w:r>
          </w:p>
        </w:tc>
      </w:tr>
      <w:tr w:rsidR="00E642DD" w:rsidRPr="00872466" w:rsidTr="002228F5">
        <w:trPr>
          <w:trHeight w:val="205"/>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Diğer </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2.498</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2.498</w:t>
            </w:r>
          </w:p>
        </w:tc>
      </w:tr>
      <w:tr w:rsidR="00E642DD" w:rsidRPr="00872466" w:rsidTr="002228F5">
        <w:trPr>
          <w:trHeight w:val="161"/>
        </w:trPr>
        <w:tc>
          <w:tcPr>
            <w:tcW w:w="3285" w:type="dxa"/>
            <w:noWrap/>
            <w:tcMar>
              <w:top w:w="15" w:type="dxa"/>
              <w:left w:w="15" w:type="dxa"/>
              <w:bottom w:w="0" w:type="dxa"/>
              <w:right w:w="15" w:type="dxa"/>
            </w:tcMar>
            <w:vAlign w:val="center"/>
          </w:tcPr>
          <w:p w:rsidR="00371160" w:rsidRDefault="009658B8">
            <w:pPr>
              <w:rPr>
                <w:rFonts w:eastAsia="Arial Unicode MS"/>
                <w:b/>
                <w:sz w:val="18"/>
                <w:szCs w:val="18"/>
                <w:lang w:val="tr-TR"/>
              </w:rPr>
            </w:pPr>
            <w:r>
              <w:rPr>
                <w:b/>
                <w:sz w:val="18"/>
                <w:szCs w:val="18"/>
                <w:lang w:val="tr-TR"/>
              </w:rPr>
              <w:t>Tüketici Kredileri-Dövize Endeksli</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8.514</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8.514</w:t>
            </w:r>
          </w:p>
        </w:tc>
      </w:tr>
      <w:tr w:rsidR="00E642DD" w:rsidRPr="00872466" w:rsidTr="002228F5">
        <w:trPr>
          <w:trHeight w:val="130"/>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8.090</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8.090</w:t>
            </w:r>
          </w:p>
        </w:tc>
      </w:tr>
      <w:tr w:rsidR="00E642DD" w:rsidRPr="00872466" w:rsidTr="002228F5">
        <w:trPr>
          <w:trHeight w:val="101"/>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363</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363</w:t>
            </w:r>
          </w:p>
        </w:tc>
      </w:tr>
      <w:tr w:rsidR="00E642DD" w:rsidRPr="00872466" w:rsidTr="002228F5">
        <w:trPr>
          <w:trHeight w:val="71"/>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61</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61</w:t>
            </w:r>
          </w:p>
        </w:tc>
      </w:tr>
      <w:tr w:rsidR="00E642DD" w:rsidRPr="00872466" w:rsidTr="002228F5">
        <w:trPr>
          <w:trHeight w:val="220"/>
        </w:trPr>
        <w:tc>
          <w:tcPr>
            <w:tcW w:w="3285" w:type="dxa"/>
            <w:noWrap/>
            <w:tcMar>
              <w:top w:w="15" w:type="dxa"/>
              <w:left w:w="15" w:type="dxa"/>
              <w:bottom w:w="0" w:type="dxa"/>
              <w:right w:w="15" w:type="dxa"/>
            </w:tcMar>
            <w:vAlign w:val="center"/>
          </w:tcPr>
          <w:p w:rsidR="00371160" w:rsidRDefault="009658B8">
            <w:pPr>
              <w:rPr>
                <w:rFonts w:eastAsia="Arial Unicode MS"/>
                <w:sz w:val="18"/>
                <w:szCs w:val="18"/>
                <w:lang w:val="tr-TR"/>
              </w:rPr>
            </w:pPr>
            <w:r>
              <w:rPr>
                <w:sz w:val="18"/>
                <w:szCs w:val="18"/>
                <w:lang w:val="tr-TR"/>
              </w:rPr>
              <w:t xml:space="preserve">    Diğer </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63"/>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Tüketici Kredileri-YP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118"/>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03"/>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239"/>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66"/>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Diğer </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37"/>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Bireysel Kredi Kartları-TP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696.497</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9.928</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706.425</w:t>
            </w:r>
          </w:p>
        </w:tc>
      </w:tr>
      <w:tr w:rsidR="00E642DD" w:rsidRPr="00872466" w:rsidTr="002228F5">
        <w:trPr>
          <w:trHeight w:val="106"/>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Taksitli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145.939</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9.928</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155.867</w:t>
            </w:r>
          </w:p>
        </w:tc>
      </w:tr>
      <w:tr w:rsidR="00E642DD" w:rsidRPr="00872466" w:rsidTr="002228F5">
        <w:trPr>
          <w:trHeight w:val="77"/>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Taksitsiz</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550.558</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550.558</w:t>
            </w:r>
          </w:p>
        </w:tc>
      </w:tr>
      <w:tr w:rsidR="00E642DD" w:rsidRPr="00872466" w:rsidTr="002228F5">
        <w:trPr>
          <w:trHeight w:val="227"/>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Bireysel Kredi Kartları-YP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168"/>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Taksitli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25"/>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Taksitsiz</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09"/>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Personel Kredileri-TP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123</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7.394</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7.517</w:t>
            </w:r>
          </w:p>
        </w:tc>
      </w:tr>
      <w:tr w:rsidR="00E642DD" w:rsidRPr="00872466" w:rsidTr="002228F5">
        <w:trPr>
          <w:trHeight w:val="64"/>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19</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3.717</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3.736</w:t>
            </w:r>
          </w:p>
        </w:tc>
      </w:tr>
      <w:tr w:rsidR="00E642DD" w:rsidRPr="00872466" w:rsidTr="002228F5">
        <w:trPr>
          <w:trHeight w:val="62"/>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71</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3.311</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3.382</w:t>
            </w:r>
          </w:p>
        </w:tc>
      </w:tr>
      <w:tr w:rsidR="00E642DD" w:rsidRPr="00872466" w:rsidTr="002228F5">
        <w:trPr>
          <w:trHeight w:val="184"/>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33</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366</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399</w:t>
            </w:r>
          </w:p>
        </w:tc>
      </w:tr>
      <w:tr w:rsidR="00E642DD" w:rsidRPr="00872466" w:rsidTr="002228F5">
        <w:trPr>
          <w:trHeight w:val="169"/>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Diğer</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25"/>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Personel Kredileri-Dövize Endeksli</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52</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52</w:t>
            </w:r>
          </w:p>
        </w:tc>
      </w:tr>
      <w:tr w:rsidR="00E642DD" w:rsidRPr="00872466" w:rsidTr="002228F5">
        <w:trPr>
          <w:trHeight w:val="108"/>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52</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52</w:t>
            </w:r>
          </w:p>
        </w:tc>
      </w:tr>
      <w:tr w:rsidR="00E642DD" w:rsidRPr="00872466" w:rsidTr="002228F5">
        <w:trPr>
          <w:trHeight w:val="65"/>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229"/>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56"/>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Diğer</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13"/>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Personel Kredileri-YP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96"/>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Konut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62"/>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Taşıt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217"/>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İhtiyaç Kredisi</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44"/>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Diğer</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29"/>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Personel Kredi Kartları-TP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2.241</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60</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2.301</w:t>
            </w:r>
          </w:p>
        </w:tc>
      </w:tr>
      <w:tr w:rsidR="00E642DD" w:rsidRPr="00872466" w:rsidTr="002228F5">
        <w:trPr>
          <w:trHeight w:val="85"/>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Taksitli </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1.415</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60</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1.475</w:t>
            </w:r>
          </w:p>
        </w:tc>
      </w:tr>
      <w:tr w:rsidR="00E642DD" w:rsidRPr="00872466" w:rsidTr="002228F5">
        <w:trPr>
          <w:trHeight w:val="68"/>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Taksitsiz</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826</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826</w:t>
            </w:r>
          </w:p>
        </w:tc>
      </w:tr>
      <w:tr w:rsidR="00E642DD" w:rsidRPr="00872466" w:rsidTr="002228F5">
        <w:trPr>
          <w:trHeight w:val="205"/>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Personel Kredi Kartları-YP</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160"/>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Taksitli </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31"/>
        </w:trPr>
        <w:tc>
          <w:tcPr>
            <w:tcW w:w="3285" w:type="dxa"/>
            <w:noWrap/>
            <w:tcMar>
              <w:top w:w="15" w:type="dxa"/>
              <w:left w:w="15" w:type="dxa"/>
              <w:bottom w:w="0" w:type="dxa"/>
              <w:right w:w="15" w:type="dxa"/>
            </w:tcMar>
            <w:vAlign w:val="center"/>
          </w:tcPr>
          <w:p w:rsidR="00371160" w:rsidRDefault="009658B8">
            <w:pPr>
              <w:rPr>
                <w:sz w:val="18"/>
                <w:szCs w:val="18"/>
                <w:lang w:val="tr-TR"/>
              </w:rPr>
            </w:pPr>
            <w:r>
              <w:rPr>
                <w:sz w:val="18"/>
                <w:szCs w:val="18"/>
                <w:lang w:val="tr-TR"/>
              </w:rPr>
              <w:t xml:space="preserve">    Taksitsiz</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E642DD" w:rsidRPr="00872466" w:rsidTr="002228F5">
        <w:trPr>
          <w:trHeight w:val="101"/>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Kredili Mevduat Hesabı-TP (Gerçek Kişi)</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250"/>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Kredili Mevduat Hesabı-YP (Gerçek Kişi)</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E642DD" w:rsidRPr="00872466" w:rsidTr="002228F5">
        <w:trPr>
          <w:trHeight w:val="165"/>
        </w:trPr>
        <w:tc>
          <w:tcPr>
            <w:tcW w:w="3285"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 xml:space="preserve">Toplam </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703.672</w:t>
            </w:r>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935.</w:t>
            </w:r>
            <w:del w:id="1501" w:author="Gülşah Tuba Ünlü (Open)&#10;" w:date="2011-02-11T23:24:00Z">
              <w:r>
                <w:rPr>
                  <w:b/>
                  <w:sz w:val="18"/>
                  <w:szCs w:val="18"/>
                </w:rPr>
                <w:delText>384</w:delText>
              </w:r>
            </w:del>
            <w:ins w:id="1502" w:author="Gülşah Tuba Ünlü (Open)&#10;" w:date="2011-02-11T23:24:00Z">
              <w:r>
                <w:rPr>
                  <w:b/>
                  <w:sz w:val="18"/>
                  <w:szCs w:val="18"/>
                </w:rPr>
                <w:t>383</w:t>
              </w:r>
            </w:ins>
          </w:p>
        </w:tc>
        <w:tc>
          <w:tcPr>
            <w:tcW w:w="208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1.639.055</w:t>
            </w:r>
          </w:p>
        </w:tc>
      </w:tr>
    </w:tbl>
    <w:p w:rsidR="00371160" w:rsidRDefault="009658B8">
      <w:pPr>
        <w:tabs>
          <w:tab w:val="left" w:pos="9075"/>
        </w:tabs>
        <w:spacing w:line="216" w:lineRule="auto"/>
        <w:rPr>
          <w:b/>
          <w:bCs/>
          <w:sz w:val="22"/>
          <w:szCs w:val="22"/>
          <w:lang w:val="tr-TR"/>
        </w:rPr>
      </w:pPr>
      <w:r>
        <w:rPr>
          <w:b/>
          <w:bCs/>
          <w:sz w:val="22"/>
          <w:szCs w:val="22"/>
          <w:lang w:val="tr-TR"/>
        </w:rPr>
        <w:tab/>
      </w:r>
    </w:p>
    <w:p w:rsidR="00371160" w:rsidRDefault="009658B8">
      <w:pPr>
        <w:tabs>
          <w:tab w:val="left" w:pos="720"/>
        </w:tabs>
        <w:spacing w:line="216" w:lineRule="auto"/>
        <w:ind w:left="720" w:hanging="720"/>
        <w:rPr>
          <w:b/>
          <w:bCs/>
          <w:sz w:val="22"/>
          <w:szCs w:val="22"/>
          <w:lang w:val="tr-TR"/>
        </w:rPr>
      </w:pPr>
      <w:r>
        <w:rPr>
          <w:b/>
          <w:bCs/>
          <w:sz w:val="22"/>
          <w:szCs w:val="22"/>
          <w:lang w:val="tr-TR"/>
        </w:rPr>
        <w:br w:type="page"/>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540"/>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tabs>
          <w:tab w:val="left" w:pos="567"/>
        </w:tabs>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 (devamı)</w:t>
      </w:r>
    </w:p>
    <w:p w:rsidR="00371160" w:rsidRDefault="00371160">
      <w:pPr>
        <w:spacing w:line="216" w:lineRule="auto"/>
        <w:ind w:left="540" w:hanging="540"/>
        <w:jc w:val="both"/>
        <w:rPr>
          <w:b/>
          <w:iCs/>
          <w:sz w:val="22"/>
          <w:szCs w:val="22"/>
          <w:lang w:val="tr-TR"/>
        </w:rPr>
      </w:pPr>
    </w:p>
    <w:p w:rsidR="00371160" w:rsidRDefault="009658B8">
      <w:pPr>
        <w:pStyle w:val="BodyTextIndent"/>
        <w:tabs>
          <w:tab w:val="left" w:pos="567"/>
          <w:tab w:val="left" w:pos="720"/>
        </w:tabs>
        <w:spacing w:line="233" w:lineRule="auto"/>
        <w:ind w:right="512" w:firstLine="0"/>
        <w:rPr>
          <w:b/>
          <w:bCs/>
          <w:sz w:val="22"/>
          <w:szCs w:val="22"/>
        </w:rPr>
      </w:pPr>
      <w:r>
        <w:rPr>
          <w:b/>
          <w:bCs/>
          <w:sz w:val="22"/>
          <w:szCs w:val="22"/>
        </w:rPr>
        <w:t>5.      Kredilere İlişkin Açıklamalar (devamı)</w:t>
      </w:r>
    </w:p>
    <w:p w:rsidR="00371160" w:rsidRDefault="00371160">
      <w:pPr>
        <w:pStyle w:val="BodyTextIndent"/>
        <w:tabs>
          <w:tab w:val="num" w:pos="720"/>
          <w:tab w:val="left" w:pos="1080"/>
        </w:tabs>
        <w:spacing w:line="233" w:lineRule="auto"/>
        <w:ind w:right="512" w:firstLine="0"/>
        <w:rPr>
          <w:b/>
          <w:sz w:val="22"/>
          <w:szCs w:val="22"/>
        </w:rPr>
      </w:pPr>
    </w:p>
    <w:p w:rsidR="00371160" w:rsidRDefault="009658B8">
      <w:pPr>
        <w:pStyle w:val="BodyTextIndent"/>
        <w:spacing w:line="233" w:lineRule="auto"/>
        <w:ind w:left="540" w:right="512" w:hanging="540"/>
        <w:rPr>
          <w:b/>
          <w:sz w:val="22"/>
          <w:szCs w:val="22"/>
        </w:rPr>
      </w:pPr>
      <w:r>
        <w:rPr>
          <w:b/>
          <w:sz w:val="22"/>
          <w:szCs w:val="22"/>
        </w:rPr>
        <w:t>5.5.</w:t>
      </w:r>
      <w:r>
        <w:rPr>
          <w:b/>
          <w:sz w:val="22"/>
          <w:szCs w:val="22"/>
        </w:rPr>
        <w:tab/>
        <w:t>Taksitli Ticari Krediler</w:t>
      </w:r>
      <w:r>
        <w:rPr>
          <w:rFonts w:eastAsia="Arial Unicode MS"/>
          <w:b/>
          <w:sz w:val="22"/>
          <w:szCs w:val="22"/>
        </w:rPr>
        <w:t xml:space="preserve"> ve Kurumsal Kredi Kartlarına İlişkin Bilgiler:</w:t>
      </w:r>
    </w:p>
    <w:p w:rsidR="00371160" w:rsidRDefault="00371160">
      <w:pPr>
        <w:ind w:firstLine="720"/>
        <w:jc w:val="both"/>
        <w:rPr>
          <w:rFonts w:eastAsia="Arial Unicode MS"/>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29"/>
        <w:gridCol w:w="2032"/>
        <w:gridCol w:w="2032"/>
        <w:gridCol w:w="2032"/>
      </w:tblGrid>
      <w:tr w:rsidR="00A84576" w:rsidRPr="00872466" w:rsidTr="002228F5">
        <w:trPr>
          <w:trHeight w:val="211"/>
        </w:trPr>
        <w:tc>
          <w:tcPr>
            <w:tcW w:w="3429" w:type="dxa"/>
            <w:noWrap/>
            <w:tcMar>
              <w:top w:w="15" w:type="dxa"/>
              <w:left w:w="15" w:type="dxa"/>
              <w:bottom w:w="0" w:type="dxa"/>
              <w:right w:w="15" w:type="dxa"/>
            </w:tcMar>
            <w:vAlign w:val="center"/>
          </w:tcPr>
          <w:p w:rsidR="00371160" w:rsidRDefault="00371160">
            <w:pPr>
              <w:ind w:left="360"/>
              <w:jc w:val="both"/>
              <w:rPr>
                <w:sz w:val="18"/>
                <w:szCs w:val="18"/>
                <w:lang w:val="tr-TR"/>
              </w:rPr>
            </w:pPr>
          </w:p>
        </w:tc>
        <w:tc>
          <w:tcPr>
            <w:tcW w:w="2032" w:type="dxa"/>
            <w:noWrap/>
            <w:tcMar>
              <w:top w:w="15" w:type="dxa"/>
              <w:left w:w="15" w:type="dxa"/>
              <w:bottom w:w="0" w:type="dxa"/>
              <w:right w:w="15" w:type="dxa"/>
            </w:tcMar>
            <w:vAlign w:val="center"/>
          </w:tcPr>
          <w:p w:rsidR="00371160" w:rsidRDefault="009658B8">
            <w:pPr>
              <w:jc w:val="center"/>
              <w:outlineLvl w:val="7"/>
              <w:rPr>
                <w:rFonts w:eastAsia="Arial Unicode MS"/>
                <w:sz w:val="18"/>
                <w:szCs w:val="18"/>
                <w:lang w:val="tr-TR"/>
              </w:rPr>
            </w:pPr>
            <w:r>
              <w:rPr>
                <w:sz w:val="18"/>
                <w:szCs w:val="18"/>
                <w:lang w:val="tr-TR"/>
              </w:rPr>
              <w:t>Kısa Vadeli</w:t>
            </w:r>
          </w:p>
        </w:tc>
        <w:tc>
          <w:tcPr>
            <w:tcW w:w="2032" w:type="dxa"/>
            <w:noWrap/>
            <w:tcMar>
              <w:top w:w="15" w:type="dxa"/>
              <w:left w:w="15" w:type="dxa"/>
              <w:bottom w:w="0" w:type="dxa"/>
              <w:right w:w="15" w:type="dxa"/>
            </w:tcMar>
            <w:vAlign w:val="center"/>
          </w:tcPr>
          <w:p w:rsidR="00371160" w:rsidRDefault="009658B8">
            <w:pPr>
              <w:jc w:val="center"/>
              <w:rPr>
                <w:rFonts w:eastAsia="Arial Unicode MS"/>
                <w:sz w:val="18"/>
                <w:szCs w:val="18"/>
                <w:lang w:val="tr-TR"/>
              </w:rPr>
            </w:pPr>
            <w:r>
              <w:rPr>
                <w:sz w:val="18"/>
                <w:szCs w:val="18"/>
                <w:lang w:val="tr-TR"/>
              </w:rPr>
              <w:t>Orta ve Uzun Vadeli</w:t>
            </w:r>
          </w:p>
        </w:tc>
        <w:tc>
          <w:tcPr>
            <w:tcW w:w="2032" w:type="dxa"/>
            <w:noWrap/>
            <w:tcMar>
              <w:top w:w="15" w:type="dxa"/>
              <w:left w:w="15" w:type="dxa"/>
              <w:bottom w:w="0" w:type="dxa"/>
              <w:right w:w="15" w:type="dxa"/>
            </w:tcMar>
            <w:vAlign w:val="center"/>
          </w:tcPr>
          <w:p w:rsidR="00371160" w:rsidRDefault="009658B8">
            <w:pPr>
              <w:jc w:val="center"/>
              <w:outlineLvl w:val="7"/>
              <w:rPr>
                <w:rFonts w:eastAsia="Arial Unicode MS"/>
                <w:sz w:val="18"/>
                <w:szCs w:val="18"/>
                <w:lang w:val="tr-TR"/>
              </w:rPr>
            </w:pPr>
            <w:r>
              <w:rPr>
                <w:sz w:val="18"/>
                <w:szCs w:val="18"/>
                <w:lang w:val="tr-TR"/>
              </w:rPr>
              <w:t>Toplam</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jc w:val="both"/>
              <w:rPr>
                <w:b/>
                <w:sz w:val="18"/>
                <w:szCs w:val="18"/>
                <w:lang w:val="tr-TR"/>
              </w:rPr>
            </w:pPr>
            <w:r>
              <w:rPr>
                <w:b/>
                <w:sz w:val="18"/>
                <w:szCs w:val="18"/>
                <w:lang w:val="tr-TR"/>
              </w:rPr>
              <w:t>Taksitli Ticari Krediler-TP</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54.181</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16.603</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70.784</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İşyeri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7.802</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7.802</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Taşıt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31</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8.801</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8.832</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İhtiyaç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Diğer</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54.150</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54.150</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Taksitli Ticari Krediler-Dövize Endeksli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İşyeri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Taşıt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İhtiyaç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Diğer</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jc w:val="both"/>
              <w:rPr>
                <w:b/>
                <w:sz w:val="18"/>
                <w:szCs w:val="18"/>
                <w:lang w:val="tr-TR"/>
              </w:rPr>
            </w:pPr>
            <w:r>
              <w:rPr>
                <w:b/>
                <w:sz w:val="18"/>
                <w:szCs w:val="18"/>
                <w:lang w:val="tr-TR"/>
              </w:rPr>
              <w:t>Taksitli Ticari Krediler-YP</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İşyeri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Taşıt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İhtiyaç Kredileri</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Diğer</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jc w:val="both"/>
              <w:rPr>
                <w:b/>
                <w:sz w:val="18"/>
                <w:szCs w:val="18"/>
                <w:lang w:val="tr-TR"/>
              </w:rPr>
            </w:pPr>
            <w:r>
              <w:rPr>
                <w:b/>
                <w:sz w:val="18"/>
                <w:szCs w:val="18"/>
                <w:lang w:val="tr-TR"/>
              </w:rPr>
              <w:t>Kurumsal Kredi Kartları-TP</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45.109</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2</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45.111</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 xml:space="preserve">Taksitli </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12.128</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2</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12.130</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Taksitsiz</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32.981</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ins w:id="1503" w:author="Gülşah Tuba Ünlü (Open)&#10;" w:date="2011-02-11T23:25:00Z">
              <w:r>
                <w:rPr>
                  <w:sz w:val="18"/>
                  <w:szCs w:val="18"/>
                </w:rPr>
                <w:t>-</w:t>
              </w:r>
            </w:ins>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32.981</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jc w:val="both"/>
              <w:rPr>
                <w:b/>
                <w:sz w:val="18"/>
                <w:szCs w:val="18"/>
                <w:lang w:val="tr-TR"/>
              </w:rPr>
            </w:pPr>
            <w:r>
              <w:rPr>
                <w:b/>
                <w:sz w:val="18"/>
                <w:szCs w:val="18"/>
                <w:lang w:val="tr-TR"/>
              </w:rPr>
              <w:t>Kurumsal Kredi Kartları-YP</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 xml:space="preserve">Taksitli </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ind w:left="360"/>
              <w:jc w:val="both"/>
              <w:rPr>
                <w:sz w:val="18"/>
                <w:szCs w:val="18"/>
                <w:lang w:val="tr-TR"/>
              </w:rPr>
            </w:pPr>
            <w:r>
              <w:rPr>
                <w:sz w:val="18"/>
                <w:szCs w:val="18"/>
                <w:lang w:val="tr-TR"/>
              </w:rPr>
              <w:t>Taksitsiz</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sz w:val="18"/>
                <w:szCs w:val="18"/>
              </w:rPr>
            </w:pPr>
            <w:r>
              <w:rPr>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Kredili Mevduat Hesabı-TP (Tüzel Kişi)</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rPr>
                <w:b/>
                <w:sz w:val="18"/>
                <w:szCs w:val="18"/>
                <w:lang w:val="tr-TR"/>
              </w:rPr>
            </w:pPr>
            <w:r>
              <w:rPr>
                <w:b/>
                <w:sz w:val="18"/>
                <w:szCs w:val="18"/>
                <w:lang w:val="tr-TR"/>
              </w:rPr>
              <w:t>Kredili Mevduat Hesabı-YP (Tüzel Kişi)</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w:t>
            </w:r>
          </w:p>
        </w:tc>
      </w:tr>
      <w:tr w:rsidR="00B9078C" w:rsidRPr="00872466" w:rsidTr="00B9078C">
        <w:trPr>
          <w:trHeight w:val="211"/>
        </w:trPr>
        <w:tc>
          <w:tcPr>
            <w:tcW w:w="3429" w:type="dxa"/>
            <w:noWrap/>
            <w:tcMar>
              <w:top w:w="15" w:type="dxa"/>
              <w:left w:w="15" w:type="dxa"/>
              <w:bottom w:w="0" w:type="dxa"/>
              <w:right w:w="15" w:type="dxa"/>
            </w:tcMar>
            <w:vAlign w:val="center"/>
          </w:tcPr>
          <w:p w:rsidR="00371160" w:rsidRDefault="009658B8">
            <w:pPr>
              <w:jc w:val="both"/>
              <w:rPr>
                <w:rFonts w:eastAsia="Arial Unicode MS"/>
                <w:b/>
                <w:sz w:val="18"/>
                <w:szCs w:val="18"/>
                <w:lang w:val="tr-TR"/>
              </w:rPr>
            </w:pPr>
            <w:r>
              <w:rPr>
                <w:b/>
                <w:sz w:val="18"/>
                <w:szCs w:val="18"/>
                <w:lang w:val="tr-TR"/>
              </w:rPr>
              <w:t>Toplam</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99.290</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16.605</w:t>
            </w:r>
          </w:p>
        </w:tc>
        <w:tc>
          <w:tcPr>
            <w:tcW w:w="2032" w:type="dxa"/>
            <w:noWrap/>
            <w:tcMar>
              <w:top w:w="15" w:type="dxa"/>
              <w:left w:w="15" w:type="dxa"/>
              <w:bottom w:w="0" w:type="dxa"/>
              <w:right w:w="15" w:type="dxa"/>
            </w:tcMar>
            <w:vAlign w:val="bottom"/>
          </w:tcPr>
          <w:p w:rsidR="00371160" w:rsidRDefault="009658B8">
            <w:pPr>
              <w:ind w:left="57" w:right="57"/>
              <w:jc w:val="right"/>
              <w:rPr>
                <w:b/>
                <w:sz w:val="18"/>
                <w:szCs w:val="18"/>
              </w:rPr>
            </w:pPr>
            <w:r>
              <w:rPr>
                <w:b/>
                <w:sz w:val="18"/>
                <w:szCs w:val="18"/>
              </w:rPr>
              <w:t>115.895</w:t>
            </w:r>
          </w:p>
        </w:tc>
      </w:tr>
    </w:tbl>
    <w:p w:rsidR="00371160" w:rsidRDefault="00371160">
      <w:pPr>
        <w:pStyle w:val="BodyTextIndent"/>
        <w:spacing w:line="233" w:lineRule="auto"/>
        <w:ind w:firstLine="0"/>
        <w:rPr>
          <w:b/>
          <w:sz w:val="22"/>
          <w:szCs w:val="22"/>
        </w:rPr>
      </w:pPr>
    </w:p>
    <w:p w:rsidR="00371160" w:rsidRDefault="009658B8">
      <w:pPr>
        <w:pStyle w:val="BodyTextIndent"/>
        <w:spacing w:line="233" w:lineRule="auto"/>
        <w:ind w:left="540" w:hanging="540"/>
        <w:rPr>
          <w:b/>
          <w:sz w:val="22"/>
          <w:szCs w:val="22"/>
        </w:rPr>
      </w:pPr>
      <w:r>
        <w:rPr>
          <w:b/>
          <w:sz w:val="22"/>
          <w:szCs w:val="22"/>
        </w:rPr>
        <w:t>5.6.</w:t>
      </w:r>
      <w:r>
        <w:rPr>
          <w:b/>
          <w:sz w:val="22"/>
          <w:szCs w:val="22"/>
        </w:rPr>
        <w:tab/>
        <w:t>Kredilerin Kullanıcılara Göre Dağılımı:</w:t>
      </w:r>
    </w:p>
    <w:p w:rsidR="00371160" w:rsidRDefault="00371160">
      <w:pPr>
        <w:pStyle w:val="BodyTextIndent"/>
        <w:spacing w:line="233" w:lineRule="auto"/>
        <w:ind w:left="540" w:hanging="540"/>
        <w:rPr>
          <w:sz w:val="22"/>
          <w:szCs w:val="22"/>
        </w:rPr>
      </w:pPr>
    </w:p>
    <w:tbl>
      <w:tblPr>
        <w:tblpPr w:leftFromText="141" w:rightFromText="141" w:vertAnchor="text" w:horzAnchor="page" w:tblpX="1765" w:tblpY="10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943"/>
        <w:gridCol w:w="3544"/>
        <w:gridCol w:w="3119"/>
      </w:tblGrid>
      <w:tr w:rsidR="00DF4FB6" w:rsidRPr="00872466" w:rsidTr="0005053A">
        <w:trPr>
          <w:trHeight w:val="255"/>
        </w:trPr>
        <w:tc>
          <w:tcPr>
            <w:tcW w:w="2943" w:type="dxa"/>
            <w:shd w:val="clear" w:color="auto" w:fill="FFFFFF"/>
            <w:noWrap/>
            <w:vAlign w:val="center"/>
          </w:tcPr>
          <w:p w:rsidR="00371160" w:rsidRDefault="00371160">
            <w:pPr>
              <w:jc w:val="both"/>
              <w:rPr>
                <w:sz w:val="18"/>
                <w:szCs w:val="18"/>
                <w:lang w:val="tr-TR"/>
              </w:rPr>
            </w:pPr>
          </w:p>
        </w:tc>
        <w:tc>
          <w:tcPr>
            <w:tcW w:w="3544" w:type="dxa"/>
            <w:shd w:val="clear" w:color="auto" w:fill="FFFFFF"/>
            <w:noWrap/>
            <w:vAlign w:val="center"/>
          </w:tcPr>
          <w:p w:rsidR="00371160" w:rsidRDefault="009658B8" w:rsidP="00371160">
            <w:pPr>
              <w:jc w:val="center"/>
              <w:rPr>
                <w:sz w:val="18"/>
                <w:szCs w:val="18"/>
                <w:lang w:val="tr-TR"/>
              </w:rPr>
            </w:pPr>
            <w:r>
              <w:rPr>
                <w:sz w:val="18"/>
                <w:szCs w:val="18"/>
                <w:lang w:val="tr-TR"/>
              </w:rPr>
              <w:t>Cari Dönem</w:t>
            </w:r>
          </w:p>
        </w:tc>
        <w:tc>
          <w:tcPr>
            <w:tcW w:w="3119" w:type="dxa"/>
            <w:shd w:val="clear" w:color="auto" w:fill="FFFFFF"/>
            <w:vAlign w:val="center"/>
          </w:tcPr>
          <w:p w:rsidR="00000000" w:rsidRDefault="009658B8">
            <w:pPr>
              <w:jc w:val="center"/>
              <w:rPr>
                <w:sz w:val="18"/>
                <w:szCs w:val="18"/>
                <w:lang w:val="tr-TR"/>
              </w:rPr>
              <w:pPrChange w:id="1504" w:author="Asiye Mara (Open)&#10;" w:date="2011-02-14T12:30:00Z">
                <w:pPr>
                  <w:framePr w:hSpace="141" w:wrap="around" w:vAnchor="text" w:hAnchor="page" w:x="1765" w:y="103"/>
                  <w:jc w:val="center"/>
                </w:pPr>
              </w:pPrChange>
            </w:pPr>
            <w:r>
              <w:rPr>
                <w:sz w:val="18"/>
                <w:szCs w:val="18"/>
                <w:lang w:val="tr-TR"/>
              </w:rPr>
              <w:t>Önceki Dönem</w:t>
            </w:r>
          </w:p>
        </w:tc>
      </w:tr>
      <w:tr w:rsidR="004713D3" w:rsidRPr="00872466" w:rsidTr="0005053A">
        <w:trPr>
          <w:trHeight w:val="255"/>
        </w:trPr>
        <w:tc>
          <w:tcPr>
            <w:tcW w:w="2943" w:type="dxa"/>
            <w:shd w:val="clear" w:color="auto" w:fill="FFFFFF"/>
            <w:noWrap/>
            <w:vAlign w:val="bottom"/>
          </w:tcPr>
          <w:p w:rsidR="00371160" w:rsidRDefault="009658B8">
            <w:pPr>
              <w:ind w:left="360"/>
              <w:jc w:val="both"/>
              <w:rPr>
                <w:rFonts w:eastAsia="Arial Unicode MS"/>
                <w:noProof/>
                <w:sz w:val="18"/>
                <w:szCs w:val="18"/>
                <w:lang w:val="tr-TR"/>
              </w:rPr>
            </w:pPr>
            <w:r>
              <w:rPr>
                <w:sz w:val="18"/>
                <w:szCs w:val="18"/>
                <w:lang w:val="tr-TR"/>
              </w:rPr>
              <w:t>Kamu</w:t>
            </w:r>
          </w:p>
        </w:tc>
        <w:tc>
          <w:tcPr>
            <w:tcW w:w="3544" w:type="dxa"/>
            <w:shd w:val="clear" w:color="auto" w:fill="FFFFFF"/>
            <w:noWrap/>
            <w:vAlign w:val="bottom"/>
          </w:tcPr>
          <w:p w:rsidR="00371160" w:rsidRDefault="009658B8" w:rsidP="00371160">
            <w:pPr>
              <w:jc w:val="right"/>
              <w:rPr>
                <w:sz w:val="18"/>
                <w:szCs w:val="18"/>
              </w:rPr>
            </w:pPr>
            <w:r>
              <w:rPr>
                <w:sz w:val="18"/>
                <w:szCs w:val="18"/>
              </w:rPr>
              <w:t xml:space="preserve">                                          1.439    </w:t>
            </w:r>
          </w:p>
        </w:tc>
        <w:tc>
          <w:tcPr>
            <w:tcW w:w="3119" w:type="dxa"/>
            <w:shd w:val="clear" w:color="auto" w:fill="FFFFFF"/>
            <w:vAlign w:val="bottom"/>
          </w:tcPr>
          <w:p w:rsidR="00000000" w:rsidRDefault="009658B8">
            <w:pPr>
              <w:jc w:val="right"/>
              <w:rPr>
                <w:color w:val="000000"/>
                <w:sz w:val="18"/>
                <w:szCs w:val="18"/>
              </w:rPr>
              <w:pPrChange w:id="1505" w:author="Asiye Mara (Open)&#10;" w:date="2011-02-14T12:30:00Z">
                <w:pPr>
                  <w:framePr w:hSpace="141" w:wrap="around" w:vAnchor="text" w:hAnchor="page" w:x="1765" w:y="103"/>
                  <w:jc w:val="right"/>
                </w:pPr>
              </w:pPrChange>
            </w:pPr>
            <w:r>
              <w:rPr>
                <w:color w:val="000000"/>
                <w:sz w:val="18"/>
                <w:szCs w:val="18"/>
              </w:rPr>
              <w:t>12.051</w:t>
            </w:r>
          </w:p>
        </w:tc>
      </w:tr>
      <w:tr w:rsidR="004713D3" w:rsidRPr="00872466" w:rsidTr="0005053A">
        <w:trPr>
          <w:trHeight w:val="255"/>
        </w:trPr>
        <w:tc>
          <w:tcPr>
            <w:tcW w:w="2943" w:type="dxa"/>
            <w:shd w:val="clear" w:color="auto" w:fill="FFFFFF"/>
            <w:noWrap/>
            <w:vAlign w:val="bottom"/>
          </w:tcPr>
          <w:p w:rsidR="00371160" w:rsidRDefault="009658B8">
            <w:pPr>
              <w:ind w:left="360"/>
              <w:jc w:val="both"/>
              <w:rPr>
                <w:rFonts w:eastAsia="Arial Unicode MS"/>
                <w:noProof/>
                <w:sz w:val="18"/>
                <w:szCs w:val="18"/>
                <w:lang w:val="tr-TR"/>
              </w:rPr>
            </w:pPr>
            <w:r>
              <w:rPr>
                <w:sz w:val="18"/>
                <w:szCs w:val="18"/>
                <w:lang w:val="tr-TR"/>
              </w:rPr>
              <w:t>Özel</w:t>
            </w:r>
          </w:p>
        </w:tc>
        <w:tc>
          <w:tcPr>
            <w:tcW w:w="3544" w:type="dxa"/>
            <w:shd w:val="clear" w:color="auto" w:fill="FFFFFF"/>
            <w:noWrap/>
            <w:vAlign w:val="bottom"/>
          </w:tcPr>
          <w:p w:rsidR="00371160" w:rsidRDefault="009658B8" w:rsidP="00371160">
            <w:pPr>
              <w:jc w:val="right"/>
              <w:rPr>
                <w:sz w:val="18"/>
                <w:szCs w:val="18"/>
              </w:rPr>
            </w:pPr>
            <w:r>
              <w:rPr>
                <w:sz w:val="18"/>
                <w:szCs w:val="18"/>
              </w:rPr>
              <w:t xml:space="preserve">                                 10.809.822    </w:t>
            </w:r>
          </w:p>
        </w:tc>
        <w:tc>
          <w:tcPr>
            <w:tcW w:w="3119" w:type="dxa"/>
            <w:shd w:val="clear" w:color="auto" w:fill="FFFFFF"/>
            <w:vAlign w:val="bottom"/>
          </w:tcPr>
          <w:p w:rsidR="00000000" w:rsidRDefault="009658B8">
            <w:pPr>
              <w:jc w:val="right"/>
              <w:rPr>
                <w:color w:val="000000"/>
                <w:sz w:val="18"/>
                <w:szCs w:val="18"/>
              </w:rPr>
              <w:pPrChange w:id="1506" w:author="Asiye Mara (Open)&#10;" w:date="2011-02-14T12:30:00Z">
                <w:pPr>
                  <w:framePr w:hSpace="141" w:wrap="around" w:vAnchor="text" w:hAnchor="page" w:x="1765" w:y="103"/>
                  <w:jc w:val="right"/>
                </w:pPr>
              </w:pPrChange>
            </w:pPr>
            <w:r>
              <w:rPr>
                <w:color w:val="000000"/>
                <w:sz w:val="18"/>
                <w:szCs w:val="18"/>
              </w:rPr>
              <w:t>8.050.705</w:t>
            </w:r>
          </w:p>
        </w:tc>
      </w:tr>
      <w:tr w:rsidR="004713D3" w:rsidRPr="00872466" w:rsidTr="0005053A">
        <w:trPr>
          <w:trHeight w:val="255"/>
        </w:trPr>
        <w:tc>
          <w:tcPr>
            <w:tcW w:w="2943" w:type="dxa"/>
            <w:shd w:val="clear" w:color="auto" w:fill="FFFFFF"/>
            <w:noWrap/>
            <w:vAlign w:val="bottom"/>
          </w:tcPr>
          <w:p w:rsidR="00371160" w:rsidRDefault="009658B8">
            <w:pPr>
              <w:jc w:val="both"/>
              <w:rPr>
                <w:b/>
                <w:noProof/>
                <w:sz w:val="18"/>
                <w:szCs w:val="18"/>
                <w:lang w:val="tr-TR"/>
              </w:rPr>
            </w:pPr>
            <w:r>
              <w:rPr>
                <w:b/>
                <w:noProof/>
                <w:sz w:val="18"/>
                <w:szCs w:val="18"/>
                <w:lang w:val="tr-TR"/>
              </w:rPr>
              <w:t>Toplam</w:t>
            </w:r>
          </w:p>
        </w:tc>
        <w:tc>
          <w:tcPr>
            <w:tcW w:w="3544" w:type="dxa"/>
            <w:shd w:val="clear" w:color="auto" w:fill="FFFFFF"/>
            <w:noWrap/>
            <w:vAlign w:val="bottom"/>
          </w:tcPr>
          <w:p w:rsidR="00371160" w:rsidRDefault="009658B8" w:rsidP="00371160">
            <w:pPr>
              <w:jc w:val="right"/>
              <w:rPr>
                <w:b/>
                <w:sz w:val="18"/>
                <w:szCs w:val="18"/>
              </w:rPr>
            </w:pPr>
            <w:r>
              <w:rPr>
                <w:b/>
                <w:sz w:val="18"/>
                <w:szCs w:val="18"/>
              </w:rPr>
              <w:t xml:space="preserve">                                 10.811.261    </w:t>
            </w:r>
          </w:p>
        </w:tc>
        <w:tc>
          <w:tcPr>
            <w:tcW w:w="3119" w:type="dxa"/>
            <w:shd w:val="clear" w:color="auto" w:fill="FFFFFF"/>
            <w:vAlign w:val="bottom"/>
          </w:tcPr>
          <w:p w:rsidR="00000000" w:rsidRDefault="009658B8">
            <w:pPr>
              <w:jc w:val="right"/>
              <w:rPr>
                <w:b/>
                <w:color w:val="000000"/>
                <w:sz w:val="18"/>
                <w:szCs w:val="18"/>
              </w:rPr>
              <w:pPrChange w:id="1507" w:author="Asiye Mara (Open)&#10;" w:date="2011-02-14T12:30:00Z">
                <w:pPr>
                  <w:framePr w:hSpace="141" w:wrap="around" w:vAnchor="text" w:hAnchor="page" w:x="1765" w:y="103"/>
                  <w:jc w:val="right"/>
                </w:pPr>
              </w:pPrChange>
            </w:pPr>
            <w:r>
              <w:rPr>
                <w:b/>
                <w:color w:val="000000"/>
                <w:sz w:val="18"/>
                <w:szCs w:val="18"/>
              </w:rPr>
              <w:t>8.062.756</w:t>
            </w:r>
          </w:p>
        </w:tc>
      </w:tr>
    </w:tbl>
    <w:p w:rsidR="00371160" w:rsidRDefault="00371160">
      <w:pPr>
        <w:pStyle w:val="BodyTextIndent"/>
        <w:tabs>
          <w:tab w:val="num" w:pos="720"/>
        </w:tabs>
        <w:spacing w:line="233" w:lineRule="auto"/>
        <w:ind w:left="720" w:hanging="720"/>
        <w:rPr>
          <w:sz w:val="22"/>
        </w:rPr>
      </w:pPr>
    </w:p>
    <w:p w:rsidR="00371160" w:rsidRDefault="009658B8">
      <w:pPr>
        <w:ind w:left="540" w:hanging="540"/>
        <w:rPr>
          <w:sz w:val="22"/>
          <w:lang w:val="tr-TR"/>
        </w:rPr>
      </w:pPr>
      <w:r>
        <w:rPr>
          <w:sz w:val="22"/>
          <w:lang w:val="tr-TR"/>
        </w:rPr>
        <w:tab/>
      </w:r>
    </w:p>
    <w:p w:rsidR="00371160" w:rsidRDefault="00371160">
      <w:pPr>
        <w:pStyle w:val="BodyTextIndent"/>
        <w:spacing w:line="233" w:lineRule="auto"/>
        <w:ind w:firstLine="0"/>
        <w:rPr>
          <w:b/>
          <w:sz w:val="22"/>
          <w:szCs w:val="22"/>
        </w:rPr>
      </w:pPr>
    </w:p>
    <w:p w:rsidR="00371160" w:rsidRDefault="00371160">
      <w:pPr>
        <w:pStyle w:val="BodyTextIndent"/>
        <w:spacing w:line="233" w:lineRule="auto"/>
        <w:ind w:firstLine="0"/>
        <w:rPr>
          <w:b/>
          <w:sz w:val="22"/>
          <w:szCs w:val="22"/>
        </w:rPr>
      </w:pPr>
    </w:p>
    <w:p w:rsidR="00371160" w:rsidRDefault="00371160">
      <w:pPr>
        <w:pStyle w:val="BodyTextIndent"/>
        <w:spacing w:line="233" w:lineRule="auto"/>
        <w:ind w:firstLine="0"/>
        <w:rPr>
          <w:b/>
          <w:sz w:val="22"/>
          <w:szCs w:val="22"/>
        </w:rPr>
      </w:pPr>
    </w:p>
    <w:p w:rsidR="00371160" w:rsidRDefault="00371160">
      <w:pPr>
        <w:pStyle w:val="BodyTextIndent"/>
        <w:spacing w:line="233" w:lineRule="auto"/>
        <w:ind w:firstLine="0"/>
        <w:rPr>
          <w:b/>
          <w:sz w:val="22"/>
          <w:szCs w:val="22"/>
        </w:rPr>
      </w:pPr>
    </w:p>
    <w:p w:rsidR="00371160" w:rsidRDefault="00371160">
      <w:pPr>
        <w:pStyle w:val="BodyTextIndent"/>
        <w:spacing w:line="233" w:lineRule="auto"/>
        <w:ind w:firstLine="0"/>
        <w:rPr>
          <w:b/>
          <w:sz w:val="22"/>
          <w:szCs w:val="22"/>
        </w:rPr>
      </w:pPr>
    </w:p>
    <w:p w:rsidR="00371160" w:rsidRDefault="009658B8">
      <w:pPr>
        <w:spacing w:line="216" w:lineRule="auto"/>
        <w:ind w:left="720" w:hanging="720"/>
        <w:rPr>
          <w:b/>
          <w:sz w:val="22"/>
          <w:szCs w:val="22"/>
          <w:lang w:val="tr-TR"/>
        </w:rPr>
      </w:pPr>
      <w:r>
        <w:rPr>
          <w:b/>
          <w:sz w:val="22"/>
          <w:szCs w:val="22"/>
          <w:lang w:val="tr-TR"/>
        </w:rPr>
        <w:br w:type="page"/>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540"/>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spacing w:line="216" w:lineRule="auto"/>
        <w:ind w:left="540" w:hanging="540"/>
        <w:jc w:val="both"/>
        <w:rPr>
          <w:b/>
          <w:iCs/>
          <w:sz w:val="22"/>
          <w:szCs w:val="22"/>
          <w:lang w:val="tr-TR"/>
        </w:rPr>
      </w:pPr>
      <w:r>
        <w:rPr>
          <w:b/>
          <w:iCs/>
          <w:sz w:val="22"/>
          <w:szCs w:val="22"/>
          <w:lang w:val="tr-TR"/>
        </w:rPr>
        <w:t xml:space="preserve">I. </w:t>
      </w:r>
      <w:r>
        <w:rPr>
          <w:b/>
          <w:iCs/>
          <w:sz w:val="22"/>
          <w:szCs w:val="22"/>
          <w:lang w:val="tr-TR"/>
        </w:rPr>
        <w:tab/>
      </w:r>
      <w:r>
        <w:rPr>
          <w:b/>
          <w:iCs/>
          <w:sz w:val="22"/>
          <w:szCs w:val="22"/>
          <w:lang w:val="tr-TR"/>
        </w:rPr>
        <w:tab/>
        <w:t xml:space="preserve">  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spacing w:line="233" w:lineRule="auto"/>
        <w:ind w:left="720" w:hanging="720"/>
        <w:rPr>
          <w:b/>
          <w:sz w:val="22"/>
          <w:szCs w:val="22"/>
        </w:rPr>
      </w:pPr>
    </w:p>
    <w:p w:rsidR="00371160" w:rsidRDefault="009658B8">
      <w:pPr>
        <w:pStyle w:val="BodyTextIndent"/>
        <w:spacing w:line="233" w:lineRule="auto"/>
        <w:ind w:left="720" w:hanging="720"/>
        <w:rPr>
          <w:b/>
          <w:bCs/>
          <w:sz w:val="22"/>
          <w:szCs w:val="22"/>
        </w:rPr>
      </w:pPr>
      <w:r>
        <w:rPr>
          <w:b/>
          <w:bCs/>
          <w:sz w:val="22"/>
          <w:szCs w:val="22"/>
        </w:rPr>
        <w:t>5.</w:t>
      </w:r>
      <w:r>
        <w:rPr>
          <w:b/>
          <w:bCs/>
          <w:sz w:val="22"/>
          <w:szCs w:val="22"/>
        </w:rPr>
        <w:tab/>
        <w:t>Kredilere İlişkin Açıklamalar (devamı)</w:t>
      </w:r>
    </w:p>
    <w:p w:rsidR="00371160" w:rsidRDefault="00371160">
      <w:pPr>
        <w:pStyle w:val="BodyTextIndent"/>
        <w:spacing w:line="233" w:lineRule="auto"/>
        <w:ind w:left="720" w:hanging="720"/>
        <w:rPr>
          <w:b/>
          <w:sz w:val="22"/>
          <w:szCs w:val="22"/>
        </w:rPr>
      </w:pPr>
    </w:p>
    <w:p w:rsidR="00371160" w:rsidRDefault="009658B8">
      <w:pPr>
        <w:pStyle w:val="BodyTextIndent"/>
        <w:spacing w:line="233" w:lineRule="auto"/>
        <w:ind w:left="720" w:hanging="720"/>
        <w:rPr>
          <w:b/>
          <w:sz w:val="22"/>
          <w:szCs w:val="22"/>
        </w:rPr>
      </w:pPr>
      <w:r>
        <w:rPr>
          <w:b/>
          <w:sz w:val="22"/>
          <w:szCs w:val="22"/>
        </w:rPr>
        <w:t xml:space="preserve">5.7. </w:t>
      </w:r>
      <w:r>
        <w:rPr>
          <w:b/>
          <w:sz w:val="22"/>
          <w:szCs w:val="22"/>
        </w:rPr>
        <w:tab/>
        <w:t>Yurtiçi ve Yurtdışı Kredilerin Dağılımı:</w:t>
      </w:r>
    </w:p>
    <w:p w:rsidR="00371160" w:rsidRDefault="00371160">
      <w:pPr>
        <w:pStyle w:val="BodyTextIndent"/>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2102"/>
        <w:gridCol w:w="1843"/>
      </w:tblGrid>
      <w:tr w:rsidR="00DF4FB6" w:rsidRPr="00872466" w:rsidTr="002228F5">
        <w:trPr>
          <w:trHeight w:val="276"/>
        </w:trPr>
        <w:tc>
          <w:tcPr>
            <w:tcW w:w="5400" w:type="dxa"/>
            <w:shd w:val="clear" w:color="auto" w:fill="FFFFFF"/>
            <w:noWrap/>
            <w:vAlign w:val="bottom"/>
          </w:tcPr>
          <w:p w:rsidR="00371160" w:rsidRDefault="009658B8">
            <w:pPr>
              <w:rPr>
                <w:lang w:val="tr-TR"/>
              </w:rPr>
            </w:pPr>
            <w:r>
              <w:rPr>
                <w:lang w:val="tr-TR"/>
              </w:rPr>
              <w:t> </w:t>
            </w:r>
          </w:p>
        </w:tc>
        <w:tc>
          <w:tcPr>
            <w:tcW w:w="2102" w:type="dxa"/>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1843"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CC4550" w:rsidRPr="00872466" w:rsidTr="002228F5">
        <w:trPr>
          <w:trHeight w:val="276"/>
        </w:trPr>
        <w:tc>
          <w:tcPr>
            <w:tcW w:w="5400" w:type="dxa"/>
            <w:shd w:val="clear" w:color="auto" w:fill="FFFFFF"/>
            <w:noWrap/>
            <w:vAlign w:val="bottom"/>
          </w:tcPr>
          <w:p w:rsidR="00371160" w:rsidRDefault="009658B8">
            <w:pPr>
              <w:ind w:left="360"/>
              <w:jc w:val="both"/>
              <w:rPr>
                <w:rFonts w:eastAsia="Arial Unicode MS"/>
                <w:noProof/>
                <w:sz w:val="18"/>
                <w:szCs w:val="18"/>
                <w:lang w:val="tr-TR"/>
              </w:rPr>
            </w:pPr>
            <w:r>
              <w:rPr>
                <w:noProof/>
                <w:sz w:val="18"/>
                <w:szCs w:val="18"/>
                <w:lang w:val="tr-TR"/>
              </w:rPr>
              <w:t>Yurtiçi Krediler</w:t>
            </w:r>
          </w:p>
        </w:tc>
        <w:tc>
          <w:tcPr>
            <w:tcW w:w="2102" w:type="dxa"/>
            <w:shd w:val="clear" w:color="auto" w:fill="FFFFFF"/>
            <w:noWrap/>
            <w:vAlign w:val="bottom"/>
          </w:tcPr>
          <w:p w:rsidR="00371160" w:rsidRDefault="009658B8">
            <w:pPr>
              <w:jc w:val="right"/>
              <w:rPr>
                <w:sz w:val="18"/>
                <w:szCs w:val="18"/>
              </w:rPr>
            </w:pPr>
            <w:r>
              <w:rPr>
                <w:sz w:val="18"/>
                <w:szCs w:val="18"/>
              </w:rPr>
              <w:t>10.452.831</w:t>
            </w:r>
          </w:p>
        </w:tc>
        <w:tc>
          <w:tcPr>
            <w:tcW w:w="1843" w:type="dxa"/>
            <w:shd w:val="clear" w:color="auto" w:fill="FFFFFF"/>
            <w:vAlign w:val="bottom"/>
          </w:tcPr>
          <w:p w:rsidR="00371160" w:rsidRDefault="009658B8">
            <w:pPr>
              <w:jc w:val="right"/>
              <w:rPr>
                <w:sz w:val="18"/>
                <w:szCs w:val="18"/>
              </w:rPr>
            </w:pPr>
            <w:r>
              <w:rPr>
                <w:sz w:val="18"/>
                <w:szCs w:val="18"/>
              </w:rPr>
              <w:t>7.720.495</w:t>
            </w:r>
          </w:p>
        </w:tc>
      </w:tr>
      <w:tr w:rsidR="00CC4550" w:rsidRPr="00872466" w:rsidTr="002228F5">
        <w:trPr>
          <w:trHeight w:val="276"/>
        </w:trPr>
        <w:tc>
          <w:tcPr>
            <w:tcW w:w="5400" w:type="dxa"/>
            <w:shd w:val="clear" w:color="auto" w:fill="FFFFFF"/>
            <w:noWrap/>
            <w:vAlign w:val="bottom"/>
          </w:tcPr>
          <w:p w:rsidR="00371160" w:rsidRDefault="009658B8">
            <w:pPr>
              <w:ind w:left="360"/>
              <w:jc w:val="both"/>
              <w:rPr>
                <w:rFonts w:eastAsia="Arial Unicode MS"/>
                <w:noProof/>
                <w:sz w:val="18"/>
                <w:szCs w:val="18"/>
                <w:lang w:val="tr-TR"/>
              </w:rPr>
            </w:pPr>
            <w:r>
              <w:rPr>
                <w:sz w:val="18"/>
                <w:szCs w:val="18"/>
                <w:lang w:val="tr-TR"/>
              </w:rPr>
              <w:t>Yurtdışı</w:t>
            </w:r>
            <w:r>
              <w:rPr>
                <w:noProof/>
                <w:sz w:val="18"/>
                <w:szCs w:val="18"/>
                <w:lang w:val="tr-TR"/>
              </w:rPr>
              <w:t xml:space="preserve"> Krediler </w:t>
            </w:r>
          </w:p>
        </w:tc>
        <w:tc>
          <w:tcPr>
            <w:tcW w:w="2102" w:type="dxa"/>
            <w:shd w:val="clear" w:color="auto" w:fill="FFFFFF"/>
            <w:noWrap/>
            <w:vAlign w:val="bottom"/>
          </w:tcPr>
          <w:p w:rsidR="00371160" w:rsidRDefault="009658B8">
            <w:pPr>
              <w:jc w:val="right"/>
              <w:rPr>
                <w:sz w:val="18"/>
                <w:szCs w:val="18"/>
              </w:rPr>
            </w:pPr>
            <w:r>
              <w:rPr>
                <w:sz w:val="18"/>
                <w:szCs w:val="18"/>
              </w:rPr>
              <w:t>358.430</w:t>
            </w:r>
          </w:p>
        </w:tc>
        <w:tc>
          <w:tcPr>
            <w:tcW w:w="1843" w:type="dxa"/>
            <w:shd w:val="clear" w:color="auto" w:fill="FFFFFF"/>
            <w:vAlign w:val="bottom"/>
          </w:tcPr>
          <w:p w:rsidR="00371160" w:rsidRDefault="009658B8">
            <w:pPr>
              <w:jc w:val="right"/>
              <w:rPr>
                <w:sz w:val="18"/>
                <w:szCs w:val="18"/>
              </w:rPr>
            </w:pPr>
            <w:r>
              <w:rPr>
                <w:sz w:val="18"/>
                <w:szCs w:val="18"/>
              </w:rPr>
              <w:t>342.261</w:t>
            </w:r>
          </w:p>
        </w:tc>
      </w:tr>
      <w:tr w:rsidR="00CC4550" w:rsidRPr="00872466" w:rsidTr="002228F5">
        <w:trPr>
          <w:trHeight w:val="276"/>
        </w:trPr>
        <w:tc>
          <w:tcPr>
            <w:tcW w:w="5400" w:type="dxa"/>
            <w:shd w:val="clear" w:color="auto" w:fill="FFFFFF"/>
            <w:noWrap/>
            <w:vAlign w:val="bottom"/>
          </w:tcPr>
          <w:p w:rsidR="00371160" w:rsidRDefault="009658B8">
            <w:pPr>
              <w:jc w:val="both"/>
              <w:rPr>
                <w:b/>
                <w:noProof/>
                <w:sz w:val="18"/>
                <w:szCs w:val="18"/>
                <w:lang w:val="tr-TR"/>
              </w:rPr>
            </w:pPr>
            <w:r>
              <w:rPr>
                <w:b/>
                <w:noProof/>
                <w:sz w:val="18"/>
                <w:szCs w:val="18"/>
                <w:lang w:val="tr-TR"/>
              </w:rPr>
              <w:t xml:space="preserve">Toplam                      </w:t>
            </w:r>
          </w:p>
        </w:tc>
        <w:tc>
          <w:tcPr>
            <w:tcW w:w="2102" w:type="dxa"/>
            <w:shd w:val="clear" w:color="auto" w:fill="FFFFFF"/>
            <w:noWrap/>
            <w:vAlign w:val="bottom"/>
          </w:tcPr>
          <w:p w:rsidR="00371160" w:rsidRDefault="009658B8">
            <w:pPr>
              <w:jc w:val="right"/>
              <w:rPr>
                <w:b/>
                <w:sz w:val="18"/>
                <w:szCs w:val="18"/>
              </w:rPr>
            </w:pPr>
            <w:r>
              <w:rPr>
                <w:b/>
                <w:sz w:val="18"/>
                <w:szCs w:val="18"/>
              </w:rPr>
              <w:t>10.811.261</w:t>
            </w:r>
          </w:p>
        </w:tc>
        <w:tc>
          <w:tcPr>
            <w:tcW w:w="1843" w:type="dxa"/>
            <w:shd w:val="clear" w:color="auto" w:fill="FFFFFF"/>
            <w:vAlign w:val="bottom"/>
          </w:tcPr>
          <w:p w:rsidR="00371160" w:rsidRDefault="009658B8">
            <w:pPr>
              <w:jc w:val="right"/>
              <w:rPr>
                <w:b/>
                <w:sz w:val="18"/>
                <w:szCs w:val="18"/>
              </w:rPr>
            </w:pPr>
            <w:r>
              <w:rPr>
                <w:b/>
                <w:sz w:val="18"/>
                <w:szCs w:val="18"/>
              </w:rPr>
              <w:t>8.062.756</w:t>
            </w:r>
          </w:p>
        </w:tc>
      </w:tr>
    </w:tbl>
    <w:p w:rsidR="00371160" w:rsidRDefault="00371160">
      <w:pPr>
        <w:pStyle w:val="BodyTextIndent"/>
        <w:spacing w:line="233" w:lineRule="auto"/>
        <w:ind w:left="720" w:firstLine="0"/>
        <w:rPr>
          <w:b/>
          <w:sz w:val="22"/>
        </w:rPr>
      </w:pPr>
    </w:p>
    <w:p w:rsidR="00371160" w:rsidRDefault="009658B8">
      <w:pPr>
        <w:pStyle w:val="BodyTextIndent"/>
        <w:spacing w:line="233" w:lineRule="auto"/>
        <w:ind w:left="720" w:hanging="720"/>
        <w:rPr>
          <w:b/>
          <w:sz w:val="22"/>
          <w:szCs w:val="22"/>
        </w:rPr>
      </w:pPr>
      <w:r>
        <w:rPr>
          <w:b/>
          <w:sz w:val="22"/>
          <w:szCs w:val="22"/>
        </w:rPr>
        <w:t>5.8.</w:t>
      </w:r>
      <w:r>
        <w:rPr>
          <w:b/>
          <w:sz w:val="22"/>
          <w:szCs w:val="22"/>
        </w:rPr>
        <w:tab/>
        <w:t>Bağlı Ortaklık ve İştiraklere Verilen Krediler:</w:t>
      </w:r>
    </w:p>
    <w:p w:rsidR="00371160" w:rsidRDefault="00371160">
      <w:pPr>
        <w:pStyle w:val="BodyTextIndent"/>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2102"/>
        <w:gridCol w:w="1843"/>
      </w:tblGrid>
      <w:tr w:rsidR="00432AB9" w:rsidRPr="00872466" w:rsidTr="002228F5">
        <w:trPr>
          <w:trHeight w:val="276"/>
        </w:trPr>
        <w:tc>
          <w:tcPr>
            <w:tcW w:w="5400" w:type="dxa"/>
            <w:shd w:val="clear" w:color="auto" w:fill="FFFFFF"/>
            <w:noWrap/>
            <w:vAlign w:val="bottom"/>
          </w:tcPr>
          <w:p w:rsidR="00371160" w:rsidRDefault="009658B8">
            <w:pPr>
              <w:rPr>
                <w:lang w:val="tr-TR"/>
              </w:rPr>
            </w:pPr>
            <w:r>
              <w:rPr>
                <w:lang w:val="tr-TR"/>
              </w:rPr>
              <w:t> </w:t>
            </w:r>
          </w:p>
        </w:tc>
        <w:tc>
          <w:tcPr>
            <w:tcW w:w="2102" w:type="dxa"/>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1843"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560446" w:rsidRPr="00872466" w:rsidTr="002228F5">
        <w:trPr>
          <w:trHeight w:val="276"/>
        </w:trPr>
        <w:tc>
          <w:tcPr>
            <w:tcW w:w="5400" w:type="dxa"/>
            <w:shd w:val="clear" w:color="auto" w:fill="FFFFFF"/>
            <w:noWrap/>
            <w:vAlign w:val="bottom"/>
          </w:tcPr>
          <w:p w:rsidR="00371160" w:rsidRDefault="009658B8">
            <w:pPr>
              <w:jc w:val="both"/>
              <w:rPr>
                <w:rFonts w:eastAsia="Arial Unicode MS"/>
                <w:noProof/>
                <w:sz w:val="18"/>
                <w:szCs w:val="18"/>
                <w:lang w:val="tr-TR"/>
              </w:rPr>
            </w:pPr>
            <w:r>
              <w:rPr>
                <w:noProof/>
                <w:sz w:val="18"/>
                <w:szCs w:val="18"/>
                <w:lang w:val="tr-TR"/>
              </w:rPr>
              <w:t xml:space="preserve">        Bağlı Ortaklık ve İştiraklere Verilen Doğrudan Krediler</w:t>
            </w:r>
          </w:p>
        </w:tc>
        <w:tc>
          <w:tcPr>
            <w:tcW w:w="2102" w:type="dxa"/>
            <w:shd w:val="clear" w:color="auto" w:fill="FFFFFF"/>
            <w:noWrap/>
            <w:vAlign w:val="bottom"/>
          </w:tcPr>
          <w:p w:rsidR="00371160" w:rsidRDefault="009658B8">
            <w:pPr>
              <w:jc w:val="right"/>
              <w:rPr>
                <w:sz w:val="18"/>
                <w:szCs w:val="18"/>
              </w:rPr>
            </w:pPr>
            <w:r>
              <w:rPr>
                <w:sz w:val="18"/>
                <w:szCs w:val="18"/>
              </w:rPr>
              <w:t>77.494</w:t>
            </w:r>
          </w:p>
        </w:tc>
        <w:tc>
          <w:tcPr>
            <w:tcW w:w="1843" w:type="dxa"/>
            <w:shd w:val="clear" w:color="auto" w:fill="FFFFFF"/>
            <w:vAlign w:val="bottom"/>
          </w:tcPr>
          <w:p w:rsidR="00371160" w:rsidRDefault="009658B8">
            <w:pPr>
              <w:jc w:val="right"/>
              <w:rPr>
                <w:sz w:val="18"/>
                <w:szCs w:val="18"/>
              </w:rPr>
            </w:pPr>
            <w:r>
              <w:rPr>
                <w:sz w:val="18"/>
                <w:szCs w:val="18"/>
              </w:rPr>
              <w:t>52.357</w:t>
            </w:r>
          </w:p>
        </w:tc>
      </w:tr>
      <w:tr w:rsidR="00560446" w:rsidRPr="00872466" w:rsidTr="002228F5">
        <w:trPr>
          <w:trHeight w:val="276"/>
        </w:trPr>
        <w:tc>
          <w:tcPr>
            <w:tcW w:w="5400" w:type="dxa"/>
            <w:shd w:val="clear" w:color="auto" w:fill="FFFFFF"/>
            <w:noWrap/>
            <w:vAlign w:val="bottom"/>
          </w:tcPr>
          <w:p w:rsidR="00371160" w:rsidRDefault="009658B8">
            <w:pPr>
              <w:ind w:left="360"/>
              <w:jc w:val="both"/>
              <w:rPr>
                <w:rFonts w:eastAsia="Arial Unicode MS"/>
                <w:noProof/>
                <w:sz w:val="18"/>
                <w:szCs w:val="18"/>
                <w:lang w:val="tr-TR"/>
              </w:rPr>
            </w:pPr>
            <w:r>
              <w:rPr>
                <w:noProof/>
                <w:sz w:val="18"/>
                <w:szCs w:val="18"/>
                <w:lang w:val="tr-TR"/>
              </w:rPr>
              <w:t>Bağlı Ortaklık ve İştiraklere Verilen Dolaylı Krediler</w:t>
            </w:r>
          </w:p>
        </w:tc>
        <w:tc>
          <w:tcPr>
            <w:tcW w:w="2102" w:type="dxa"/>
            <w:shd w:val="clear" w:color="auto" w:fill="FFFFFF"/>
            <w:noWrap/>
            <w:vAlign w:val="bottom"/>
          </w:tcPr>
          <w:p w:rsidR="00371160" w:rsidRDefault="009658B8">
            <w:pPr>
              <w:jc w:val="right"/>
              <w:rPr>
                <w:sz w:val="18"/>
                <w:szCs w:val="18"/>
              </w:rPr>
            </w:pPr>
            <w:r>
              <w:rPr>
                <w:sz w:val="18"/>
                <w:szCs w:val="18"/>
              </w:rPr>
              <w:t>-</w:t>
            </w:r>
          </w:p>
        </w:tc>
        <w:tc>
          <w:tcPr>
            <w:tcW w:w="1843" w:type="dxa"/>
            <w:shd w:val="clear" w:color="auto" w:fill="FFFFFF"/>
            <w:vAlign w:val="bottom"/>
          </w:tcPr>
          <w:p w:rsidR="00371160" w:rsidRDefault="009658B8">
            <w:pPr>
              <w:jc w:val="right"/>
              <w:rPr>
                <w:sz w:val="18"/>
                <w:szCs w:val="18"/>
              </w:rPr>
            </w:pPr>
            <w:r>
              <w:rPr>
                <w:sz w:val="18"/>
                <w:szCs w:val="18"/>
              </w:rPr>
              <w:t>-</w:t>
            </w:r>
          </w:p>
        </w:tc>
      </w:tr>
      <w:tr w:rsidR="00560446" w:rsidRPr="00872466" w:rsidTr="002228F5">
        <w:trPr>
          <w:trHeight w:val="276"/>
        </w:trPr>
        <w:tc>
          <w:tcPr>
            <w:tcW w:w="5400" w:type="dxa"/>
            <w:shd w:val="clear" w:color="auto" w:fill="FFFFFF"/>
            <w:noWrap/>
            <w:vAlign w:val="bottom"/>
          </w:tcPr>
          <w:p w:rsidR="00371160" w:rsidRDefault="009658B8">
            <w:pPr>
              <w:jc w:val="both"/>
              <w:rPr>
                <w:b/>
                <w:noProof/>
                <w:sz w:val="18"/>
                <w:szCs w:val="18"/>
                <w:lang w:val="tr-TR"/>
              </w:rPr>
            </w:pPr>
            <w:r>
              <w:rPr>
                <w:b/>
                <w:noProof/>
                <w:sz w:val="18"/>
                <w:szCs w:val="18"/>
                <w:lang w:val="tr-TR"/>
              </w:rPr>
              <w:t xml:space="preserve">Toplam                      </w:t>
            </w:r>
          </w:p>
        </w:tc>
        <w:tc>
          <w:tcPr>
            <w:tcW w:w="2102" w:type="dxa"/>
            <w:shd w:val="clear" w:color="auto" w:fill="FFFFFF"/>
            <w:noWrap/>
            <w:vAlign w:val="bottom"/>
          </w:tcPr>
          <w:p w:rsidR="00371160" w:rsidRDefault="009658B8">
            <w:pPr>
              <w:jc w:val="right"/>
              <w:rPr>
                <w:b/>
                <w:sz w:val="18"/>
                <w:szCs w:val="18"/>
              </w:rPr>
            </w:pPr>
            <w:r>
              <w:rPr>
                <w:b/>
                <w:sz w:val="18"/>
                <w:szCs w:val="18"/>
              </w:rPr>
              <w:t>77.494</w:t>
            </w:r>
          </w:p>
        </w:tc>
        <w:tc>
          <w:tcPr>
            <w:tcW w:w="1843" w:type="dxa"/>
            <w:shd w:val="clear" w:color="auto" w:fill="FFFFFF"/>
            <w:vAlign w:val="bottom"/>
          </w:tcPr>
          <w:p w:rsidR="00371160" w:rsidRDefault="009658B8">
            <w:pPr>
              <w:jc w:val="right"/>
              <w:rPr>
                <w:b/>
                <w:sz w:val="18"/>
                <w:szCs w:val="18"/>
              </w:rPr>
            </w:pPr>
            <w:r>
              <w:rPr>
                <w:b/>
                <w:sz w:val="18"/>
                <w:szCs w:val="18"/>
              </w:rPr>
              <w:t>52.357</w:t>
            </w:r>
          </w:p>
        </w:tc>
      </w:tr>
    </w:tbl>
    <w:p w:rsidR="00000000" w:rsidRDefault="009658B8">
      <w:pPr>
        <w:pStyle w:val="BodyTextIndent"/>
        <w:tabs>
          <w:tab w:val="left" w:pos="9540"/>
        </w:tabs>
        <w:ind w:left="709" w:right="666" w:firstLine="0"/>
        <w:rPr>
          <w:ins w:id="1508" w:author="Gülşah Tuba Ünlü (Open)&#10;" w:date="2011-02-12T11:11:00Z"/>
          <w:b/>
          <w:sz w:val="16"/>
          <w:szCs w:val="16"/>
        </w:rPr>
        <w:pPrChange w:id="1509" w:author="Asiye Mara (Open)&#10;" w:date="2011-02-14T12:30:00Z">
          <w:pPr>
            <w:pStyle w:val="BodyTextIndent"/>
            <w:tabs>
              <w:tab w:val="left" w:pos="9540"/>
            </w:tabs>
            <w:ind w:right="666" w:firstLine="0"/>
          </w:pPr>
        </w:pPrChange>
      </w:pPr>
      <w:ins w:id="1510" w:author="Gülşah Tuba Ünlü (Open)&#10;" w:date="2011-02-12T11:11:00Z">
        <w:r>
          <w:rPr>
            <w:sz w:val="16"/>
            <w:szCs w:val="16"/>
          </w:rPr>
          <w:t>(*) 31 Aralık 2010 döneminde 153 Bin TL Finansal Kiralama Alacakları rakamını içermektedir ( 31 Aralık 2009 : 237 Bin TL).</w:t>
        </w:r>
      </w:ins>
    </w:p>
    <w:p w:rsidR="00371160" w:rsidRDefault="00371160">
      <w:pPr>
        <w:pStyle w:val="BodyTextIndent"/>
        <w:tabs>
          <w:tab w:val="num" w:pos="720"/>
        </w:tabs>
        <w:spacing w:line="233" w:lineRule="auto"/>
        <w:ind w:left="720" w:hanging="180"/>
        <w:rPr>
          <w:sz w:val="22"/>
          <w:szCs w:val="22"/>
        </w:rPr>
      </w:pPr>
    </w:p>
    <w:p w:rsidR="00371160" w:rsidRDefault="009658B8">
      <w:pPr>
        <w:pStyle w:val="BodyTextIndent"/>
        <w:spacing w:line="233" w:lineRule="auto"/>
        <w:ind w:left="720" w:hanging="720"/>
        <w:rPr>
          <w:b/>
          <w:sz w:val="22"/>
          <w:szCs w:val="22"/>
        </w:rPr>
      </w:pPr>
      <w:r>
        <w:rPr>
          <w:b/>
          <w:sz w:val="22"/>
          <w:szCs w:val="22"/>
        </w:rPr>
        <w:t xml:space="preserve">5.9. </w:t>
      </w:r>
      <w:r>
        <w:rPr>
          <w:b/>
          <w:sz w:val="22"/>
          <w:szCs w:val="22"/>
        </w:rPr>
        <w:tab/>
        <w:t>Kredilere İlişkin Olarak Ayrılan Özel Karşılıklar:</w:t>
      </w:r>
    </w:p>
    <w:p w:rsidR="00371160" w:rsidRDefault="00371160">
      <w:pPr>
        <w:pStyle w:val="BodyTextIndent"/>
        <w:rPr>
          <w:bCs/>
          <w:iCs/>
          <w:sz w:val="18"/>
          <w:szCs w:val="18"/>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00"/>
        <w:gridCol w:w="2102"/>
        <w:gridCol w:w="1843"/>
      </w:tblGrid>
      <w:tr w:rsidR="00DF4FB6" w:rsidRPr="00872466" w:rsidTr="002228F5">
        <w:trPr>
          <w:trHeight w:val="284"/>
        </w:trPr>
        <w:tc>
          <w:tcPr>
            <w:tcW w:w="5400" w:type="dxa"/>
            <w:noWrap/>
            <w:tcMar>
              <w:top w:w="15" w:type="dxa"/>
              <w:left w:w="15" w:type="dxa"/>
              <w:bottom w:w="0" w:type="dxa"/>
              <w:right w:w="15" w:type="dxa"/>
            </w:tcMar>
            <w:vAlign w:val="center"/>
          </w:tcPr>
          <w:p w:rsidR="00371160" w:rsidRDefault="00371160">
            <w:pPr>
              <w:jc w:val="both"/>
              <w:rPr>
                <w:rFonts w:eastAsia="Arial Unicode MS"/>
                <w:iCs/>
                <w:sz w:val="18"/>
                <w:szCs w:val="18"/>
                <w:lang w:val="tr-TR"/>
              </w:rPr>
            </w:pPr>
          </w:p>
        </w:tc>
        <w:tc>
          <w:tcPr>
            <w:tcW w:w="2102" w:type="dxa"/>
            <w:tcMar>
              <w:top w:w="15" w:type="dxa"/>
              <w:left w:w="15" w:type="dxa"/>
              <w:bottom w:w="0" w:type="dxa"/>
              <w:right w:w="15" w:type="dxa"/>
            </w:tcMar>
            <w:vAlign w:val="center"/>
          </w:tcPr>
          <w:p w:rsidR="00371160" w:rsidRDefault="009658B8">
            <w:pPr>
              <w:jc w:val="center"/>
              <w:rPr>
                <w:sz w:val="18"/>
                <w:szCs w:val="18"/>
                <w:lang w:val="tr-TR"/>
              </w:rPr>
            </w:pPr>
            <w:r>
              <w:rPr>
                <w:sz w:val="18"/>
                <w:szCs w:val="18"/>
                <w:lang w:val="tr-TR"/>
              </w:rPr>
              <w:t>Cari Dönem</w:t>
            </w:r>
          </w:p>
        </w:tc>
        <w:tc>
          <w:tcPr>
            <w:tcW w:w="1843" w:type="dxa"/>
            <w:tcMar>
              <w:top w:w="15" w:type="dxa"/>
              <w:left w:w="15" w:type="dxa"/>
              <w:bottom w:w="0" w:type="dxa"/>
              <w:right w:w="15" w:type="dxa"/>
            </w:tcMar>
            <w:vAlign w:val="center"/>
          </w:tcPr>
          <w:p w:rsidR="00371160" w:rsidRDefault="009658B8">
            <w:pPr>
              <w:jc w:val="center"/>
              <w:rPr>
                <w:sz w:val="18"/>
                <w:szCs w:val="18"/>
                <w:lang w:val="tr-TR"/>
              </w:rPr>
            </w:pPr>
            <w:r>
              <w:rPr>
                <w:sz w:val="18"/>
                <w:szCs w:val="18"/>
                <w:lang w:val="tr-TR"/>
              </w:rPr>
              <w:t>Önceki Dönem</w:t>
            </w:r>
          </w:p>
        </w:tc>
      </w:tr>
      <w:tr w:rsidR="00CC4550" w:rsidRPr="00872466" w:rsidTr="002228F5">
        <w:trPr>
          <w:trHeight w:val="284"/>
        </w:trPr>
        <w:tc>
          <w:tcPr>
            <w:tcW w:w="5400" w:type="dxa"/>
            <w:noWrap/>
            <w:tcMar>
              <w:top w:w="15" w:type="dxa"/>
              <w:left w:w="15" w:type="dxa"/>
              <w:bottom w:w="0" w:type="dxa"/>
              <w:right w:w="15" w:type="dxa"/>
            </w:tcMar>
            <w:vAlign w:val="bottom"/>
          </w:tcPr>
          <w:p w:rsidR="00371160" w:rsidRDefault="009658B8">
            <w:pPr>
              <w:pStyle w:val="Heading7"/>
              <w:ind w:left="360"/>
              <w:rPr>
                <w:rFonts w:ascii="Times New Roman" w:eastAsia="Arial Unicode MS" w:hAnsi="Times New Roman"/>
                <w:i w:val="0"/>
                <w:sz w:val="18"/>
                <w:szCs w:val="18"/>
                <w:lang w:val="tr-TR"/>
              </w:rPr>
            </w:pPr>
            <w:r>
              <w:rPr>
                <w:rFonts w:ascii="Times New Roman" w:hAnsi="Times New Roman"/>
                <w:i w:val="0"/>
                <w:sz w:val="18"/>
                <w:szCs w:val="18"/>
                <w:lang w:val="tr-TR"/>
              </w:rPr>
              <w:t>Tahsil İmkanı Sınırlı Krediler ve Diğer Alacaklar</w:t>
            </w:r>
            <w:r>
              <w:rPr>
                <w:rFonts w:ascii="Times New Roman" w:hAnsi="Times New Roman"/>
                <w:bCs/>
                <w:i w:val="0"/>
                <w:sz w:val="18"/>
                <w:szCs w:val="18"/>
                <w:lang w:val="tr-TR"/>
              </w:rPr>
              <w:t xml:space="preserve"> İçin Ayrılanlar </w:t>
            </w:r>
          </w:p>
        </w:tc>
        <w:tc>
          <w:tcPr>
            <w:tcW w:w="210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6.737</w:t>
            </w:r>
          </w:p>
        </w:tc>
        <w:tc>
          <w:tcPr>
            <w:tcW w:w="1843"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21.500</w:t>
            </w:r>
          </w:p>
        </w:tc>
      </w:tr>
      <w:tr w:rsidR="00CC4550" w:rsidRPr="00872466" w:rsidTr="002228F5">
        <w:trPr>
          <w:trHeight w:val="284"/>
        </w:trPr>
        <w:tc>
          <w:tcPr>
            <w:tcW w:w="5400" w:type="dxa"/>
            <w:tcMar>
              <w:top w:w="15" w:type="dxa"/>
              <w:left w:w="15" w:type="dxa"/>
              <w:bottom w:w="0" w:type="dxa"/>
              <w:right w:w="15" w:type="dxa"/>
            </w:tcMar>
            <w:vAlign w:val="bottom"/>
          </w:tcPr>
          <w:p w:rsidR="00371160" w:rsidRDefault="009658B8">
            <w:pPr>
              <w:ind w:left="360"/>
              <w:rPr>
                <w:rFonts w:eastAsia="Arial Unicode MS"/>
                <w:sz w:val="18"/>
                <w:szCs w:val="18"/>
                <w:lang w:val="tr-TR"/>
              </w:rPr>
            </w:pPr>
            <w:r>
              <w:rPr>
                <w:iCs/>
                <w:sz w:val="18"/>
                <w:szCs w:val="18"/>
                <w:lang w:val="tr-TR"/>
              </w:rPr>
              <w:t>Tahsili Şüpheli Krediler ve Diğer Alacaklar</w:t>
            </w:r>
            <w:r>
              <w:rPr>
                <w:bCs/>
                <w:sz w:val="18"/>
                <w:szCs w:val="18"/>
                <w:lang w:val="tr-TR"/>
              </w:rPr>
              <w:t xml:space="preserve"> İçin Ayrılanlar</w:t>
            </w:r>
          </w:p>
        </w:tc>
        <w:tc>
          <w:tcPr>
            <w:tcW w:w="210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37.039</w:t>
            </w:r>
          </w:p>
        </w:tc>
        <w:tc>
          <w:tcPr>
            <w:tcW w:w="1843"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70.985</w:t>
            </w:r>
          </w:p>
        </w:tc>
      </w:tr>
      <w:tr w:rsidR="00CC4550" w:rsidRPr="00872466" w:rsidTr="002228F5">
        <w:trPr>
          <w:trHeight w:val="284"/>
        </w:trPr>
        <w:tc>
          <w:tcPr>
            <w:tcW w:w="5400" w:type="dxa"/>
            <w:tcMar>
              <w:top w:w="15" w:type="dxa"/>
              <w:left w:w="15" w:type="dxa"/>
              <w:bottom w:w="0" w:type="dxa"/>
              <w:right w:w="15" w:type="dxa"/>
            </w:tcMar>
            <w:vAlign w:val="bottom"/>
          </w:tcPr>
          <w:p w:rsidR="00371160" w:rsidRDefault="009658B8">
            <w:pPr>
              <w:ind w:left="360"/>
              <w:rPr>
                <w:iCs/>
                <w:sz w:val="18"/>
                <w:szCs w:val="18"/>
                <w:lang w:val="tr-TR"/>
              </w:rPr>
            </w:pPr>
            <w:r>
              <w:rPr>
                <w:iCs/>
                <w:sz w:val="18"/>
                <w:szCs w:val="18"/>
                <w:lang w:val="tr-TR"/>
              </w:rPr>
              <w:t>Zarar Niteliğindeki Krediler ve Diğer Alacaklar</w:t>
            </w:r>
            <w:r>
              <w:rPr>
                <w:bCs/>
                <w:sz w:val="18"/>
                <w:szCs w:val="18"/>
                <w:lang w:val="tr-TR"/>
              </w:rPr>
              <w:t xml:space="preserve"> İçin Ayrılanlar</w:t>
            </w:r>
          </w:p>
        </w:tc>
        <w:tc>
          <w:tcPr>
            <w:tcW w:w="210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259.840</w:t>
            </w:r>
          </w:p>
        </w:tc>
        <w:tc>
          <w:tcPr>
            <w:tcW w:w="1843"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229.806</w:t>
            </w:r>
          </w:p>
        </w:tc>
      </w:tr>
      <w:tr w:rsidR="00CC4550" w:rsidRPr="00872466" w:rsidTr="002228F5">
        <w:trPr>
          <w:trHeight w:val="284"/>
        </w:trPr>
        <w:tc>
          <w:tcPr>
            <w:tcW w:w="5400" w:type="dxa"/>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rFonts w:eastAsia="Arial Unicode MS"/>
                <w:b/>
                <w:sz w:val="18"/>
                <w:szCs w:val="18"/>
                <w:lang w:val="tr-TR"/>
              </w:rPr>
              <w:t>Toplam</w:t>
            </w:r>
          </w:p>
        </w:tc>
        <w:tc>
          <w:tcPr>
            <w:tcW w:w="2102"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303.616</w:t>
            </w:r>
          </w:p>
        </w:tc>
        <w:tc>
          <w:tcPr>
            <w:tcW w:w="1843"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322.291</w:t>
            </w:r>
          </w:p>
        </w:tc>
      </w:tr>
    </w:tbl>
    <w:p w:rsidR="00371160" w:rsidRDefault="00371160">
      <w:pPr>
        <w:pStyle w:val="BodyTextIndent"/>
        <w:tabs>
          <w:tab w:val="left" w:pos="720"/>
        </w:tabs>
        <w:spacing w:line="233" w:lineRule="auto"/>
        <w:ind w:firstLine="0"/>
        <w:rPr>
          <w:sz w:val="22"/>
        </w:rPr>
      </w:pPr>
    </w:p>
    <w:p w:rsidR="00371160" w:rsidRDefault="009658B8">
      <w:pPr>
        <w:pStyle w:val="Head3"/>
        <w:spacing w:before="0" w:after="0"/>
        <w:ind w:left="720" w:hanging="720"/>
        <w:rPr>
          <w:i w:val="0"/>
          <w:iCs/>
          <w:szCs w:val="22"/>
        </w:rPr>
      </w:pPr>
      <w:r>
        <w:rPr>
          <w:i w:val="0"/>
          <w:iCs/>
          <w:szCs w:val="22"/>
        </w:rPr>
        <w:t>5.10.</w:t>
      </w:r>
      <w:r>
        <w:rPr>
          <w:i w:val="0"/>
          <w:iCs/>
          <w:szCs w:val="22"/>
        </w:rPr>
        <w:tab/>
        <w:t>Donuk Alacaklara İlişkin Bilgiler (Net):</w:t>
      </w:r>
    </w:p>
    <w:p w:rsidR="00371160" w:rsidRDefault="00371160">
      <w:pPr>
        <w:pStyle w:val="balk"/>
        <w:tabs>
          <w:tab w:val="left" w:pos="567"/>
        </w:tabs>
        <w:spacing w:before="0" w:after="0"/>
        <w:ind w:left="567" w:hanging="567"/>
        <w:rPr>
          <w:bCs/>
          <w:i w:val="0"/>
          <w:iCs w:val="0"/>
          <w:szCs w:val="22"/>
        </w:rPr>
      </w:pPr>
    </w:p>
    <w:p w:rsidR="00371160" w:rsidRDefault="009658B8">
      <w:pPr>
        <w:ind w:left="720" w:hanging="720"/>
        <w:jc w:val="both"/>
        <w:rPr>
          <w:b/>
          <w:iCs/>
          <w:noProof/>
          <w:sz w:val="22"/>
          <w:szCs w:val="22"/>
          <w:lang w:val="tr-TR"/>
        </w:rPr>
      </w:pPr>
      <w:r>
        <w:rPr>
          <w:b/>
          <w:bCs/>
          <w:iCs/>
          <w:sz w:val="22"/>
          <w:szCs w:val="22"/>
          <w:lang w:val="tr-TR"/>
        </w:rPr>
        <w:t>5.10.1.</w:t>
      </w:r>
      <w:r>
        <w:rPr>
          <w:b/>
          <w:bCs/>
          <w:iCs/>
          <w:sz w:val="22"/>
          <w:szCs w:val="22"/>
          <w:lang w:val="tr-TR"/>
        </w:rPr>
        <w:tab/>
        <w:t xml:space="preserve">Donuk Alacaklardan </w:t>
      </w:r>
      <w:r>
        <w:rPr>
          <w:b/>
          <w:iCs/>
          <w:sz w:val="22"/>
          <w:szCs w:val="22"/>
          <w:lang w:val="tr-TR"/>
        </w:rPr>
        <w:t>Bankaca</w:t>
      </w:r>
      <w:r>
        <w:rPr>
          <w:b/>
          <w:iCs/>
          <w:noProof/>
          <w:sz w:val="22"/>
          <w:szCs w:val="22"/>
          <w:lang w:val="tr-TR"/>
        </w:rPr>
        <w:t xml:space="preserve"> Yeniden Yapılandırılan ya da Yeni Bir İtfa Planına Bağlanan Krediler ve Diğer Alacaklara İlişkin Bilgiler:</w:t>
      </w:r>
    </w:p>
    <w:p w:rsidR="00371160" w:rsidRDefault="00371160">
      <w:pPr>
        <w:pStyle w:val="BodyTextIndent"/>
        <w:tabs>
          <w:tab w:val="left" w:pos="720"/>
          <w:tab w:val="left" w:pos="1080"/>
        </w:tabs>
        <w:ind w:left="720" w:hanging="720"/>
        <w:rPr>
          <w:b/>
          <w:bCs/>
          <w:sz w:val="22"/>
          <w:szCs w:val="22"/>
        </w:rPr>
      </w:pPr>
    </w:p>
    <w:tbl>
      <w:tblPr>
        <w:tblW w:w="9356"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1546"/>
        <w:gridCol w:w="1495"/>
        <w:gridCol w:w="1495"/>
      </w:tblGrid>
      <w:tr w:rsidR="00A84576" w:rsidRPr="00872466" w:rsidTr="002228F5">
        <w:trPr>
          <w:cantSplit/>
          <w:trHeight w:val="284"/>
        </w:trPr>
        <w:tc>
          <w:tcPr>
            <w:tcW w:w="4820" w:type="dxa"/>
            <w:vMerge w:val="restart"/>
            <w:noWrap/>
            <w:tcMar>
              <w:top w:w="15" w:type="dxa"/>
              <w:left w:w="15" w:type="dxa"/>
              <w:bottom w:w="0" w:type="dxa"/>
              <w:right w:w="15" w:type="dxa"/>
            </w:tcMar>
            <w:vAlign w:val="bottom"/>
          </w:tcPr>
          <w:p w:rsidR="00371160" w:rsidRDefault="00371160">
            <w:pPr>
              <w:rPr>
                <w:rFonts w:eastAsia="Arial Unicode MS"/>
                <w:iCs/>
                <w:sz w:val="18"/>
                <w:szCs w:val="18"/>
                <w:lang w:val="tr-TR"/>
              </w:rPr>
            </w:pPr>
          </w:p>
        </w:tc>
        <w:tc>
          <w:tcPr>
            <w:tcW w:w="1546"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iCs/>
                <w:sz w:val="18"/>
                <w:szCs w:val="18"/>
                <w:lang w:val="tr-TR"/>
              </w:rPr>
              <w:t>III. Grup</w:t>
            </w:r>
          </w:p>
        </w:tc>
        <w:tc>
          <w:tcPr>
            <w:tcW w:w="1495"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iCs/>
                <w:sz w:val="18"/>
                <w:szCs w:val="18"/>
                <w:lang w:val="tr-TR"/>
              </w:rPr>
              <w:t>IV. Grup</w:t>
            </w:r>
          </w:p>
        </w:tc>
        <w:tc>
          <w:tcPr>
            <w:tcW w:w="1495"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iCs/>
                <w:sz w:val="18"/>
                <w:szCs w:val="18"/>
                <w:lang w:val="tr-TR"/>
              </w:rPr>
              <w:t>V. Grup</w:t>
            </w:r>
          </w:p>
        </w:tc>
      </w:tr>
      <w:tr w:rsidR="00A84576" w:rsidRPr="00872466" w:rsidTr="002228F5">
        <w:trPr>
          <w:cantSplit/>
          <w:trHeight w:val="658"/>
        </w:trPr>
        <w:tc>
          <w:tcPr>
            <w:tcW w:w="4820" w:type="dxa"/>
            <w:vMerge/>
            <w:vAlign w:val="center"/>
          </w:tcPr>
          <w:p w:rsidR="00000000" w:rsidRDefault="006663F3">
            <w:pPr>
              <w:rPr>
                <w:rFonts w:eastAsia="Arial Unicode MS"/>
                <w:iCs/>
                <w:sz w:val="18"/>
                <w:szCs w:val="18"/>
                <w:lang w:val="tr-TR"/>
                <w:rPrChange w:id="1511" w:author="Asiye Mara (Open)&#10;" w:date="2011-02-14T12:31:00Z">
                  <w:rPr>
                    <w:rFonts w:ascii="Univers (WN)" w:eastAsia="Arial Unicode MS" w:hAnsi="Univers (WN)"/>
                    <w:b/>
                    <w:iCs/>
                    <w:sz w:val="18"/>
                    <w:szCs w:val="18"/>
                    <w:u w:val="single"/>
                    <w:lang w:val="tr-TR"/>
                  </w:rPr>
                </w:rPrChange>
              </w:rPr>
              <w:pPrChange w:id="1512" w:author="Asiye Mara (Open)&#10;" w:date="2011-02-14T12:30:00Z">
                <w:pPr>
                  <w:numPr>
                    <w:numId w:val="1"/>
                  </w:numPr>
                  <w:tabs>
                    <w:tab w:val="num" w:pos="1086"/>
                  </w:tabs>
                  <w:spacing w:before="240"/>
                  <w:ind w:left="1086" w:hanging="720"/>
                  <w:outlineLvl w:val="0"/>
                </w:pPr>
              </w:pPrChange>
            </w:pPr>
          </w:p>
        </w:tc>
        <w:tc>
          <w:tcPr>
            <w:tcW w:w="1546" w:type="dxa"/>
            <w:tcMar>
              <w:top w:w="15" w:type="dxa"/>
              <w:left w:w="15" w:type="dxa"/>
              <w:bottom w:w="0" w:type="dxa"/>
              <w:right w:w="15" w:type="dxa"/>
            </w:tcMar>
          </w:tcPr>
          <w:p w:rsidR="00000000" w:rsidRDefault="006663F3">
            <w:pPr>
              <w:jc w:val="center"/>
              <w:rPr>
                <w:iCs/>
                <w:sz w:val="18"/>
                <w:szCs w:val="18"/>
                <w:lang w:val="tr-TR"/>
                <w:rPrChange w:id="1513" w:author="Asiye Mara (Open)&#10;" w:date="2011-02-14T12:31:00Z">
                  <w:rPr>
                    <w:rFonts w:ascii="Univers (WN)" w:hAnsi="Univers (WN)"/>
                    <w:b/>
                    <w:iCs/>
                    <w:sz w:val="18"/>
                    <w:szCs w:val="18"/>
                    <w:u w:val="single"/>
                    <w:lang w:val="tr-TR"/>
                  </w:rPr>
                </w:rPrChange>
              </w:rPr>
              <w:pPrChange w:id="1514"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rFonts w:eastAsia="Arial Unicode MS"/>
                <w:iCs/>
                <w:sz w:val="18"/>
                <w:szCs w:val="18"/>
                <w:lang w:val="tr-TR"/>
              </w:rPr>
            </w:pPr>
            <w:r>
              <w:rPr>
                <w:iCs/>
                <w:sz w:val="18"/>
                <w:szCs w:val="18"/>
                <w:lang w:val="tr-TR"/>
              </w:rPr>
              <w:t>Tahsil İmkanı Sınırlı Krediler ve Diğer Alacaklar</w:t>
            </w:r>
          </w:p>
        </w:tc>
        <w:tc>
          <w:tcPr>
            <w:tcW w:w="1495" w:type="dxa"/>
            <w:tcMar>
              <w:top w:w="15" w:type="dxa"/>
              <w:left w:w="15" w:type="dxa"/>
              <w:bottom w:w="0" w:type="dxa"/>
              <w:right w:w="15" w:type="dxa"/>
            </w:tcMar>
          </w:tcPr>
          <w:p w:rsidR="00000000" w:rsidRDefault="006663F3">
            <w:pPr>
              <w:jc w:val="center"/>
              <w:rPr>
                <w:iCs/>
                <w:sz w:val="18"/>
                <w:szCs w:val="18"/>
                <w:lang w:val="tr-TR"/>
                <w:rPrChange w:id="1515" w:author="Asiye Mara (Open)&#10;" w:date="2011-02-14T12:31:00Z">
                  <w:rPr>
                    <w:rFonts w:ascii="Univers (WN)" w:hAnsi="Univers (WN)"/>
                    <w:b/>
                    <w:iCs/>
                    <w:sz w:val="18"/>
                    <w:szCs w:val="18"/>
                    <w:u w:val="single"/>
                    <w:lang w:val="tr-TR"/>
                  </w:rPr>
                </w:rPrChange>
              </w:rPr>
              <w:pPrChange w:id="1516"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rFonts w:eastAsia="Arial Unicode MS"/>
                <w:iCs/>
                <w:sz w:val="18"/>
                <w:szCs w:val="18"/>
                <w:lang w:val="tr-TR"/>
              </w:rPr>
            </w:pPr>
            <w:r>
              <w:rPr>
                <w:iCs/>
                <w:sz w:val="18"/>
                <w:szCs w:val="18"/>
                <w:lang w:val="tr-TR"/>
              </w:rPr>
              <w:t>Tahsili Şüpheli Krediler ve Diğer Alacaklar</w:t>
            </w:r>
          </w:p>
        </w:tc>
        <w:tc>
          <w:tcPr>
            <w:tcW w:w="1495" w:type="dxa"/>
            <w:tcMar>
              <w:top w:w="15" w:type="dxa"/>
              <w:left w:w="15" w:type="dxa"/>
              <w:bottom w:w="0" w:type="dxa"/>
              <w:right w:w="15" w:type="dxa"/>
            </w:tcMar>
            <w:vAlign w:val="bottom"/>
          </w:tcPr>
          <w:p w:rsidR="00371160" w:rsidRDefault="009658B8">
            <w:pPr>
              <w:jc w:val="center"/>
              <w:rPr>
                <w:rFonts w:eastAsia="Arial Unicode MS"/>
                <w:iCs/>
                <w:sz w:val="18"/>
                <w:szCs w:val="18"/>
                <w:lang w:val="tr-TR"/>
              </w:rPr>
            </w:pPr>
            <w:r>
              <w:rPr>
                <w:iCs/>
                <w:sz w:val="18"/>
                <w:szCs w:val="18"/>
                <w:lang w:val="tr-TR"/>
              </w:rPr>
              <w:t>Zarar Niteliğindeki Krediler ve Diğer Alacaklar</w:t>
            </w:r>
          </w:p>
        </w:tc>
      </w:tr>
      <w:tr w:rsidR="00A84576" w:rsidRPr="00872466" w:rsidTr="002228F5">
        <w:trPr>
          <w:trHeight w:val="284"/>
        </w:trPr>
        <w:tc>
          <w:tcPr>
            <w:tcW w:w="4820" w:type="dxa"/>
            <w:noWrap/>
            <w:tcMar>
              <w:top w:w="15" w:type="dxa"/>
              <w:left w:w="15" w:type="dxa"/>
              <w:bottom w:w="0" w:type="dxa"/>
              <w:right w:w="15" w:type="dxa"/>
            </w:tcMar>
            <w:vAlign w:val="bottom"/>
          </w:tcPr>
          <w:p w:rsidR="00371160" w:rsidRDefault="009658B8">
            <w:pPr>
              <w:ind w:left="116"/>
              <w:jc w:val="both"/>
              <w:rPr>
                <w:rFonts w:eastAsia="Arial Unicode MS"/>
                <w:b/>
                <w:iCs/>
                <w:sz w:val="18"/>
                <w:szCs w:val="18"/>
                <w:lang w:val="tr-TR"/>
              </w:rPr>
            </w:pPr>
            <w:r>
              <w:rPr>
                <w:b/>
                <w:iCs/>
                <w:sz w:val="18"/>
                <w:szCs w:val="18"/>
                <w:lang w:val="tr-TR"/>
              </w:rPr>
              <w:t>Cari Dönem</w:t>
            </w:r>
          </w:p>
        </w:tc>
        <w:tc>
          <w:tcPr>
            <w:tcW w:w="1546" w:type="dxa"/>
            <w:noWrap/>
            <w:tcMar>
              <w:top w:w="15" w:type="dxa"/>
              <w:left w:w="15" w:type="dxa"/>
              <w:bottom w:w="0" w:type="dxa"/>
              <w:right w:w="15" w:type="dxa"/>
            </w:tcMar>
            <w:vAlign w:val="bottom"/>
          </w:tcPr>
          <w:p w:rsidR="00000000" w:rsidRDefault="006663F3">
            <w:pPr>
              <w:jc w:val="right"/>
              <w:rPr>
                <w:rFonts w:eastAsia="Arial Unicode MS"/>
                <w:iCs/>
                <w:sz w:val="18"/>
                <w:szCs w:val="18"/>
                <w:lang w:val="tr-TR"/>
                <w:rPrChange w:id="1517" w:author="Asiye Mara (Open)&#10;" w:date="2011-02-14T12:31:00Z">
                  <w:rPr>
                    <w:rFonts w:ascii="CG Times (WN)" w:eastAsia="Arial Unicode MS" w:hAnsi="CG Times (WN)"/>
                    <w:b/>
                    <w:iCs/>
                    <w:sz w:val="18"/>
                    <w:szCs w:val="18"/>
                    <w:lang w:val="tr-TR"/>
                  </w:rPr>
                </w:rPrChange>
              </w:rPr>
              <w:pPrChange w:id="1518" w:author="Asiye Mara (Open)&#10;" w:date="2011-02-14T12:30:00Z">
                <w:pPr>
                  <w:ind w:left="360"/>
                  <w:jc w:val="right"/>
                  <w:outlineLvl w:val="2"/>
                </w:pPr>
              </w:pPrChange>
            </w:pPr>
          </w:p>
        </w:tc>
        <w:tc>
          <w:tcPr>
            <w:tcW w:w="1495" w:type="dxa"/>
            <w:noWrap/>
            <w:tcMar>
              <w:top w:w="15" w:type="dxa"/>
              <w:left w:w="15" w:type="dxa"/>
              <w:bottom w:w="0" w:type="dxa"/>
              <w:right w:w="15" w:type="dxa"/>
            </w:tcMar>
            <w:vAlign w:val="bottom"/>
          </w:tcPr>
          <w:p w:rsidR="00000000" w:rsidRDefault="006663F3">
            <w:pPr>
              <w:jc w:val="right"/>
              <w:rPr>
                <w:rFonts w:eastAsia="Arial Unicode MS"/>
                <w:iCs/>
                <w:sz w:val="18"/>
                <w:szCs w:val="18"/>
                <w:lang w:val="tr-TR"/>
                <w:rPrChange w:id="1519" w:author="Asiye Mara (Open)&#10;" w:date="2011-02-14T12:31:00Z">
                  <w:rPr>
                    <w:rFonts w:ascii="CG Times (WN)" w:eastAsia="Arial Unicode MS" w:hAnsi="CG Times (WN)"/>
                    <w:b/>
                    <w:iCs/>
                    <w:sz w:val="18"/>
                    <w:szCs w:val="18"/>
                    <w:lang w:val="tr-TR"/>
                  </w:rPr>
                </w:rPrChange>
              </w:rPr>
              <w:pPrChange w:id="1520" w:author="Asiye Mara (Open)&#10;" w:date="2011-02-14T12:30:00Z">
                <w:pPr>
                  <w:ind w:left="360"/>
                  <w:jc w:val="right"/>
                  <w:outlineLvl w:val="2"/>
                </w:pPr>
              </w:pPrChange>
            </w:pPr>
          </w:p>
        </w:tc>
        <w:tc>
          <w:tcPr>
            <w:tcW w:w="1495" w:type="dxa"/>
            <w:noWrap/>
            <w:tcMar>
              <w:top w:w="15" w:type="dxa"/>
              <w:left w:w="15" w:type="dxa"/>
              <w:bottom w:w="0" w:type="dxa"/>
              <w:right w:w="15" w:type="dxa"/>
            </w:tcMar>
            <w:vAlign w:val="bottom"/>
          </w:tcPr>
          <w:p w:rsidR="00000000" w:rsidRDefault="006663F3">
            <w:pPr>
              <w:jc w:val="right"/>
              <w:rPr>
                <w:rFonts w:eastAsia="Arial Unicode MS"/>
                <w:iCs/>
                <w:sz w:val="18"/>
                <w:szCs w:val="18"/>
                <w:lang w:val="tr-TR"/>
                <w:rPrChange w:id="1521" w:author="Asiye Mara (Open)&#10;" w:date="2011-02-14T12:31:00Z">
                  <w:rPr>
                    <w:rFonts w:ascii="CG Times (WN)" w:eastAsia="Arial Unicode MS" w:hAnsi="CG Times (WN)"/>
                    <w:b/>
                    <w:iCs/>
                    <w:sz w:val="18"/>
                    <w:szCs w:val="18"/>
                    <w:lang w:val="tr-TR"/>
                  </w:rPr>
                </w:rPrChange>
              </w:rPr>
              <w:pPrChange w:id="1522" w:author="Asiye Mara (Open)&#10;" w:date="2011-02-14T12:30:00Z">
                <w:pPr>
                  <w:ind w:left="360"/>
                  <w:jc w:val="right"/>
                  <w:outlineLvl w:val="2"/>
                </w:pPr>
              </w:pPrChange>
            </w:pPr>
          </w:p>
        </w:tc>
      </w:tr>
      <w:tr w:rsidR="00CC4550" w:rsidRPr="00872466" w:rsidTr="002228F5">
        <w:trPr>
          <w:trHeight w:val="284"/>
        </w:trPr>
        <w:tc>
          <w:tcPr>
            <w:tcW w:w="4820" w:type="dxa"/>
            <w:noWrap/>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2.779</w:t>
            </w:r>
          </w:p>
        </w:tc>
        <w:tc>
          <w:tcPr>
            <w:tcW w:w="149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4.839</w:t>
            </w:r>
          </w:p>
        </w:tc>
        <w:tc>
          <w:tcPr>
            <w:tcW w:w="149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7.333</w:t>
            </w:r>
          </w:p>
        </w:tc>
      </w:tr>
      <w:tr w:rsidR="00CC4550" w:rsidRPr="00872466" w:rsidTr="002228F5">
        <w:trPr>
          <w:trHeight w:val="284"/>
        </w:trPr>
        <w:tc>
          <w:tcPr>
            <w:tcW w:w="4820" w:type="dxa"/>
            <w:tcMar>
              <w:top w:w="15" w:type="dxa"/>
              <w:left w:w="15" w:type="dxa"/>
              <w:bottom w:w="0" w:type="dxa"/>
              <w:right w:w="15" w:type="dxa"/>
            </w:tcMar>
            <w:vAlign w:val="bottom"/>
          </w:tcPr>
          <w:p w:rsidR="00371160" w:rsidRDefault="009658B8">
            <w:pPr>
              <w:tabs>
                <w:tab w:val="left" w:pos="417"/>
              </w:tabs>
              <w:ind w:left="116"/>
              <w:rPr>
                <w:rFonts w:eastAsia="Arial Unicode MS"/>
                <w:iCs/>
                <w:sz w:val="18"/>
                <w:szCs w:val="18"/>
                <w:lang w:val="tr-TR"/>
              </w:rPr>
            </w:pPr>
            <w:r>
              <w:rPr>
                <w:iCs/>
                <w:sz w:val="18"/>
                <w:szCs w:val="18"/>
                <w:lang w:val="tr-TR"/>
              </w:rPr>
              <w:t xml:space="preserve">      Yeniden Yapılandırılan Krediler ve Diğer Alacaklar</w:t>
            </w:r>
          </w:p>
        </w:tc>
        <w:tc>
          <w:tcPr>
            <w:tcW w:w="1546"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2.116</w:t>
            </w:r>
          </w:p>
        </w:tc>
        <w:tc>
          <w:tcPr>
            <w:tcW w:w="1495"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2.344</w:t>
            </w:r>
          </w:p>
        </w:tc>
        <w:tc>
          <w:tcPr>
            <w:tcW w:w="1495"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3.966</w:t>
            </w:r>
          </w:p>
        </w:tc>
      </w:tr>
      <w:tr w:rsidR="00CC4550" w:rsidRPr="00872466" w:rsidTr="002228F5">
        <w:trPr>
          <w:trHeight w:val="284"/>
        </w:trPr>
        <w:tc>
          <w:tcPr>
            <w:tcW w:w="4820" w:type="dxa"/>
            <w:tcMar>
              <w:top w:w="15" w:type="dxa"/>
              <w:left w:w="15" w:type="dxa"/>
              <w:bottom w:w="0" w:type="dxa"/>
              <w:right w:w="15" w:type="dxa"/>
            </w:tcMar>
            <w:vAlign w:val="bottom"/>
          </w:tcPr>
          <w:p w:rsidR="00371160" w:rsidRDefault="009658B8">
            <w:pPr>
              <w:tabs>
                <w:tab w:val="left" w:pos="431"/>
              </w:tabs>
              <w:ind w:left="116"/>
              <w:rPr>
                <w:rFonts w:eastAsia="Arial Unicode MS"/>
                <w:iCs/>
                <w:sz w:val="18"/>
                <w:szCs w:val="18"/>
                <w:lang w:val="tr-TR"/>
              </w:rPr>
            </w:pPr>
            <w:r>
              <w:rPr>
                <w:iCs/>
                <w:sz w:val="18"/>
                <w:szCs w:val="18"/>
                <w:lang w:val="tr-TR"/>
              </w:rPr>
              <w:t xml:space="preserve">      Yeni Bir İtfa Planına Bağlanan Krediler ve Diğer Alacaklar </w:t>
            </w:r>
          </w:p>
        </w:tc>
        <w:tc>
          <w:tcPr>
            <w:tcW w:w="1546"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663</w:t>
            </w:r>
          </w:p>
        </w:tc>
        <w:tc>
          <w:tcPr>
            <w:tcW w:w="1495"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2.495</w:t>
            </w:r>
          </w:p>
        </w:tc>
        <w:tc>
          <w:tcPr>
            <w:tcW w:w="1495" w:type="dxa"/>
            <w:shd w:val="clear" w:color="auto" w:fill="auto"/>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3.367</w:t>
            </w:r>
          </w:p>
        </w:tc>
      </w:tr>
      <w:tr w:rsidR="00747288" w:rsidRPr="00872466" w:rsidTr="002228F5">
        <w:trPr>
          <w:trHeight w:val="284"/>
        </w:trPr>
        <w:tc>
          <w:tcPr>
            <w:tcW w:w="4820" w:type="dxa"/>
            <w:noWrap/>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b/>
                <w:iCs/>
                <w:sz w:val="18"/>
                <w:szCs w:val="18"/>
                <w:lang w:val="tr-TR"/>
              </w:rPr>
              <w:t>Önceki Dönem</w:t>
            </w:r>
          </w:p>
        </w:tc>
        <w:tc>
          <w:tcPr>
            <w:tcW w:w="1546" w:type="dxa"/>
            <w:noWrap/>
            <w:tcMar>
              <w:top w:w="15" w:type="dxa"/>
              <w:left w:w="15" w:type="dxa"/>
              <w:bottom w:w="0" w:type="dxa"/>
              <w:right w:w="15" w:type="dxa"/>
            </w:tcMar>
            <w:vAlign w:val="bottom"/>
          </w:tcPr>
          <w:p w:rsidR="00371160" w:rsidRDefault="00371160">
            <w:pPr>
              <w:ind w:right="57"/>
              <w:jc w:val="right"/>
              <w:rPr>
                <w:rFonts w:eastAsia="Arial Unicode MS"/>
                <w:b/>
                <w:iCs/>
                <w:sz w:val="18"/>
                <w:szCs w:val="18"/>
                <w:lang w:val="tr-TR"/>
              </w:rPr>
            </w:pPr>
          </w:p>
        </w:tc>
        <w:tc>
          <w:tcPr>
            <w:tcW w:w="1495" w:type="dxa"/>
            <w:noWrap/>
            <w:tcMar>
              <w:top w:w="15" w:type="dxa"/>
              <w:left w:w="15" w:type="dxa"/>
              <w:bottom w:w="0" w:type="dxa"/>
              <w:right w:w="15" w:type="dxa"/>
            </w:tcMar>
            <w:vAlign w:val="bottom"/>
          </w:tcPr>
          <w:p w:rsidR="00371160" w:rsidRDefault="00371160">
            <w:pPr>
              <w:ind w:right="57"/>
              <w:jc w:val="right"/>
              <w:rPr>
                <w:rFonts w:eastAsia="Arial Unicode MS"/>
                <w:b/>
                <w:iCs/>
                <w:sz w:val="18"/>
                <w:szCs w:val="18"/>
                <w:lang w:val="tr-TR"/>
              </w:rPr>
            </w:pPr>
          </w:p>
        </w:tc>
        <w:tc>
          <w:tcPr>
            <w:tcW w:w="1495" w:type="dxa"/>
            <w:noWrap/>
            <w:tcMar>
              <w:top w:w="15" w:type="dxa"/>
              <w:left w:w="15" w:type="dxa"/>
              <w:bottom w:w="0" w:type="dxa"/>
              <w:right w:w="15" w:type="dxa"/>
            </w:tcMar>
            <w:vAlign w:val="bottom"/>
          </w:tcPr>
          <w:p w:rsidR="00371160" w:rsidRDefault="00371160">
            <w:pPr>
              <w:ind w:right="57"/>
              <w:jc w:val="right"/>
              <w:rPr>
                <w:rFonts w:eastAsia="Arial Unicode MS"/>
                <w:b/>
                <w:iCs/>
                <w:sz w:val="18"/>
                <w:szCs w:val="18"/>
                <w:lang w:val="tr-TR"/>
              </w:rPr>
            </w:pPr>
          </w:p>
        </w:tc>
      </w:tr>
      <w:tr w:rsidR="00ED0A7B" w:rsidRPr="00872466" w:rsidTr="002228F5">
        <w:trPr>
          <w:trHeight w:val="284"/>
        </w:trPr>
        <w:tc>
          <w:tcPr>
            <w:tcW w:w="4820" w:type="dxa"/>
            <w:noWrap/>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2.083</w:t>
            </w:r>
          </w:p>
        </w:tc>
        <w:tc>
          <w:tcPr>
            <w:tcW w:w="149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6.931</w:t>
            </w:r>
          </w:p>
        </w:tc>
        <w:tc>
          <w:tcPr>
            <w:tcW w:w="149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9.192</w:t>
            </w:r>
          </w:p>
        </w:tc>
      </w:tr>
      <w:tr w:rsidR="00ED0A7B" w:rsidRPr="00872466" w:rsidTr="002228F5">
        <w:trPr>
          <w:trHeight w:val="284"/>
        </w:trPr>
        <w:tc>
          <w:tcPr>
            <w:tcW w:w="4820" w:type="dxa"/>
            <w:tcMar>
              <w:top w:w="15" w:type="dxa"/>
              <w:left w:w="15" w:type="dxa"/>
              <w:bottom w:w="0" w:type="dxa"/>
              <w:right w:w="15" w:type="dxa"/>
            </w:tcMar>
            <w:vAlign w:val="bottom"/>
          </w:tcPr>
          <w:p w:rsidR="00371160" w:rsidRDefault="009658B8">
            <w:pPr>
              <w:ind w:left="116"/>
              <w:rPr>
                <w:rFonts w:eastAsia="Arial Unicode MS"/>
                <w:iCs/>
                <w:sz w:val="18"/>
                <w:szCs w:val="18"/>
                <w:lang w:val="tr-TR"/>
              </w:rPr>
            </w:pPr>
            <w:r>
              <w:rPr>
                <w:iCs/>
                <w:sz w:val="18"/>
                <w:szCs w:val="18"/>
                <w:lang w:val="tr-TR"/>
              </w:rPr>
              <w:t xml:space="preserve">      Yeniden Yapılandırılan Krediler ve Diğer Alacaklar</w:t>
            </w:r>
          </w:p>
        </w:tc>
        <w:tc>
          <w:tcPr>
            <w:tcW w:w="154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1.509</w:t>
            </w:r>
          </w:p>
        </w:tc>
        <w:tc>
          <w:tcPr>
            <w:tcW w:w="149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4.105</w:t>
            </w:r>
          </w:p>
        </w:tc>
        <w:tc>
          <w:tcPr>
            <w:tcW w:w="149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8.386</w:t>
            </w:r>
          </w:p>
        </w:tc>
      </w:tr>
      <w:tr w:rsidR="00ED0A7B" w:rsidRPr="00872466" w:rsidTr="002228F5">
        <w:trPr>
          <w:trHeight w:val="284"/>
        </w:trPr>
        <w:tc>
          <w:tcPr>
            <w:tcW w:w="4820" w:type="dxa"/>
            <w:tcMar>
              <w:top w:w="15" w:type="dxa"/>
              <w:left w:w="15" w:type="dxa"/>
              <w:bottom w:w="0" w:type="dxa"/>
              <w:right w:w="15" w:type="dxa"/>
            </w:tcMar>
            <w:vAlign w:val="bottom"/>
          </w:tcPr>
          <w:p w:rsidR="00371160" w:rsidRDefault="009658B8">
            <w:pPr>
              <w:ind w:left="116"/>
              <w:rPr>
                <w:rFonts w:eastAsia="Arial Unicode MS"/>
                <w:iCs/>
                <w:sz w:val="18"/>
                <w:szCs w:val="18"/>
                <w:lang w:val="tr-TR"/>
              </w:rPr>
            </w:pPr>
            <w:r>
              <w:rPr>
                <w:iCs/>
                <w:sz w:val="18"/>
                <w:szCs w:val="18"/>
                <w:lang w:val="tr-TR"/>
              </w:rPr>
              <w:t xml:space="preserve">      Yeni Bir İtfa Planına Bağlanan Krediler ve Diğer Alacaklar </w:t>
            </w:r>
          </w:p>
        </w:tc>
        <w:tc>
          <w:tcPr>
            <w:tcW w:w="154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574</w:t>
            </w:r>
          </w:p>
        </w:tc>
        <w:tc>
          <w:tcPr>
            <w:tcW w:w="149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2.826</w:t>
            </w:r>
          </w:p>
        </w:tc>
        <w:tc>
          <w:tcPr>
            <w:tcW w:w="149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806</w:t>
            </w:r>
          </w:p>
        </w:tc>
      </w:tr>
    </w:tbl>
    <w:p w:rsidR="00371160" w:rsidRDefault="00371160">
      <w:pPr>
        <w:pStyle w:val="Head3"/>
        <w:tabs>
          <w:tab w:val="left" w:pos="720"/>
        </w:tabs>
        <w:spacing w:before="0" w:after="0"/>
        <w:ind w:firstLine="0"/>
        <w:rPr>
          <w:bCs w:val="0"/>
          <w:i w:val="0"/>
          <w:iCs/>
          <w:sz w:val="24"/>
          <w:szCs w:val="24"/>
        </w:rPr>
      </w:pPr>
    </w:p>
    <w:p w:rsidR="00371160" w:rsidRDefault="009658B8">
      <w:pPr>
        <w:spacing w:line="216" w:lineRule="auto"/>
        <w:ind w:left="720" w:hanging="720"/>
        <w:rPr>
          <w:bCs/>
          <w:iCs/>
          <w:lang w:val="tr-TR"/>
        </w:rPr>
      </w:pPr>
      <w:r>
        <w:rPr>
          <w:bCs/>
          <w:i/>
          <w:iCs/>
          <w:lang w:val="tr-TR"/>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ind w:right="-283"/>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jc w:val="both"/>
        <w:rPr>
          <w:b/>
          <w:iCs/>
          <w:sz w:val="22"/>
          <w:szCs w:val="22"/>
          <w:lang w:val="tr-TR"/>
        </w:rPr>
      </w:pPr>
    </w:p>
    <w:p w:rsidR="00371160" w:rsidRDefault="009658B8">
      <w:pPr>
        <w:pStyle w:val="ListParagraph"/>
        <w:numPr>
          <w:ilvl w:val="0"/>
          <w:numId w:val="25"/>
        </w:numPr>
        <w:spacing w:line="216" w:lineRule="auto"/>
        <w:ind w:left="709" w:hanging="709"/>
        <w:jc w:val="both"/>
        <w:rPr>
          <w:b/>
          <w:iCs/>
          <w:sz w:val="22"/>
          <w:szCs w:val="22"/>
          <w:lang w:val="tr-TR"/>
        </w:rPr>
      </w:pPr>
      <w:r>
        <w:rPr>
          <w:b/>
          <w:iCs/>
          <w:sz w:val="22"/>
          <w:szCs w:val="22"/>
          <w:lang w:val="tr-TR"/>
        </w:rPr>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spacing w:line="216" w:lineRule="auto"/>
        <w:jc w:val="both"/>
        <w:rPr>
          <w:b/>
          <w:iCs/>
          <w:sz w:val="22"/>
          <w:szCs w:val="22"/>
          <w:lang w:val="tr-TR"/>
        </w:rPr>
      </w:pPr>
    </w:p>
    <w:p w:rsidR="00371160" w:rsidRDefault="009658B8">
      <w:pPr>
        <w:pStyle w:val="Head3"/>
        <w:tabs>
          <w:tab w:val="left" w:pos="284"/>
          <w:tab w:val="left" w:pos="567"/>
        </w:tabs>
        <w:spacing w:before="0" w:after="0"/>
        <w:ind w:left="567" w:right="0" w:hanging="567"/>
        <w:rPr>
          <w:bCs w:val="0"/>
          <w:i w:val="0"/>
          <w:iCs/>
          <w:szCs w:val="22"/>
        </w:rPr>
      </w:pPr>
      <w:r>
        <w:rPr>
          <w:bCs w:val="0"/>
          <w:i w:val="0"/>
          <w:iCs/>
          <w:szCs w:val="22"/>
        </w:rPr>
        <w:t>5.         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5.10.</w:t>
      </w:r>
      <w:r>
        <w:rPr>
          <w:i w:val="0"/>
          <w:iCs/>
          <w:szCs w:val="22"/>
        </w:rPr>
        <w:tab/>
        <w:t xml:space="preserve">Donuk Alacaklara İlişkin Bilgiler (Net) </w:t>
      </w:r>
      <w:r>
        <w:rPr>
          <w:bCs w:val="0"/>
          <w:i w:val="0"/>
          <w:iCs/>
          <w:szCs w:val="22"/>
        </w:rPr>
        <w:t>(devamı):</w:t>
      </w:r>
    </w:p>
    <w:p w:rsidR="00371160" w:rsidRDefault="00371160">
      <w:pPr>
        <w:pStyle w:val="Head3"/>
        <w:spacing w:before="0" w:after="0"/>
        <w:ind w:right="0" w:firstLine="0"/>
        <w:rPr>
          <w:bCs w:val="0"/>
          <w:i w:val="0"/>
          <w:iCs/>
          <w:szCs w:val="22"/>
        </w:rPr>
      </w:pPr>
    </w:p>
    <w:p w:rsidR="00371160" w:rsidRDefault="009658B8">
      <w:pPr>
        <w:pStyle w:val="Head3"/>
        <w:spacing w:before="0" w:after="0"/>
        <w:ind w:right="0" w:firstLine="0"/>
        <w:rPr>
          <w:bCs w:val="0"/>
          <w:i w:val="0"/>
          <w:iCs/>
          <w:szCs w:val="22"/>
        </w:rPr>
      </w:pPr>
      <w:r>
        <w:rPr>
          <w:bCs w:val="0"/>
          <w:i w:val="0"/>
          <w:iCs/>
          <w:szCs w:val="22"/>
        </w:rPr>
        <w:t>5.10.2. Toplam Donuk Alacak Hareketlerine İlişkin Bilgiler:</w:t>
      </w:r>
    </w:p>
    <w:p w:rsidR="00371160" w:rsidRDefault="00371160">
      <w:pPr>
        <w:pStyle w:val="Head3"/>
        <w:tabs>
          <w:tab w:val="left" w:pos="720"/>
        </w:tabs>
        <w:spacing w:before="0" w:after="0"/>
        <w:ind w:right="0" w:firstLine="0"/>
        <w:rPr>
          <w:b w:val="0"/>
          <w:bCs w:val="0"/>
          <w:i w:val="0"/>
          <w:iCs/>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889"/>
        <w:gridCol w:w="1701"/>
      </w:tblGrid>
      <w:tr w:rsidR="00A84576" w:rsidRPr="00872466" w:rsidTr="002228F5">
        <w:trPr>
          <w:trHeight w:val="255"/>
        </w:trPr>
        <w:tc>
          <w:tcPr>
            <w:tcW w:w="3960" w:type="dxa"/>
            <w:vMerge w:val="restart"/>
            <w:shd w:val="clear" w:color="auto" w:fill="FFFFFF"/>
            <w:noWrap/>
            <w:vAlign w:val="bottom"/>
          </w:tcPr>
          <w:p w:rsidR="00371160" w:rsidRDefault="009658B8">
            <w:pPr>
              <w:rPr>
                <w:lang w:val="tr-TR"/>
              </w:rPr>
            </w:pPr>
            <w:r>
              <w:rPr>
                <w:lang w:val="tr-TR"/>
              </w:rPr>
              <w:t> </w:t>
            </w:r>
          </w:p>
        </w:tc>
        <w:tc>
          <w:tcPr>
            <w:tcW w:w="1795" w:type="dxa"/>
            <w:shd w:val="clear" w:color="auto" w:fill="FFFFFF"/>
            <w:noWrap/>
            <w:vAlign w:val="bottom"/>
          </w:tcPr>
          <w:p w:rsidR="00371160" w:rsidRDefault="009658B8">
            <w:pPr>
              <w:jc w:val="center"/>
              <w:rPr>
                <w:sz w:val="18"/>
                <w:szCs w:val="18"/>
                <w:lang w:val="tr-TR"/>
              </w:rPr>
            </w:pPr>
            <w:r>
              <w:rPr>
                <w:sz w:val="18"/>
                <w:szCs w:val="18"/>
                <w:lang w:val="tr-TR"/>
              </w:rPr>
              <w:t>III. Grup</w:t>
            </w:r>
          </w:p>
        </w:tc>
        <w:tc>
          <w:tcPr>
            <w:tcW w:w="1889" w:type="dxa"/>
            <w:shd w:val="clear" w:color="auto" w:fill="FFFFFF"/>
            <w:noWrap/>
            <w:vAlign w:val="bottom"/>
          </w:tcPr>
          <w:p w:rsidR="00371160" w:rsidRDefault="009658B8">
            <w:pPr>
              <w:jc w:val="center"/>
              <w:rPr>
                <w:sz w:val="18"/>
                <w:szCs w:val="18"/>
                <w:lang w:val="tr-TR"/>
              </w:rPr>
            </w:pPr>
            <w:r>
              <w:rPr>
                <w:sz w:val="18"/>
                <w:szCs w:val="18"/>
                <w:lang w:val="tr-TR"/>
              </w:rPr>
              <w:t>IV. Grup</w:t>
            </w:r>
          </w:p>
        </w:tc>
        <w:tc>
          <w:tcPr>
            <w:tcW w:w="1701" w:type="dxa"/>
            <w:shd w:val="clear" w:color="auto" w:fill="FFFFFF"/>
            <w:noWrap/>
            <w:vAlign w:val="bottom"/>
          </w:tcPr>
          <w:p w:rsidR="00371160" w:rsidRDefault="009658B8">
            <w:pPr>
              <w:jc w:val="center"/>
              <w:rPr>
                <w:sz w:val="18"/>
                <w:szCs w:val="18"/>
                <w:lang w:val="tr-TR"/>
              </w:rPr>
            </w:pPr>
            <w:r>
              <w:rPr>
                <w:sz w:val="18"/>
                <w:szCs w:val="18"/>
                <w:lang w:val="tr-TR"/>
              </w:rPr>
              <w:t>V. Grup</w:t>
            </w:r>
          </w:p>
        </w:tc>
      </w:tr>
      <w:tr w:rsidR="00A84576" w:rsidRPr="00872466" w:rsidTr="002228F5">
        <w:trPr>
          <w:trHeight w:val="960"/>
        </w:trPr>
        <w:tc>
          <w:tcPr>
            <w:tcW w:w="3960" w:type="dxa"/>
            <w:vMerge/>
            <w:shd w:val="clear" w:color="auto" w:fill="FFFFFF"/>
            <w:vAlign w:val="center"/>
          </w:tcPr>
          <w:p w:rsidR="00000000" w:rsidRDefault="006663F3">
            <w:pPr>
              <w:rPr>
                <w:lang w:val="tr-TR"/>
                <w:rPrChange w:id="1523" w:author="Asiye Mara (Open)&#10;" w:date="2011-02-14T12:31:00Z">
                  <w:rPr>
                    <w:rFonts w:ascii="Univers (WN)" w:hAnsi="Univers (WN)"/>
                    <w:b/>
                    <w:u w:val="single"/>
                    <w:lang w:val="tr-TR"/>
                  </w:rPr>
                </w:rPrChange>
              </w:rPr>
              <w:pPrChange w:id="1524" w:author="Asiye Mara (Open)&#10;" w:date="2011-02-14T12:30:00Z">
                <w:pPr>
                  <w:numPr>
                    <w:numId w:val="1"/>
                  </w:numPr>
                  <w:tabs>
                    <w:tab w:val="num" w:pos="1086"/>
                  </w:tabs>
                  <w:spacing w:before="240"/>
                  <w:ind w:left="1086" w:hanging="720"/>
                  <w:outlineLvl w:val="0"/>
                </w:pPr>
              </w:pPrChange>
            </w:pPr>
          </w:p>
        </w:tc>
        <w:tc>
          <w:tcPr>
            <w:tcW w:w="1795" w:type="dxa"/>
            <w:shd w:val="clear" w:color="auto" w:fill="FFFFFF"/>
            <w:vAlign w:val="bottom"/>
          </w:tcPr>
          <w:p w:rsidR="00371160" w:rsidRDefault="009658B8">
            <w:pPr>
              <w:jc w:val="center"/>
              <w:rPr>
                <w:sz w:val="18"/>
                <w:szCs w:val="18"/>
                <w:lang w:val="tr-TR"/>
              </w:rPr>
            </w:pPr>
            <w:r>
              <w:rPr>
                <w:sz w:val="18"/>
                <w:szCs w:val="18"/>
                <w:lang w:val="tr-TR"/>
              </w:rPr>
              <w:t>Tahsil İmkanı Sınırlı Krediler ve Diğer Alacaklar</w:t>
            </w:r>
          </w:p>
        </w:tc>
        <w:tc>
          <w:tcPr>
            <w:tcW w:w="1889" w:type="dxa"/>
            <w:shd w:val="clear" w:color="auto" w:fill="FFFFFF"/>
            <w:vAlign w:val="bottom"/>
          </w:tcPr>
          <w:p w:rsidR="00000000" w:rsidRDefault="006663F3">
            <w:pPr>
              <w:jc w:val="center"/>
              <w:rPr>
                <w:sz w:val="18"/>
                <w:szCs w:val="18"/>
                <w:lang w:val="tr-TR"/>
                <w:rPrChange w:id="1525" w:author="Asiye Mara (Open)&#10;" w:date="2011-02-14T12:31:00Z">
                  <w:rPr>
                    <w:rFonts w:ascii="Univers (WN)" w:hAnsi="Univers (WN)"/>
                    <w:b/>
                    <w:sz w:val="18"/>
                    <w:szCs w:val="18"/>
                    <w:u w:val="single"/>
                    <w:lang w:val="tr-TR"/>
                  </w:rPr>
                </w:rPrChange>
              </w:rPr>
              <w:pPrChange w:id="1526"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Tahsili Şüpheli Krediler ve Diğer Alacaklar</w:t>
            </w:r>
          </w:p>
        </w:tc>
        <w:tc>
          <w:tcPr>
            <w:tcW w:w="1701" w:type="dxa"/>
            <w:shd w:val="clear" w:color="auto" w:fill="FFFFFF"/>
            <w:vAlign w:val="bottom"/>
          </w:tcPr>
          <w:p w:rsidR="00371160" w:rsidRDefault="009658B8">
            <w:pPr>
              <w:jc w:val="center"/>
              <w:rPr>
                <w:sz w:val="18"/>
                <w:szCs w:val="18"/>
                <w:lang w:val="tr-TR"/>
              </w:rPr>
            </w:pPr>
            <w:r>
              <w:rPr>
                <w:sz w:val="18"/>
                <w:szCs w:val="18"/>
                <w:lang w:val="tr-TR"/>
              </w:rPr>
              <w:t>Zarar Niteliğindeki Krediler ve Diğer Alacaklar</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b/>
                <w:iCs/>
                <w:sz w:val="18"/>
                <w:szCs w:val="18"/>
                <w:lang w:val="tr-TR"/>
              </w:rPr>
            </w:pPr>
            <w:r>
              <w:rPr>
                <w:b/>
                <w:iCs/>
                <w:sz w:val="18"/>
                <w:szCs w:val="18"/>
                <w:lang w:val="tr-TR"/>
              </w:rPr>
              <w:t>Önceki Dönem Sonu Bakiyesi</w:t>
            </w:r>
          </w:p>
        </w:tc>
        <w:tc>
          <w:tcPr>
            <w:tcW w:w="1795" w:type="dxa"/>
            <w:shd w:val="clear" w:color="auto" w:fill="FFFFFF"/>
            <w:noWrap/>
            <w:vAlign w:val="bottom"/>
          </w:tcPr>
          <w:p w:rsidR="00371160" w:rsidRDefault="009658B8">
            <w:pPr>
              <w:jc w:val="right"/>
              <w:rPr>
                <w:b/>
                <w:sz w:val="18"/>
                <w:szCs w:val="18"/>
              </w:rPr>
            </w:pPr>
            <w:r>
              <w:rPr>
                <w:b/>
                <w:sz w:val="18"/>
                <w:szCs w:val="18"/>
              </w:rPr>
              <w:t>42.65</w:t>
            </w:r>
            <w:ins w:id="1527" w:author="Gülşah Tuba Ünlü (Open)&#10;" w:date="2011-02-12T10:45:00Z">
              <w:r>
                <w:rPr>
                  <w:b/>
                  <w:sz w:val="18"/>
                  <w:szCs w:val="18"/>
                </w:rPr>
                <w:t>4</w:t>
              </w:r>
            </w:ins>
            <w:del w:id="1528" w:author="Gülşah Tuba Ünlü (Open)&#10;" w:date="2011-02-12T10:45:00Z">
              <w:r>
                <w:rPr>
                  <w:b/>
                  <w:sz w:val="18"/>
                  <w:szCs w:val="18"/>
                </w:rPr>
                <w:delText>5</w:delText>
              </w:r>
            </w:del>
          </w:p>
        </w:tc>
        <w:tc>
          <w:tcPr>
            <w:tcW w:w="1889" w:type="dxa"/>
            <w:shd w:val="clear" w:color="auto" w:fill="FFFFFF"/>
            <w:noWrap/>
            <w:vAlign w:val="bottom"/>
          </w:tcPr>
          <w:p w:rsidR="00371160" w:rsidRDefault="009658B8">
            <w:pPr>
              <w:jc w:val="right"/>
              <w:rPr>
                <w:b/>
                <w:sz w:val="18"/>
                <w:szCs w:val="18"/>
              </w:rPr>
            </w:pPr>
            <w:r>
              <w:rPr>
                <w:b/>
                <w:sz w:val="18"/>
                <w:szCs w:val="18"/>
              </w:rPr>
              <w:t>125.</w:t>
            </w:r>
            <w:del w:id="1529" w:author="Gülşah Tuba Ünlü (Open)&#10;" w:date="2011-02-12T10:45:00Z">
              <w:r>
                <w:rPr>
                  <w:b/>
                  <w:sz w:val="18"/>
                  <w:szCs w:val="18"/>
                </w:rPr>
                <w:delText>622</w:delText>
              </w:r>
            </w:del>
            <w:ins w:id="1530" w:author="Gülşah Tuba Ünlü (Open)&#10;" w:date="2011-02-12T10:45:00Z">
              <w:r>
                <w:rPr>
                  <w:b/>
                  <w:sz w:val="18"/>
                  <w:szCs w:val="18"/>
                </w:rPr>
                <w:t>624</w:t>
              </w:r>
            </w:ins>
          </w:p>
        </w:tc>
        <w:tc>
          <w:tcPr>
            <w:tcW w:w="1701" w:type="dxa"/>
            <w:shd w:val="clear" w:color="auto" w:fill="FFFFFF"/>
            <w:noWrap/>
            <w:vAlign w:val="bottom"/>
          </w:tcPr>
          <w:p w:rsidR="00371160" w:rsidRDefault="009658B8">
            <w:pPr>
              <w:jc w:val="right"/>
              <w:rPr>
                <w:b/>
                <w:sz w:val="18"/>
                <w:szCs w:val="18"/>
              </w:rPr>
            </w:pPr>
            <w:r>
              <w:rPr>
                <w:b/>
                <w:sz w:val="18"/>
                <w:szCs w:val="18"/>
              </w:rPr>
              <w:t>287.93</w:t>
            </w:r>
            <w:ins w:id="1531" w:author="Gülşah Tuba Ünlü (Open)&#10;" w:date="2011-02-12T10:45:00Z">
              <w:r>
                <w:rPr>
                  <w:b/>
                  <w:sz w:val="18"/>
                  <w:szCs w:val="18"/>
                </w:rPr>
                <w:t>2</w:t>
              </w:r>
            </w:ins>
            <w:del w:id="1532" w:author="Gülşah Tuba Ünlü (Open)&#10;" w:date="2011-02-12T10:45:00Z">
              <w:r>
                <w:rPr>
                  <w:b/>
                  <w:sz w:val="18"/>
                  <w:szCs w:val="18"/>
                </w:rPr>
                <w:delText>3</w:delText>
              </w:r>
            </w:del>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Dönem İçinde İntikal (+)</w:t>
            </w:r>
          </w:p>
        </w:tc>
        <w:tc>
          <w:tcPr>
            <w:tcW w:w="1795" w:type="dxa"/>
            <w:shd w:val="clear" w:color="auto" w:fill="FFFFFF"/>
            <w:noWrap/>
            <w:vAlign w:val="bottom"/>
          </w:tcPr>
          <w:p w:rsidR="00371160" w:rsidRDefault="009658B8">
            <w:pPr>
              <w:jc w:val="right"/>
              <w:rPr>
                <w:sz w:val="18"/>
                <w:szCs w:val="18"/>
              </w:rPr>
            </w:pPr>
            <w:r>
              <w:rPr>
                <w:sz w:val="18"/>
                <w:szCs w:val="18"/>
              </w:rPr>
              <w:t>207.003</w:t>
            </w:r>
          </w:p>
        </w:tc>
        <w:tc>
          <w:tcPr>
            <w:tcW w:w="1889" w:type="dxa"/>
            <w:shd w:val="clear" w:color="auto" w:fill="FFFFFF"/>
            <w:noWrap/>
            <w:vAlign w:val="bottom"/>
          </w:tcPr>
          <w:p w:rsidR="00371160" w:rsidRDefault="009658B8">
            <w:pPr>
              <w:jc w:val="right"/>
              <w:rPr>
                <w:sz w:val="18"/>
                <w:szCs w:val="18"/>
              </w:rPr>
            </w:pPr>
            <w:r>
              <w:rPr>
                <w:sz w:val="18"/>
                <w:szCs w:val="18"/>
              </w:rPr>
              <w:t>75.361</w:t>
            </w:r>
          </w:p>
        </w:tc>
        <w:tc>
          <w:tcPr>
            <w:tcW w:w="1701" w:type="dxa"/>
            <w:shd w:val="clear" w:color="auto" w:fill="FFFFFF"/>
            <w:noWrap/>
            <w:vAlign w:val="bottom"/>
          </w:tcPr>
          <w:p w:rsidR="00371160" w:rsidRDefault="009658B8">
            <w:pPr>
              <w:jc w:val="right"/>
              <w:rPr>
                <w:sz w:val="18"/>
                <w:szCs w:val="18"/>
              </w:rPr>
            </w:pPr>
            <w:r>
              <w:rPr>
                <w:sz w:val="18"/>
                <w:szCs w:val="18"/>
              </w:rPr>
              <w:t>90.038</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Diğer Donuk Alacak Hesaplarından Giriş (+)</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100.</w:t>
            </w:r>
            <w:del w:id="1533" w:author="Gülşah Tuba Ünlü (Open)&#10;" w:date="2011-02-11T23:26:00Z">
              <w:r>
                <w:rPr>
                  <w:sz w:val="18"/>
                  <w:szCs w:val="18"/>
                </w:rPr>
                <w:delText>803</w:delText>
              </w:r>
            </w:del>
            <w:ins w:id="1534" w:author="Gülşah Tuba Ünlü (Open)&#10;" w:date="2011-02-11T23:26:00Z">
              <w:r>
                <w:rPr>
                  <w:sz w:val="18"/>
                  <w:szCs w:val="18"/>
                </w:rPr>
                <w:t>802</w:t>
              </w:r>
            </w:ins>
          </w:p>
        </w:tc>
        <w:tc>
          <w:tcPr>
            <w:tcW w:w="1701" w:type="dxa"/>
            <w:shd w:val="clear" w:color="auto" w:fill="FFFFFF"/>
            <w:noWrap/>
            <w:vAlign w:val="bottom"/>
          </w:tcPr>
          <w:p w:rsidR="00371160" w:rsidRDefault="009658B8">
            <w:pPr>
              <w:jc w:val="right"/>
              <w:rPr>
                <w:sz w:val="18"/>
                <w:szCs w:val="18"/>
              </w:rPr>
            </w:pPr>
            <w:r>
              <w:rPr>
                <w:sz w:val="18"/>
                <w:szCs w:val="18"/>
              </w:rPr>
              <w:t>102.399</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Diğer Donuk Alacak Hesaplarına Çıkış (-)</w:t>
            </w:r>
          </w:p>
        </w:tc>
        <w:tc>
          <w:tcPr>
            <w:tcW w:w="1795" w:type="dxa"/>
            <w:shd w:val="clear" w:color="auto" w:fill="FFFFFF"/>
            <w:noWrap/>
            <w:vAlign w:val="bottom"/>
          </w:tcPr>
          <w:p w:rsidR="00371160" w:rsidRDefault="009658B8">
            <w:pPr>
              <w:jc w:val="right"/>
              <w:rPr>
                <w:sz w:val="18"/>
                <w:szCs w:val="18"/>
              </w:rPr>
            </w:pPr>
            <w:r>
              <w:rPr>
                <w:sz w:val="18"/>
                <w:szCs w:val="18"/>
              </w:rPr>
              <w:t>(100.802)</w:t>
            </w:r>
          </w:p>
        </w:tc>
        <w:tc>
          <w:tcPr>
            <w:tcW w:w="1889" w:type="dxa"/>
            <w:shd w:val="clear" w:color="auto" w:fill="FFFFFF"/>
            <w:noWrap/>
            <w:vAlign w:val="bottom"/>
          </w:tcPr>
          <w:p w:rsidR="00371160" w:rsidRDefault="009658B8">
            <w:pPr>
              <w:jc w:val="right"/>
              <w:rPr>
                <w:sz w:val="18"/>
                <w:szCs w:val="18"/>
              </w:rPr>
            </w:pPr>
            <w:r>
              <w:rPr>
                <w:sz w:val="18"/>
                <w:szCs w:val="18"/>
              </w:rPr>
              <w:t>(102.399)</w:t>
            </w:r>
          </w:p>
        </w:tc>
        <w:tc>
          <w:tcPr>
            <w:tcW w:w="1701" w:type="dxa"/>
            <w:shd w:val="clear" w:color="auto" w:fill="FFFFFF"/>
            <w:noWrap/>
            <w:vAlign w:val="bottom"/>
          </w:tcPr>
          <w:p w:rsidR="00371160" w:rsidRDefault="009658B8">
            <w:pPr>
              <w:jc w:val="right"/>
              <w:rPr>
                <w:sz w:val="18"/>
                <w:szCs w:val="18"/>
              </w:rPr>
            </w:pPr>
            <w:r>
              <w:rPr>
                <w:sz w:val="18"/>
                <w:szCs w:val="18"/>
              </w:rPr>
              <w:t>-</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Dönem İçinde Tahsilat (-)</w:t>
            </w:r>
          </w:p>
        </w:tc>
        <w:tc>
          <w:tcPr>
            <w:tcW w:w="1795" w:type="dxa"/>
            <w:shd w:val="clear" w:color="auto" w:fill="FFFFFF"/>
            <w:noWrap/>
            <w:vAlign w:val="bottom"/>
          </w:tcPr>
          <w:p w:rsidR="00371160" w:rsidRDefault="009658B8">
            <w:pPr>
              <w:jc w:val="right"/>
              <w:rPr>
                <w:sz w:val="18"/>
                <w:szCs w:val="18"/>
              </w:rPr>
            </w:pPr>
            <w:r>
              <w:rPr>
                <w:sz w:val="18"/>
                <w:szCs w:val="18"/>
              </w:rPr>
              <w:t>(106.820)</w:t>
            </w:r>
          </w:p>
        </w:tc>
        <w:tc>
          <w:tcPr>
            <w:tcW w:w="1889" w:type="dxa"/>
            <w:shd w:val="clear" w:color="auto" w:fill="FFFFFF"/>
            <w:noWrap/>
            <w:vAlign w:val="bottom"/>
          </w:tcPr>
          <w:p w:rsidR="00371160" w:rsidRDefault="009658B8">
            <w:pPr>
              <w:jc w:val="right"/>
              <w:rPr>
                <w:sz w:val="18"/>
                <w:szCs w:val="18"/>
              </w:rPr>
            </w:pPr>
            <w:r>
              <w:rPr>
                <w:sz w:val="18"/>
                <w:szCs w:val="18"/>
              </w:rPr>
              <w:t>(107.</w:t>
            </w:r>
            <w:del w:id="1535" w:author="Gülşah Tuba Ünlü (Open)&#10;" w:date="2011-02-11T23:27:00Z">
              <w:r>
                <w:rPr>
                  <w:sz w:val="18"/>
                  <w:szCs w:val="18"/>
                </w:rPr>
                <w:delText>860</w:delText>
              </w:r>
            </w:del>
            <w:ins w:id="1536" w:author="Gülşah Tuba Ünlü (Open)&#10;" w:date="2011-02-11T23:27:00Z">
              <w:r>
                <w:rPr>
                  <w:sz w:val="18"/>
                  <w:szCs w:val="18"/>
                </w:rPr>
                <w:t>859</w:t>
              </w:r>
            </w:ins>
            <w:r>
              <w:rPr>
                <w:sz w:val="18"/>
                <w:szCs w:val="18"/>
              </w:rPr>
              <w:t>)</w:t>
            </w:r>
          </w:p>
        </w:tc>
        <w:tc>
          <w:tcPr>
            <w:tcW w:w="1701" w:type="dxa"/>
            <w:shd w:val="clear" w:color="auto" w:fill="FFFFFF"/>
            <w:noWrap/>
            <w:vAlign w:val="bottom"/>
          </w:tcPr>
          <w:p w:rsidR="00371160" w:rsidRDefault="009658B8">
            <w:pPr>
              <w:jc w:val="right"/>
              <w:rPr>
                <w:sz w:val="18"/>
                <w:szCs w:val="18"/>
              </w:rPr>
            </w:pPr>
            <w:r>
              <w:rPr>
                <w:sz w:val="18"/>
                <w:szCs w:val="18"/>
              </w:rPr>
              <w:t>(97.676)</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Aktiften Silinen (-)</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(622)</w:t>
            </w:r>
          </w:p>
        </w:tc>
        <w:tc>
          <w:tcPr>
            <w:tcW w:w="1701" w:type="dxa"/>
            <w:shd w:val="clear" w:color="auto" w:fill="FFFFFF"/>
            <w:noWrap/>
            <w:vAlign w:val="bottom"/>
          </w:tcPr>
          <w:p w:rsidR="00371160" w:rsidRDefault="009658B8">
            <w:pPr>
              <w:jc w:val="right"/>
              <w:rPr>
                <w:sz w:val="18"/>
                <w:szCs w:val="18"/>
              </w:rPr>
            </w:pPr>
            <w:r>
              <w:rPr>
                <w:sz w:val="18"/>
                <w:szCs w:val="18"/>
              </w:rPr>
              <w:t>(68.484)</w:t>
            </w:r>
          </w:p>
        </w:tc>
      </w:tr>
      <w:tr w:rsidR="00CC4550" w:rsidRPr="00872466" w:rsidTr="002228F5">
        <w:trPr>
          <w:trHeight w:val="255"/>
        </w:trPr>
        <w:tc>
          <w:tcPr>
            <w:tcW w:w="3960" w:type="dxa"/>
            <w:shd w:val="clear" w:color="auto" w:fill="FFFFFF"/>
            <w:noWrap/>
            <w:vAlign w:val="bottom"/>
          </w:tcPr>
          <w:p w:rsidR="00371160" w:rsidRDefault="009658B8">
            <w:pPr>
              <w:rPr>
                <w:iCs/>
                <w:sz w:val="18"/>
                <w:szCs w:val="18"/>
                <w:lang w:val="tr-TR"/>
              </w:rPr>
            </w:pPr>
            <w:r>
              <w:rPr>
                <w:iCs/>
                <w:sz w:val="18"/>
                <w:szCs w:val="18"/>
                <w:lang w:val="tr-TR"/>
              </w:rPr>
              <w:t xml:space="preserve">           Kurumsal ve Ticari Krediler</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(169)</w:t>
            </w:r>
          </w:p>
        </w:tc>
        <w:tc>
          <w:tcPr>
            <w:tcW w:w="1701" w:type="dxa"/>
            <w:shd w:val="clear" w:color="auto" w:fill="FFFFFF"/>
            <w:noWrap/>
            <w:vAlign w:val="bottom"/>
          </w:tcPr>
          <w:p w:rsidR="00371160" w:rsidRDefault="009658B8">
            <w:pPr>
              <w:jc w:val="right"/>
              <w:rPr>
                <w:sz w:val="18"/>
                <w:szCs w:val="18"/>
              </w:rPr>
            </w:pPr>
            <w:r>
              <w:rPr>
                <w:sz w:val="18"/>
                <w:szCs w:val="18"/>
              </w:rPr>
              <w:t>(43.358)</w:t>
            </w:r>
          </w:p>
        </w:tc>
      </w:tr>
      <w:tr w:rsidR="00CC4550" w:rsidRPr="00872466" w:rsidTr="002228F5">
        <w:trPr>
          <w:trHeight w:val="255"/>
        </w:trPr>
        <w:tc>
          <w:tcPr>
            <w:tcW w:w="3960" w:type="dxa"/>
            <w:shd w:val="clear" w:color="auto" w:fill="FFFFFF"/>
            <w:noWrap/>
            <w:vAlign w:val="bottom"/>
          </w:tcPr>
          <w:p w:rsidR="00371160" w:rsidRDefault="009658B8">
            <w:pPr>
              <w:rPr>
                <w:iCs/>
                <w:sz w:val="18"/>
                <w:szCs w:val="18"/>
                <w:lang w:val="tr-TR"/>
              </w:rPr>
            </w:pPr>
            <w:r>
              <w:rPr>
                <w:iCs/>
                <w:sz w:val="18"/>
                <w:szCs w:val="18"/>
                <w:lang w:val="tr-TR"/>
              </w:rPr>
              <w:t xml:space="preserve">           Bireysel Krediler</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(3)</w:t>
            </w:r>
          </w:p>
        </w:tc>
        <w:tc>
          <w:tcPr>
            <w:tcW w:w="1701" w:type="dxa"/>
            <w:shd w:val="clear" w:color="auto" w:fill="FFFFFF"/>
            <w:noWrap/>
            <w:vAlign w:val="bottom"/>
          </w:tcPr>
          <w:p w:rsidR="00371160" w:rsidRDefault="009658B8">
            <w:pPr>
              <w:jc w:val="right"/>
              <w:rPr>
                <w:sz w:val="18"/>
                <w:szCs w:val="18"/>
              </w:rPr>
            </w:pPr>
            <w:r>
              <w:rPr>
                <w:sz w:val="18"/>
                <w:szCs w:val="18"/>
              </w:rPr>
              <w:t>(29)</w:t>
            </w:r>
          </w:p>
        </w:tc>
      </w:tr>
      <w:tr w:rsidR="00CC4550" w:rsidRPr="00872466" w:rsidTr="002228F5">
        <w:trPr>
          <w:trHeight w:val="255"/>
        </w:trPr>
        <w:tc>
          <w:tcPr>
            <w:tcW w:w="3960" w:type="dxa"/>
            <w:shd w:val="clear" w:color="auto" w:fill="FFFFFF"/>
            <w:noWrap/>
            <w:vAlign w:val="bottom"/>
          </w:tcPr>
          <w:p w:rsidR="00371160" w:rsidRDefault="009658B8">
            <w:pPr>
              <w:rPr>
                <w:iCs/>
                <w:sz w:val="18"/>
                <w:szCs w:val="18"/>
                <w:lang w:val="tr-TR"/>
              </w:rPr>
            </w:pPr>
            <w:r>
              <w:rPr>
                <w:iCs/>
                <w:sz w:val="18"/>
                <w:szCs w:val="18"/>
                <w:lang w:val="tr-TR"/>
              </w:rPr>
              <w:t xml:space="preserve">           Kredi Kartları</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(437)</w:t>
            </w:r>
          </w:p>
        </w:tc>
        <w:tc>
          <w:tcPr>
            <w:tcW w:w="1701" w:type="dxa"/>
            <w:shd w:val="clear" w:color="auto" w:fill="FFFFFF"/>
            <w:noWrap/>
            <w:vAlign w:val="bottom"/>
          </w:tcPr>
          <w:p w:rsidR="00371160" w:rsidRDefault="009658B8">
            <w:pPr>
              <w:jc w:val="right"/>
              <w:rPr>
                <w:sz w:val="18"/>
                <w:szCs w:val="18"/>
              </w:rPr>
            </w:pPr>
            <w:r>
              <w:rPr>
                <w:sz w:val="18"/>
                <w:szCs w:val="18"/>
              </w:rPr>
              <w:t>(24.994)</w:t>
            </w:r>
          </w:p>
        </w:tc>
      </w:tr>
      <w:tr w:rsidR="00CC4550" w:rsidRPr="00872466" w:rsidTr="002228F5">
        <w:trPr>
          <w:trHeight w:val="255"/>
        </w:trPr>
        <w:tc>
          <w:tcPr>
            <w:tcW w:w="3960" w:type="dxa"/>
            <w:shd w:val="clear" w:color="auto" w:fill="FFFFFF"/>
            <w:noWrap/>
            <w:vAlign w:val="bottom"/>
          </w:tcPr>
          <w:p w:rsidR="00371160" w:rsidRDefault="009658B8">
            <w:pPr>
              <w:rPr>
                <w:iCs/>
                <w:sz w:val="18"/>
                <w:szCs w:val="18"/>
                <w:lang w:val="tr-TR"/>
              </w:rPr>
            </w:pPr>
            <w:r>
              <w:rPr>
                <w:iCs/>
                <w:sz w:val="18"/>
                <w:szCs w:val="18"/>
                <w:lang w:val="tr-TR"/>
              </w:rPr>
              <w:t xml:space="preserve">           Diğer</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(13)</w:t>
            </w:r>
          </w:p>
        </w:tc>
        <w:tc>
          <w:tcPr>
            <w:tcW w:w="1701" w:type="dxa"/>
            <w:shd w:val="clear" w:color="auto" w:fill="FFFFFF"/>
            <w:noWrap/>
            <w:vAlign w:val="bottom"/>
          </w:tcPr>
          <w:p w:rsidR="00371160" w:rsidRDefault="009658B8">
            <w:pPr>
              <w:jc w:val="right"/>
              <w:rPr>
                <w:sz w:val="18"/>
                <w:szCs w:val="18"/>
              </w:rPr>
            </w:pPr>
            <w:r>
              <w:rPr>
                <w:sz w:val="18"/>
                <w:szCs w:val="18"/>
              </w:rPr>
              <w:t>(103)</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b/>
                <w:iCs/>
                <w:sz w:val="18"/>
                <w:szCs w:val="18"/>
                <w:lang w:val="tr-TR"/>
              </w:rPr>
            </w:pPr>
            <w:r>
              <w:rPr>
                <w:b/>
                <w:iCs/>
                <w:sz w:val="18"/>
                <w:szCs w:val="18"/>
                <w:lang w:val="tr-TR"/>
              </w:rPr>
              <w:t>Dönem Sonu Bakiyesi</w:t>
            </w:r>
          </w:p>
        </w:tc>
        <w:tc>
          <w:tcPr>
            <w:tcW w:w="1795" w:type="dxa"/>
            <w:shd w:val="clear" w:color="auto" w:fill="FFFFFF"/>
            <w:noWrap/>
            <w:vAlign w:val="bottom"/>
          </w:tcPr>
          <w:p w:rsidR="00371160" w:rsidRDefault="009658B8">
            <w:pPr>
              <w:jc w:val="right"/>
              <w:rPr>
                <w:b/>
                <w:sz w:val="18"/>
                <w:szCs w:val="18"/>
              </w:rPr>
            </w:pPr>
            <w:r>
              <w:rPr>
                <w:b/>
                <w:sz w:val="18"/>
                <w:szCs w:val="18"/>
              </w:rPr>
              <w:t>42.</w:t>
            </w:r>
            <w:del w:id="1537" w:author="Gülşah Tuba Ünlü (Open)&#10;" w:date="2011-02-12T10:47:00Z">
              <w:r>
                <w:rPr>
                  <w:b/>
                  <w:sz w:val="18"/>
                  <w:szCs w:val="18"/>
                </w:rPr>
                <w:delText>036</w:delText>
              </w:r>
            </w:del>
            <w:ins w:id="1538" w:author="Gülşah Tuba Ünlü (Open)&#10;" w:date="2011-02-12T10:47:00Z">
              <w:r>
                <w:rPr>
                  <w:b/>
                  <w:sz w:val="18"/>
                  <w:szCs w:val="18"/>
                </w:rPr>
                <w:t>035</w:t>
              </w:r>
            </w:ins>
          </w:p>
        </w:tc>
        <w:tc>
          <w:tcPr>
            <w:tcW w:w="1889" w:type="dxa"/>
            <w:shd w:val="clear" w:color="auto" w:fill="FFFFFF"/>
            <w:noWrap/>
            <w:vAlign w:val="bottom"/>
          </w:tcPr>
          <w:p w:rsidR="00371160" w:rsidRDefault="009658B8">
            <w:pPr>
              <w:jc w:val="right"/>
              <w:rPr>
                <w:b/>
                <w:sz w:val="18"/>
                <w:szCs w:val="18"/>
              </w:rPr>
            </w:pPr>
            <w:r>
              <w:rPr>
                <w:b/>
                <w:sz w:val="18"/>
                <w:szCs w:val="18"/>
              </w:rPr>
              <w:t>90.</w:t>
            </w:r>
            <w:del w:id="1539" w:author="Gülşah Tuba Ünlü (Open)&#10;" w:date="2011-02-12T10:48:00Z">
              <w:r>
                <w:rPr>
                  <w:b/>
                  <w:sz w:val="18"/>
                  <w:szCs w:val="18"/>
                </w:rPr>
                <w:delText>905</w:delText>
              </w:r>
            </w:del>
            <w:ins w:id="1540" w:author="Gülşah Tuba Ünlü (Open)&#10;" w:date="2011-02-12T10:48:00Z">
              <w:r>
                <w:rPr>
                  <w:b/>
                  <w:sz w:val="18"/>
                  <w:szCs w:val="18"/>
                </w:rPr>
                <w:t>907</w:t>
              </w:r>
            </w:ins>
          </w:p>
        </w:tc>
        <w:tc>
          <w:tcPr>
            <w:tcW w:w="1701" w:type="dxa"/>
            <w:shd w:val="clear" w:color="auto" w:fill="FFFFFF"/>
            <w:noWrap/>
            <w:vAlign w:val="bottom"/>
          </w:tcPr>
          <w:p w:rsidR="00371160" w:rsidRDefault="009658B8">
            <w:pPr>
              <w:jc w:val="right"/>
              <w:rPr>
                <w:b/>
                <w:sz w:val="18"/>
                <w:szCs w:val="18"/>
              </w:rPr>
            </w:pPr>
            <w:r>
              <w:rPr>
                <w:b/>
                <w:sz w:val="18"/>
                <w:szCs w:val="18"/>
              </w:rPr>
              <w:t>314.</w:t>
            </w:r>
            <w:del w:id="1541" w:author="Gülşah Tuba Ünlü (Open)&#10;" w:date="2011-02-12T10:48:00Z">
              <w:r>
                <w:rPr>
                  <w:b/>
                  <w:sz w:val="18"/>
                  <w:szCs w:val="18"/>
                </w:rPr>
                <w:delText>210</w:delText>
              </w:r>
            </w:del>
            <w:ins w:id="1542" w:author="Gülşah Tuba Ünlü (Open)&#10;" w:date="2011-02-12T10:48:00Z">
              <w:r>
                <w:rPr>
                  <w:b/>
                  <w:sz w:val="18"/>
                  <w:szCs w:val="18"/>
                </w:rPr>
                <w:t>209</w:t>
              </w:r>
            </w:ins>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 xml:space="preserve">           Özel Karşılık (-)</w:t>
            </w:r>
          </w:p>
        </w:tc>
        <w:tc>
          <w:tcPr>
            <w:tcW w:w="1795" w:type="dxa"/>
            <w:shd w:val="clear" w:color="auto" w:fill="FFFFFF"/>
            <w:noWrap/>
            <w:vAlign w:val="bottom"/>
          </w:tcPr>
          <w:p w:rsidR="00371160" w:rsidRDefault="009658B8">
            <w:pPr>
              <w:jc w:val="right"/>
              <w:rPr>
                <w:sz w:val="18"/>
                <w:szCs w:val="18"/>
              </w:rPr>
            </w:pPr>
            <w:r>
              <w:rPr>
                <w:sz w:val="18"/>
                <w:szCs w:val="18"/>
              </w:rPr>
              <w:t>(6.737)</w:t>
            </w:r>
          </w:p>
        </w:tc>
        <w:tc>
          <w:tcPr>
            <w:tcW w:w="1889" w:type="dxa"/>
            <w:shd w:val="clear" w:color="auto" w:fill="FFFFFF"/>
            <w:noWrap/>
            <w:vAlign w:val="bottom"/>
          </w:tcPr>
          <w:p w:rsidR="00371160" w:rsidRDefault="009658B8">
            <w:pPr>
              <w:jc w:val="right"/>
              <w:rPr>
                <w:sz w:val="18"/>
                <w:szCs w:val="18"/>
              </w:rPr>
            </w:pPr>
            <w:r>
              <w:rPr>
                <w:sz w:val="18"/>
                <w:szCs w:val="18"/>
              </w:rPr>
              <w:t>(37.039)</w:t>
            </w:r>
          </w:p>
        </w:tc>
        <w:tc>
          <w:tcPr>
            <w:tcW w:w="1701" w:type="dxa"/>
            <w:shd w:val="clear" w:color="auto" w:fill="FFFFFF"/>
            <w:noWrap/>
            <w:vAlign w:val="bottom"/>
          </w:tcPr>
          <w:p w:rsidR="00371160" w:rsidRDefault="009658B8">
            <w:pPr>
              <w:jc w:val="right"/>
              <w:rPr>
                <w:sz w:val="18"/>
                <w:szCs w:val="18"/>
              </w:rPr>
            </w:pPr>
            <w:r>
              <w:rPr>
                <w:sz w:val="18"/>
                <w:szCs w:val="18"/>
              </w:rPr>
              <w:t>(259.84</w:t>
            </w:r>
            <w:ins w:id="1543" w:author="Gülşah Tuba Ünlü (Open)&#10;" w:date="2011-02-11T23:26:00Z">
              <w:r>
                <w:rPr>
                  <w:sz w:val="18"/>
                  <w:szCs w:val="18"/>
                </w:rPr>
                <w:t>0</w:t>
              </w:r>
            </w:ins>
            <w:del w:id="1544" w:author="Gülşah Tuba Ünlü (Open)&#10;" w:date="2011-02-11T23:26:00Z">
              <w:r>
                <w:rPr>
                  <w:sz w:val="18"/>
                  <w:szCs w:val="18"/>
                </w:rPr>
                <w:delText>1</w:delText>
              </w:r>
            </w:del>
            <w:r>
              <w:rPr>
                <w:sz w:val="18"/>
                <w:szCs w:val="18"/>
              </w:rPr>
              <w:t>)</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b/>
                <w:iCs/>
                <w:sz w:val="18"/>
                <w:szCs w:val="18"/>
                <w:lang w:val="tr-TR"/>
              </w:rPr>
            </w:pPr>
            <w:r>
              <w:rPr>
                <w:b/>
                <w:iCs/>
                <w:sz w:val="18"/>
                <w:szCs w:val="18"/>
                <w:lang w:val="tr-TR"/>
              </w:rPr>
              <w:t>Bilançodaki Net Bakiyesi</w:t>
            </w:r>
          </w:p>
        </w:tc>
        <w:tc>
          <w:tcPr>
            <w:tcW w:w="1795" w:type="dxa"/>
            <w:shd w:val="clear" w:color="auto" w:fill="FFFFFF"/>
            <w:noWrap/>
            <w:vAlign w:val="bottom"/>
          </w:tcPr>
          <w:p w:rsidR="00371160" w:rsidRDefault="009658B8">
            <w:pPr>
              <w:jc w:val="right"/>
              <w:rPr>
                <w:b/>
                <w:sz w:val="18"/>
                <w:szCs w:val="18"/>
              </w:rPr>
            </w:pPr>
            <w:r>
              <w:rPr>
                <w:b/>
                <w:sz w:val="18"/>
                <w:szCs w:val="18"/>
              </w:rPr>
              <w:t>35.29</w:t>
            </w:r>
            <w:ins w:id="1545" w:author="Gülşah Tuba Ünlü (Open)&#10;" w:date="2011-02-12T10:47:00Z">
              <w:r>
                <w:rPr>
                  <w:b/>
                  <w:sz w:val="18"/>
                  <w:szCs w:val="18"/>
                </w:rPr>
                <w:t>8</w:t>
              </w:r>
            </w:ins>
            <w:del w:id="1546" w:author="Gülşah Tuba Ünlü (Open)&#10;" w:date="2011-02-12T10:47:00Z">
              <w:r>
                <w:rPr>
                  <w:b/>
                  <w:sz w:val="18"/>
                  <w:szCs w:val="18"/>
                </w:rPr>
                <w:delText>9</w:delText>
              </w:r>
            </w:del>
          </w:p>
        </w:tc>
        <w:tc>
          <w:tcPr>
            <w:tcW w:w="1889" w:type="dxa"/>
            <w:shd w:val="clear" w:color="auto" w:fill="FFFFFF"/>
            <w:noWrap/>
            <w:vAlign w:val="bottom"/>
          </w:tcPr>
          <w:p w:rsidR="00371160" w:rsidRDefault="009658B8">
            <w:pPr>
              <w:jc w:val="right"/>
              <w:rPr>
                <w:b/>
                <w:sz w:val="18"/>
                <w:szCs w:val="18"/>
              </w:rPr>
            </w:pPr>
            <w:r>
              <w:rPr>
                <w:b/>
                <w:sz w:val="18"/>
                <w:szCs w:val="18"/>
              </w:rPr>
              <w:t>53.86</w:t>
            </w:r>
            <w:ins w:id="1547" w:author="Gülşah Tuba Ünlü (Open)&#10;" w:date="2011-02-12T10:48:00Z">
              <w:r>
                <w:rPr>
                  <w:b/>
                  <w:sz w:val="18"/>
                  <w:szCs w:val="18"/>
                </w:rPr>
                <w:t>8</w:t>
              </w:r>
            </w:ins>
            <w:del w:id="1548" w:author="Gülşah Tuba Ünlü (Open)&#10;" w:date="2011-02-12T10:48:00Z">
              <w:r>
                <w:rPr>
                  <w:b/>
                  <w:sz w:val="18"/>
                  <w:szCs w:val="18"/>
                </w:rPr>
                <w:delText>6</w:delText>
              </w:r>
            </w:del>
          </w:p>
        </w:tc>
        <w:tc>
          <w:tcPr>
            <w:tcW w:w="1701" w:type="dxa"/>
            <w:shd w:val="clear" w:color="auto" w:fill="FFFFFF"/>
            <w:noWrap/>
            <w:vAlign w:val="bottom"/>
          </w:tcPr>
          <w:p w:rsidR="00371160" w:rsidRDefault="009658B8">
            <w:pPr>
              <w:jc w:val="right"/>
              <w:rPr>
                <w:b/>
                <w:sz w:val="18"/>
                <w:szCs w:val="18"/>
              </w:rPr>
            </w:pPr>
            <w:r>
              <w:rPr>
                <w:b/>
                <w:sz w:val="18"/>
                <w:szCs w:val="18"/>
              </w:rPr>
              <w:t>54.</w:t>
            </w:r>
            <w:del w:id="1549" w:author="Gülşah Tuba Ünlü (Open)&#10;" w:date="2011-02-12T10:48:00Z">
              <w:r>
                <w:rPr>
                  <w:b/>
                  <w:sz w:val="18"/>
                  <w:szCs w:val="18"/>
                </w:rPr>
                <w:delText>370</w:delText>
              </w:r>
            </w:del>
            <w:ins w:id="1550" w:author="Gülşah Tuba Ünlü (Open)&#10;" w:date="2011-02-12T10:48:00Z">
              <w:r>
                <w:rPr>
                  <w:b/>
                  <w:sz w:val="18"/>
                  <w:szCs w:val="18"/>
                </w:rPr>
                <w:t>369</w:t>
              </w:r>
            </w:ins>
          </w:p>
        </w:tc>
      </w:tr>
    </w:tbl>
    <w:p w:rsidR="00371160" w:rsidRDefault="00371160">
      <w:pPr>
        <w:pStyle w:val="BodyTextIndent"/>
        <w:ind w:left="720" w:hanging="720"/>
        <w:rPr>
          <w:b/>
          <w:bCs/>
          <w:iCs/>
          <w:sz w:val="22"/>
          <w:szCs w:val="22"/>
        </w:rPr>
      </w:pPr>
    </w:p>
    <w:p w:rsidR="00371160" w:rsidRDefault="009658B8">
      <w:pPr>
        <w:pStyle w:val="BodyTextIndent"/>
        <w:ind w:left="720" w:hanging="720"/>
        <w:rPr>
          <w:b/>
          <w:noProof/>
          <w:sz w:val="22"/>
          <w:szCs w:val="22"/>
        </w:rPr>
      </w:pPr>
      <w:r>
        <w:rPr>
          <w:b/>
          <w:bCs/>
          <w:iCs/>
          <w:sz w:val="22"/>
          <w:szCs w:val="22"/>
        </w:rPr>
        <w:t>5.10.3.</w:t>
      </w:r>
      <w:r>
        <w:rPr>
          <w:b/>
          <w:bCs/>
          <w:iCs/>
          <w:sz w:val="22"/>
          <w:szCs w:val="22"/>
        </w:rPr>
        <w:tab/>
      </w:r>
      <w:r>
        <w:rPr>
          <w:b/>
          <w:iCs/>
          <w:sz w:val="22"/>
          <w:szCs w:val="22"/>
        </w:rPr>
        <w:t>Yabancı Para</w:t>
      </w:r>
      <w:r>
        <w:rPr>
          <w:b/>
          <w:i/>
          <w:iCs/>
          <w:sz w:val="22"/>
          <w:szCs w:val="22"/>
        </w:rPr>
        <w:t xml:space="preserve"> </w:t>
      </w:r>
      <w:r>
        <w:rPr>
          <w:b/>
          <w:noProof/>
          <w:sz w:val="22"/>
          <w:szCs w:val="22"/>
        </w:rPr>
        <w:t>Olarak Kullandırılan Kredilerden Kaynaklanan Donuk Alacaklara İlişkin Bilgiler:</w:t>
      </w:r>
    </w:p>
    <w:p w:rsidR="00371160" w:rsidRDefault="009658B8">
      <w:pPr>
        <w:pStyle w:val="Head3"/>
        <w:tabs>
          <w:tab w:val="left" w:pos="720"/>
        </w:tabs>
        <w:spacing w:before="0" w:after="0"/>
        <w:ind w:right="0" w:firstLine="0"/>
        <w:rPr>
          <w:b w:val="0"/>
          <w:i w:val="0"/>
          <w:iCs/>
          <w:szCs w:val="22"/>
        </w:rPr>
      </w:pPr>
      <w:r>
        <w:rPr>
          <w:b w:val="0"/>
          <w:i w:val="0"/>
          <w:iCs/>
          <w:sz w:val="12"/>
          <w:szCs w:val="12"/>
        </w:rPr>
        <w:tab/>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889"/>
        <w:gridCol w:w="1701"/>
      </w:tblGrid>
      <w:tr w:rsidR="004F1C35" w:rsidRPr="00872466" w:rsidTr="002228F5">
        <w:trPr>
          <w:trHeight w:val="168"/>
        </w:trPr>
        <w:tc>
          <w:tcPr>
            <w:tcW w:w="3960" w:type="dxa"/>
            <w:vMerge w:val="restart"/>
            <w:shd w:val="clear" w:color="auto" w:fill="FFFFFF"/>
            <w:noWrap/>
            <w:vAlign w:val="bottom"/>
          </w:tcPr>
          <w:p w:rsidR="00371160" w:rsidRDefault="009658B8">
            <w:pPr>
              <w:rPr>
                <w:sz w:val="18"/>
                <w:szCs w:val="18"/>
                <w:lang w:val="tr-TR"/>
              </w:rPr>
            </w:pPr>
            <w:r>
              <w:rPr>
                <w:sz w:val="18"/>
                <w:szCs w:val="18"/>
                <w:lang w:val="tr-TR"/>
              </w:rPr>
              <w:t> </w:t>
            </w:r>
          </w:p>
          <w:p w:rsidR="00371160" w:rsidRDefault="009658B8">
            <w:pPr>
              <w:rPr>
                <w:sz w:val="18"/>
                <w:szCs w:val="18"/>
                <w:lang w:val="tr-TR"/>
              </w:rPr>
            </w:pPr>
            <w:r>
              <w:rPr>
                <w:sz w:val="18"/>
                <w:szCs w:val="18"/>
                <w:lang w:val="tr-TR"/>
              </w:rPr>
              <w:t> </w:t>
            </w:r>
          </w:p>
        </w:tc>
        <w:tc>
          <w:tcPr>
            <w:tcW w:w="1795" w:type="dxa"/>
            <w:shd w:val="clear" w:color="auto" w:fill="FFFFFF"/>
            <w:noWrap/>
            <w:vAlign w:val="bottom"/>
          </w:tcPr>
          <w:p w:rsidR="00371160" w:rsidRDefault="009658B8">
            <w:pPr>
              <w:jc w:val="center"/>
              <w:rPr>
                <w:sz w:val="18"/>
                <w:szCs w:val="18"/>
                <w:lang w:val="tr-TR"/>
              </w:rPr>
            </w:pPr>
            <w:r>
              <w:rPr>
                <w:sz w:val="18"/>
                <w:szCs w:val="18"/>
                <w:lang w:val="tr-TR"/>
              </w:rPr>
              <w:t>III. Grup</w:t>
            </w:r>
          </w:p>
        </w:tc>
        <w:tc>
          <w:tcPr>
            <w:tcW w:w="1889" w:type="dxa"/>
            <w:shd w:val="clear" w:color="auto" w:fill="FFFFFF"/>
            <w:noWrap/>
            <w:vAlign w:val="bottom"/>
          </w:tcPr>
          <w:p w:rsidR="00371160" w:rsidRDefault="009658B8">
            <w:pPr>
              <w:jc w:val="center"/>
              <w:rPr>
                <w:sz w:val="18"/>
                <w:szCs w:val="18"/>
                <w:lang w:val="tr-TR"/>
              </w:rPr>
            </w:pPr>
            <w:r>
              <w:rPr>
                <w:sz w:val="18"/>
                <w:szCs w:val="18"/>
                <w:lang w:val="tr-TR"/>
              </w:rPr>
              <w:t>IV. Grup</w:t>
            </w:r>
          </w:p>
        </w:tc>
        <w:tc>
          <w:tcPr>
            <w:tcW w:w="1701" w:type="dxa"/>
            <w:shd w:val="clear" w:color="auto" w:fill="FFFFFF"/>
            <w:noWrap/>
            <w:vAlign w:val="bottom"/>
          </w:tcPr>
          <w:p w:rsidR="00371160" w:rsidRDefault="009658B8">
            <w:pPr>
              <w:jc w:val="center"/>
              <w:rPr>
                <w:sz w:val="18"/>
                <w:szCs w:val="18"/>
                <w:lang w:val="tr-TR"/>
              </w:rPr>
            </w:pPr>
            <w:r>
              <w:rPr>
                <w:sz w:val="18"/>
                <w:szCs w:val="18"/>
                <w:lang w:val="tr-TR"/>
              </w:rPr>
              <w:t>V. Grup</w:t>
            </w:r>
          </w:p>
        </w:tc>
      </w:tr>
      <w:tr w:rsidR="004F1C35" w:rsidRPr="00872466" w:rsidTr="002228F5">
        <w:trPr>
          <w:trHeight w:val="882"/>
        </w:trPr>
        <w:tc>
          <w:tcPr>
            <w:tcW w:w="3960" w:type="dxa"/>
            <w:vMerge/>
            <w:shd w:val="clear" w:color="auto" w:fill="FFFFFF"/>
            <w:noWrap/>
            <w:vAlign w:val="bottom"/>
          </w:tcPr>
          <w:p w:rsidR="00000000" w:rsidRDefault="006663F3">
            <w:pPr>
              <w:rPr>
                <w:sz w:val="18"/>
                <w:szCs w:val="18"/>
                <w:lang w:val="tr-TR"/>
                <w:rPrChange w:id="1551" w:author="Asiye Mara (Open)&#10;" w:date="2011-02-14T12:31:00Z">
                  <w:rPr>
                    <w:rFonts w:ascii="Univers (WN)" w:hAnsi="Univers (WN)"/>
                    <w:b/>
                    <w:sz w:val="18"/>
                    <w:szCs w:val="18"/>
                    <w:u w:val="single"/>
                    <w:lang w:val="tr-TR"/>
                  </w:rPr>
                </w:rPrChange>
              </w:rPr>
              <w:pPrChange w:id="1552" w:author="Asiye Mara (Open)&#10;" w:date="2011-02-14T12:30:00Z">
                <w:pPr>
                  <w:numPr>
                    <w:numId w:val="1"/>
                  </w:numPr>
                  <w:tabs>
                    <w:tab w:val="num" w:pos="1086"/>
                  </w:tabs>
                  <w:spacing w:before="240"/>
                  <w:ind w:left="1086" w:hanging="720"/>
                  <w:outlineLvl w:val="0"/>
                </w:pPr>
              </w:pPrChange>
            </w:pPr>
          </w:p>
        </w:tc>
        <w:tc>
          <w:tcPr>
            <w:tcW w:w="1795" w:type="dxa"/>
            <w:shd w:val="clear" w:color="auto" w:fill="FFFFFF"/>
            <w:vAlign w:val="bottom"/>
          </w:tcPr>
          <w:p w:rsidR="00000000" w:rsidRDefault="006663F3">
            <w:pPr>
              <w:jc w:val="center"/>
              <w:rPr>
                <w:sz w:val="18"/>
                <w:szCs w:val="18"/>
                <w:lang w:val="tr-TR"/>
                <w:rPrChange w:id="1553" w:author="Asiye Mara (Open)&#10;" w:date="2011-02-14T12:31:00Z">
                  <w:rPr>
                    <w:rFonts w:ascii="Univers (WN)" w:hAnsi="Univers (WN)"/>
                    <w:b/>
                    <w:sz w:val="18"/>
                    <w:szCs w:val="18"/>
                    <w:u w:val="single"/>
                    <w:lang w:val="tr-TR"/>
                  </w:rPr>
                </w:rPrChange>
              </w:rPr>
              <w:pPrChange w:id="1554"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Tahsil İmkanı Sınırlı Krediler ve Diğer Alacaklar</w:t>
            </w:r>
          </w:p>
        </w:tc>
        <w:tc>
          <w:tcPr>
            <w:tcW w:w="1889" w:type="dxa"/>
            <w:shd w:val="clear" w:color="auto" w:fill="FFFFFF"/>
            <w:vAlign w:val="bottom"/>
          </w:tcPr>
          <w:p w:rsidR="00000000" w:rsidRDefault="006663F3">
            <w:pPr>
              <w:jc w:val="center"/>
              <w:rPr>
                <w:sz w:val="18"/>
                <w:szCs w:val="18"/>
                <w:lang w:val="tr-TR"/>
                <w:rPrChange w:id="1555" w:author="Asiye Mara (Open)&#10;" w:date="2011-02-14T12:31:00Z">
                  <w:rPr>
                    <w:rFonts w:ascii="Univers (WN)" w:hAnsi="Univers (WN)"/>
                    <w:b/>
                    <w:sz w:val="18"/>
                    <w:szCs w:val="18"/>
                    <w:u w:val="single"/>
                    <w:lang w:val="tr-TR"/>
                  </w:rPr>
                </w:rPrChange>
              </w:rPr>
              <w:pPrChange w:id="1556"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Tahsili Şüpheli Krediler ve Diğer Alacaklar</w:t>
            </w:r>
          </w:p>
        </w:tc>
        <w:tc>
          <w:tcPr>
            <w:tcW w:w="1701" w:type="dxa"/>
            <w:shd w:val="clear" w:color="auto" w:fill="FFFFFF"/>
            <w:vAlign w:val="bottom"/>
          </w:tcPr>
          <w:p w:rsidR="00371160" w:rsidRDefault="009658B8">
            <w:pPr>
              <w:jc w:val="center"/>
              <w:rPr>
                <w:sz w:val="18"/>
                <w:szCs w:val="18"/>
                <w:lang w:val="tr-TR"/>
              </w:rPr>
            </w:pPr>
            <w:r>
              <w:rPr>
                <w:sz w:val="18"/>
                <w:szCs w:val="18"/>
                <w:lang w:val="tr-TR"/>
              </w:rPr>
              <w:t>Zarar Niteliğindeki Krediler ve Diğer Alacaklar</w:t>
            </w:r>
          </w:p>
        </w:tc>
      </w:tr>
      <w:tr w:rsidR="00FE0A26" w:rsidRPr="00872466" w:rsidTr="002228F5">
        <w:trPr>
          <w:trHeight w:val="255"/>
        </w:trPr>
        <w:tc>
          <w:tcPr>
            <w:tcW w:w="3960" w:type="dxa"/>
            <w:shd w:val="clear" w:color="auto" w:fill="FFFFFF"/>
            <w:noWrap/>
            <w:vAlign w:val="bottom"/>
          </w:tcPr>
          <w:p w:rsidR="00371160" w:rsidRDefault="009658B8">
            <w:pPr>
              <w:jc w:val="both"/>
              <w:rPr>
                <w:b/>
                <w:sz w:val="18"/>
                <w:szCs w:val="18"/>
                <w:lang w:val="tr-TR"/>
              </w:rPr>
            </w:pPr>
            <w:r>
              <w:rPr>
                <w:b/>
                <w:sz w:val="18"/>
                <w:szCs w:val="18"/>
                <w:lang w:val="tr-TR"/>
              </w:rPr>
              <w:t>Cari Dönem</w:t>
            </w:r>
          </w:p>
        </w:tc>
        <w:tc>
          <w:tcPr>
            <w:tcW w:w="1795" w:type="dxa"/>
            <w:shd w:val="clear" w:color="auto" w:fill="FFFFFF"/>
            <w:noWrap/>
            <w:vAlign w:val="bottom"/>
          </w:tcPr>
          <w:p w:rsidR="00000000" w:rsidRDefault="006663F3">
            <w:pPr>
              <w:jc w:val="right"/>
              <w:rPr>
                <w:sz w:val="18"/>
                <w:szCs w:val="18"/>
                <w:lang w:val="tr-TR"/>
                <w:rPrChange w:id="1557" w:author="Asiye Mara (Open)&#10;" w:date="2011-02-14T12:31:00Z">
                  <w:rPr>
                    <w:rFonts w:ascii="CG Times (WN)" w:hAnsi="CG Times (WN)"/>
                    <w:b/>
                    <w:sz w:val="18"/>
                    <w:szCs w:val="18"/>
                    <w:lang w:val="tr-TR"/>
                  </w:rPr>
                </w:rPrChange>
              </w:rPr>
              <w:pPrChange w:id="1558" w:author="Asiye Mara (Open)&#10;" w:date="2011-02-14T12:30:00Z">
                <w:pPr>
                  <w:ind w:left="360"/>
                  <w:jc w:val="right"/>
                  <w:outlineLvl w:val="2"/>
                </w:pPr>
              </w:pPrChange>
            </w:pPr>
          </w:p>
        </w:tc>
        <w:tc>
          <w:tcPr>
            <w:tcW w:w="1889" w:type="dxa"/>
            <w:shd w:val="clear" w:color="auto" w:fill="FFFFFF"/>
            <w:noWrap/>
            <w:vAlign w:val="bottom"/>
          </w:tcPr>
          <w:p w:rsidR="00000000" w:rsidRDefault="006663F3">
            <w:pPr>
              <w:jc w:val="right"/>
              <w:rPr>
                <w:sz w:val="18"/>
                <w:szCs w:val="18"/>
                <w:lang w:val="tr-TR"/>
                <w:rPrChange w:id="1559" w:author="Asiye Mara (Open)&#10;" w:date="2011-02-14T12:31:00Z">
                  <w:rPr>
                    <w:rFonts w:ascii="CG Times (WN)" w:hAnsi="CG Times (WN)"/>
                    <w:b/>
                    <w:sz w:val="18"/>
                    <w:szCs w:val="18"/>
                    <w:lang w:val="tr-TR"/>
                  </w:rPr>
                </w:rPrChange>
              </w:rPr>
              <w:pPrChange w:id="1560" w:author="Asiye Mara (Open)&#10;" w:date="2011-02-14T12:30:00Z">
                <w:pPr>
                  <w:ind w:left="360"/>
                  <w:jc w:val="right"/>
                  <w:outlineLvl w:val="2"/>
                </w:pPr>
              </w:pPrChange>
            </w:pPr>
          </w:p>
        </w:tc>
        <w:tc>
          <w:tcPr>
            <w:tcW w:w="1701" w:type="dxa"/>
            <w:shd w:val="clear" w:color="auto" w:fill="FFFFFF"/>
            <w:noWrap/>
            <w:vAlign w:val="bottom"/>
          </w:tcPr>
          <w:p w:rsidR="00000000" w:rsidRDefault="006663F3">
            <w:pPr>
              <w:jc w:val="right"/>
              <w:rPr>
                <w:sz w:val="18"/>
                <w:szCs w:val="18"/>
                <w:lang w:val="tr-TR"/>
                <w:rPrChange w:id="1561" w:author="Asiye Mara (Open)&#10;" w:date="2011-02-14T12:31:00Z">
                  <w:rPr>
                    <w:rFonts w:ascii="CG Times (WN)" w:hAnsi="CG Times (WN)"/>
                    <w:b/>
                    <w:sz w:val="18"/>
                    <w:szCs w:val="18"/>
                    <w:lang w:val="tr-TR"/>
                  </w:rPr>
                </w:rPrChange>
              </w:rPr>
              <w:pPrChange w:id="1562" w:author="Asiye Mara (Open)&#10;" w:date="2011-02-14T12:30:00Z">
                <w:pPr>
                  <w:ind w:left="360"/>
                  <w:jc w:val="right"/>
                  <w:outlineLvl w:val="2"/>
                </w:pPr>
              </w:pPrChange>
            </w:pP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Dönem Sonu Bakiyesi</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w:t>
            </w:r>
          </w:p>
        </w:tc>
        <w:tc>
          <w:tcPr>
            <w:tcW w:w="1701" w:type="dxa"/>
            <w:shd w:val="clear" w:color="auto" w:fill="FFFFFF"/>
            <w:noWrap/>
            <w:vAlign w:val="bottom"/>
          </w:tcPr>
          <w:p w:rsidR="00371160" w:rsidRDefault="009658B8">
            <w:pPr>
              <w:jc w:val="right"/>
              <w:rPr>
                <w:sz w:val="18"/>
                <w:szCs w:val="18"/>
              </w:rPr>
            </w:pPr>
            <w:r>
              <w:rPr>
                <w:sz w:val="18"/>
                <w:szCs w:val="18"/>
              </w:rPr>
              <w:t>1.478</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 xml:space="preserve">          Özel Karşılık (-)</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w:t>
            </w:r>
          </w:p>
        </w:tc>
        <w:tc>
          <w:tcPr>
            <w:tcW w:w="1701" w:type="dxa"/>
            <w:shd w:val="clear" w:color="auto" w:fill="FFFFFF"/>
            <w:noWrap/>
            <w:vAlign w:val="bottom"/>
          </w:tcPr>
          <w:p w:rsidR="00371160" w:rsidRDefault="009658B8">
            <w:pPr>
              <w:jc w:val="right"/>
              <w:rPr>
                <w:sz w:val="18"/>
                <w:szCs w:val="18"/>
              </w:rPr>
            </w:pPr>
            <w:r>
              <w:rPr>
                <w:sz w:val="18"/>
                <w:szCs w:val="18"/>
              </w:rPr>
              <w:t>(1.087)</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b/>
                <w:iCs/>
                <w:sz w:val="18"/>
                <w:szCs w:val="18"/>
                <w:lang w:val="tr-TR"/>
              </w:rPr>
            </w:pPr>
            <w:r>
              <w:rPr>
                <w:b/>
                <w:iCs/>
                <w:sz w:val="18"/>
                <w:szCs w:val="18"/>
                <w:lang w:val="tr-TR"/>
              </w:rPr>
              <w:t>Bilançodaki Net Bakiyesi</w:t>
            </w:r>
          </w:p>
        </w:tc>
        <w:tc>
          <w:tcPr>
            <w:tcW w:w="1795" w:type="dxa"/>
            <w:shd w:val="clear" w:color="auto" w:fill="FFFFFF"/>
            <w:noWrap/>
            <w:vAlign w:val="bottom"/>
          </w:tcPr>
          <w:p w:rsidR="00371160" w:rsidRDefault="009658B8">
            <w:pPr>
              <w:jc w:val="right"/>
              <w:rPr>
                <w:b/>
                <w:sz w:val="18"/>
                <w:szCs w:val="18"/>
              </w:rPr>
            </w:pPr>
            <w:r>
              <w:rPr>
                <w:b/>
                <w:sz w:val="18"/>
                <w:szCs w:val="18"/>
              </w:rPr>
              <w:t>-</w:t>
            </w:r>
          </w:p>
        </w:tc>
        <w:tc>
          <w:tcPr>
            <w:tcW w:w="1889" w:type="dxa"/>
            <w:shd w:val="clear" w:color="auto" w:fill="FFFFFF"/>
            <w:noWrap/>
            <w:vAlign w:val="bottom"/>
          </w:tcPr>
          <w:p w:rsidR="00371160" w:rsidRDefault="009658B8">
            <w:pPr>
              <w:jc w:val="right"/>
              <w:rPr>
                <w:b/>
                <w:sz w:val="18"/>
                <w:szCs w:val="18"/>
              </w:rPr>
            </w:pPr>
            <w:r>
              <w:rPr>
                <w:b/>
                <w:sz w:val="18"/>
                <w:szCs w:val="18"/>
              </w:rPr>
              <w:t>-</w:t>
            </w:r>
          </w:p>
        </w:tc>
        <w:tc>
          <w:tcPr>
            <w:tcW w:w="1701" w:type="dxa"/>
            <w:shd w:val="clear" w:color="auto" w:fill="FFFFFF"/>
            <w:noWrap/>
            <w:vAlign w:val="bottom"/>
          </w:tcPr>
          <w:p w:rsidR="00371160" w:rsidRDefault="009658B8">
            <w:pPr>
              <w:jc w:val="right"/>
              <w:rPr>
                <w:b/>
                <w:sz w:val="18"/>
                <w:szCs w:val="18"/>
              </w:rPr>
            </w:pPr>
            <w:r>
              <w:rPr>
                <w:b/>
                <w:sz w:val="18"/>
                <w:szCs w:val="18"/>
              </w:rPr>
              <w:t>391</w:t>
            </w:r>
          </w:p>
        </w:tc>
      </w:tr>
      <w:tr w:rsidR="00CC4550" w:rsidRPr="00872466" w:rsidTr="002228F5">
        <w:trPr>
          <w:trHeight w:val="255"/>
        </w:trPr>
        <w:tc>
          <w:tcPr>
            <w:tcW w:w="3960" w:type="dxa"/>
            <w:shd w:val="clear" w:color="auto" w:fill="FFFFFF"/>
            <w:noWrap/>
            <w:vAlign w:val="bottom"/>
          </w:tcPr>
          <w:p w:rsidR="00371160" w:rsidRDefault="009658B8">
            <w:pPr>
              <w:jc w:val="both"/>
              <w:rPr>
                <w:rFonts w:eastAsia="Arial Unicode MS"/>
                <w:b/>
                <w:iCs/>
                <w:sz w:val="18"/>
                <w:szCs w:val="18"/>
                <w:lang w:val="tr-TR"/>
              </w:rPr>
            </w:pPr>
            <w:r>
              <w:rPr>
                <w:b/>
                <w:iCs/>
                <w:sz w:val="18"/>
                <w:szCs w:val="18"/>
                <w:lang w:val="tr-TR"/>
              </w:rPr>
              <w:t>Önceki Dönem</w:t>
            </w:r>
          </w:p>
        </w:tc>
        <w:tc>
          <w:tcPr>
            <w:tcW w:w="1795" w:type="dxa"/>
            <w:shd w:val="clear" w:color="auto" w:fill="FFFFFF"/>
            <w:noWrap/>
            <w:vAlign w:val="bottom"/>
          </w:tcPr>
          <w:p w:rsidR="00000000" w:rsidRDefault="006663F3">
            <w:pPr>
              <w:jc w:val="right"/>
              <w:rPr>
                <w:sz w:val="18"/>
                <w:szCs w:val="18"/>
                <w:rPrChange w:id="1563" w:author="Asiye Mara (Open)&#10;" w:date="2011-02-14T12:31:00Z">
                  <w:rPr>
                    <w:rFonts w:ascii="CG Times (WN)" w:hAnsi="CG Times (WN)"/>
                    <w:b/>
                    <w:sz w:val="18"/>
                    <w:szCs w:val="18"/>
                  </w:rPr>
                </w:rPrChange>
              </w:rPr>
              <w:pPrChange w:id="1564" w:author="Asiye Mara (Open)&#10;" w:date="2011-02-14T12:30:00Z">
                <w:pPr>
                  <w:ind w:left="360"/>
                  <w:jc w:val="right"/>
                  <w:outlineLvl w:val="2"/>
                </w:pPr>
              </w:pPrChange>
            </w:pPr>
          </w:p>
        </w:tc>
        <w:tc>
          <w:tcPr>
            <w:tcW w:w="1889" w:type="dxa"/>
            <w:shd w:val="clear" w:color="auto" w:fill="FFFFFF"/>
            <w:noWrap/>
            <w:vAlign w:val="bottom"/>
          </w:tcPr>
          <w:p w:rsidR="00000000" w:rsidRDefault="006663F3">
            <w:pPr>
              <w:jc w:val="right"/>
              <w:rPr>
                <w:sz w:val="18"/>
                <w:szCs w:val="18"/>
                <w:rPrChange w:id="1565" w:author="Asiye Mara (Open)&#10;" w:date="2011-02-14T12:31:00Z">
                  <w:rPr>
                    <w:rFonts w:ascii="CG Times (WN)" w:hAnsi="CG Times (WN)"/>
                    <w:b/>
                    <w:sz w:val="18"/>
                    <w:szCs w:val="18"/>
                  </w:rPr>
                </w:rPrChange>
              </w:rPr>
              <w:pPrChange w:id="1566" w:author="Asiye Mara (Open)&#10;" w:date="2011-02-14T12:30:00Z">
                <w:pPr>
                  <w:ind w:left="360"/>
                  <w:jc w:val="right"/>
                  <w:outlineLvl w:val="2"/>
                </w:pPr>
              </w:pPrChange>
            </w:pPr>
          </w:p>
        </w:tc>
        <w:tc>
          <w:tcPr>
            <w:tcW w:w="1701" w:type="dxa"/>
            <w:shd w:val="clear" w:color="auto" w:fill="FFFFFF"/>
            <w:noWrap/>
            <w:vAlign w:val="bottom"/>
          </w:tcPr>
          <w:p w:rsidR="00000000" w:rsidRDefault="006663F3">
            <w:pPr>
              <w:jc w:val="right"/>
              <w:rPr>
                <w:sz w:val="18"/>
                <w:szCs w:val="18"/>
                <w:rPrChange w:id="1567" w:author="Asiye Mara (Open)&#10;" w:date="2011-02-14T12:31:00Z">
                  <w:rPr>
                    <w:rFonts w:ascii="CG Times (WN)" w:hAnsi="CG Times (WN)"/>
                    <w:b/>
                    <w:sz w:val="18"/>
                    <w:szCs w:val="18"/>
                  </w:rPr>
                </w:rPrChange>
              </w:rPr>
              <w:pPrChange w:id="1568" w:author="Asiye Mara (Open)&#10;" w:date="2011-02-14T12:30:00Z">
                <w:pPr>
                  <w:ind w:left="360"/>
                  <w:jc w:val="right"/>
                  <w:outlineLvl w:val="2"/>
                </w:pPr>
              </w:pPrChange>
            </w:pP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Dönem Sonu Bakiyesi</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260</w:t>
            </w:r>
          </w:p>
        </w:tc>
        <w:tc>
          <w:tcPr>
            <w:tcW w:w="1701" w:type="dxa"/>
            <w:shd w:val="clear" w:color="auto" w:fill="FFFFFF"/>
            <w:noWrap/>
            <w:vAlign w:val="bottom"/>
          </w:tcPr>
          <w:p w:rsidR="00371160" w:rsidRDefault="009658B8">
            <w:pPr>
              <w:jc w:val="right"/>
              <w:rPr>
                <w:sz w:val="18"/>
                <w:szCs w:val="18"/>
              </w:rPr>
            </w:pPr>
            <w:r>
              <w:rPr>
                <w:sz w:val="18"/>
                <w:szCs w:val="18"/>
              </w:rPr>
              <w:t>1.590</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iCs/>
                <w:sz w:val="18"/>
                <w:szCs w:val="18"/>
                <w:lang w:val="tr-TR"/>
              </w:rPr>
            </w:pPr>
            <w:r>
              <w:rPr>
                <w:iCs/>
                <w:sz w:val="18"/>
                <w:szCs w:val="18"/>
                <w:lang w:val="tr-TR"/>
              </w:rPr>
              <w:t xml:space="preserve">          Özel Karşılık (-)</w:t>
            </w:r>
          </w:p>
        </w:tc>
        <w:tc>
          <w:tcPr>
            <w:tcW w:w="1795" w:type="dxa"/>
            <w:shd w:val="clear" w:color="auto" w:fill="FFFFFF"/>
            <w:noWrap/>
            <w:vAlign w:val="bottom"/>
          </w:tcPr>
          <w:p w:rsidR="00371160" w:rsidRDefault="009658B8">
            <w:pPr>
              <w:jc w:val="right"/>
              <w:rPr>
                <w:sz w:val="18"/>
                <w:szCs w:val="18"/>
              </w:rPr>
            </w:pPr>
            <w:r>
              <w:rPr>
                <w:sz w:val="18"/>
                <w:szCs w:val="18"/>
              </w:rPr>
              <w:t>-</w:t>
            </w:r>
          </w:p>
        </w:tc>
        <w:tc>
          <w:tcPr>
            <w:tcW w:w="1889" w:type="dxa"/>
            <w:shd w:val="clear" w:color="auto" w:fill="FFFFFF"/>
            <w:noWrap/>
            <w:vAlign w:val="bottom"/>
          </w:tcPr>
          <w:p w:rsidR="00371160" w:rsidRDefault="009658B8">
            <w:pPr>
              <w:jc w:val="right"/>
              <w:rPr>
                <w:sz w:val="18"/>
                <w:szCs w:val="18"/>
              </w:rPr>
            </w:pPr>
            <w:r>
              <w:rPr>
                <w:sz w:val="18"/>
                <w:szCs w:val="18"/>
              </w:rPr>
              <w:t>(130)</w:t>
            </w:r>
          </w:p>
        </w:tc>
        <w:tc>
          <w:tcPr>
            <w:tcW w:w="1701" w:type="dxa"/>
            <w:shd w:val="clear" w:color="auto" w:fill="FFFFFF"/>
            <w:noWrap/>
            <w:vAlign w:val="bottom"/>
          </w:tcPr>
          <w:p w:rsidR="00371160" w:rsidRDefault="009658B8">
            <w:pPr>
              <w:jc w:val="right"/>
              <w:rPr>
                <w:sz w:val="18"/>
                <w:szCs w:val="18"/>
              </w:rPr>
            </w:pPr>
            <w:r>
              <w:rPr>
                <w:sz w:val="18"/>
                <w:szCs w:val="18"/>
              </w:rPr>
              <w:t>(1.078)</w:t>
            </w:r>
          </w:p>
        </w:tc>
      </w:tr>
      <w:tr w:rsidR="00CC4550" w:rsidRPr="00872466" w:rsidTr="002228F5">
        <w:trPr>
          <w:trHeight w:val="255"/>
        </w:trPr>
        <w:tc>
          <w:tcPr>
            <w:tcW w:w="3960" w:type="dxa"/>
            <w:shd w:val="clear" w:color="auto" w:fill="FFFFFF"/>
            <w:noWrap/>
            <w:vAlign w:val="bottom"/>
          </w:tcPr>
          <w:p w:rsidR="00371160" w:rsidRDefault="009658B8">
            <w:pPr>
              <w:rPr>
                <w:rFonts w:eastAsia="Arial Unicode MS"/>
                <w:b/>
                <w:iCs/>
                <w:sz w:val="18"/>
                <w:szCs w:val="18"/>
                <w:lang w:val="tr-TR"/>
              </w:rPr>
            </w:pPr>
            <w:r>
              <w:rPr>
                <w:b/>
                <w:iCs/>
                <w:sz w:val="18"/>
                <w:szCs w:val="18"/>
                <w:lang w:val="tr-TR"/>
              </w:rPr>
              <w:t>Bilançodaki Net Bakiyesi</w:t>
            </w:r>
          </w:p>
        </w:tc>
        <w:tc>
          <w:tcPr>
            <w:tcW w:w="1795" w:type="dxa"/>
            <w:shd w:val="clear" w:color="auto" w:fill="FFFFFF"/>
            <w:noWrap/>
            <w:vAlign w:val="bottom"/>
          </w:tcPr>
          <w:p w:rsidR="00371160" w:rsidRDefault="009658B8">
            <w:pPr>
              <w:jc w:val="right"/>
              <w:rPr>
                <w:b/>
                <w:sz w:val="18"/>
                <w:szCs w:val="18"/>
              </w:rPr>
            </w:pPr>
            <w:r>
              <w:rPr>
                <w:b/>
                <w:sz w:val="18"/>
                <w:szCs w:val="18"/>
              </w:rPr>
              <w:t>-</w:t>
            </w:r>
          </w:p>
        </w:tc>
        <w:tc>
          <w:tcPr>
            <w:tcW w:w="1889" w:type="dxa"/>
            <w:shd w:val="clear" w:color="auto" w:fill="FFFFFF"/>
            <w:noWrap/>
            <w:vAlign w:val="bottom"/>
          </w:tcPr>
          <w:p w:rsidR="00371160" w:rsidRDefault="009658B8">
            <w:pPr>
              <w:jc w:val="right"/>
              <w:rPr>
                <w:b/>
                <w:sz w:val="18"/>
                <w:szCs w:val="18"/>
              </w:rPr>
            </w:pPr>
            <w:r>
              <w:rPr>
                <w:b/>
                <w:sz w:val="18"/>
                <w:szCs w:val="18"/>
              </w:rPr>
              <w:t>130</w:t>
            </w:r>
          </w:p>
        </w:tc>
        <w:tc>
          <w:tcPr>
            <w:tcW w:w="1701" w:type="dxa"/>
            <w:shd w:val="clear" w:color="auto" w:fill="FFFFFF"/>
            <w:noWrap/>
            <w:vAlign w:val="bottom"/>
          </w:tcPr>
          <w:p w:rsidR="00371160" w:rsidRDefault="009658B8">
            <w:pPr>
              <w:jc w:val="right"/>
              <w:rPr>
                <w:b/>
                <w:sz w:val="18"/>
                <w:szCs w:val="18"/>
              </w:rPr>
            </w:pPr>
            <w:r>
              <w:rPr>
                <w:b/>
                <w:sz w:val="18"/>
                <w:szCs w:val="18"/>
              </w:rPr>
              <w:t>512</w:t>
            </w:r>
          </w:p>
        </w:tc>
      </w:tr>
    </w:tbl>
    <w:p w:rsidR="00371160" w:rsidRDefault="00371160">
      <w:pPr>
        <w:pStyle w:val="Head3"/>
        <w:tabs>
          <w:tab w:val="left" w:pos="720"/>
        </w:tabs>
        <w:spacing w:before="0" w:after="0"/>
        <w:ind w:right="0" w:firstLine="0"/>
        <w:rPr>
          <w:i w:val="0"/>
          <w:sz w:val="12"/>
          <w:szCs w:val="12"/>
        </w:rPr>
      </w:pPr>
    </w:p>
    <w:p w:rsidR="00371160" w:rsidRDefault="00371160">
      <w:pPr>
        <w:ind w:left="720" w:right="-442" w:hanging="720"/>
        <w:rPr>
          <w:b/>
          <w:sz w:val="22"/>
          <w:szCs w:val="22"/>
          <w:lang w:val="tr-TR"/>
        </w:rPr>
      </w:pPr>
    </w:p>
    <w:p w:rsidR="00371160" w:rsidRDefault="00371160">
      <w:pPr>
        <w:ind w:left="720" w:right="-442" w:hanging="720"/>
        <w:rPr>
          <w:b/>
          <w:sz w:val="22"/>
          <w:szCs w:val="22"/>
          <w:lang w:val="tr-TR"/>
        </w:rPr>
      </w:pPr>
    </w:p>
    <w:p w:rsidR="00371160" w:rsidRDefault="00371160">
      <w:pPr>
        <w:ind w:left="720" w:right="-442" w:hanging="720"/>
        <w:rPr>
          <w:b/>
          <w:sz w:val="22"/>
          <w:szCs w:val="22"/>
          <w:lang w:val="tr-TR"/>
        </w:rPr>
      </w:pPr>
    </w:p>
    <w:p w:rsidR="00371160" w:rsidRDefault="00371160">
      <w:pPr>
        <w:ind w:left="720" w:right="-442" w:hanging="720"/>
        <w:rPr>
          <w:b/>
          <w:sz w:val="22"/>
          <w:szCs w:val="22"/>
          <w:lang w:val="tr-TR"/>
        </w:rPr>
      </w:pPr>
    </w:p>
    <w:p w:rsidR="00371160" w:rsidRDefault="00371160">
      <w:pPr>
        <w:ind w:left="720" w:right="-442" w:hanging="720"/>
        <w:rPr>
          <w:b/>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ind w:left="720" w:right="-442" w:hanging="720"/>
        <w:rPr>
          <w:b/>
          <w:sz w:val="22"/>
          <w:szCs w:val="22"/>
          <w:lang w:val="tr-TR"/>
        </w:rPr>
      </w:pPr>
    </w:p>
    <w:p w:rsidR="00371160" w:rsidRDefault="009658B8">
      <w:pPr>
        <w:ind w:left="720" w:right="-442" w:hanging="720"/>
        <w:rPr>
          <w:b/>
          <w:sz w:val="22"/>
          <w:szCs w:val="22"/>
          <w:lang w:val="tr-TR"/>
        </w:rPr>
      </w:pPr>
      <w:r>
        <w:rPr>
          <w:b/>
          <w:sz w:val="22"/>
          <w:szCs w:val="22"/>
          <w:lang w:val="tr-TR"/>
        </w:rPr>
        <w:t>5.</w:t>
      </w:r>
      <w:r>
        <w:rPr>
          <w:b/>
          <w:sz w:val="22"/>
          <w:szCs w:val="22"/>
          <w:lang w:val="tr-TR"/>
        </w:rPr>
        <w:tab/>
        <w:t>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5.10.</w:t>
      </w:r>
      <w:r>
        <w:rPr>
          <w:i w:val="0"/>
          <w:iCs/>
          <w:szCs w:val="22"/>
        </w:rPr>
        <w:tab/>
        <w:t xml:space="preserve">Donuk Alacaklara İlişkin Bilgiler (Net) </w:t>
      </w:r>
      <w:r>
        <w:rPr>
          <w:bCs w:val="0"/>
          <w:i w:val="0"/>
          <w:iCs/>
          <w:szCs w:val="22"/>
        </w:rPr>
        <w:t>(devamı):</w:t>
      </w:r>
    </w:p>
    <w:p w:rsidR="00371160" w:rsidRDefault="00371160">
      <w:pPr>
        <w:ind w:left="720" w:right="-442" w:hanging="720"/>
        <w:rPr>
          <w:b/>
          <w:sz w:val="22"/>
          <w:szCs w:val="22"/>
          <w:lang w:val="tr-TR"/>
        </w:rPr>
      </w:pPr>
    </w:p>
    <w:p w:rsidR="00371160" w:rsidRDefault="009658B8">
      <w:pPr>
        <w:ind w:left="720" w:right="-442" w:hanging="720"/>
        <w:rPr>
          <w:b/>
          <w:bCs/>
          <w:sz w:val="22"/>
          <w:szCs w:val="22"/>
          <w:lang w:val="tr-TR"/>
        </w:rPr>
      </w:pPr>
      <w:r>
        <w:rPr>
          <w:b/>
          <w:sz w:val="22"/>
          <w:szCs w:val="22"/>
          <w:lang w:val="tr-TR"/>
        </w:rPr>
        <w:t>5.10.4.</w:t>
      </w:r>
      <w:r>
        <w:rPr>
          <w:b/>
          <w:sz w:val="22"/>
          <w:szCs w:val="22"/>
          <w:lang w:val="tr-TR"/>
        </w:rPr>
        <w:tab/>
      </w:r>
      <w:r>
        <w:rPr>
          <w:b/>
          <w:bCs/>
          <w:sz w:val="22"/>
          <w:szCs w:val="22"/>
          <w:lang w:val="tr-TR"/>
        </w:rPr>
        <w:t>Donuk Alacakların Kullanıcı Gruplarına Göre Brüt ve Net Tutarlarının Gösterimi:</w:t>
      </w:r>
    </w:p>
    <w:p w:rsidR="00371160" w:rsidRDefault="00371160">
      <w:pPr>
        <w:ind w:right="-442"/>
        <w:rPr>
          <w:b/>
          <w:sz w:val="22"/>
          <w:szCs w:val="22"/>
          <w:lang w:val="tr-TR"/>
        </w:rPr>
      </w:pPr>
    </w:p>
    <w:tbl>
      <w:tblPr>
        <w:tblW w:w="9195" w:type="dxa"/>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95"/>
        <w:gridCol w:w="1620"/>
        <w:gridCol w:w="1440"/>
        <w:gridCol w:w="1440"/>
      </w:tblGrid>
      <w:tr w:rsidR="00492D37" w:rsidRPr="00872466" w:rsidTr="00B633F2">
        <w:trPr>
          <w:cantSplit/>
          <w:trHeight w:hRule="exact" w:val="284"/>
        </w:trPr>
        <w:tc>
          <w:tcPr>
            <w:tcW w:w="4695" w:type="dxa"/>
            <w:shd w:val="clear" w:color="auto" w:fill="auto"/>
            <w:noWrap/>
            <w:tcMar>
              <w:top w:w="15" w:type="dxa"/>
              <w:left w:w="15" w:type="dxa"/>
              <w:bottom w:w="0" w:type="dxa"/>
              <w:right w:w="15" w:type="dxa"/>
            </w:tcMar>
          </w:tcPr>
          <w:p w:rsidR="00371160" w:rsidRDefault="00371160">
            <w:pPr>
              <w:autoSpaceDE w:val="0"/>
              <w:autoSpaceDN w:val="0"/>
              <w:adjustRightInd w:val="0"/>
              <w:ind w:firstLine="720"/>
              <w:jc w:val="both"/>
              <w:rPr>
                <w:rFonts w:eastAsia="Arial Unicode MS"/>
                <w:sz w:val="18"/>
                <w:lang w:val="tr-TR"/>
              </w:rPr>
            </w:pPr>
          </w:p>
        </w:tc>
        <w:tc>
          <w:tcPr>
            <w:tcW w:w="1620" w:type="dxa"/>
            <w:noWrap/>
            <w:tcMar>
              <w:top w:w="15" w:type="dxa"/>
              <w:left w:w="15" w:type="dxa"/>
              <w:bottom w:w="0" w:type="dxa"/>
              <w:right w:w="15" w:type="dxa"/>
            </w:tcMar>
          </w:tcPr>
          <w:p w:rsidR="00371160" w:rsidRDefault="009658B8">
            <w:pPr>
              <w:autoSpaceDE w:val="0"/>
              <w:autoSpaceDN w:val="0"/>
              <w:adjustRightInd w:val="0"/>
              <w:jc w:val="center"/>
              <w:rPr>
                <w:rFonts w:eastAsia="Arial Unicode MS"/>
                <w:sz w:val="18"/>
                <w:lang w:val="tr-TR"/>
              </w:rPr>
            </w:pPr>
            <w:r>
              <w:rPr>
                <w:rFonts w:eastAsia="Arial Unicode MS"/>
                <w:sz w:val="18"/>
                <w:lang w:val="tr-TR"/>
              </w:rPr>
              <w:t xml:space="preserve">  III. Grup</w:t>
            </w:r>
          </w:p>
        </w:tc>
        <w:tc>
          <w:tcPr>
            <w:tcW w:w="1440" w:type="dxa"/>
            <w:noWrap/>
            <w:tcMar>
              <w:top w:w="15" w:type="dxa"/>
              <w:left w:w="15" w:type="dxa"/>
              <w:bottom w:w="0" w:type="dxa"/>
              <w:right w:w="15" w:type="dxa"/>
            </w:tcMar>
          </w:tcPr>
          <w:p w:rsidR="00371160" w:rsidRDefault="009658B8">
            <w:pPr>
              <w:autoSpaceDE w:val="0"/>
              <w:autoSpaceDN w:val="0"/>
              <w:adjustRightInd w:val="0"/>
              <w:jc w:val="center"/>
              <w:rPr>
                <w:rFonts w:eastAsia="Arial Unicode MS"/>
                <w:sz w:val="18"/>
                <w:lang w:val="tr-TR"/>
              </w:rPr>
            </w:pPr>
            <w:r>
              <w:rPr>
                <w:rFonts w:eastAsia="Arial Unicode MS"/>
                <w:sz w:val="18"/>
                <w:lang w:val="tr-TR"/>
              </w:rPr>
              <w:t xml:space="preserve">   IV. Grup</w:t>
            </w:r>
          </w:p>
        </w:tc>
        <w:tc>
          <w:tcPr>
            <w:tcW w:w="1440" w:type="dxa"/>
            <w:noWrap/>
            <w:tcMar>
              <w:top w:w="15" w:type="dxa"/>
              <w:left w:w="15" w:type="dxa"/>
              <w:bottom w:w="0" w:type="dxa"/>
              <w:right w:w="15" w:type="dxa"/>
            </w:tcMar>
          </w:tcPr>
          <w:p w:rsidR="00371160" w:rsidRDefault="009658B8">
            <w:pPr>
              <w:autoSpaceDE w:val="0"/>
              <w:autoSpaceDN w:val="0"/>
              <w:adjustRightInd w:val="0"/>
              <w:jc w:val="center"/>
              <w:rPr>
                <w:rFonts w:eastAsia="Arial Unicode MS"/>
                <w:sz w:val="18"/>
                <w:lang w:val="tr-TR"/>
              </w:rPr>
            </w:pPr>
            <w:r>
              <w:rPr>
                <w:rFonts w:eastAsia="Arial Unicode MS"/>
                <w:sz w:val="18"/>
                <w:lang w:val="tr-TR"/>
              </w:rPr>
              <w:t xml:space="preserve">   V. Grup</w:t>
            </w:r>
          </w:p>
        </w:tc>
      </w:tr>
      <w:tr w:rsidR="00492D37" w:rsidRPr="00872466" w:rsidTr="00B633F2">
        <w:trPr>
          <w:cantSplit/>
          <w:trHeight w:hRule="exact" w:val="658"/>
        </w:trPr>
        <w:tc>
          <w:tcPr>
            <w:tcW w:w="4695" w:type="dxa"/>
            <w:shd w:val="clear" w:color="auto" w:fill="auto"/>
            <w:noWrap/>
            <w:tcMar>
              <w:top w:w="15" w:type="dxa"/>
              <w:left w:w="15" w:type="dxa"/>
              <w:bottom w:w="0" w:type="dxa"/>
              <w:right w:w="15" w:type="dxa"/>
            </w:tcMar>
          </w:tcPr>
          <w:p w:rsidR="00000000" w:rsidRDefault="006663F3">
            <w:pPr>
              <w:rPr>
                <w:rFonts w:eastAsia="Arial Unicode MS"/>
                <w:iCs/>
                <w:sz w:val="16"/>
                <w:szCs w:val="16"/>
                <w:lang w:val="tr-TR"/>
                <w:rPrChange w:id="1569" w:author="Asiye Mara (Open)&#10;" w:date="2011-02-14T12:31:00Z">
                  <w:rPr>
                    <w:rFonts w:ascii="Univers (WN)" w:eastAsia="Arial Unicode MS" w:hAnsi="Univers (WN)"/>
                    <w:b/>
                    <w:iCs/>
                    <w:sz w:val="16"/>
                    <w:szCs w:val="16"/>
                    <w:u w:val="single"/>
                    <w:lang w:val="tr-TR"/>
                  </w:rPr>
                </w:rPrChange>
              </w:rPr>
              <w:pPrChange w:id="1570" w:author="Asiye Mara (Open)&#10;" w:date="2011-02-14T12:30:00Z">
                <w:pPr>
                  <w:numPr>
                    <w:numId w:val="1"/>
                  </w:numPr>
                  <w:tabs>
                    <w:tab w:val="num" w:pos="1086"/>
                  </w:tabs>
                  <w:spacing w:before="240"/>
                  <w:ind w:left="1086" w:hanging="720"/>
                  <w:outlineLvl w:val="0"/>
                </w:pPr>
              </w:pPrChange>
            </w:pPr>
          </w:p>
        </w:tc>
        <w:tc>
          <w:tcPr>
            <w:tcW w:w="1620" w:type="dxa"/>
            <w:tcMar>
              <w:top w:w="15" w:type="dxa"/>
              <w:left w:w="15" w:type="dxa"/>
              <w:bottom w:w="0" w:type="dxa"/>
              <w:right w:w="15" w:type="dxa"/>
            </w:tcMar>
            <w:vAlign w:val="bottom"/>
          </w:tcPr>
          <w:p w:rsidR="00371160" w:rsidRDefault="009658B8">
            <w:pPr>
              <w:jc w:val="center"/>
              <w:rPr>
                <w:rFonts w:eastAsia="Arial Unicode MS"/>
                <w:iCs/>
                <w:sz w:val="16"/>
                <w:szCs w:val="16"/>
                <w:lang w:val="tr-TR"/>
              </w:rPr>
            </w:pPr>
            <w:r>
              <w:rPr>
                <w:rFonts w:eastAsia="Arial Unicode MS"/>
                <w:sz w:val="18"/>
                <w:lang w:val="tr-TR"/>
              </w:rPr>
              <w:t>Tahsil İmkanı Sınırlı Krediler ve Diğer Alacaklar</w:t>
            </w:r>
          </w:p>
        </w:tc>
        <w:tc>
          <w:tcPr>
            <w:tcW w:w="1440" w:type="dxa"/>
            <w:tcMar>
              <w:top w:w="15" w:type="dxa"/>
              <w:left w:w="15" w:type="dxa"/>
              <w:bottom w:w="0" w:type="dxa"/>
              <w:right w:w="15" w:type="dxa"/>
            </w:tcMar>
            <w:vAlign w:val="bottom"/>
          </w:tcPr>
          <w:p w:rsidR="00371160" w:rsidRDefault="009658B8">
            <w:pPr>
              <w:jc w:val="center"/>
              <w:rPr>
                <w:rFonts w:eastAsia="Arial Unicode MS"/>
                <w:iCs/>
                <w:sz w:val="16"/>
                <w:szCs w:val="16"/>
                <w:lang w:val="tr-TR"/>
              </w:rPr>
            </w:pPr>
            <w:r>
              <w:rPr>
                <w:rFonts w:eastAsia="Arial Unicode MS"/>
                <w:sz w:val="18"/>
                <w:lang w:val="tr-TR"/>
              </w:rPr>
              <w:t>Tahsili Şüpheli Krediler ve Diğer Alacaklar</w:t>
            </w:r>
          </w:p>
        </w:tc>
        <w:tc>
          <w:tcPr>
            <w:tcW w:w="1440" w:type="dxa"/>
            <w:tcMar>
              <w:top w:w="15" w:type="dxa"/>
              <w:left w:w="15" w:type="dxa"/>
              <w:bottom w:w="0" w:type="dxa"/>
              <w:right w:w="15" w:type="dxa"/>
            </w:tcMar>
            <w:vAlign w:val="bottom"/>
          </w:tcPr>
          <w:p w:rsidR="00371160" w:rsidRDefault="009658B8">
            <w:pPr>
              <w:jc w:val="center"/>
              <w:rPr>
                <w:rFonts w:eastAsia="Arial Unicode MS"/>
                <w:iCs/>
                <w:sz w:val="16"/>
                <w:szCs w:val="16"/>
                <w:lang w:val="tr-TR"/>
              </w:rPr>
            </w:pPr>
            <w:r>
              <w:rPr>
                <w:rFonts w:eastAsia="Arial Unicode MS"/>
                <w:sz w:val="18"/>
                <w:lang w:val="tr-TR"/>
              </w:rPr>
              <w:t>Zarar Niteliğindeki Krediler ve Diğer Alacaklar</w:t>
            </w:r>
          </w:p>
        </w:tc>
      </w:tr>
      <w:tr w:rsidR="00492D37" w:rsidRPr="00872466" w:rsidTr="00B633F2">
        <w:trPr>
          <w:trHeight w:hRule="exact" w:val="284"/>
        </w:trPr>
        <w:tc>
          <w:tcPr>
            <w:tcW w:w="4695" w:type="dxa"/>
            <w:noWrap/>
            <w:tcMar>
              <w:top w:w="15" w:type="dxa"/>
              <w:left w:w="15" w:type="dxa"/>
              <w:bottom w:w="0" w:type="dxa"/>
              <w:right w:w="15" w:type="dxa"/>
            </w:tcMar>
            <w:vAlign w:val="bottom"/>
          </w:tcPr>
          <w:p w:rsidR="00371160" w:rsidRDefault="009658B8">
            <w:pPr>
              <w:jc w:val="both"/>
              <w:rPr>
                <w:rFonts w:eastAsia="Arial Unicode MS"/>
                <w:b/>
                <w:iCs/>
                <w:sz w:val="18"/>
                <w:szCs w:val="18"/>
                <w:lang w:val="tr-TR"/>
              </w:rPr>
            </w:pPr>
            <w:r>
              <w:rPr>
                <w:b/>
                <w:iCs/>
                <w:sz w:val="18"/>
                <w:szCs w:val="18"/>
                <w:lang w:val="tr-TR"/>
              </w:rPr>
              <w:t>Cari Dönem (Net)</w:t>
            </w:r>
          </w:p>
        </w:tc>
        <w:tc>
          <w:tcPr>
            <w:tcW w:w="1620" w:type="dxa"/>
            <w:noWrap/>
            <w:tcMar>
              <w:top w:w="15" w:type="dxa"/>
              <w:left w:w="15" w:type="dxa"/>
              <w:bottom w:w="0" w:type="dxa"/>
              <w:right w:w="15" w:type="dxa"/>
            </w:tcMar>
          </w:tcPr>
          <w:p w:rsidR="00000000" w:rsidRDefault="006663F3">
            <w:pPr>
              <w:jc w:val="center"/>
              <w:rPr>
                <w:rFonts w:eastAsia="Arial Unicode MS"/>
                <w:iCs/>
                <w:sz w:val="18"/>
                <w:szCs w:val="18"/>
                <w:lang w:val="tr-TR"/>
                <w:rPrChange w:id="1571" w:author="Asiye Mara (Open)&#10;" w:date="2011-02-14T12:31:00Z">
                  <w:rPr>
                    <w:rFonts w:ascii="CG Times (WN)" w:eastAsia="Arial Unicode MS" w:hAnsi="CG Times (WN)"/>
                    <w:b/>
                    <w:iCs/>
                    <w:sz w:val="18"/>
                    <w:szCs w:val="18"/>
                    <w:lang w:val="tr-TR"/>
                  </w:rPr>
                </w:rPrChange>
              </w:rPr>
              <w:pPrChange w:id="1572" w:author="Asiye Mara (Open)&#10;" w:date="2011-02-14T12:30:00Z">
                <w:pPr>
                  <w:ind w:left="360"/>
                  <w:jc w:val="center"/>
                  <w:outlineLvl w:val="2"/>
                </w:pPr>
              </w:pPrChange>
            </w:pPr>
          </w:p>
        </w:tc>
        <w:tc>
          <w:tcPr>
            <w:tcW w:w="1440" w:type="dxa"/>
            <w:noWrap/>
            <w:tcMar>
              <w:top w:w="15" w:type="dxa"/>
              <w:left w:w="15" w:type="dxa"/>
              <w:bottom w:w="0" w:type="dxa"/>
              <w:right w:w="15" w:type="dxa"/>
            </w:tcMar>
          </w:tcPr>
          <w:p w:rsidR="00000000" w:rsidRDefault="006663F3">
            <w:pPr>
              <w:jc w:val="center"/>
              <w:rPr>
                <w:rFonts w:eastAsia="Arial Unicode MS"/>
                <w:iCs/>
                <w:sz w:val="18"/>
                <w:szCs w:val="18"/>
                <w:lang w:val="tr-TR"/>
                <w:rPrChange w:id="1573" w:author="Asiye Mara (Open)&#10;" w:date="2011-02-14T12:31:00Z">
                  <w:rPr>
                    <w:rFonts w:ascii="CG Times (WN)" w:eastAsia="Arial Unicode MS" w:hAnsi="CG Times (WN)"/>
                    <w:b/>
                    <w:iCs/>
                    <w:sz w:val="18"/>
                    <w:szCs w:val="18"/>
                    <w:lang w:val="tr-TR"/>
                  </w:rPr>
                </w:rPrChange>
              </w:rPr>
              <w:pPrChange w:id="1574" w:author="Asiye Mara (Open)&#10;" w:date="2011-02-14T12:30:00Z">
                <w:pPr>
                  <w:ind w:left="360"/>
                  <w:jc w:val="center"/>
                  <w:outlineLvl w:val="2"/>
                </w:pPr>
              </w:pPrChange>
            </w:pPr>
          </w:p>
        </w:tc>
        <w:tc>
          <w:tcPr>
            <w:tcW w:w="1440" w:type="dxa"/>
            <w:noWrap/>
            <w:tcMar>
              <w:top w:w="15" w:type="dxa"/>
              <w:left w:w="15" w:type="dxa"/>
              <w:bottom w:w="0" w:type="dxa"/>
              <w:right w:w="15" w:type="dxa"/>
            </w:tcMar>
          </w:tcPr>
          <w:p w:rsidR="00000000" w:rsidRDefault="006663F3">
            <w:pPr>
              <w:jc w:val="center"/>
              <w:rPr>
                <w:rFonts w:eastAsia="Arial Unicode MS"/>
                <w:iCs/>
                <w:sz w:val="18"/>
                <w:szCs w:val="18"/>
                <w:lang w:val="tr-TR"/>
                <w:rPrChange w:id="1575" w:author="Asiye Mara (Open)&#10;" w:date="2011-02-14T12:31:00Z">
                  <w:rPr>
                    <w:rFonts w:ascii="CG Times (WN)" w:eastAsia="Arial Unicode MS" w:hAnsi="CG Times (WN)"/>
                    <w:b/>
                    <w:iCs/>
                    <w:sz w:val="18"/>
                    <w:szCs w:val="18"/>
                    <w:lang w:val="tr-TR"/>
                  </w:rPr>
                </w:rPrChange>
              </w:rPr>
              <w:pPrChange w:id="1576" w:author="Asiye Mara (Open)&#10;" w:date="2011-02-14T12:30:00Z">
                <w:pPr>
                  <w:ind w:left="360"/>
                  <w:jc w:val="center"/>
                  <w:outlineLvl w:val="2"/>
                </w:pPr>
              </w:pPrChange>
            </w:pPr>
          </w:p>
        </w:tc>
      </w:tr>
      <w:tr w:rsidR="00312209"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Gerçek ve Tüzel Kişilere Kullandırılan Krediler (Brüt)</w:t>
            </w:r>
          </w:p>
        </w:tc>
        <w:tc>
          <w:tcPr>
            <w:tcW w:w="1620" w:type="dxa"/>
            <w:noWrap/>
            <w:tcMar>
              <w:top w:w="15" w:type="dxa"/>
              <w:left w:w="15" w:type="dxa"/>
              <w:bottom w:w="0" w:type="dxa"/>
              <w:right w:w="15" w:type="dxa"/>
            </w:tcMar>
            <w:vAlign w:val="bottom"/>
          </w:tcPr>
          <w:p w:rsidR="00371160" w:rsidRDefault="0092089C">
            <w:pPr>
              <w:ind w:right="57"/>
              <w:jc w:val="right"/>
              <w:rPr>
                <w:sz w:val="18"/>
                <w:szCs w:val="18"/>
              </w:rPr>
            </w:pPr>
            <w:ins w:id="1577" w:author="Gülşah Tuba Ünlü (Open)&#10;" w:date="2011-02-12T12:37:00Z">
              <w:r w:rsidRPr="0092089C">
                <w:rPr>
                  <w:sz w:val="18"/>
                  <w:szCs w:val="18"/>
                  <w:rPrChange w:id="1578" w:author="Asiye Mara (Open)&#10;" w:date="2011-02-14T12:31:00Z">
                    <w:rPr>
                      <w:b/>
                      <w:sz w:val="18"/>
                      <w:szCs w:val="18"/>
                      <w:lang w:val="tr-TR"/>
                    </w:rPr>
                  </w:rPrChange>
                </w:rPr>
                <w:t>42.035</w:t>
              </w:r>
            </w:ins>
            <w:del w:id="1579" w:author="Gülşah Tuba Ünlü (Open)&#10;" w:date="2011-02-12T12:37:00Z">
              <w:r w:rsidRPr="0092089C">
                <w:rPr>
                  <w:sz w:val="18"/>
                  <w:szCs w:val="18"/>
                  <w:rPrChange w:id="1580" w:author="Asiye Mara (Open)&#10;" w:date="2011-02-14T12:31:00Z">
                    <w:rPr>
                      <w:sz w:val="18"/>
                      <w:szCs w:val="18"/>
                      <w:lang w:val="tr-TR"/>
                    </w:rPr>
                  </w:rPrChange>
                </w:rPr>
                <w:delText>42.036</w:delText>
              </w:r>
            </w:del>
          </w:p>
        </w:tc>
        <w:tc>
          <w:tcPr>
            <w:tcW w:w="1440" w:type="dxa"/>
            <w:noWrap/>
            <w:tcMar>
              <w:top w:w="15" w:type="dxa"/>
              <w:left w:w="15" w:type="dxa"/>
              <w:bottom w:w="0" w:type="dxa"/>
              <w:right w:w="15" w:type="dxa"/>
            </w:tcMar>
            <w:vAlign w:val="bottom"/>
          </w:tcPr>
          <w:p w:rsidR="00371160" w:rsidRDefault="0092089C">
            <w:pPr>
              <w:ind w:right="57"/>
              <w:jc w:val="right"/>
              <w:rPr>
                <w:sz w:val="18"/>
                <w:szCs w:val="18"/>
              </w:rPr>
            </w:pPr>
            <w:ins w:id="1581" w:author="Gülşah Tuba Ünlü (Open)&#10;" w:date="2011-02-12T12:37:00Z">
              <w:r w:rsidRPr="0092089C">
                <w:rPr>
                  <w:sz w:val="18"/>
                  <w:szCs w:val="18"/>
                  <w:rPrChange w:id="1582" w:author="Asiye Mara (Open)&#10;" w:date="2011-02-14T12:31:00Z">
                    <w:rPr>
                      <w:b/>
                      <w:sz w:val="18"/>
                      <w:szCs w:val="18"/>
                      <w:lang w:val="tr-TR"/>
                    </w:rPr>
                  </w:rPrChange>
                </w:rPr>
                <w:t>90.907</w:t>
              </w:r>
            </w:ins>
            <w:del w:id="1583" w:author="Gülşah Tuba Ünlü (Open)&#10;" w:date="2011-02-12T12:37:00Z">
              <w:r w:rsidRPr="0092089C">
                <w:rPr>
                  <w:sz w:val="18"/>
                  <w:szCs w:val="18"/>
                  <w:rPrChange w:id="1584" w:author="Asiye Mara (Open)&#10;" w:date="2011-02-14T12:31:00Z">
                    <w:rPr>
                      <w:sz w:val="18"/>
                      <w:szCs w:val="18"/>
                      <w:lang w:val="tr-TR"/>
                    </w:rPr>
                  </w:rPrChange>
                </w:rPr>
                <w:delText>90.905</w:delText>
              </w:r>
            </w:del>
          </w:p>
        </w:tc>
        <w:tc>
          <w:tcPr>
            <w:tcW w:w="1440" w:type="dxa"/>
            <w:noWrap/>
            <w:tcMar>
              <w:top w:w="15" w:type="dxa"/>
              <w:left w:w="15" w:type="dxa"/>
              <w:bottom w:w="0" w:type="dxa"/>
              <w:right w:w="15" w:type="dxa"/>
            </w:tcMar>
            <w:vAlign w:val="bottom"/>
          </w:tcPr>
          <w:p w:rsidR="00371160" w:rsidRDefault="0092089C">
            <w:pPr>
              <w:ind w:right="57"/>
              <w:jc w:val="right"/>
              <w:rPr>
                <w:sz w:val="18"/>
                <w:szCs w:val="18"/>
              </w:rPr>
            </w:pPr>
            <w:ins w:id="1585" w:author="Gülşah Tuba Ünlü (Open)&#10;" w:date="2011-02-12T12:37:00Z">
              <w:r w:rsidRPr="0092089C">
                <w:rPr>
                  <w:sz w:val="18"/>
                  <w:szCs w:val="18"/>
                  <w:rPrChange w:id="1586" w:author="Asiye Mara (Open)&#10;" w:date="2011-02-14T12:31:00Z">
                    <w:rPr>
                      <w:b/>
                      <w:sz w:val="18"/>
                      <w:szCs w:val="18"/>
                      <w:lang w:val="tr-TR"/>
                    </w:rPr>
                  </w:rPrChange>
                </w:rPr>
                <w:t>314.209</w:t>
              </w:r>
            </w:ins>
            <w:del w:id="1587" w:author="Gülşah Tuba Ünlü (Open)&#10;" w:date="2011-02-12T12:37:00Z">
              <w:r w:rsidRPr="0092089C">
                <w:rPr>
                  <w:sz w:val="18"/>
                  <w:szCs w:val="18"/>
                  <w:rPrChange w:id="1588" w:author="Asiye Mara (Open)&#10;" w:date="2011-02-14T12:31:00Z">
                    <w:rPr>
                      <w:sz w:val="18"/>
                      <w:szCs w:val="18"/>
                      <w:lang w:val="tr-TR"/>
                    </w:rPr>
                  </w:rPrChange>
                </w:rPr>
                <w:delText>314.210</w:delText>
              </w:r>
            </w:del>
          </w:p>
        </w:tc>
      </w:tr>
      <w:tr w:rsidR="00312209" w:rsidRPr="00872466" w:rsidTr="00BD7357">
        <w:trPr>
          <w:trHeight w:hRule="exact" w:val="284"/>
        </w:trPr>
        <w:tc>
          <w:tcPr>
            <w:tcW w:w="4695" w:type="dxa"/>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2089C">
            <w:pPr>
              <w:ind w:right="57"/>
              <w:jc w:val="right"/>
              <w:rPr>
                <w:sz w:val="18"/>
                <w:szCs w:val="18"/>
              </w:rPr>
            </w:pPr>
            <w:ins w:id="1589" w:author="Gülşah Tuba Ünlü (Open)&#10;" w:date="2011-02-12T12:37:00Z">
              <w:r w:rsidRPr="0092089C">
                <w:rPr>
                  <w:sz w:val="18"/>
                  <w:szCs w:val="18"/>
                  <w:rPrChange w:id="1590" w:author="Asiye Mara (Open)&#10;" w:date="2011-02-14T12:31:00Z">
                    <w:rPr>
                      <w:sz w:val="18"/>
                      <w:szCs w:val="18"/>
                      <w:lang w:val="tr-TR"/>
                    </w:rPr>
                  </w:rPrChange>
                </w:rPr>
                <w:t>(6.737)</w:t>
              </w:r>
            </w:ins>
            <w:del w:id="1591" w:author="Gülşah Tuba Ünlü (Open)&#10;" w:date="2011-02-12T12:37:00Z">
              <w:r w:rsidRPr="0092089C">
                <w:rPr>
                  <w:sz w:val="18"/>
                  <w:szCs w:val="18"/>
                  <w:rPrChange w:id="1592" w:author="Asiye Mara (Open)&#10;" w:date="2011-02-14T12:31:00Z">
                    <w:rPr>
                      <w:sz w:val="18"/>
                      <w:szCs w:val="18"/>
                      <w:lang w:val="tr-TR"/>
                    </w:rPr>
                  </w:rPrChange>
                </w:rPr>
                <w:delText>(6.737)</w:delText>
              </w:r>
            </w:del>
          </w:p>
        </w:tc>
        <w:tc>
          <w:tcPr>
            <w:tcW w:w="1440" w:type="dxa"/>
            <w:noWrap/>
            <w:tcMar>
              <w:top w:w="15" w:type="dxa"/>
              <w:left w:w="15" w:type="dxa"/>
              <w:bottom w:w="0" w:type="dxa"/>
              <w:right w:w="15" w:type="dxa"/>
            </w:tcMar>
            <w:vAlign w:val="bottom"/>
          </w:tcPr>
          <w:p w:rsidR="00371160" w:rsidRDefault="0092089C">
            <w:pPr>
              <w:ind w:right="57"/>
              <w:jc w:val="right"/>
              <w:rPr>
                <w:sz w:val="18"/>
                <w:szCs w:val="18"/>
              </w:rPr>
            </w:pPr>
            <w:ins w:id="1593" w:author="Gülşah Tuba Ünlü (Open)&#10;" w:date="2011-02-12T12:37:00Z">
              <w:r w:rsidRPr="0092089C">
                <w:rPr>
                  <w:sz w:val="18"/>
                  <w:szCs w:val="18"/>
                  <w:rPrChange w:id="1594" w:author="Asiye Mara (Open)&#10;" w:date="2011-02-14T12:31:00Z">
                    <w:rPr>
                      <w:sz w:val="18"/>
                      <w:szCs w:val="18"/>
                      <w:lang w:val="tr-TR"/>
                    </w:rPr>
                  </w:rPrChange>
                </w:rPr>
                <w:t>(37.039)</w:t>
              </w:r>
            </w:ins>
            <w:del w:id="1595" w:author="Gülşah Tuba Ünlü (Open)&#10;" w:date="2011-02-12T12:37:00Z">
              <w:r w:rsidRPr="0092089C">
                <w:rPr>
                  <w:sz w:val="18"/>
                  <w:szCs w:val="18"/>
                  <w:rPrChange w:id="1596" w:author="Asiye Mara (Open)&#10;" w:date="2011-02-14T12:31:00Z">
                    <w:rPr>
                      <w:sz w:val="18"/>
                      <w:szCs w:val="18"/>
                      <w:lang w:val="tr-TR"/>
                    </w:rPr>
                  </w:rPrChange>
                </w:rPr>
                <w:delText>(37.039)</w:delText>
              </w:r>
            </w:del>
          </w:p>
        </w:tc>
        <w:tc>
          <w:tcPr>
            <w:tcW w:w="1440" w:type="dxa"/>
            <w:noWrap/>
            <w:tcMar>
              <w:top w:w="15" w:type="dxa"/>
              <w:left w:w="15" w:type="dxa"/>
              <w:bottom w:w="0" w:type="dxa"/>
              <w:right w:w="15" w:type="dxa"/>
            </w:tcMar>
            <w:vAlign w:val="bottom"/>
          </w:tcPr>
          <w:p w:rsidR="00371160" w:rsidRDefault="0092089C">
            <w:pPr>
              <w:ind w:right="57"/>
              <w:jc w:val="right"/>
              <w:rPr>
                <w:sz w:val="18"/>
                <w:szCs w:val="18"/>
              </w:rPr>
            </w:pPr>
            <w:ins w:id="1597" w:author="Gülşah Tuba Ünlü (Open)&#10;" w:date="2011-02-12T12:37:00Z">
              <w:r w:rsidRPr="0092089C">
                <w:rPr>
                  <w:sz w:val="18"/>
                  <w:szCs w:val="18"/>
                  <w:rPrChange w:id="1598" w:author="Asiye Mara (Open)&#10;" w:date="2011-02-14T12:31:00Z">
                    <w:rPr>
                      <w:sz w:val="18"/>
                      <w:szCs w:val="18"/>
                      <w:lang w:val="tr-TR"/>
                    </w:rPr>
                  </w:rPrChange>
                </w:rPr>
                <w:t>(259.840)</w:t>
              </w:r>
            </w:ins>
            <w:del w:id="1599" w:author="Gülşah Tuba Ünlü (Open)&#10;" w:date="2011-02-12T12:37:00Z">
              <w:r w:rsidRPr="0092089C">
                <w:rPr>
                  <w:sz w:val="18"/>
                  <w:szCs w:val="18"/>
                  <w:rPrChange w:id="1600" w:author="Asiye Mara (Open)&#10;" w:date="2011-02-14T12:31:00Z">
                    <w:rPr>
                      <w:sz w:val="18"/>
                      <w:szCs w:val="18"/>
                      <w:lang w:val="tr-TR"/>
                    </w:rPr>
                  </w:rPrChange>
                </w:rPr>
                <w:delText>(259.840)</w:delText>
              </w:r>
            </w:del>
          </w:p>
        </w:tc>
      </w:tr>
      <w:tr w:rsidR="00312209" w:rsidRPr="00872466" w:rsidTr="00BD7357">
        <w:trPr>
          <w:trHeight w:hRule="exact" w:val="284"/>
        </w:trPr>
        <w:tc>
          <w:tcPr>
            <w:tcW w:w="4695" w:type="dxa"/>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Gerçek ve Tüzel Kişilere Kullandırılan Krediler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ins w:id="1601" w:author="Gülşah Tuba Ünlü (Open)&#10;" w:date="2011-02-12T12:37:00Z">
              <w:r>
                <w:rPr>
                  <w:b/>
                  <w:sz w:val="18"/>
                  <w:szCs w:val="18"/>
                </w:rPr>
                <w:t>35.298</w:t>
              </w:r>
            </w:ins>
            <w:del w:id="1602" w:author="Gülşah Tuba Ünlü (Open)&#10;" w:date="2011-02-12T12:37:00Z">
              <w:r>
                <w:rPr>
                  <w:b/>
                  <w:sz w:val="18"/>
                  <w:szCs w:val="18"/>
                </w:rPr>
                <w:delText>35.299</w:delText>
              </w:r>
            </w:del>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ins w:id="1603" w:author="Gülşah Tuba Ünlü (Open)&#10;" w:date="2011-02-12T12:37:00Z">
              <w:r>
                <w:rPr>
                  <w:b/>
                  <w:sz w:val="18"/>
                  <w:szCs w:val="18"/>
                </w:rPr>
                <w:t>53.868</w:t>
              </w:r>
            </w:ins>
            <w:del w:id="1604" w:author="Gülşah Tuba Ünlü (Open)&#10;" w:date="2011-02-12T12:37:00Z">
              <w:r>
                <w:rPr>
                  <w:b/>
                  <w:sz w:val="18"/>
                  <w:szCs w:val="18"/>
                </w:rPr>
                <w:delText>53.866</w:delText>
              </w:r>
            </w:del>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ins w:id="1605" w:author="Gülşah Tuba Ünlü (Open)&#10;" w:date="2011-02-12T12:37:00Z">
              <w:r>
                <w:rPr>
                  <w:b/>
                  <w:sz w:val="18"/>
                  <w:szCs w:val="18"/>
                </w:rPr>
                <w:t>54.369</w:t>
              </w:r>
            </w:ins>
            <w:del w:id="1606" w:author="Gülşah Tuba Ünlü (Open)&#10;" w:date="2011-02-12T12:37:00Z">
              <w:r>
                <w:rPr>
                  <w:b/>
                  <w:sz w:val="18"/>
                  <w:szCs w:val="18"/>
                </w:rPr>
                <w:delText>54.370</w:delText>
              </w:r>
            </w:del>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Bankalar (Brüt)</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Bankalar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Diğer Kredi ve Alacaklar (Brüt)</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Diğer Kredi ve Alacaklar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CC4550" w:rsidRPr="00872466" w:rsidTr="00BD7357">
        <w:trPr>
          <w:trHeight w:hRule="exact" w:val="284"/>
        </w:trPr>
        <w:tc>
          <w:tcPr>
            <w:tcW w:w="4695" w:type="dxa"/>
            <w:noWrap/>
            <w:tcMar>
              <w:top w:w="15" w:type="dxa"/>
              <w:left w:w="15" w:type="dxa"/>
              <w:bottom w:w="0" w:type="dxa"/>
              <w:right w:w="15" w:type="dxa"/>
            </w:tcMar>
            <w:vAlign w:val="bottom"/>
          </w:tcPr>
          <w:p w:rsidR="00000000" w:rsidRDefault="006663F3">
            <w:pPr>
              <w:ind w:left="240"/>
              <w:jc w:val="both"/>
              <w:rPr>
                <w:b/>
                <w:iCs/>
                <w:sz w:val="18"/>
                <w:szCs w:val="18"/>
                <w:lang w:val="tr-TR"/>
                <w:rPrChange w:id="1607" w:author="Asiye Mara (Open)&#10;" w:date="2011-02-14T12:31:00Z">
                  <w:rPr>
                    <w:rFonts w:ascii="Univers (WN)" w:hAnsi="Univers (WN)"/>
                    <w:b/>
                    <w:iCs/>
                    <w:sz w:val="18"/>
                    <w:szCs w:val="18"/>
                    <w:lang w:val="tr-TR"/>
                  </w:rPr>
                </w:rPrChange>
              </w:rPr>
              <w:pPrChange w:id="1608" w:author="Asiye Mara (Open)&#10;" w:date="2011-02-14T12:30:00Z">
                <w:pPr>
                  <w:spacing w:before="120"/>
                  <w:ind w:left="240"/>
                  <w:jc w:val="both"/>
                  <w:outlineLvl w:val="1"/>
                </w:pPr>
              </w:pPrChange>
            </w:pPr>
          </w:p>
        </w:tc>
        <w:tc>
          <w:tcPr>
            <w:tcW w:w="1620" w:type="dxa"/>
            <w:noWrap/>
            <w:tcMar>
              <w:top w:w="15" w:type="dxa"/>
              <w:left w:w="15" w:type="dxa"/>
              <w:bottom w:w="0" w:type="dxa"/>
              <w:right w:w="15" w:type="dxa"/>
            </w:tcMar>
            <w:vAlign w:val="bottom"/>
          </w:tcPr>
          <w:p w:rsidR="00000000" w:rsidRDefault="006663F3">
            <w:pPr>
              <w:ind w:right="57"/>
              <w:jc w:val="right"/>
              <w:rPr>
                <w:sz w:val="18"/>
                <w:szCs w:val="18"/>
                <w:rPrChange w:id="1609" w:author="Asiye Mara (Open)&#10;" w:date="2011-02-14T12:31:00Z">
                  <w:rPr>
                    <w:rFonts w:ascii="Univers (WN)" w:hAnsi="Univers (WN)"/>
                    <w:b/>
                    <w:sz w:val="18"/>
                    <w:szCs w:val="18"/>
                  </w:rPr>
                </w:rPrChange>
              </w:rPr>
              <w:pPrChange w:id="1610" w:author="Asiye Mara (Open)&#10;" w:date="2011-02-14T12:30:00Z">
                <w:pPr>
                  <w:spacing w:before="120"/>
                  <w:ind w:right="57"/>
                  <w:jc w:val="right"/>
                  <w:outlineLvl w:val="1"/>
                </w:pPr>
              </w:pPrChange>
            </w:pPr>
          </w:p>
        </w:tc>
        <w:tc>
          <w:tcPr>
            <w:tcW w:w="1440" w:type="dxa"/>
            <w:noWrap/>
            <w:tcMar>
              <w:top w:w="15" w:type="dxa"/>
              <w:left w:w="15" w:type="dxa"/>
              <w:bottom w:w="0" w:type="dxa"/>
              <w:right w:w="15" w:type="dxa"/>
            </w:tcMar>
            <w:vAlign w:val="bottom"/>
          </w:tcPr>
          <w:p w:rsidR="00000000" w:rsidRDefault="006663F3">
            <w:pPr>
              <w:ind w:right="57"/>
              <w:jc w:val="right"/>
              <w:rPr>
                <w:sz w:val="18"/>
                <w:szCs w:val="18"/>
                <w:rPrChange w:id="1611" w:author="Asiye Mara (Open)&#10;" w:date="2011-02-14T12:31:00Z">
                  <w:rPr>
                    <w:rFonts w:ascii="Univers (WN)" w:hAnsi="Univers (WN)"/>
                    <w:b/>
                    <w:sz w:val="18"/>
                    <w:szCs w:val="18"/>
                  </w:rPr>
                </w:rPrChange>
              </w:rPr>
              <w:pPrChange w:id="1612" w:author="Asiye Mara (Open)&#10;" w:date="2011-02-14T12:30:00Z">
                <w:pPr>
                  <w:spacing w:before="120"/>
                  <w:ind w:right="57"/>
                  <w:jc w:val="right"/>
                  <w:outlineLvl w:val="1"/>
                </w:pPr>
              </w:pPrChange>
            </w:pPr>
          </w:p>
        </w:tc>
        <w:tc>
          <w:tcPr>
            <w:tcW w:w="1440" w:type="dxa"/>
            <w:noWrap/>
            <w:tcMar>
              <w:top w:w="15" w:type="dxa"/>
              <w:left w:w="15" w:type="dxa"/>
              <w:bottom w:w="0" w:type="dxa"/>
              <w:right w:w="15" w:type="dxa"/>
            </w:tcMar>
            <w:vAlign w:val="bottom"/>
          </w:tcPr>
          <w:p w:rsidR="00000000" w:rsidRDefault="006663F3">
            <w:pPr>
              <w:ind w:right="57"/>
              <w:jc w:val="right"/>
              <w:rPr>
                <w:sz w:val="18"/>
                <w:szCs w:val="18"/>
                <w:rPrChange w:id="1613" w:author="Asiye Mara (Open)&#10;" w:date="2011-02-14T12:31:00Z">
                  <w:rPr>
                    <w:rFonts w:ascii="Univers (WN)" w:hAnsi="Univers (WN)"/>
                    <w:b/>
                    <w:sz w:val="18"/>
                    <w:szCs w:val="18"/>
                  </w:rPr>
                </w:rPrChange>
              </w:rPr>
              <w:pPrChange w:id="1614" w:author="Asiye Mara (Open)&#10;" w:date="2011-02-14T12:30:00Z">
                <w:pPr>
                  <w:spacing w:before="120"/>
                  <w:ind w:right="57"/>
                  <w:jc w:val="right"/>
                  <w:outlineLvl w:val="1"/>
                </w:pPr>
              </w:pPrChange>
            </w:pPr>
          </w:p>
        </w:tc>
      </w:tr>
      <w:tr w:rsidR="00CC4550"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jc w:val="both"/>
              <w:rPr>
                <w:rFonts w:eastAsia="Arial Unicode MS"/>
                <w:b/>
                <w:iCs/>
                <w:sz w:val="18"/>
                <w:szCs w:val="18"/>
                <w:lang w:val="tr-TR"/>
              </w:rPr>
            </w:pPr>
            <w:r>
              <w:rPr>
                <w:b/>
                <w:iCs/>
                <w:sz w:val="18"/>
                <w:szCs w:val="18"/>
                <w:lang w:val="tr-TR"/>
              </w:rPr>
              <w:t>Önceki Dönem (Net)</w:t>
            </w:r>
          </w:p>
        </w:tc>
        <w:tc>
          <w:tcPr>
            <w:tcW w:w="1620" w:type="dxa"/>
            <w:noWrap/>
            <w:tcMar>
              <w:top w:w="15" w:type="dxa"/>
              <w:left w:w="15" w:type="dxa"/>
              <w:bottom w:w="0" w:type="dxa"/>
              <w:right w:w="15" w:type="dxa"/>
            </w:tcMar>
            <w:vAlign w:val="bottom"/>
          </w:tcPr>
          <w:p w:rsidR="00000000" w:rsidRDefault="006663F3">
            <w:pPr>
              <w:ind w:right="57"/>
              <w:jc w:val="right"/>
              <w:rPr>
                <w:sz w:val="18"/>
                <w:szCs w:val="18"/>
                <w:rPrChange w:id="1615" w:author="Asiye Mara (Open)&#10;" w:date="2011-02-14T12:31:00Z">
                  <w:rPr>
                    <w:rFonts w:ascii="CG Times (WN)" w:hAnsi="CG Times (WN)"/>
                    <w:b/>
                    <w:sz w:val="18"/>
                    <w:szCs w:val="18"/>
                  </w:rPr>
                </w:rPrChange>
              </w:rPr>
              <w:pPrChange w:id="1616" w:author="Asiye Mara (Open)&#10;" w:date="2011-02-14T12:30:00Z">
                <w:pPr>
                  <w:ind w:left="360" w:right="57"/>
                  <w:jc w:val="right"/>
                  <w:outlineLvl w:val="2"/>
                </w:pPr>
              </w:pPrChange>
            </w:pPr>
          </w:p>
        </w:tc>
        <w:tc>
          <w:tcPr>
            <w:tcW w:w="1440" w:type="dxa"/>
            <w:noWrap/>
            <w:tcMar>
              <w:top w:w="15" w:type="dxa"/>
              <w:left w:w="15" w:type="dxa"/>
              <w:bottom w:w="0" w:type="dxa"/>
              <w:right w:w="15" w:type="dxa"/>
            </w:tcMar>
            <w:vAlign w:val="bottom"/>
          </w:tcPr>
          <w:p w:rsidR="00000000" w:rsidRDefault="006663F3">
            <w:pPr>
              <w:ind w:right="57"/>
              <w:jc w:val="right"/>
              <w:rPr>
                <w:sz w:val="18"/>
                <w:szCs w:val="18"/>
                <w:rPrChange w:id="1617" w:author="Asiye Mara (Open)&#10;" w:date="2011-02-14T12:31:00Z">
                  <w:rPr>
                    <w:rFonts w:ascii="CG Times (WN)" w:hAnsi="CG Times (WN)"/>
                    <w:b/>
                    <w:sz w:val="18"/>
                    <w:szCs w:val="18"/>
                  </w:rPr>
                </w:rPrChange>
              </w:rPr>
              <w:pPrChange w:id="1618" w:author="Asiye Mara (Open)&#10;" w:date="2011-02-14T12:30:00Z">
                <w:pPr>
                  <w:ind w:left="360" w:right="57"/>
                  <w:jc w:val="right"/>
                  <w:outlineLvl w:val="2"/>
                </w:pPr>
              </w:pPrChange>
            </w:pPr>
          </w:p>
        </w:tc>
        <w:tc>
          <w:tcPr>
            <w:tcW w:w="1440" w:type="dxa"/>
            <w:noWrap/>
            <w:tcMar>
              <w:top w:w="15" w:type="dxa"/>
              <w:left w:w="15" w:type="dxa"/>
              <w:bottom w:w="0" w:type="dxa"/>
              <w:right w:w="15" w:type="dxa"/>
            </w:tcMar>
            <w:vAlign w:val="bottom"/>
          </w:tcPr>
          <w:p w:rsidR="00000000" w:rsidRDefault="006663F3">
            <w:pPr>
              <w:ind w:right="57"/>
              <w:jc w:val="right"/>
              <w:rPr>
                <w:sz w:val="18"/>
                <w:szCs w:val="18"/>
                <w:rPrChange w:id="1619" w:author="Asiye Mara (Open)&#10;" w:date="2011-02-14T12:31:00Z">
                  <w:rPr>
                    <w:rFonts w:ascii="CG Times (WN)" w:hAnsi="CG Times (WN)"/>
                    <w:b/>
                    <w:sz w:val="18"/>
                    <w:szCs w:val="18"/>
                  </w:rPr>
                </w:rPrChange>
              </w:rPr>
              <w:pPrChange w:id="1620" w:author="Asiye Mara (Open)&#10;" w:date="2011-02-14T12:30:00Z">
                <w:pPr>
                  <w:ind w:left="360" w:right="57"/>
                  <w:jc w:val="right"/>
                  <w:outlineLvl w:val="2"/>
                </w:pPr>
              </w:pPrChange>
            </w:pP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Gerçek ve Tüzel Kişilere Kullandırılan Krediler (Brüt)</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42.654</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125.624</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287.932</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(21.500)</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(70.985)</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(229.806)</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Gerçek ve Tüzel Kişilere Kullandırılan Krediler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21.154</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54.639</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58.126</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Bankalar (Brüt)</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noWrap/>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Bankalar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r w:rsidR="00BD7357" w:rsidRPr="00872466" w:rsidTr="00BD7357">
        <w:trPr>
          <w:trHeight w:hRule="exact" w:val="284"/>
        </w:trPr>
        <w:tc>
          <w:tcPr>
            <w:tcW w:w="4695" w:type="dxa"/>
            <w:tcMar>
              <w:top w:w="15" w:type="dxa"/>
              <w:left w:w="15" w:type="dxa"/>
              <w:bottom w:w="0" w:type="dxa"/>
              <w:right w:w="15" w:type="dxa"/>
            </w:tcMar>
            <w:vAlign w:val="bottom"/>
          </w:tcPr>
          <w:p w:rsidR="00371160" w:rsidRDefault="009658B8">
            <w:pPr>
              <w:rPr>
                <w:rFonts w:eastAsia="Arial Unicode MS"/>
                <w:iCs/>
                <w:sz w:val="18"/>
                <w:szCs w:val="18"/>
                <w:lang w:val="tr-TR"/>
              </w:rPr>
            </w:pPr>
            <w:r>
              <w:rPr>
                <w:iCs/>
                <w:sz w:val="18"/>
                <w:szCs w:val="18"/>
                <w:lang w:val="tr-TR"/>
              </w:rPr>
              <w:t>Diğer Kredi ve Alacaklar (Brüt)</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iCs/>
                <w:sz w:val="18"/>
                <w:szCs w:val="18"/>
                <w:lang w:val="tr-TR"/>
              </w:rPr>
              <w:t>Özel Karşılık Tutarı (-)</w:t>
            </w:r>
          </w:p>
        </w:tc>
        <w:tc>
          <w:tcPr>
            <w:tcW w:w="162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BD7357" w:rsidRPr="00872466" w:rsidTr="00BD7357">
        <w:trPr>
          <w:trHeight w:hRule="exact" w:val="284"/>
        </w:trPr>
        <w:tc>
          <w:tcPr>
            <w:tcW w:w="4695" w:type="dxa"/>
            <w:tcMar>
              <w:top w:w="15" w:type="dxa"/>
              <w:left w:w="15" w:type="dxa"/>
              <w:bottom w:w="0" w:type="dxa"/>
              <w:right w:w="15" w:type="dxa"/>
            </w:tcMar>
            <w:vAlign w:val="bottom"/>
          </w:tcPr>
          <w:p w:rsidR="00371160" w:rsidRDefault="009658B8">
            <w:pPr>
              <w:rPr>
                <w:rFonts w:eastAsia="Arial Unicode MS"/>
                <w:b/>
                <w:iCs/>
                <w:sz w:val="18"/>
                <w:szCs w:val="18"/>
                <w:lang w:val="tr-TR"/>
              </w:rPr>
            </w:pPr>
            <w:r>
              <w:rPr>
                <w:b/>
                <w:iCs/>
                <w:sz w:val="18"/>
                <w:szCs w:val="18"/>
                <w:lang w:val="tr-TR"/>
              </w:rPr>
              <w:t>Diğer Kredi ve Alacaklar (Net)</w:t>
            </w:r>
          </w:p>
        </w:tc>
        <w:tc>
          <w:tcPr>
            <w:tcW w:w="162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40"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bl>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371160">
      <w:pPr>
        <w:ind w:left="720" w:right="-442" w:hanging="720"/>
        <w:rPr>
          <w:b/>
          <w:sz w:val="18"/>
          <w:szCs w:val="18"/>
          <w:lang w:val="tr-TR"/>
        </w:rPr>
      </w:pPr>
    </w:p>
    <w:p w:rsidR="00371160" w:rsidRDefault="009658B8">
      <w:pPr>
        <w:ind w:left="720" w:right="-442" w:hanging="720"/>
        <w:rPr>
          <w:b/>
          <w:sz w:val="18"/>
          <w:szCs w:val="18"/>
          <w:lang w:val="tr-TR"/>
        </w:rPr>
      </w:pPr>
      <w:r>
        <w:rPr>
          <w:b/>
          <w:sz w:val="18"/>
          <w:szCs w:val="18"/>
          <w:lang w:val="tr-TR"/>
        </w:rPr>
        <w:lastRenderedPageBreak/>
        <w:tab/>
      </w: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ind w:left="720" w:right="-442" w:hanging="720"/>
        <w:rPr>
          <w:b/>
          <w:sz w:val="22"/>
          <w:szCs w:val="22"/>
          <w:lang w:val="tr-TR"/>
        </w:rPr>
      </w:pPr>
    </w:p>
    <w:p w:rsidR="00371160" w:rsidRDefault="009658B8">
      <w:pPr>
        <w:ind w:left="720" w:right="-442" w:hanging="720"/>
        <w:rPr>
          <w:b/>
          <w:sz w:val="22"/>
          <w:szCs w:val="22"/>
          <w:lang w:val="tr-TR"/>
        </w:rPr>
      </w:pPr>
      <w:r>
        <w:rPr>
          <w:b/>
          <w:sz w:val="22"/>
          <w:szCs w:val="22"/>
          <w:lang w:val="tr-TR"/>
        </w:rPr>
        <w:t>5.</w:t>
      </w:r>
      <w:r>
        <w:rPr>
          <w:b/>
          <w:sz w:val="22"/>
          <w:szCs w:val="22"/>
          <w:lang w:val="tr-TR"/>
        </w:rPr>
        <w:tab/>
        <w:t>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5.10.</w:t>
      </w:r>
      <w:r>
        <w:rPr>
          <w:i w:val="0"/>
          <w:iCs/>
          <w:szCs w:val="22"/>
        </w:rPr>
        <w:tab/>
        <w:t xml:space="preserve">Donuk Alacaklara İlişkin Bilgiler (Net) </w:t>
      </w:r>
      <w:r>
        <w:rPr>
          <w:bCs w:val="0"/>
          <w:i w:val="0"/>
          <w:iCs/>
          <w:szCs w:val="22"/>
        </w:rPr>
        <w:t>(devamı):</w:t>
      </w:r>
    </w:p>
    <w:p w:rsidR="00371160" w:rsidRDefault="00371160">
      <w:pPr>
        <w:ind w:left="720" w:right="-442" w:hanging="720"/>
        <w:rPr>
          <w:b/>
          <w:sz w:val="22"/>
          <w:szCs w:val="22"/>
          <w:lang w:val="tr-TR"/>
        </w:rPr>
      </w:pPr>
    </w:p>
    <w:p w:rsidR="00371160" w:rsidRDefault="009658B8">
      <w:pPr>
        <w:ind w:left="720" w:right="-442" w:hanging="720"/>
        <w:rPr>
          <w:b/>
          <w:bCs/>
          <w:sz w:val="22"/>
          <w:szCs w:val="22"/>
          <w:lang w:val="tr-TR"/>
        </w:rPr>
      </w:pPr>
      <w:r>
        <w:rPr>
          <w:b/>
          <w:sz w:val="22"/>
          <w:szCs w:val="22"/>
          <w:lang w:val="tr-TR"/>
        </w:rPr>
        <w:t>5.10.5.</w:t>
      </w:r>
      <w:r>
        <w:rPr>
          <w:b/>
          <w:sz w:val="22"/>
          <w:szCs w:val="22"/>
          <w:lang w:val="tr-TR"/>
        </w:rPr>
        <w:tab/>
      </w:r>
      <w:r>
        <w:rPr>
          <w:b/>
          <w:bCs/>
          <w:sz w:val="22"/>
          <w:szCs w:val="22"/>
          <w:lang w:val="tr-TR"/>
        </w:rPr>
        <w:t>Zarar Niteliğindeki Krediler ve Diğer Alacaklar için Belirlenen Tasfiye Politikasının Ana Hatları:</w:t>
      </w:r>
    </w:p>
    <w:p w:rsidR="00371160" w:rsidRDefault="00371160">
      <w:pPr>
        <w:jc w:val="both"/>
        <w:rPr>
          <w:sz w:val="16"/>
          <w:szCs w:val="16"/>
          <w:lang w:val="tr-TR"/>
        </w:rPr>
      </w:pPr>
    </w:p>
    <w:p w:rsidR="00371160" w:rsidRDefault="009658B8">
      <w:pPr>
        <w:ind w:left="720" w:right="126"/>
        <w:jc w:val="both"/>
        <w:rPr>
          <w:sz w:val="22"/>
          <w:szCs w:val="22"/>
          <w:lang w:val="tr-TR"/>
        </w:rPr>
      </w:pPr>
      <w:r>
        <w:rPr>
          <w:sz w:val="22"/>
          <w:szCs w:val="22"/>
          <w:lang w:val="tr-TR"/>
        </w:rPr>
        <w:t xml:space="preserve">Bankalarca Karşılık Ayrılacak Kredilerin ve Diğer Alacakların Niteliklerinin Belirlenmesi ve Ayrılacak Karşılıklara İlişkin Usul ve Esaslar Hakkında Yönetmeliğin dokuzuncu maddesinde yer alan teminat unsurlarından bulunması halinde, bu unsurlar gerek idari gerek yasal girişimler sonucunda mümkün olan en kısa sürede paraya çevrilerek alacağın tasfiyesi sağlanmaktadır. Teminat unsurunun bulunmaması halinde ise, borçlu hakkında aciz vesikası temin edilse de, muhtelif periyotlarla yoğun istihbarat yapılarak ve sonradan edinilmiş mal varlığı tespitine çalışılarak hukuki prosedüre müracaat edilmektedir. </w:t>
      </w:r>
    </w:p>
    <w:p w:rsidR="00371160" w:rsidRDefault="00371160">
      <w:pPr>
        <w:ind w:left="720" w:right="126"/>
        <w:jc w:val="both"/>
        <w:rPr>
          <w:sz w:val="22"/>
          <w:szCs w:val="22"/>
          <w:lang w:val="tr-TR"/>
        </w:rPr>
      </w:pPr>
    </w:p>
    <w:p w:rsidR="00371160" w:rsidRDefault="009658B8">
      <w:pPr>
        <w:autoSpaceDE w:val="0"/>
        <w:autoSpaceDN w:val="0"/>
        <w:adjustRightInd w:val="0"/>
        <w:ind w:left="720" w:right="126"/>
        <w:jc w:val="both"/>
        <w:rPr>
          <w:sz w:val="22"/>
          <w:szCs w:val="22"/>
          <w:lang w:val="tr-TR"/>
        </w:rPr>
      </w:pPr>
      <w:r>
        <w:rPr>
          <w:sz w:val="22"/>
          <w:szCs w:val="22"/>
          <w:lang w:val="tr-TR"/>
        </w:rPr>
        <w:t xml:space="preserve">Yasal takip işlemleri öncesinde ve sonrasında; alacaklısı olunan firmanın mali bilgileri konusunda </w:t>
      </w:r>
      <w:del w:id="1621" w:author="Gülşah Tuba Ünlü (Open)&#10;" w:date="2011-02-13T01:45:00Z">
        <w:r>
          <w:rPr>
            <w:sz w:val="22"/>
            <w:szCs w:val="22"/>
            <w:lang w:val="tr-TR"/>
          </w:rPr>
          <w:delText xml:space="preserve">Bankaca </w:delText>
        </w:r>
      </w:del>
      <w:ins w:id="1622" w:author="Gülşah Tuba Ünlü (Open)&#10;" w:date="2011-02-13T01:45:00Z">
        <w:r>
          <w:rPr>
            <w:sz w:val="22"/>
            <w:szCs w:val="22"/>
            <w:lang w:val="tr-TR"/>
          </w:rPr>
          <w:t xml:space="preserve">Banka tarafından </w:t>
        </w:r>
      </w:ins>
      <w:r>
        <w:rPr>
          <w:sz w:val="22"/>
          <w:szCs w:val="22"/>
          <w:lang w:val="tr-TR"/>
        </w:rPr>
        <w:t xml:space="preserve">yapılacak incelemeler neticesinde yaşaması mümkün görülen ve ekonomiye kazandırılması halinde üretime katkıda bulunacağı kanaati hakim olan firmalarla ilgili olarak, anlaşma yolu ile alacağın tasfiyesine çaba harcanmaktadır. </w:t>
      </w:r>
    </w:p>
    <w:p w:rsidR="00371160" w:rsidRDefault="00371160">
      <w:pPr>
        <w:autoSpaceDE w:val="0"/>
        <w:autoSpaceDN w:val="0"/>
        <w:adjustRightInd w:val="0"/>
        <w:ind w:left="720" w:right="126"/>
        <w:jc w:val="both"/>
        <w:rPr>
          <w:sz w:val="22"/>
          <w:szCs w:val="22"/>
          <w:lang w:val="tr-TR"/>
        </w:rPr>
      </w:pPr>
    </w:p>
    <w:p w:rsidR="00371160" w:rsidRDefault="009658B8">
      <w:pPr>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5.10.6. Aktiften Silme Politikasına İlişkin Açıklamalar:</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autoSpaceDE w:val="0"/>
        <w:autoSpaceDN w:val="0"/>
        <w:adjustRightInd w:val="0"/>
        <w:ind w:left="720" w:right="142"/>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Yasal takibe intikal eden tüm alacakların takibe aktarılması aşamasındaki karşılık ayırma işlemleri ile yasal takip safhasından sonraki karşılık ayırma işlemleri Bankacılık Düzenleme ve Denetleme Kurumu’nun düzenlemeleri çerçevesinde Banka’nın Sorunlu Krediler Müdürlüğü’nce ifa edilir. Ayrıca, kredilerin silinmesi işlemleri yılda en az bir defa olmak üzere Sorunlu Krediler Müdürlüğü tarafından aşağıdaki  şartlardan en azından bir tanesinin sağlanması, takibe alınan kredilerin tamamına karşılık ayrılması ve Yönetim Kurulu kararı ile gerçekleştirilir.</w:t>
      </w:r>
    </w:p>
    <w:p w:rsidR="00371160" w:rsidRDefault="00371160">
      <w:pPr>
        <w:autoSpaceDE w:val="0"/>
        <w:autoSpaceDN w:val="0"/>
        <w:adjustRightInd w:val="0"/>
        <w:ind w:left="720" w:right="142"/>
        <w:jc w:val="both"/>
        <w:rPr>
          <w:rFonts w:ascii="TimesNewRomanPSMT" w:hAnsi="TimesNewRomanPSMT" w:cs="TimesNewRomanPSMT"/>
          <w:sz w:val="22"/>
          <w:szCs w:val="22"/>
          <w:lang w:val="tr-TR" w:eastAsia="tr-TR"/>
        </w:rPr>
      </w:pPr>
    </w:p>
    <w:p w:rsidR="00371160" w:rsidRDefault="009658B8">
      <w:pPr>
        <w:autoSpaceDE w:val="0"/>
        <w:autoSpaceDN w:val="0"/>
        <w:adjustRightInd w:val="0"/>
        <w:ind w:left="720" w:right="142"/>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Aciz Belgesi’ne bağlanan alacaklar,</w:t>
      </w:r>
    </w:p>
    <w:p w:rsidR="00371160" w:rsidRDefault="009658B8">
      <w:pPr>
        <w:autoSpaceDE w:val="0"/>
        <w:autoSpaceDN w:val="0"/>
        <w:adjustRightInd w:val="0"/>
        <w:ind w:left="720" w:right="142"/>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   Takibin semeresiz kaldığına ilişkin İcra Dairesi’nden belge alınan alacaklar,</w:t>
      </w:r>
    </w:p>
    <w:p w:rsidR="00371160" w:rsidRDefault="009658B8">
      <w:pPr>
        <w:autoSpaceDE w:val="0"/>
        <w:autoSpaceDN w:val="0"/>
        <w:adjustRightInd w:val="0"/>
        <w:ind w:left="993" w:right="142" w:hanging="284"/>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w:t>
      </w:r>
      <w:r>
        <w:rPr>
          <w:rFonts w:ascii="TimesNewRomanPSMT" w:hAnsi="TimesNewRomanPSMT" w:cs="TimesNewRomanPSMT"/>
          <w:sz w:val="22"/>
          <w:szCs w:val="22"/>
          <w:lang w:val="tr-TR" w:eastAsia="tr-TR"/>
        </w:rPr>
        <w:tab/>
        <w:t>İcra takibinin başlatılmasına ve icrai işlemler yapılmasına rağmen, Hukuk Müşavirliği’nin takibin                       mevcut durumu itibarıyla tahsilat imkanı bulunmadığına dair mütalaa verdiği alacaklar.</w:t>
      </w:r>
    </w:p>
    <w:p w:rsidR="00371160" w:rsidRDefault="00371160">
      <w:pPr>
        <w:autoSpaceDE w:val="0"/>
        <w:autoSpaceDN w:val="0"/>
        <w:adjustRightInd w:val="0"/>
        <w:ind w:left="720" w:right="126" w:firstLine="284"/>
        <w:jc w:val="both"/>
        <w:rPr>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spacing w:line="216" w:lineRule="auto"/>
        <w:jc w:val="both"/>
        <w:rPr>
          <w:b/>
          <w:i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ind w:left="720" w:right="-442" w:hanging="720"/>
        <w:rPr>
          <w:b/>
          <w:sz w:val="22"/>
          <w:szCs w:val="22"/>
          <w:lang w:val="tr-TR"/>
        </w:rPr>
      </w:pPr>
    </w:p>
    <w:p w:rsidR="00371160" w:rsidRDefault="009658B8">
      <w:pPr>
        <w:ind w:left="720" w:right="-442" w:hanging="720"/>
        <w:rPr>
          <w:b/>
          <w:sz w:val="22"/>
          <w:szCs w:val="22"/>
          <w:lang w:val="tr-TR"/>
        </w:rPr>
      </w:pPr>
      <w:r>
        <w:rPr>
          <w:b/>
          <w:sz w:val="22"/>
          <w:szCs w:val="22"/>
          <w:lang w:val="tr-TR"/>
        </w:rPr>
        <w:t>5.</w:t>
      </w:r>
      <w:r>
        <w:rPr>
          <w:b/>
          <w:sz w:val="22"/>
          <w:szCs w:val="22"/>
          <w:lang w:val="tr-TR"/>
        </w:rPr>
        <w:tab/>
        <w:t>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5.11.</w:t>
      </w:r>
      <w:r>
        <w:rPr>
          <w:i w:val="0"/>
          <w:iCs/>
          <w:szCs w:val="22"/>
        </w:rPr>
        <w:tab/>
      </w:r>
      <w:r>
        <w:rPr>
          <w:i w:val="0"/>
          <w:szCs w:val="22"/>
        </w:rPr>
        <w:t>Diğer Açıklama ve Dipnotlar</w:t>
      </w:r>
      <w:r>
        <w:rPr>
          <w:bCs w:val="0"/>
          <w:i w:val="0"/>
          <w:iCs/>
          <w:szCs w:val="22"/>
        </w:rPr>
        <w:t>:</w:t>
      </w:r>
    </w:p>
    <w:p w:rsidR="00371160" w:rsidRDefault="00371160">
      <w:pPr>
        <w:tabs>
          <w:tab w:val="num" w:pos="720"/>
        </w:tabs>
        <w:ind w:right="-442"/>
        <w:rPr>
          <w:b/>
          <w:bCs/>
          <w:sz w:val="22"/>
          <w:szCs w:val="22"/>
          <w:lang w:val="tr-TR"/>
        </w:rPr>
      </w:pPr>
    </w:p>
    <w:p w:rsidR="00371160" w:rsidRDefault="009658B8">
      <w:pPr>
        <w:ind w:left="720"/>
        <w:jc w:val="both"/>
        <w:rPr>
          <w:sz w:val="22"/>
          <w:szCs w:val="22"/>
          <w:lang w:val="tr-TR"/>
        </w:rPr>
      </w:pPr>
      <w:r>
        <w:rPr>
          <w:sz w:val="22"/>
          <w:szCs w:val="22"/>
          <w:lang w:val="tr-TR"/>
        </w:rPr>
        <w:t>Banka’nın kredi portföyünün kalitesine ilişkin bilgiler aşağıdaki gibidir:</w:t>
      </w:r>
    </w:p>
    <w:p w:rsidR="00371160" w:rsidRDefault="00371160">
      <w:pPr>
        <w:ind w:right="-442"/>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3060"/>
        <w:gridCol w:w="1749"/>
        <w:gridCol w:w="1701"/>
        <w:gridCol w:w="1559"/>
        <w:gridCol w:w="1276"/>
      </w:tblGrid>
      <w:tr w:rsidR="00492D37" w:rsidRPr="00872466" w:rsidTr="002228F5">
        <w:trPr>
          <w:trHeight w:val="255"/>
        </w:trPr>
        <w:tc>
          <w:tcPr>
            <w:tcW w:w="3060" w:type="dxa"/>
            <w:shd w:val="clear" w:color="auto" w:fill="FFFFFF"/>
            <w:noWrap/>
            <w:vAlign w:val="bottom"/>
          </w:tcPr>
          <w:p w:rsidR="00371160" w:rsidRDefault="009658B8">
            <w:pPr>
              <w:rPr>
                <w:rFonts w:eastAsia="Arial Unicode MS"/>
                <w:b/>
                <w:iCs/>
                <w:sz w:val="18"/>
                <w:szCs w:val="18"/>
                <w:lang w:val="tr-TR"/>
              </w:rPr>
            </w:pPr>
            <w:r>
              <w:rPr>
                <w:b/>
                <w:sz w:val="18"/>
                <w:szCs w:val="18"/>
                <w:lang w:val="tr-TR"/>
              </w:rPr>
              <w:t>Cari Dönem-31 Aralık 2010</w:t>
            </w:r>
          </w:p>
        </w:tc>
        <w:tc>
          <w:tcPr>
            <w:tcW w:w="1749" w:type="dxa"/>
            <w:shd w:val="clear" w:color="auto" w:fill="FFFFFF"/>
            <w:vAlign w:val="bottom"/>
          </w:tcPr>
          <w:p w:rsidR="00371160" w:rsidRDefault="009658B8">
            <w:pPr>
              <w:jc w:val="center"/>
              <w:rPr>
                <w:b/>
                <w:sz w:val="18"/>
                <w:szCs w:val="18"/>
                <w:lang w:val="tr-TR"/>
              </w:rPr>
            </w:pPr>
            <w:r>
              <w:rPr>
                <w:sz w:val="18"/>
                <w:szCs w:val="18"/>
                <w:lang w:val="tr-TR"/>
              </w:rPr>
              <w:t>Vadesi Geçmemiş ve Değer Kaybına Uğramamış Olanlar</w:t>
            </w:r>
          </w:p>
        </w:tc>
        <w:tc>
          <w:tcPr>
            <w:tcW w:w="1701" w:type="dxa"/>
            <w:shd w:val="clear" w:color="auto" w:fill="FFFFFF"/>
            <w:noWrap/>
            <w:vAlign w:val="bottom"/>
          </w:tcPr>
          <w:p w:rsidR="00371160" w:rsidRDefault="009658B8">
            <w:pPr>
              <w:jc w:val="center"/>
              <w:rPr>
                <w:sz w:val="18"/>
                <w:szCs w:val="18"/>
                <w:lang w:val="tr-TR"/>
              </w:rPr>
            </w:pPr>
            <w:r>
              <w:rPr>
                <w:sz w:val="18"/>
                <w:szCs w:val="18"/>
                <w:lang w:val="tr-TR"/>
              </w:rPr>
              <w:t>Vadesi Geçmiş Henüz Değer Düşüklüğüne Uğramamış Krediler</w:t>
            </w:r>
          </w:p>
        </w:tc>
        <w:tc>
          <w:tcPr>
            <w:tcW w:w="1559" w:type="dxa"/>
            <w:shd w:val="clear" w:color="auto" w:fill="FFFFFF"/>
            <w:vAlign w:val="bottom"/>
          </w:tcPr>
          <w:p w:rsidR="00371160" w:rsidRDefault="009658B8">
            <w:pPr>
              <w:jc w:val="center"/>
              <w:rPr>
                <w:sz w:val="18"/>
                <w:szCs w:val="18"/>
                <w:lang w:val="tr-TR"/>
              </w:rPr>
            </w:pPr>
            <w:r>
              <w:rPr>
                <w:sz w:val="18"/>
                <w:szCs w:val="18"/>
                <w:lang w:val="tr-TR"/>
              </w:rPr>
              <w:t>Değer Düşüklüğüne Uğramış Krediler</w:t>
            </w:r>
            <w:del w:id="1623" w:author="Asiye Mara (Open)&#10;" w:date="2011-02-12T01:41:00Z">
              <w:r>
                <w:rPr>
                  <w:sz w:val="18"/>
                  <w:szCs w:val="18"/>
                  <w:lang w:val="tr-TR"/>
                </w:rPr>
                <w:delText xml:space="preserve"> (**)</w:delText>
              </w:r>
            </w:del>
          </w:p>
        </w:tc>
        <w:tc>
          <w:tcPr>
            <w:tcW w:w="1276" w:type="dxa"/>
            <w:shd w:val="clear" w:color="auto" w:fill="FFFFFF"/>
            <w:noWrap/>
            <w:vAlign w:val="bottom"/>
          </w:tcPr>
          <w:p w:rsidR="00371160" w:rsidRDefault="009658B8">
            <w:pPr>
              <w:jc w:val="center"/>
              <w:rPr>
                <w:sz w:val="18"/>
                <w:szCs w:val="18"/>
                <w:lang w:val="tr-TR"/>
              </w:rPr>
            </w:pPr>
            <w:r>
              <w:rPr>
                <w:sz w:val="18"/>
                <w:szCs w:val="18"/>
                <w:lang w:val="tr-TR"/>
              </w:rPr>
              <w:t>Toplam</w:t>
            </w:r>
          </w:p>
        </w:tc>
      </w:tr>
      <w:tr w:rsidR="00492D37" w:rsidRPr="00872466" w:rsidTr="002228F5">
        <w:trPr>
          <w:trHeight w:val="255"/>
        </w:trPr>
        <w:tc>
          <w:tcPr>
            <w:tcW w:w="3060" w:type="dxa"/>
            <w:shd w:val="clear" w:color="auto" w:fill="FFFFFF"/>
            <w:noWrap/>
            <w:vAlign w:val="bottom"/>
          </w:tcPr>
          <w:p w:rsidR="00371160" w:rsidRDefault="009658B8">
            <w:pPr>
              <w:rPr>
                <w:rFonts w:eastAsia="Arial Unicode MS"/>
                <w:iCs/>
                <w:sz w:val="18"/>
                <w:szCs w:val="18"/>
                <w:lang w:val="tr-TR"/>
              </w:rPr>
            </w:pPr>
            <w:r>
              <w:rPr>
                <w:sz w:val="18"/>
                <w:szCs w:val="18"/>
                <w:lang w:val="tr-TR"/>
              </w:rPr>
              <w:t>Verilen Krediler (*)</w:t>
            </w:r>
          </w:p>
        </w:tc>
        <w:tc>
          <w:tcPr>
            <w:tcW w:w="1749" w:type="dxa"/>
            <w:shd w:val="clear" w:color="auto" w:fill="FFFFFF"/>
          </w:tcPr>
          <w:p w:rsidR="00371160" w:rsidRDefault="00371160">
            <w:pPr>
              <w:ind w:left="-1008" w:firstLine="1008"/>
              <w:jc w:val="right"/>
              <w:rPr>
                <w:sz w:val="18"/>
                <w:szCs w:val="18"/>
                <w:lang w:val="tr-TR"/>
              </w:rPr>
            </w:pPr>
          </w:p>
        </w:tc>
        <w:tc>
          <w:tcPr>
            <w:tcW w:w="1701" w:type="dxa"/>
            <w:shd w:val="clear" w:color="auto" w:fill="FFFFFF"/>
            <w:noWrap/>
            <w:vAlign w:val="bottom"/>
          </w:tcPr>
          <w:p w:rsidR="00371160" w:rsidRDefault="00371160">
            <w:pPr>
              <w:jc w:val="right"/>
              <w:rPr>
                <w:sz w:val="18"/>
                <w:szCs w:val="18"/>
                <w:lang w:val="tr-TR"/>
              </w:rPr>
            </w:pPr>
          </w:p>
        </w:tc>
        <w:tc>
          <w:tcPr>
            <w:tcW w:w="1559" w:type="dxa"/>
            <w:shd w:val="clear" w:color="auto" w:fill="FFFFFF"/>
          </w:tcPr>
          <w:p w:rsidR="00371160" w:rsidRDefault="00371160">
            <w:pPr>
              <w:jc w:val="right"/>
              <w:rPr>
                <w:sz w:val="18"/>
                <w:szCs w:val="18"/>
                <w:lang w:val="tr-TR"/>
              </w:rPr>
            </w:pPr>
          </w:p>
        </w:tc>
        <w:tc>
          <w:tcPr>
            <w:tcW w:w="1276" w:type="dxa"/>
            <w:shd w:val="clear" w:color="auto" w:fill="FFFFFF"/>
            <w:noWrap/>
            <w:vAlign w:val="bottom"/>
          </w:tcPr>
          <w:p w:rsidR="00371160" w:rsidRDefault="00371160">
            <w:pPr>
              <w:jc w:val="right"/>
              <w:rPr>
                <w:sz w:val="18"/>
                <w:szCs w:val="18"/>
                <w:lang w:val="tr-TR"/>
              </w:rPr>
            </w:pPr>
          </w:p>
        </w:tc>
      </w:tr>
      <w:tr w:rsidR="00D604E7" w:rsidRPr="00872466" w:rsidTr="002228F5">
        <w:trPr>
          <w:trHeight w:val="255"/>
        </w:trPr>
        <w:tc>
          <w:tcPr>
            <w:tcW w:w="3060" w:type="dxa"/>
            <w:shd w:val="clear" w:color="auto" w:fill="FFFFFF"/>
            <w:noWrap/>
            <w:vAlign w:val="bottom"/>
          </w:tcPr>
          <w:p w:rsidR="00371160" w:rsidRDefault="009658B8">
            <w:pPr>
              <w:ind w:left="432"/>
              <w:rPr>
                <w:rFonts w:eastAsia="Arial Unicode MS"/>
                <w:iCs/>
                <w:sz w:val="18"/>
                <w:szCs w:val="18"/>
                <w:lang w:val="tr-TR"/>
              </w:rPr>
            </w:pPr>
            <w:r>
              <w:rPr>
                <w:sz w:val="18"/>
                <w:szCs w:val="18"/>
                <w:lang w:val="tr-TR"/>
              </w:rPr>
              <w:t xml:space="preserve">Kurumsal ve Ticari Krediler </w:t>
            </w:r>
          </w:p>
        </w:tc>
        <w:tc>
          <w:tcPr>
            <w:tcW w:w="1749" w:type="dxa"/>
            <w:shd w:val="clear" w:color="auto" w:fill="FFFFFF"/>
            <w:vAlign w:val="bottom"/>
          </w:tcPr>
          <w:p w:rsidR="00371160" w:rsidRDefault="009658B8">
            <w:pPr>
              <w:jc w:val="right"/>
              <w:rPr>
                <w:bCs/>
                <w:sz w:val="18"/>
                <w:szCs w:val="18"/>
              </w:rPr>
            </w:pPr>
            <w:r>
              <w:rPr>
                <w:bCs/>
                <w:sz w:val="18"/>
                <w:szCs w:val="18"/>
              </w:rPr>
              <w:t>4.797.616</w:t>
            </w:r>
          </w:p>
        </w:tc>
        <w:tc>
          <w:tcPr>
            <w:tcW w:w="1701" w:type="dxa"/>
            <w:shd w:val="clear" w:color="auto" w:fill="FFFFFF"/>
            <w:noWrap/>
            <w:vAlign w:val="bottom"/>
          </w:tcPr>
          <w:p w:rsidR="00371160" w:rsidRDefault="009658B8">
            <w:pPr>
              <w:jc w:val="right"/>
              <w:rPr>
                <w:sz w:val="18"/>
                <w:szCs w:val="18"/>
              </w:rPr>
            </w:pPr>
            <w:r>
              <w:rPr>
                <w:sz w:val="18"/>
                <w:szCs w:val="18"/>
              </w:rPr>
              <w:t>541.809</w:t>
            </w:r>
          </w:p>
        </w:tc>
        <w:tc>
          <w:tcPr>
            <w:tcW w:w="1559" w:type="dxa"/>
            <w:shd w:val="clear" w:color="auto" w:fill="FFFFFF"/>
            <w:vAlign w:val="bottom"/>
          </w:tcPr>
          <w:p w:rsidR="00371160" w:rsidRDefault="009658B8">
            <w:pPr>
              <w:jc w:val="right"/>
              <w:rPr>
                <w:sz w:val="18"/>
                <w:szCs w:val="18"/>
              </w:rPr>
            </w:pPr>
            <w:r>
              <w:rPr>
                <w:sz w:val="18"/>
                <w:szCs w:val="18"/>
              </w:rPr>
              <w:t>67.751</w:t>
            </w:r>
          </w:p>
        </w:tc>
        <w:tc>
          <w:tcPr>
            <w:tcW w:w="1276" w:type="dxa"/>
            <w:shd w:val="clear" w:color="auto" w:fill="FFFFFF"/>
            <w:noWrap/>
            <w:vAlign w:val="bottom"/>
          </w:tcPr>
          <w:p w:rsidR="00371160" w:rsidRDefault="009658B8">
            <w:pPr>
              <w:jc w:val="right"/>
              <w:rPr>
                <w:sz w:val="18"/>
                <w:szCs w:val="18"/>
              </w:rPr>
            </w:pPr>
            <w:r>
              <w:rPr>
                <w:sz w:val="18"/>
                <w:szCs w:val="18"/>
              </w:rPr>
              <w:t>5.407.176</w:t>
            </w:r>
          </w:p>
        </w:tc>
      </w:tr>
      <w:tr w:rsidR="00D604E7"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 xml:space="preserve">KOBİ’lere Verilen Krediler </w:t>
            </w:r>
          </w:p>
        </w:tc>
        <w:tc>
          <w:tcPr>
            <w:tcW w:w="1749" w:type="dxa"/>
            <w:shd w:val="clear" w:color="auto" w:fill="FFFFFF"/>
            <w:vAlign w:val="bottom"/>
          </w:tcPr>
          <w:p w:rsidR="00371160" w:rsidRDefault="009658B8">
            <w:pPr>
              <w:jc w:val="right"/>
              <w:rPr>
                <w:sz w:val="18"/>
                <w:szCs w:val="18"/>
              </w:rPr>
            </w:pPr>
            <w:r>
              <w:rPr>
                <w:sz w:val="18"/>
                <w:szCs w:val="18"/>
              </w:rPr>
              <w:t>3.468.651</w:t>
            </w:r>
          </w:p>
        </w:tc>
        <w:tc>
          <w:tcPr>
            <w:tcW w:w="1701" w:type="dxa"/>
            <w:shd w:val="clear" w:color="auto" w:fill="FFFFFF"/>
            <w:noWrap/>
            <w:vAlign w:val="bottom"/>
          </w:tcPr>
          <w:p w:rsidR="00371160" w:rsidRDefault="009658B8">
            <w:pPr>
              <w:jc w:val="right"/>
              <w:rPr>
                <w:sz w:val="18"/>
                <w:szCs w:val="18"/>
              </w:rPr>
            </w:pPr>
            <w:r>
              <w:rPr>
                <w:sz w:val="18"/>
                <w:szCs w:val="18"/>
              </w:rPr>
              <w:t>319.019</w:t>
            </w:r>
          </w:p>
        </w:tc>
        <w:tc>
          <w:tcPr>
            <w:tcW w:w="1559" w:type="dxa"/>
            <w:shd w:val="clear" w:color="auto" w:fill="FFFFFF"/>
            <w:vAlign w:val="bottom"/>
          </w:tcPr>
          <w:p w:rsidR="00371160" w:rsidRDefault="009658B8">
            <w:pPr>
              <w:jc w:val="right"/>
              <w:rPr>
                <w:sz w:val="18"/>
                <w:szCs w:val="18"/>
              </w:rPr>
            </w:pPr>
            <w:r>
              <w:rPr>
                <w:sz w:val="18"/>
                <w:szCs w:val="18"/>
              </w:rPr>
              <w:t>275.436</w:t>
            </w:r>
          </w:p>
        </w:tc>
        <w:tc>
          <w:tcPr>
            <w:tcW w:w="1276" w:type="dxa"/>
            <w:shd w:val="clear" w:color="auto" w:fill="FFFFFF"/>
            <w:noWrap/>
            <w:vAlign w:val="bottom"/>
          </w:tcPr>
          <w:p w:rsidR="00371160" w:rsidRDefault="009658B8">
            <w:pPr>
              <w:jc w:val="right"/>
              <w:rPr>
                <w:sz w:val="18"/>
                <w:szCs w:val="18"/>
              </w:rPr>
            </w:pPr>
            <w:r>
              <w:rPr>
                <w:sz w:val="18"/>
                <w:szCs w:val="18"/>
              </w:rPr>
              <w:t>4.063.106</w:t>
            </w:r>
          </w:p>
        </w:tc>
      </w:tr>
      <w:tr w:rsidR="00D604E7"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Tüketici Kredileri</w:t>
            </w:r>
          </w:p>
        </w:tc>
        <w:tc>
          <w:tcPr>
            <w:tcW w:w="1749" w:type="dxa"/>
            <w:shd w:val="clear" w:color="auto" w:fill="FFFFFF"/>
            <w:vAlign w:val="bottom"/>
          </w:tcPr>
          <w:p w:rsidR="00371160" w:rsidRDefault="009658B8">
            <w:pPr>
              <w:jc w:val="right"/>
              <w:rPr>
                <w:sz w:val="18"/>
                <w:szCs w:val="18"/>
              </w:rPr>
            </w:pPr>
            <w:r>
              <w:rPr>
                <w:sz w:val="18"/>
                <w:szCs w:val="18"/>
              </w:rPr>
              <w:t>913.669</w:t>
            </w:r>
          </w:p>
        </w:tc>
        <w:tc>
          <w:tcPr>
            <w:tcW w:w="1701" w:type="dxa"/>
            <w:shd w:val="clear" w:color="auto" w:fill="FFFFFF"/>
            <w:noWrap/>
            <w:vAlign w:val="bottom"/>
          </w:tcPr>
          <w:p w:rsidR="00371160" w:rsidRDefault="009658B8">
            <w:pPr>
              <w:jc w:val="right"/>
              <w:rPr>
                <w:sz w:val="18"/>
                <w:szCs w:val="18"/>
              </w:rPr>
            </w:pPr>
            <w:r>
              <w:rPr>
                <w:sz w:val="18"/>
                <w:szCs w:val="18"/>
              </w:rPr>
              <w:t>16.660</w:t>
            </w:r>
          </w:p>
        </w:tc>
        <w:tc>
          <w:tcPr>
            <w:tcW w:w="1559" w:type="dxa"/>
            <w:shd w:val="clear" w:color="auto" w:fill="FFFFFF"/>
            <w:vAlign w:val="bottom"/>
          </w:tcPr>
          <w:p w:rsidR="00371160" w:rsidRDefault="009658B8">
            <w:pPr>
              <w:jc w:val="right"/>
              <w:rPr>
                <w:sz w:val="18"/>
                <w:szCs w:val="18"/>
              </w:rPr>
            </w:pPr>
            <w:r>
              <w:rPr>
                <w:sz w:val="18"/>
                <w:szCs w:val="18"/>
              </w:rPr>
              <w:t>6.790</w:t>
            </w:r>
          </w:p>
        </w:tc>
        <w:tc>
          <w:tcPr>
            <w:tcW w:w="1276" w:type="dxa"/>
            <w:shd w:val="clear" w:color="auto" w:fill="FFFFFF"/>
            <w:noWrap/>
            <w:vAlign w:val="bottom"/>
          </w:tcPr>
          <w:p w:rsidR="00371160" w:rsidRDefault="009658B8">
            <w:pPr>
              <w:jc w:val="right"/>
              <w:rPr>
                <w:sz w:val="18"/>
                <w:szCs w:val="18"/>
              </w:rPr>
            </w:pPr>
            <w:r>
              <w:rPr>
                <w:sz w:val="18"/>
                <w:szCs w:val="18"/>
              </w:rPr>
              <w:t>937.119</w:t>
            </w:r>
          </w:p>
        </w:tc>
      </w:tr>
      <w:tr w:rsidR="008C7C0E"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Kredi Kartları</w:t>
            </w:r>
          </w:p>
        </w:tc>
        <w:tc>
          <w:tcPr>
            <w:tcW w:w="1749" w:type="dxa"/>
            <w:shd w:val="clear" w:color="auto" w:fill="FFFFFF"/>
            <w:vAlign w:val="bottom"/>
          </w:tcPr>
          <w:p w:rsidR="00371160" w:rsidRDefault="009658B8">
            <w:pPr>
              <w:jc w:val="right"/>
              <w:rPr>
                <w:sz w:val="18"/>
                <w:szCs w:val="18"/>
              </w:rPr>
            </w:pPr>
            <w:r>
              <w:rPr>
                <w:sz w:val="18"/>
                <w:szCs w:val="18"/>
              </w:rPr>
              <w:t>723.690</w:t>
            </w:r>
          </w:p>
        </w:tc>
        <w:tc>
          <w:tcPr>
            <w:tcW w:w="1701" w:type="dxa"/>
            <w:shd w:val="clear" w:color="auto" w:fill="FFFFFF"/>
            <w:noWrap/>
            <w:vAlign w:val="bottom"/>
          </w:tcPr>
          <w:p w:rsidR="00371160" w:rsidRDefault="009658B8">
            <w:pPr>
              <w:jc w:val="right"/>
              <w:rPr>
                <w:sz w:val="18"/>
                <w:szCs w:val="18"/>
              </w:rPr>
            </w:pPr>
            <w:r>
              <w:rPr>
                <w:sz w:val="18"/>
                <w:szCs w:val="18"/>
              </w:rPr>
              <w:t>30.147</w:t>
            </w:r>
          </w:p>
        </w:tc>
        <w:tc>
          <w:tcPr>
            <w:tcW w:w="1559" w:type="dxa"/>
            <w:shd w:val="clear" w:color="auto" w:fill="FFFFFF"/>
            <w:vAlign w:val="bottom"/>
          </w:tcPr>
          <w:p w:rsidR="00371160" w:rsidRDefault="009658B8">
            <w:pPr>
              <w:jc w:val="right"/>
              <w:rPr>
                <w:sz w:val="18"/>
                <w:szCs w:val="18"/>
              </w:rPr>
            </w:pPr>
            <w:r>
              <w:rPr>
                <w:sz w:val="18"/>
                <w:szCs w:val="18"/>
              </w:rPr>
              <w:t>97.174</w:t>
            </w:r>
          </w:p>
        </w:tc>
        <w:tc>
          <w:tcPr>
            <w:tcW w:w="1276" w:type="dxa"/>
            <w:shd w:val="clear" w:color="auto" w:fill="FFFFFF"/>
            <w:noWrap/>
            <w:vAlign w:val="bottom"/>
          </w:tcPr>
          <w:p w:rsidR="00371160" w:rsidRDefault="009658B8">
            <w:pPr>
              <w:jc w:val="right"/>
              <w:rPr>
                <w:sz w:val="18"/>
                <w:szCs w:val="18"/>
              </w:rPr>
            </w:pPr>
            <w:r>
              <w:rPr>
                <w:sz w:val="18"/>
                <w:szCs w:val="18"/>
              </w:rPr>
              <w:t>851.011</w:t>
            </w:r>
          </w:p>
        </w:tc>
      </w:tr>
      <w:tr w:rsidR="00D604E7" w:rsidRPr="00872466" w:rsidTr="002228F5">
        <w:trPr>
          <w:trHeight w:val="255"/>
        </w:trPr>
        <w:tc>
          <w:tcPr>
            <w:tcW w:w="3060" w:type="dxa"/>
            <w:shd w:val="clear" w:color="auto" w:fill="FFFFFF"/>
            <w:noWrap/>
            <w:vAlign w:val="center"/>
          </w:tcPr>
          <w:p w:rsidR="00371160" w:rsidRDefault="009658B8">
            <w:pPr>
              <w:rPr>
                <w:b/>
                <w:sz w:val="18"/>
                <w:szCs w:val="18"/>
                <w:lang w:val="tr-TR"/>
              </w:rPr>
            </w:pPr>
            <w:r>
              <w:rPr>
                <w:b/>
                <w:sz w:val="18"/>
                <w:szCs w:val="18"/>
                <w:lang w:val="tr-TR"/>
              </w:rPr>
              <w:t>Toplam</w:t>
            </w:r>
          </w:p>
        </w:tc>
        <w:tc>
          <w:tcPr>
            <w:tcW w:w="1749" w:type="dxa"/>
            <w:shd w:val="clear" w:color="auto" w:fill="FFFFFF"/>
            <w:vAlign w:val="bottom"/>
          </w:tcPr>
          <w:p w:rsidR="00371160" w:rsidRDefault="009658B8">
            <w:pPr>
              <w:jc w:val="right"/>
              <w:rPr>
                <w:b/>
                <w:bCs/>
                <w:sz w:val="18"/>
                <w:szCs w:val="18"/>
              </w:rPr>
            </w:pPr>
            <w:r>
              <w:rPr>
                <w:b/>
                <w:bCs/>
                <w:sz w:val="18"/>
                <w:szCs w:val="18"/>
              </w:rPr>
              <w:t>9.903.626</w:t>
            </w:r>
          </w:p>
        </w:tc>
        <w:tc>
          <w:tcPr>
            <w:tcW w:w="1701" w:type="dxa"/>
            <w:shd w:val="clear" w:color="auto" w:fill="FFFFFF"/>
            <w:noWrap/>
            <w:vAlign w:val="bottom"/>
          </w:tcPr>
          <w:p w:rsidR="00371160" w:rsidRDefault="009658B8">
            <w:pPr>
              <w:jc w:val="right"/>
              <w:rPr>
                <w:b/>
                <w:bCs/>
                <w:sz w:val="18"/>
                <w:szCs w:val="18"/>
              </w:rPr>
            </w:pPr>
            <w:r>
              <w:rPr>
                <w:b/>
                <w:bCs/>
                <w:sz w:val="18"/>
                <w:szCs w:val="18"/>
              </w:rPr>
              <w:t>907.635</w:t>
            </w:r>
          </w:p>
        </w:tc>
        <w:tc>
          <w:tcPr>
            <w:tcW w:w="1559" w:type="dxa"/>
            <w:shd w:val="clear" w:color="auto" w:fill="FFFFFF"/>
            <w:vAlign w:val="bottom"/>
          </w:tcPr>
          <w:p w:rsidR="00371160" w:rsidRDefault="009658B8">
            <w:pPr>
              <w:jc w:val="right"/>
              <w:rPr>
                <w:b/>
                <w:bCs/>
                <w:sz w:val="18"/>
                <w:szCs w:val="18"/>
              </w:rPr>
            </w:pPr>
            <w:r>
              <w:rPr>
                <w:b/>
                <w:bCs/>
                <w:sz w:val="18"/>
                <w:szCs w:val="18"/>
              </w:rPr>
              <w:t>447.151</w:t>
            </w:r>
          </w:p>
        </w:tc>
        <w:tc>
          <w:tcPr>
            <w:tcW w:w="1276" w:type="dxa"/>
            <w:shd w:val="clear" w:color="auto" w:fill="FFFFFF"/>
            <w:noWrap/>
            <w:vAlign w:val="bottom"/>
          </w:tcPr>
          <w:p w:rsidR="00371160" w:rsidRDefault="009658B8">
            <w:pPr>
              <w:jc w:val="right"/>
              <w:rPr>
                <w:b/>
                <w:bCs/>
                <w:sz w:val="18"/>
                <w:szCs w:val="18"/>
              </w:rPr>
            </w:pPr>
            <w:r>
              <w:rPr>
                <w:b/>
                <w:bCs/>
                <w:sz w:val="18"/>
                <w:szCs w:val="18"/>
              </w:rPr>
              <w:t>11.258.412</w:t>
            </w:r>
          </w:p>
        </w:tc>
      </w:tr>
    </w:tbl>
    <w:p w:rsidR="00371160" w:rsidRDefault="00371160">
      <w:pPr>
        <w:ind w:left="720" w:right="126"/>
        <w:jc w:val="both"/>
        <w:rPr>
          <w:bCs/>
          <w:sz w:val="2"/>
          <w:szCs w:val="2"/>
          <w:lang w:val="tr-TR"/>
        </w:rPr>
      </w:pPr>
    </w:p>
    <w:p w:rsidR="00000000" w:rsidRDefault="009658B8">
      <w:pPr>
        <w:ind w:left="720" w:right="-2"/>
        <w:jc w:val="both"/>
        <w:rPr>
          <w:bCs/>
          <w:sz w:val="16"/>
          <w:szCs w:val="16"/>
          <w:lang w:val="tr-TR"/>
        </w:rPr>
        <w:pPrChange w:id="1624" w:author="Asiye Mara (Open)&#10;" w:date="2011-02-14T12:30:00Z">
          <w:pPr>
            <w:ind w:left="720" w:right="126"/>
            <w:jc w:val="both"/>
          </w:pPr>
        </w:pPrChange>
      </w:pPr>
      <w:r>
        <w:rPr>
          <w:bCs/>
          <w:sz w:val="16"/>
          <w:szCs w:val="16"/>
          <w:lang w:val="tr-TR"/>
        </w:rPr>
        <w:t>(*) Banka KOBİ’leri sınıflandırırken 19/10/2005-2005/9617 sayılı Bakanlar Kurulu Kararı ile 18/11/2005’de 25997 sayılı Resmi Gazete’de yayımlanan “Küçük ve Orta Büyüklükteki İşletmelerin Tanımı, Nitelikleri ve Sınıflandırılması Hakkındaki Yönetmelik”’de belirtilen kriterleri dikkate almıştır.</w:t>
      </w:r>
    </w:p>
    <w:p w:rsidR="00371160" w:rsidRDefault="009658B8">
      <w:pPr>
        <w:ind w:right="126" w:firstLine="720"/>
        <w:jc w:val="both"/>
        <w:rPr>
          <w:del w:id="1625" w:author="Asiye Mara (Open)&#10;" w:date="2011-02-12T01:41:00Z"/>
          <w:bCs/>
          <w:sz w:val="16"/>
          <w:szCs w:val="16"/>
          <w:lang w:val="tr-TR"/>
        </w:rPr>
      </w:pPr>
      <w:del w:id="1626" w:author="Asiye Mara (Open)&#10;" w:date="2011-02-12T01:41:00Z">
        <w:r>
          <w:rPr>
            <w:bCs/>
            <w:sz w:val="16"/>
            <w:szCs w:val="16"/>
            <w:lang w:val="tr-TR"/>
          </w:rPr>
          <w:delText xml:space="preserve">(**) İlgili bakiye, finansal kiralama alacaklarına ilişkin değer düşüklüğüne uğramış alacakları da içermektedir. </w:delText>
        </w:r>
      </w:del>
    </w:p>
    <w:p w:rsidR="00371160" w:rsidRDefault="00371160">
      <w:pPr>
        <w:ind w:right="126"/>
        <w:jc w:val="both"/>
        <w:rPr>
          <w:bCs/>
          <w:sz w:val="12"/>
          <w:szCs w:val="12"/>
          <w:lang w:val="tr-TR"/>
        </w:rPr>
      </w:pPr>
    </w:p>
    <w:p w:rsidR="00371160" w:rsidRDefault="00371160">
      <w:pPr>
        <w:ind w:right="126"/>
        <w:jc w:val="both"/>
        <w:rPr>
          <w:bCs/>
          <w:sz w:val="12"/>
          <w:szCs w:val="12"/>
          <w:lang w:val="tr-TR"/>
        </w:rPr>
      </w:pPr>
    </w:p>
    <w:p w:rsidR="00371160" w:rsidRDefault="00371160">
      <w:pPr>
        <w:ind w:right="126"/>
        <w:jc w:val="both"/>
        <w:rPr>
          <w:bCs/>
          <w:sz w:val="12"/>
          <w:szCs w:val="1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3060"/>
        <w:gridCol w:w="1749"/>
        <w:gridCol w:w="1701"/>
        <w:gridCol w:w="1559"/>
        <w:gridCol w:w="1276"/>
      </w:tblGrid>
      <w:tr w:rsidR="00492D37" w:rsidRPr="00872466" w:rsidTr="002228F5">
        <w:trPr>
          <w:trHeight w:val="255"/>
        </w:trPr>
        <w:tc>
          <w:tcPr>
            <w:tcW w:w="3060" w:type="dxa"/>
            <w:shd w:val="clear" w:color="auto" w:fill="FFFFFF"/>
            <w:noWrap/>
            <w:vAlign w:val="bottom"/>
          </w:tcPr>
          <w:p w:rsidR="00371160" w:rsidRDefault="009658B8">
            <w:pPr>
              <w:rPr>
                <w:rFonts w:eastAsia="Arial Unicode MS"/>
                <w:b/>
                <w:iCs/>
                <w:sz w:val="18"/>
                <w:szCs w:val="18"/>
                <w:lang w:val="tr-TR"/>
              </w:rPr>
            </w:pPr>
            <w:r>
              <w:rPr>
                <w:b/>
                <w:sz w:val="18"/>
                <w:szCs w:val="18"/>
                <w:lang w:val="tr-TR"/>
              </w:rPr>
              <w:t>Önceki  Dönem-31 Aralık 2009</w:t>
            </w:r>
          </w:p>
        </w:tc>
        <w:tc>
          <w:tcPr>
            <w:tcW w:w="1749" w:type="dxa"/>
            <w:shd w:val="clear" w:color="auto" w:fill="FFFFFF"/>
            <w:vAlign w:val="bottom"/>
          </w:tcPr>
          <w:p w:rsidR="00371160" w:rsidRDefault="009658B8">
            <w:pPr>
              <w:jc w:val="center"/>
              <w:rPr>
                <w:b/>
                <w:sz w:val="18"/>
                <w:szCs w:val="18"/>
                <w:lang w:val="tr-TR"/>
              </w:rPr>
            </w:pPr>
            <w:r>
              <w:rPr>
                <w:sz w:val="18"/>
                <w:szCs w:val="18"/>
                <w:lang w:val="tr-TR"/>
              </w:rPr>
              <w:t>Vadesi Geçmemiş ve Değer Kaybına Uğramamış Olanlar</w:t>
            </w:r>
          </w:p>
        </w:tc>
        <w:tc>
          <w:tcPr>
            <w:tcW w:w="1701" w:type="dxa"/>
            <w:shd w:val="clear" w:color="auto" w:fill="FFFFFF"/>
            <w:noWrap/>
            <w:vAlign w:val="bottom"/>
          </w:tcPr>
          <w:p w:rsidR="00371160" w:rsidRDefault="009658B8">
            <w:pPr>
              <w:jc w:val="center"/>
              <w:rPr>
                <w:sz w:val="18"/>
                <w:szCs w:val="18"/>
                <w:lang w:val="tr-TR"/>
              </w:rPr>
            </w:pPr>
            <w:r>
              <w:rPr>
                <w:sz w:val="18"/>
                <w:szCs w:val="18"/>
                <w:lang w:val="tr-TR"/>
              </w:rPr>
              <w:t>Vadesi Geçmiş Henüz Değer Düşüklüğüne Uğramamış Krediler</w:t>
            </w:r>
          </w:p>
        </w:tc>
        <w:tc>
          <w:tcPr>
            <w:tcW w:w="1559" w:type="dxa"/>
            <w:shd w:val="clear" w:color="auto" w:fill="FFFFFF"/>
            <w:vAlign w:val="bottom"/>
          </w:tcPr>
          <w:p w:rsidR="00371160" w:rsidRDefault="009658B8">
            <w:pPr>
              <w:jc w:val="center"/>
              <w:rPr>
                <w:sz w:val="18"/>
                <w:szCs w:val="18"/>
                <w:lang w:val="tr-TR"/>
              </w:rPr>
            </w:pPr>
            <w:r>
              <w:rPr>
                <w:sz w:val="18"/>
                <w:szCs w:val="18"/>
                <w:lang w:val="tr-TR"/>
              </w:rPr>
              <w:t>Değer Düşüklüğüne Uğramış Krediler</w:t>
            </w:r>
            <w:del w:id="1627" w:author="Asiye Mara (Open)&#10;" w:date="2011-02-12T01:42:00Z">
              <w:r>
                <w:rPr>
                  <w:sz w:val="18"/>
                  <w:szCs w:val="18"/>
                  <w:lang w:val="tr-TR"/>
                </w:rPr>
                <w:delText xml:space="preserve"> </w:delText>
              </w:r>
            </w:del>
            <w:del w:id="1628" w:author="Asiye Mara (Open)&#10;" w:date="2011-02-12T01:41:00Z">
              <w:r>
                <w:rPr>
                  <w:sz w:val="18"/>
                  <w:szCs w:val="18"/>
                  <w:lang w:val="tr-TR"/>
                </w:rPr>
                <w:delText>(**)</w:delText>
              </w:r>
            </w:del>
          </w:p>
        </w:tc>
        <w:tc>
          <w:tcPr>
            <w:tcW w:w="1276" w:type="dxa"/>
            <w:shd w:val="clear" w:color="auto" w:fill="FFFFFF"/>
            <w:noWrap/>
            <w:vAlign w:val="bottom"/>
          </w:tcPr>
          <w:p w:rsidR="00371160" w:rsidRDefault="009658B8">
            <w:pPr>
              <w:jc w:val="center"/>
              <w:rPr>
                <w:sz w:val="18"/>
                <w:szCs w:val="18"/>
                <w:lang w:val="tr-TR"/>
              </w:rPr>
            </w:pPr>
            <w:r>
              <w:rPr>
                <w:sz w:val="18"/>
                <w:szCs w:val="18"/>
                <w:lang w:val="tr-TR"/>
              </w:rPr>
              <w:t>Toplam</w:t>
            </w:r>
          </w:p>
        </w:tc>
      </w:tr>
      <w:tr w:rsidR="00492D37" w:rsidRPr="00872466" w:rsidTr="002228F5">
        <w:trPr>
          <w:trHeight w:val="255"/>
        </w:trPr>
        <w:tc>
          <w:tcPr>
            <w:tcW w:w="3060" w:type="dxa"/>
            <w:shd w:val="clear" w:color="auto" w:fill="FFFFFF"/>
            <w:noWrap/>
            <w:vAlign w:val="bottom"/>
          </w:tcPr>
          <w:p w:rsidR="00371160" w:rsidRDefault="009658B8">
            <w:pPr>
              <w:rPr>
                <w:rFonts w:eastAsia="Arial Unicode MS"/>
                <w:iCs/>
                <w:sz w:val="18"/>
                <w:szCs w:val="18"/>
                <w:lang w:val="tr-TR"/>
              </w:rPr>
            </w:pPr>
            <w:r>
              <w:rPr>
                <w:sz w:val="18"/>
                <w:szCs w:val="18"/>
                <w:lang w:val="tr-TR"/>
              </w:rPr>
              <w:t>Verilen Krediler (*)</w:t>
            </w:r>
          </w:p>
        </w:tc>
        <w:tc>
          <w:tcPr>
            <w:tcW w:w="1749" w:type="dxa"/>
            <w:shd w:val="clear" w:color="auto" w:fill="FFFFFF"/>
          </w:tcPr>
          <w:p w:rsidR="00371160" w:rsidRDefault="00371160">
            <w:pPr>
              <w:ind w:left="-1008" w:firstLine="1008"/>
              <w:jc w:val="right"/>
              <w:rPr>
                <w:sz w:val="18"/>
                <w:szCs w:val="18"/>
                <w:lang w:val="tr-TR"/>
              </w:rPr>
            </w:pPr>
          </w:p>
        </w:tc>
        <w:tc>
          <w:tcPr>
            <w:tcW w:w="1701" w:type="dxa"/>
            <w:shd w:val="clear" w:color="auto" w:fill="FFFFFF"/>
            <w:noWrap/>
            <w:vAlign w:val="bottom"/>
          </w:tcPr>
          <w:p w:rsidR="00371160" w:rsidRDefault="00371160">
            <w:pPr>
              <w:jc w:val="right"/>
              <w:rPr>
                <w:sz w:val="18"/>
                <w:szCs w:val="18"/>
                <w:lang w:val="tr-TR"/>
              </w:rPr>
            </w:pPr>
          </w:p>
        </w:tc>
        <w:tc>
          <w:tcPr>
            <w:tcW w:w="1559" w:type="dxa"/>
            <w:shd w:val="clear" w:color="auto" w:fill="FFFFFF"/>
          </w:tcPr>
          <w:p w:rsidR="00371160" w:rsidRDefault="00371160">
            <w:pPr>
              <w:jc w:val="right"/>
              <w:rPr>
                <w:sz w:val="18"/>
                <w:szCs w:val="18"/>
                <w:lang w:val="tr-TR"/>
              </w:rPr>
            </w:pPr>
          </w:p>
        </w:tc>
        <w:tc>
          <w:tcPr>
            <w:tcW w:w="1276" w:type="dxa"/>
            <w:shd w:val="clear" w:color="auto" w:fill="FFFFFF"/>
            <w:noWrap/>
            <w:vAlign w:val="bottom"/>
          </w:tcPr>
          <w:p w:rsidR="00371160" w:rsidRDefault="00371160">
            <w:pPr>
              <w:jc w:val="right"/>
              <w:rPr>
                <w:sz w:val="18"/>
                <w:szCs w:val="18"/>
                <w:lang w:val="tr-TR"/>
              </w:rPr>
            </w:pPr>
          </w:p>
        </w:tc>
      </w:tr>
      <w:tr w:rsidR="00FB2C70" w:rsidRPr="00872466" w:rsidTr="002228F5">
        <w:trPr>
          <w:trHeight w:val="255"/>
        </w:trPr>
        <w:tc>
          <w:tcPr>
            <w:tcW w:w="3060" w:type="dxa"/>
            <w:shd w:val="clear" w:color="auto" w:fill="FFFFFF"/>
            <w:noWrap/>
            <w:vAlign w:val="bottom"/>
          </w:tcPr>
          <w:p w:rsidR="00371160" w:rsidRDefault="009658B8">
            <w:pPr>
              <w:ind w:left="432"/>
              <w:rPr>
                <w:rFonts w:eastAsia="Arial Unicode MS"/>
                <w:iCs/>
                <w:sz w:val="18"/>
                <w:szCs w:val="18"/>
                <w:lang w:val="tr-TR"/>
              </w:rPr>
            </w:pPr>
            <w:r>
              <w:rPr>
                <w:sz w:val="18"/>
                <w:szCs w:val="18"/>
                <w:lang w:val="tr-TR"/>
              </w:rPr>
              <w:t xml:space="preserve">Kurumsal ve Ticari Krediler </w:t>
            </w:r>
          </w:p>
        </w:tc>
        <w:tc>
          <w:tcPr>
            <w:tcW w:w="1749" w:type="dxa"/>
            <w:shd w:val="clear" w:color="auto" w:fill="FFFFFF"/>
            <w:vAlign w:val="bottom"/>
          </w:tcPr>
          <w:p w:rsidR="00371160" w:rsidRDefault="009658B8">
            <w:pPr>
              <w:jc w:val="right"/>
              <w:rPr>
                <w:sz w:val="18"/>
                <w:szCs w:val="18"/>
              </w:rPr>
            </w:pPr>
            <w:r>
              <w:rPr>
                <w:sz w:val="18"/>
                <w:szCs w:val="18"/>
              </w:rPr>
              <w:t xml:space="preserve">  4.534.779 </w:t>
            </w:r>
          </w:p>
        </w:tc>
        <w:tc>
          <w:tcPr>
            <w:tcW w:w="1701" w:type="dxa"/>
            <w:shd w:val="clear" w:color="auto" w:fill="FFFFFF"/>
            <w:noWrap/>
            <w:vAlign w:val="bottom"/>
          </w:tcPr>
          <w:p w:rsidR="00371160" w:rsidRDefault="009658B8">
            <w:pPr>
              <w:jc w:val="right"/>
              <w:rPr>
                <w:sz w:val="18"/>
                <w:szCs w:val="18"/>
              </w:rPr>
            </w:pPr>
            <w:r>
              <w:rPr>
                <w:sz w:val="18"/>
                <w:szCs w:val="18"/>
              </w:rPr>
              <w:t xml:space="preserve">     437.711 </w:t>
            </w:r>
          </w:p>
        </w:tc>
        <w:tc>
          <w:tcPr>
            <w:tcW w:w="1559" w:type="dxa"/>
            <w:shd w:val="clear" w:color="auto" w:fill="FFFFFF"/>
            <w:vAlign w:val="bottom"/>
          </w:tcPr>
          <w:p w:rsidR="00371160" w:rsidRDefault="009658B8">
            <w:pPr>
              <w:jc w:val="right"/>
              <w:rPr>
                <w:sz w:val="18"/>
                <w:szCs w:val="18"/>
              </w:rPr>
            </w:pPr>
            <w:r>
              <w:rPr>
                <w:sz w:val="18"/>
                <w:szCs w:val="18"/>
              </w:rPr>
              <w:t xml:space="preserve">     143.198 </w:t>
            </w:r>
          </w:p>
        </w:tc>
        <w:tc>
          <w:tcPr>
            <w:tcW w:w="1276" w:type="dxa"/>
            <w:shd w:val="clear" w:color="auto" w:fill="FFFFFF"/>
            <w:noWrap/>
            <w:vAlign w:val="bottom"/>
          </w:tcPr>
          <w:p w:rsidR="00371160" w:rsidRDefault="009658B8">
            <w:pPr>
              <w:jc w:val="right"/>
              <w:rPr>
                <w:sz w:val="18"/>
                <w:szCs w:val="18"/>
              </w:rPr>
            </w:pPr>
            <w:r>
              <w:rPr>
                <w:sz w:val="18"/>
                <w:szCs w:val="18"/>
              </w:rPr>
              <w:t xml:space="preserve">  5.115.688 </w:t>
            </w:r>
          </w:p>
        </w:tc>
      </w:tr>
      <w:tr w:rsidR="00FB2C70"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 xml:space="preserve">KOBİ’lere Verilen Krediler </w:t>
            </w:r>
          </w:p>
        </w:tc>
        <w:tc>
          <w:tcPr>
            <w:tcW w:w="1749" w:type="dxa"/>
            <w:shd w:val="clear" w:color="auto" w:fill="FFFFFF"/>
            <w:vAlign w:val="bottom"/>
          </w:tcPr>
          <w:p w:rsidR="00371160" w:rsidRDefault="009658B8">
            <w:pPr>
              <w:jc w:val="right"/>
              <w:rPr>
                <w:sz w:val="18"/>
                <w:szCs w:val="18"/>
              </w:rPr>
            </w:pPr>
            <w:r>
              <w:rPr>
                <w:sz w:val="18"/>
                <w:szCs w:val="18"/>
              </w:rPr>
              <w:t xml:space="preserve">  1.707.323 </w:t>
            </w:r>
          </w:p>
        </w:tc>
        <w:tc>
          <w:tcPr>
            <w:tcW w:w="1701" w:type="dxa"/>
            <w:shd w:val="clear" w:color="auto" w:fill="FFFFFF"/>
            <w:noWrap/>
            <w:vAlign w:val="bottom"/>
          </w:tcPr>
          <w:p w:rsidR="00371160" w:rsidRDefault="009658B8">
            <w:pPr>
              <w:jc w:val="right"/>
              <w:rPr>
                <w:sz w:val="18"/>
                <w:szCs w:val="18"/>
              </w:rPr>
            </w:pPr>
            <w:r>
              <w:rPr>
                <w:sz w:val="18"/>
                <w:szCs w:val="18"/>
              </w:rPr>
              <w:t xml:space="preserve">     255.146 </w:t>
            </w:r>
          </w:p>
        </w:tc>
        <w:tc>
          <w:tcPr>
            <w:tcW w:w="1559" w:type="dxa"/>
            <w:shd w:val="clear" w:color="auto" w:fill="FFFFFF"/>
            <w:vAlign w:val="bottom"/>
          </w:tcPr>
          <w:p w:rsidR="00371160" w:rsidRDefault="009658B8">
            <w:pPr>
              <w:jc w:val="right"/>
              <w:rPr>
                <w:sz w:val="18"/>
                <w:szCs w:val="18"/>
              </w:rPr>
            </w:pPr>
            <w:r>
              <w:rPr>
                <w:sz w:val="18"/>
                <w:szCs w:val="18"/>
              </w:rPr>
              <w:t xml:space="preserve">     203.869 </w:t>
            </w:r>
          </w:p>
        </w:tc>
        <w:tc>
          <w:tcPr>
            <w:tcW w:w="1276" w:type="dxa"/>
            <w:shd w:val="clear" w:color="auto" w:fill="FFFFFF"/>
            <w:noWrap/>
            <w:vAlign w:val="bottom"/>
          </w:tcPr>
          <w:p w:rsidR="00371160" w:rsidRDefault="009658B8">
            <w:pPr>
              <w:jc w:val="right"/>
              <w:rPr>
                <w:sz w:val="18"/>
                <w:szCs w:val="18"/>
              </w:rPr>
            </w:pPr>
            <w:r>
              <w:rPr>
                <w:sz w:val="18"/>
                <w:szCs w:val="18"/>
              </w:rPr>
              <w:t xml:space="preserve">  2.166.338 </w:t>
            </w:r>
          </w:p>
        </w:tc>
      </w:tr>
      <w:tr w:rsidR="00FB2C70"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Tüketici Kredileri</w:t>
            </w:r>
          </w:p>
        </w:tc>
        <w:tc>
          <w:tcPr>
            <w:tcW w:w="1749" w:type="dxa"/>
            <w:shd w:val="clear" w:color="auto" w:fill="FFFFFF"/>
            <w:vAlign w:val="bottom"/>
          </w:tcPr>
          <w:p w:rsidR="00371160" w:rsidRDefault="009658B8">
            <w:pPr>
              <w:jc w:val="right"/>
              <w:rPr>
                <w:sz w:val="18"/>
                <w:szCs w:val="18"/>
              </w:rPr>
            </w:pPr>
            <w:r>
              <w:rPr>
                <w:sz w:val="18"/>
                <w:szCs w:val="18"/>
              </w:rPr>
              <w:t xml:space="preserve">     455.499 </w:t>
            </w:r>
          </w:p>
        </w:tc>
        <w:tc>
          <w:tcPr>
            <w:tcW w:w="1701" w:type="dxa"/>
            <w:shd w:val="clear" w:color="auto" w:fill="FFFFFF"/>
            <w:noWrap/>
            <w:vAlign w:val="bottom"/>
          </w:tcPr>
          <w:p w:rsidR="00371160" w:rsidRDefault="009658B8">
            <w:pPr>
              <w:jc w:val="right"/>
              <w:rPr>
                <w:sz w:val="18"/>
                <w:szCs w:val="18"/>
              </w:rPr>
            </w:pPr>
            <w:r>
              <w:rPr>
                <w:sz w:val="18"/>
                <w:szCs w:val="18"/>
              </w:rPr>
              <w:t xml:space="preserve">       21.418 </w:t>
            </w:r>
          </w:p>
        </w:tc>
        <w:tc>
          <w:tcPr>
            <w:tcW w:w="1559" w:type="dxa"/>
            <w:shd w:val="clear" w:color="auto" w:fill="FFFFFF"/>
            <w:vAlign w:val="bottom"/>
          </w:tcPr>
          <w:p w:rsidR="00371160" w:rsidRDefault="009658B8">
            <w:pPr>
              <w:jc w:val="right"/>
              <w:rPr>
                <w:sz w:val="18"/>
                <w:szCs w:val="18"/>
              </w:rPr>
            </w:pPr>
            <w:r>
              <w:rPr>
                <w:sz w:val="18"/>
                <w:szCs w:val="18"/>
              </w:rPr>
              <w:t xml:space="preserve">       10.129 </w:t>
            </w:r>
          </w:p>
        </w:tc>
        <w:tc>
          <w:tcPr>
            <w:tcW w:w="1276" w:type="dxa"/>
            <w:shd w:val="clear" w:color="auto" w:fill="FFFFFF"/>
            <w:noWrap/>
            <w:vAlign w:val="bottom"/>
          </w:tcPr>
          <w:p w:rsidR="00371160" w:rsidRDefault="009658B8">
            <w:pPr>
              <w:jc w:val="right"/>
              <w:rPr>
                <w:sz w:val="18"/>
                <w:szCs w:val="18"/>
              </w:rPr>
            </w:pPr>
            <w:r>
              <w:rPr>
                <w:sz w:val="18"/>
                <w:szCs w:val="18"/>
              </w:rPr>
              <w:t xml:space="preserve">     487.046 </w:t>
            </w:r>
          </w:p>
        </w:tc>
      </w:tr>
      <w:tr w:rsidR="00FB2C70" w:rsidRPr="00872466" w:rsidTr="002228F5">
        <w:trPr>
          <w:trHeight w:val="255"/>
        </w:trPr>
        <w:tc>
          <w:tcPr>
            <w:tcW w:w="3060" w:type="dxa"/>
            <w:shd w:val="clear" w:color="auto" w:fill="FFFFFF"/>
            <w:noWrap/>
            <w:vAlign w:val="bottom"/>
          </w:tcPr>
          <w:p w:rsidR="00371160" w:rsidRDefault="009658B8">
            <w:pPr>
              <w:ind w:left="432"/>
              <w:rPr>
                <w:sz w:val="18"/>
                <w:szCs w:val="18"/>
                <w:lang w:val="tr-TR"/>
              </w:rPr>
            </w:pPr>
            <w:r>
              <w:rPr>
                <w:sz w:val="18"/>
                <w:szCs w:val="18"/>
                <w:lang w:val="tr-TR"/>
              </w:rPr>
              <w:t>Kredi Kartları</w:t>
            </w:r>
          </w:p>
        </w:tc>
        <w:tc>
          <w:tcPr>
            <w:tcW w:w="1749" w:type="dxa"/>
            <w:shd w:val="clear" w:color="auto" w:fill="FFFFFF"/>
            <w:vAlign w:val="bottom"/>
          </w:tcPr>
          <w:p w:rsidR="00371160" w:rsidRDefault="009658B8">
            <w:pPr>
              <w:jc w:val="right"/>
              <w:rPr>
                <w:sz w:val="18"/>
                <w:szCs w:val="18"/>
              </w:rPr>
            </w:pPr>
            <w:r>
              <w:rPr>
                <w:sz w:val="18"/>
                <w:szCs w:val="18"/>
              </w:rPr>
              <w:t xml:space="preserve">     580.095 </w:t>
            </w:r>
          </w:p>
        </w:tc>
        <w:tc>
          <w:tcPr>
            <w:tcW w:w="1701" w:type="dxa"/>
            <w:shd w:val="clear" w:color="auto" w:fill="FFFFFF"/>
            <w:noWrap/>
            <w:vAlign w:val="bottom"/>
          </w:tcPr>
          <w:p w:rsidR="00371160" w:rsidRDefault="009658B8">
            <w:pPr>
              <w:jc w:val="right"/>
              <w:rPr>
                <w:sz w:val="18"/>
                <w:szCs w:val="18"/>
              </w:rPr>
            </w:pPr>
            <w:r>
              <w:rPr>
                <w:sz w:val="18"/>
                <w:szCs w:val="18"/>
              </w:rPr>
              <w:t xml:space="preserve">       70.785 </w:t>
            </w:r>
          </w:p>
        </w:tc>
        <w:tc>
          <w:tcPr>
            <w:tcW w:w="1559" w:type="dxa"/>
            <w:shd w:val="clear" w:color="auto" w:fill="FFFFFF"/>
            <w:vAlign w:val="bottom"/>
          </w:tcPr>
          <w:p w:rsidR="00371160" w:rsidRDefault="009658B8">
            <w:pPr>
              <w:jc w:val="right"/>
              <w:rPr>
                <w:sz w:val="18"/>
                <w:szCs w:val="18"/>
              </w:rPr>
            </w:pPr>
            <w:r>
              <w:rPr>
                <w:sz w:val="18"/>
                <w:szCs w:val="18"/>
              </w:rPr>
              <w:t xml:space="preserve">       99.014 </w:t>
            </w:r>
          </w:p>
        </w:tc>
        <w:tc>
          <w:tcPr>
            <w:tcW w:w="1276" w:type="dxa"/>
            <w:shd w:val="clear" w:color="auto" w:fill="FFFFFF"/>
            <w:noWrap/>
            <w:vAlign w:val="bottom"/>
          </w:tcPr>
          <w:p w:rsidR="00371160" w:rsidRDefault="009658B8">
            <w:pPr>
              <w:jc w:val="right"/>
              <w:rPr>
                <w:sz w:val="18"/>
                <w:szCs w:val="18"/>
              </w:rPr>
            </w:pPr>
            <w:r>
              <w:rPr>
                <w:sz w:val="18"/>
                <w:szCs w:val="18"/>
              </w:rPr>
              <w:t xml:space="preserve">     749.894 </w:t>
            </w:r>
          </w:p>
        </w:tc>
      </w:tr>
      <w:tr w:rsidR="00FB2C70" w:rsidRPr="00872466" w:rsidTr="002228F5">
        <w:trPr>
          <w:trHeight w:val="255"/>
        </w:trPr>
        <w:tc>
          <w:tcPr>
            <w:tcW w:w="3060" w:type="dxa"/>
            <w:shd w:val="clear" w:color="auto" w:fill="FFFFFF"/>
            <w:noWrap/>
          </w:tcPr>
          <w:p w:rsidR="00371160" w:rsidRDefault="009658B8">
            <w:pPr>
              <w:rPr>
                <w:b/>
                <w:sz w:val="18"/>
                <w:szCs w:val="18"/>
                <w:lang w:val="tr-TR"/>
              </w:rPr>
            </w:pPr>
            <w:r>
              <w:rPr>
                <w:b/>
                <w:sz w:val="18"/>
                <w:szCs w:val="18"/>
                <w:lang w:val="tr-TR"/>
              </w:rPr>
              <w:t>Toplam</w:t>
            </w:r>
          </w:p>
        </w:tc>
        <w:tc>
          <w:tcPr>
            <w:tcW w:w="1749" w:type="dxa"/>
            <w:shd w:val="clear" w:color="auto" w:fill="FFFFFF"/>
            <w:vAlign w:val="bottom"/>
          </w:tcPr>
          <w:p w:rsidR="00371160" w:rsidRDefault="009658B8">
            <w:pPr>
              <w:jc w:val="right"/>
              <w:rPr>
                <w:b/>
                <w:sz w:val="18"/>
                <w:szCs w:val="18"/>
              </w:rPr>
            </w:pPr>
            <w:r>
              <w:rPr>
                <w:b/>
                <w:sz w:val="18"/>
                <w:szCs w:val="18"/>
              </w:rPr>
              <w:t xml:space="preserve">  7.277.696 </w:t>
            </w:r>
          </w:p>
        </w:tc>
        <w:tc>
          <w:tcPr>
            <w:tcW w:w="1701" w:type="dxa"/>
            <w:shd w:val="clear" w:color="auto" w:fill="FFFFFF"/>
            <w:noWrap/>
            <w:vAlign w:val="bottom"/>
          </w:tcPr>
          <w:p w:rsidR="00371160" w:rsidRDefault="009658B8">
            <w:pPr>
              <w:jc w:val="right"/>
              <w:rPr>
                <w:b/>
                <w:sz w:val="18"/>
                <w:szCs w:val="18"/>
              </w:rPr>
            </w:pPr>
            <w:r>
              <w:rPr>
                <w:b/>
                <w:sz w:val="18"/>
                <w:szCs w:val="18"/>
              </w:rPr>
              <w:t xml:space="preserve">     785.060 </w:t>
            </w:r>
          </w:p>
        </w:tc>
        <w:tc>
          <w:tcPr>
            <w:tcW w:w="1559" w:type="dxa"/>
            <w:shd w:val="clear" w:color="auto" w:fill="FFFFFF"/>
            <w:vAlign w:val="bottom"/>
          </w:tcPr>
          <w:p w:rsidR="00371160" w:rsidRDefault="009658B8">
            <w:pPr>
              <w:jc w:val="right"/>
              <w:rPr>
                <w:b/>
                <w:sz w:val="18"/>
                <w:szCs w:val="18"/>
              </w:rPr>
            </w:pPr>
            <w:r>
              <w:rPr>
                <w:b/>
                <w:sz w:val="18"/>
                <w:szCs w:val="18"/>
              </w:rPr>
              <w:t xml:space="preserve">     456.210 </w:t>
            </w:r>
          </w:p>
        </w:tc>
        <w:tc>
          <w:tcPr>
            <w:tcW w:w="1276" w:type="dxa"/>
            <w:shd w:val="clear" w:color="auto" w:fill="FFFFFF"/>
            <w:noWrap/>
            <w:vAlign w:val="bottom"/>
          </w:tcPr>
          <w:p w:rsidR="00371160" w:rsidRDefault="009658B8">
            <w:pPr>
              <w:jc w:val="right"/>
              <w:rPr>
                <w:b/>
                <w:sz w:val="18"/>
                <w:szCs w:val="18"/>
              </w:rPr>
            </w:pPr>
            <w:r>
              <w:rPr>
                <w:b/>
                <w:sz w:val="18"/>
                <w:szCs w:val="18"/>
              </w:rPr>
              <w:t xml:space="preserve">  8.518.966 </w:t>
            </w:r>
          </w:p>
        </w:tc>
      </w:tr>
    </w:tbl>
    <w:p w:rsidR="00371160" w:rsidRDefault="00371160">
      <w:pPr>
        <w:ind w:left="720" w:right="126"/>
        <w:jc w:val="both"/>
        <w:rPr>
          <w:bCs/>
          <w:sz w:val="2"/>
          <w:szCs w:val="2"/>
          <w:lang w:val="tr-TR"/>
        </w:rPr>
      </w:pPr>
    </w:p>
    <w:p w:rsidR="00000000" w:rsidRDefault="009658B8">
      <w:pPr>
        <w:ind w:left="720" w:right="-2"/>
        <w:jc w:val="both"/>
        <w:rPr>
          <w:bCs/>
          <w:sz w:val="16"/>
          <w:szCs w:val="16"/>
          <w:lang w:val="tr-TR"/>
        </w:rPr>
        <w:pPrChange w:id="1629" w:author="Asiye Mara (Open)&#10;" w:date="2011-02-14T12:30:00Z">
          <w:pPr>
            <w:ind w:left="720" w:right="126"/>
            <w:jc w:val="both"/>
          </w:pPr>
        </w:pPrChange>
      </w:pPr>
      <w:r>
        <w:rPr>
          <w:bCs/>
          <w:sz w:val="16"/>
          <w:szCs w:val="16"/>
          <w:lang w:val="tr-TR"/>
        </w:rPr>
        <w:t>(*) Banka KOBİ’leri sınıflandırırken 19/10/2005-2005/9617 sayılı Bakanlar Kurulu Kararı ile 18/11/2005’de 25997 sayılı Resmi Gazete’de  yayımlanan “Küçük ve Orta Büyüklükteki İşletmelerin Tanımı, Nitelikleri ve Sınıflandırılması Hakkındaki Yönetmelik”’de belirtilen kriterleri  dikkate almıştır.</w:t>
      </w:r>
    </w:p>
    <w:p w:rsidR="00371160" w:rsidRDefault="009658B8">
      <w:pPr>
        <w:ind w:right="126" w:firstLine="720"/>
        <w:jc w:val="both"/>
        <w:rPr>
          <w:del w:id="1630" w:author="Asiye Mara (Open)&#10;" w:date="2011-02-12T01:42:00Z"/>
          <w:bCs/>
          <w:sz w:val="16"/>
          <w:szCs w:val="16"/>
          <w:lang w:val="tr-TR"/>
        </w:rPr>
      </w:pPr>
      <w:del w:id="1631" w:author="Asiye Mara (Open)&#10;" w:date="2011-02-12T01:42:00Z">
        <w:r>
          <w:rPr>
            <w:bCs/>
            <w:sz w:val="16"/>
            <w:szCs w:val="16"/>
            <w:lang w:val="tr-TR"/>
          </w:rPr>
          <w:delText xml:space="preserve">(**) İlgili bakiye, finansal kiralama alacaklarına ilişkin değer düşüklüğüne uğramış alacakları da içermektedir. </w:delText>
        </w:r>
      </w:del>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1632" w:author="Asiye Mara (Open)&#10;" w:date="2011-02-12T02:25:00Z"/>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ind w:left="720" w:right="-442" w:hanging="720"/>
        <w:rPr>
          <w:b/>
          <w:sz w:val="22"/>
          <w:szCs w:val="22"/>
          <w:lang w:val="tr-TR"/>
        </w:rPr>
      </w:pPr>
    </w:p>
    <w:p w:rsidR="00371160" w:rsidRDefault="009658B8">
      <w:pPr>
        <w:ind w:left="720" w:right="-442" w:hanging="720"/>
        <w:rPr>
          <w:b/>
          <w:sz w:val="22"/>
          <w:szCs w:val="22"/>
          <w:lang w:val="tr-TR"/>
        </w:rPr>
      </w:pPr>
      <w:r>
        <w:rPr>
          <w:b/>
          <w:sz w:val="22"/>
          <w:szCs w:val="22"/>
          <w:lang w:val="tr-TR"/>
        </w:rPr>
        <w:t>5.</w:t>
      </w:r>
      <w:r>
        <w:rPr>
          <w:b/>
          <w:sz w:val="22"/>
          <w:szCs w:val="22"/>
          <w:lang w:val="tr-TR"/>
        </w:rPr>
        <w:tab/>
        <w:t>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5.11.</w:t>
      </w:r>
      <w:r>
        <w:rPr>
          <w:i w:val="0"/>
          <w:iCs/>
          <w:szCs w:val="22"/>
        </w:rPr>
        <w:tab/>
      </w:r>
      <w:r>
        <w:rPr>
          <w:i w:val="0"/>
          <w:szCs w:val="22"/>
        </w:rPr>
        <w:t>Diğer Açıklama ve Dipnotlar (devamı)</w:t>
      </w:r>
      <w:r>
        <w:rPr>
          <w:bCs w:val="0"/>
          <w:i w:val="0"/>
          <w:iCs/>
          <w:szCs w:val="22"/>
        </w:rPr>
        <w:t>:</w:t>
      </w:r>
    </w:p>
    <w:p w:rsidR="00371160" w:rsidRDefault="00371160">
      <w:pPr>
        <w:pStyle w:val="Head3"/>
        <w:spacing w:before="0" w:after="0"/>
        <w:ind w:left="720" w:hanging="720"/>
        <w:rPr>
          <w:b w:val="0"/>
          <w:i w:val="0"/>
          <w:szCs w:val="22"/>
        </w:rPr>
      </w:pPr>
    </w:p>
    <w:p w:rsidR="00371160" w:rsidRDefault="009658B8">
      <w:pPr>
        <w:ind w:left="720"/>
        <w:jc w:val="both"/>
        <w:outlineLvl w:val="0"/>
        <w:rPr>
          <w:bCs/>
          <w:sz w:val="22"/>
          <w:szCs w:val="22"/>
          <w:lang w:val="tr-TR"/>
        </w:rPr>
      </w:pPr>
      <w:r>
        <w:rPr>
          <w:bCs/>
          <w:sz w:val="22"/>
          <w:szCs w:val="22"/>
          <w:lang w:val="tr-TR"/>
        </w:rPr>
        <w:t>Banka’nın, kredi ve finansal kiralama alacakları portföyüne ilişkin teminatlarının detayı aşağıda özetlenmiştir</w:t>
      </w:r>
      <w:ins w:id="1633" w:author="Gülşah Tuba Ünlü (Open)&#10;" w:date="2011-02-11T23:28:00Z">
        <w:r>
          <w:rPr>
            <w:bCs/>
            <w:sz w:val="22"/>
            <w:szCs w:val="22"/>
            <w:lang w:val="tr-TR"/>
          </w:rPr>
          <w:t>:</w:t>
        </w:r>
      </w:ins>
      <w:del w:id="1634" w:author="Gülşah Tuba Ünlü (Open)&#10;" w:date="2011-02-11T23:28:00Z">
        <w:r>
          <w:rPr>
            <w:bCs/>
            <w:sz w:val="22"/>
            <w:szCs w:val="22"/>
            <w:lang w:val="tr-TR"/>
          </w:rPr>
          <w:delText>.</w:delText>
        </w:r>
      </w:del>
    </w:p>
    <w:p w:rsidR="00371160" w:rsidRDefault="00371160">
      <w:pPr>
        <w:jc w:val="both"/>
        <w:outlineLvl w:val="0"/>
        <w:rPr>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520"/>
        <w:gridCol w:w="1198"/>
        <w:gridCol w:w="1243"/>
        <w:gridCol w:w="1335"/>
        <w:gridCol w:w="1120"/>
        <w:gridCol w:w="993"/>
        <w:gridCol w:w="936"/>
      </w:tblGrid>
      <w:tr w:rsidR="00492D37" w:rsidRPr="00872466" w:rsidTr="000C33F4">
        <w:trPr>
          <w:trHeight w:val="539"/>
        </w:trPr>
        <w:tc>
          <w:tcPr>
            <w:tcW w:w="2520" w:type="dxa"/>
            <w:shd w:val="clear" w:color="auto" w:fill="FFFFFF"/>
            <w:noWrap/>
            <w:vAlign w:val="bottom"/>
          </w:tcPr>
          <w:p w:rsidR="00371160" w:rsidRDefault="009658B8">
            <w:pPr>
              <w:jc w:val="center"/>
              <w:rPr>
                <w:b/>
                <w:sz w:val="18"/>
                <w:szCs w:val="18"/>
                <w:lang w:val="tr-TR"/>
              </w:rPr>
            </w:pPr>
            <w:r>
              <w:rPr>
                <w:b/>
                <w:sz w:val="18"/>
                <w:szCs w:val="18"/>
                <w:lang w:val="tr-TR"/>
              </w:rPr>
              <w:t>Cari Dönem (*)(**)(***)</w:t>
            </w:r>
          </w:p>
        </w:tc>
        <w:tc>
          <w:tcPr>
            <w:tcW w:w="1228" w:type="dxa"/>
            <w:shd w:val="clear" w:color="auto" w:fill="FFFFFF"/>
            <w:vAlign w:val="bottom"/>
          </w:tcPr>
          <w:p w:rsidR="00371160" w:rsidRDefault="009658B8">
            <w:pPr>
              <w:jc w:val="center"/>
              <w:rPr>
                <w:b/>
                <w:sz w:val="18"/>
                <w:szCs w:val="18"/>
                <w:lang w:val="tr-TR"/>
              </w:rPr>
            </w:pPr>
            <w:r>
              <w:rPr>
                <w:b/>
                <w:sz w:val="18"/>
                <w:szCs w:val="18"/>
                <w:lang w:val="tr-TR"/>
              </w:rPr>
              <w:t>I.Grup Krediler</w:t>
            </w:r>
          </w:p>
        </w:tc>
        <w:tc>
          <w:tcPr>
            <w:tcW w:w="1285" w:type="dxa"/>
            <w:shd w:val="clear" w:color="auto" w:fill="FFFFFF"/>
            <w:vAlign w:val="bottom"/>
          </w:tcPr>
          <w:p w:rsidR="00371160" w:rsidRDefault="009658B8">
            <w:pPr>
              <w:jc w:val="center"/>
              <w:rPr>
                <w:b/>
                <w:sz w:val="18"/>
                <w:szCs w:val="18"/>
                <w:lang w:val="tr-TR"/>
              </w:rPr>
            </w:pPr>
            <w:r>
              <w:rPr>
                <w:b/>
                <w:sz w:val="18"/>
                <w:szCs w:val="18"/>
                <w:lang w:val="tr-TR"/>
              </w:rPr>
              <w:t>II.Grup Krediler</w:t>
            </w:r>
          </w:p>
        </w:tc>
        <w:tc>
          <w:tcPr>
            <w:tcW w:w="1335" w:type="dxa"/>
            <w:shd w:val="clear" w:color="auto" w:fill="FFFFFF"/>
            <w:noWrap/>
            <w:vAlign w:val="bottom"/>
          </w:tcPr>
          <w:p w:rsidR="00371160" w:rsidRDefault="009658B8">
            <w:pPr>
              <w:jc w:val="center"/>
              <w:rPr>
                <w:sz w:val="18"/>
                <w:szCs w:val="18"/>
                <w:lang w:val="tr-TR"/>
              </w:rPr>
            </w:pPr>
            <w:r>
              <w:rPr>
                <w:b/>
                <w:sz w:val="18"/>
                <w:szCs w:val="18"/>
                <w:lang w:val="tr-TR"/>
              </w:rPr>
              <w:t>III.Grup Krediler</w:t>
            </w:r>
          </w:p>
        </w:tc>
        <w:tc>
          <w:tcPr>
            <w:tcW w:w="1120" w:type="dxa"/>
            <w:shd w:val="clear" w:color="auto" w:fill="FFFFFF"/>
            <w:noWrap/>
            <w:vAlign w:val="bottom"/>
          </w:tcPr>
          <w:p w:rsidR="00371160" w:rsidRDefault="009658B8">
            <w:pPr>
              <w:jc w:val="center"/>
              <w:rPr>
                <w:sz w:val="18"/>
                <w:szCs w:val="18"/>
                <w:lang w:val="tr-TR"/>
              </w:rPr>
            </w:pPr>
            <w:r>
              <w:rPr>
                <w:b/>
                <w:sz w:val="18"/>
                <w:szCs w:val="18"/>
                <w:lang w:val="tr-TR"/>
              </w:rPr>
              <w:t>IV.Grup Krediler</w:t>
            </w:r>
          </w:p>
        </w:tc>
        <w:tc>
          <w:tcPr>
            <w:tcW w:w="1006" w:type="dxa"/>
            <w:shd w:val="clear" w:color="auto" w:fill="FFFFFF"/>
            <w:vAlign w:val="bottom"/>
          </w:tcPr>
          <w:p w:rsidR="00371160" w:rsidRDefault="009658B8">
            <w:pPr>
              <w:jc w:val="center"/>
              <w:rPr>
                <w:b/>
                <w:sz w:val="18"/>
                <w:szCs w:val="18"/>
                <w:lang w:val="tr-TR"/>
              </w:rPr>
            </w:pPr>
            <w:r>
              <w:rPr>
                <w:b/>
                <w:sz w:val="18"/>
                <w:szCs w:val="18"/>
                <w:lang w:val="tr-TR"/>
              </w:rPr>
              <w:t>V.Grup Krediler</w:t>
            </w:r>
          </w:p>
        </w:tc>
        <w:tc>
          <w:tcPr>
            <w:tcW w:w="851" w:type="dxa"/>
            <w:shd w:val="clear" w:color="auto" w:fill="FFFFFF"/>
            <w:noWrap/>
            <w:vAlign w:val="bottom"/>
          </w:tcPr>
          <w:p w:rsidR="00371160" w:rsidRDefault="009658B8">
            <w:pPr>
              <w:jc w:val="center"/>
              <w:rPr>
                <w:sz w:val="18"/>
                <w:szCs w:val="18"/>
                <w:lang w:val="tr-TR"/>
              </w:rPr>
            </w:pPr>
            <w:r>
              <w:rPr>
                <w:b/>
                <w:sz w:val="18"/>
                <w:szCs w:val="18"/>
                <w:lang w:val="tr-TR"/>
              </w:rPr>
              <w:t>Toplam</w:t>
            </w:r>
          </w:p>
        </w:tc>
      </w:tr>
      <w:tr w:rsidR="00492D37" w:rsidRPr="00872466" w:rsidTr="000C33F4">
        <w:trPr>
          <w:trHeight w:val="255"/>
        </w:trPr>
        <w:tc>
          <w:tcPr>
            <w:tcW w:w="2520" w:type="dxa"/>
            <w:shd w:val="clear" w:color="auto" w:fill="FFFFFF"/>
            <w:noWrap/>
            <w:vAlign w:val="bottom"/>
          </w:tcPr>
          <w:p w:rsidR="00000000" w:rsidRDefault="006663F3">
            <w:pPr>
              <w:rPr>
                <w:rFonts w:eastAsia="Arial Unicode MS"/>
                <w:iCs/>
                <w:sz w:val="18"/>
                <w:szCs w:val="18"/>
                <w:lang w:val="tr-TR"/>
                <w:rPrChange w:id="1635" w:author="Asiye Mara (Open)&#10;" w:date="2011-02-14T12:31:00Z">
                  <w:rPr>
                    <w:rFonts w:ascii="Univers (WN)" w:eastAsia="Arial Unicode MS" w:hAnsi="Univers (WN)"/>
                    <w:b/>
                    <w:iCs/>
                    <w:sz w:val="18"/>
                    <w:szCs w:val="18"/>
                    <w:u w:val="single"/>
                    <w:lang w:val="tr-TR"/>
                  </w:rPr>
                </w:rPrChange>
              </w:rPr>
              <w:pPrChange w:id="1636" w:author="Asiye Mara (Open)&#10;" w:date="2011-02-14T12:30:00Z">
                <w:pPr>
                  <w:numPr>
                    <w:numId w:val="1"/>
                  </w:numPr>
                  <w:tabs>
                    <w:tab w:val="num" w:pos="1086"/>
                  </w:tabs>
                  <w:spacing w:before="240"/>
                  <w:ind w:left="1086" w:hanging="720"/>
                  <w:outlineLvl w:val="0"/>
                </w:pPr>
              </w:pPrChange>
            </w:pPr>
          </w:p>
        </w:tc>
        <w:tc>
          <w:tcPr>
            <w:tcW w:w="1228" w:type="dxa"/>
            <w:shd w:val="clear" w:color="auto" w:fill="FFFFFF"/>
          </w:tcPr>
          <w:p w:rsidR="00000000" w:rsidRDefault="006663F3">
            <w:pPr>
              <w:ind w:left="-1008" w:firstLine="1008"/>
              <w:jc w:val="right"/>
              <w:rPr>
                <w:sz w:val="18"/>
                <w:szCs w:val="18"/>
                <w:lang w:val="tr-TR"/>
                <w:rPrChange w:id="1637" w:author="Asiye Mara (Open)&#10;" w:date="2011-02-14T12:31:00Z">
                  <w:rPr>
                    <w:rFonts w:ascii="Univers (WN)" w:hAnsi="Univers (WN)"/>
                    <w:b/>
                    <w:sz w:val="18"/>
                    <w:szCs w:val="18"/>
                    <w:u w:val="single"/>
                    <w:lang w:val="tr-TR"/>
                  </w:rPr>
                </w:rPrChange>
              </w:rPr>
              <w:pPrChange w:id="1638" w:author="Asiye Mara (Open)&#10;" w:date="2011-02-14T12:30:00Z">
                <w:pPr>
                  <w:numPr>
                    <w:numId w:val="1"/>
                  </w:numPr>
                  <w:tabs>
                    <w:tab w:val="num" w:pos="1086"/>
                  </w:tabs>
                  <w:spacing w:before="240"/>
                  <w:ind w:left="-1008" w:firstLine="1008"/>
                  <w:jc w:val="right"/>
                  <w:outlineLvl w:val="0"/>
                </w:pPr>
              </w:pPrChange>
            </w:pPr>
          </w:p>
        </w:tc>
        <w:tc>
          <w:tcPr>
            <w:tcW w:w="1285" w:type="dxa"/>
            <w:shd w:val="clear" w:color="auto" w:fill="FFFFFF"/>
          </w:tcPr>
          <w:p w:rsidR="00000000" w:rsidRDefault="006663F3">
            <w:pPr>
              <w:ind w:left="-1008" w:firstLine="1008"/>
              <w:jc w:val="right"/>
              <w:rPr>
                <w:sz w:val="18"/>
                <w:szCs w:val="18"/>
                <w:lang w:val="tr-TR"/>
                <w:rPrChange w:id="1639" w:author="Asiye Mara (Open)&#10;" w:date="2011-02-14T12:31:00Z">
                  <w:rPr>
                    <w:rFonts w:ascii="Univers (WN)" w:hAnsi="Univers (WN)"/>
                    <w:b/>
                    <w:sz w:val="18"/>
                    <w:szCs w:val="18"/>
                    <w:u w:val="single"/>
                    <w:lang w:val="tr-TR"/>
                  </w:rPr>
                </w:rPrChange>
              </w:rPr>
              <w:pPrChange w:id="1640" w:author="Asiye Mara (Open)&#10;" w:date="2011-02-14T12:30:00Z">
                <w:pPr>
                  <w:numPr>
                    <w:numId w:val="1"/>
                  </w:numPr>
                  <w:tabs>
                    <w:tab w:val="num" w:pos="1086"/>
                  </w:tabs>
                  <w:spacing w:before="240"/>
                  <w:ind w:left="-1008" w:firstLine="1008"/>
                  <w:jc w:val="right"/>
                  <w:outlineLvl w:val="0"/>
                </w:pPr>
              </w:pPrChange>
            </w:pPr>
          </w:p>
        </w:tc>
        <w:tc>
          <w:tcPr>
            <w:tcW w:w="1335" w:type="dxa"/>
            <w:shd w:val="clear" w:color="auto" w:fill="FFFFFF"/>
            <w:noWrap/>
            <w:vAlign w:val="bottom"/>
          </w:tcPr>
          <w:p w:rsidR="00000000" w:rsidRDefault="006663F3">
            <w:pPr>
              <w:jc w:val="right"/>
              <w:rPr>
                <w:sz w:val="18"/>
                <w:szCs w:val="18"/>
                <w:lang w:val="tr-TR"/>
                <w:rPrChange w:id="1641" w:author="Asiye Mara (Open)&#10;" w:date="2011-02-14T12:31:00Z">
                  <w:rPr>
                    <w:rFonts w:ascii="Univers (WN)" w:hAnsi="Univers (WN)"/>
                    <w:b/>
                    <w:sz w:val="18"/>
                    <w:szCs w:val="18"/>
                    <w:u w:val="single"/>
                    <w:lang w:val="tr-TR"/>
                  </w:rPr>
                </w:rPrChange>
              </w:rPr>
              <w:pPrChange w:id="1642" w:author="Asiye Mara (Open)&#10;" w:date="2011-02-14T12:30:00Z">
                <w:pPr>
                  <w:numPr>
                    <w:numId w:val="1"/>
                  </w:numPr>
                  <w:tabs>
                    <w:tab w:val="num" w:pos="1086"/>
                  </w:tabs>
                  <w:spacing w:before="240"/>
                  <w:ind w:left="1086" w:hanging="720"/>
                  <w:jc w:val="right"/>
                  <w:outlineLvl w:val="0"/>
                </w:pPr>
              </w:pPrChange>
            </w:pPr>
          </w:p>
        </w:tc>
        <w:tc>
          <w:tcPr>
            <w:tcW w:w="1120" w:type="dxa"/>
            <w:shd w:val="clear" w:color="auto" w:fill="FFFFFF"/>
            <w:noWrap/>
            <w:vAlign w:val="bottom"/>
          </w:tcPr>
          <w:p w:rsidR="00000000" w:rsidRDefault="006663F3">
            <w:pPr>
              <w:jc w:val="right"/>
              <w:rPr>
                <w:sz w:val="18"/>
                <w:szCs w:val="18"/>
                <w:lang w:val="tr-TR"/>
                <w:rPrChange w:id="1643" w:author="Asiye Mara (Open)&#10;" w:date="2011-02-14T12:31:00Z">
                  <w:rPr>
                    <w:rFonts w:ascii="Univers (WN)" w:hAnsi="Univers (WN)"/>
                    <w:b/>
                    <w:sz w:val="18"/>
                    <w:szCs w:val="18"/>
                    <w:u w:val="single"/>
                    <w:lang w:val="tr-TR"/>
                  </w:rPr>
                </w:rPrChange>
              </w:rPr>
              <w:pPrChange w:id="1644" w:author="Asiye Mara (Open)&#10;" w:date="2011-02-14T12:30:00Z">
                <w:pPr>
                  <w:numPr>
                    <w:numId w:val="1"/>
                  </w:numPr>
                  <w:tabs>
                    <w:tab w:val="num" w:pos="1086"/>
                  </w:tabs>
                  <w:spacing w:before="240"/>
                  <w:ind w:left="1086" w:hanging="720"/>
                  <w:jc w:val="right"/>
                  <w:outlineLvl w:val="0"/>
                </w:pPr>
              </w:pPrChange>
            </w:pPr>
          </w:p>
        </w:tc>
        <w:tc>
          <w:tcPr>
            <w:tcW w:w="1006" w:type="dxa"/>
            <w:shd w:val="clear" w:color="auto" w:fill="FFFFFF"/>
          </w:tcPr>
          <w:p w:rsidR="00000000" w:rsidRDefault="006663F3">
            <w:pPr>
              <w:jc w:val="right"/>
              <w:rPr>
                <w:sz w:val="18"/>
                <w:szCs w:val="18"/>
                <w:lang w:val="tr-TR"/>
                <w:rPrChange w:id="1645" w:author="Asiye Mara (Open)&#10;" w:date="2011-02-14T12:31:00Z">
                  <w:rPr>
                    <w:rFonts w:ascii="Univers (WN)" w:hAnsi="Univers (WN)"/>
                    <w:b/>
                    <w:sz w:val="18"/>
                    <w:szCs w:val="18"/>
                    <w:u w:val="single"/>
                    <w:lang w:val="tr-TR"/>
                  </w:rPr>
                </w:rPrChange>
              </w:rPr>
              <w:pPrChange w:id="1646" w:author="Asiye Mara (Open)&#10;" w:date="2011-02-14T12:30:00Z">
                <w:pPr>
                  <w:numPr>
                    <w:numId w:val="1"/>
                  </w:numPr>
                  <w:tabs>
                    <w:tab w:val="num" w:pos="1086"/>
                  </w:tabs>
                  <w:spacing w:before="240"/>
                  <w:ind w:left="1086" w:hanging="720"/>
                  <w:jc w:val="right"/>
                  <w:outlineLvl w:val="0"/>
                </w:pPr>
              </w:pPrChange>
            </w:pPr>
          </w:p>
        </w:tc>
        <w:tc>
          <w:tcPr>
            <w:tcW w:w="851" w:type="dxa"/>
            <w:shd w:val="clear" w:color="auto" w:fill="FFFFFF"/>
            <w:noWrap/>
            <w:vAlign w:val="bottom"/>
          </w:tcPr>
          <w:p w:rsidR="00000000" w:rsidRDefault="006663F3">
            <w:pPr>
              <w:jc w:val="right"/>
              <w:rPr>
                <w:sz w:val="18"/>
                <w:szCs w:val="18"/>
                <w:lang w:val="tr-TR"/>
                <w:rPrChange w:id="1647" w:author="Asiye Mara (Open)&#10;" w:date="2011-02-14T12:31:00Z">
                  <w:rPr>
                    <w:rFonts w:ascii="Univers (WN)" w:hAnsi="Univers (WN)"/>
                    <w:b/>
                    <w:sz w:val="18"/>
                    <w:szCs w:val="18"/>
                    <w:u w:val="single"/>
                    <w:lang w:val="tr-TR"/>
                  </w:rPr>
                </w:rPrChange>
              </w:rPr>
              <w:pPrChange w:id="1648" w:author="Asiye Mara (Open)&#10;" w:date="2011-02-14T12:30:00Z">
                <w:pPr>
                  <w:numPr>
                    <w:numId w:val="1"/>
                  </w:numPr>
                  <w:tabs>
                    <w:tab w:val="num" w:pos="1086"/>
                  </w:tabs>
                  <w:spacing w:before="240"/>
                  <w:ind w:left="1086" w:hanging="720"/>
                  <w:jc w:val="right"/>
                  <w:outlineLvl w:val="0"/>
                </w:pPr>
              </w:pPrChange>
            </w:pPr>
          </w:p>
        </w:tc>
      </w:tr>
      <w:tr w:rsidR="00A32DDE"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İkamet, Ticari veya Sanayi Amaçlı G</w:t>
            </w:r>
            <w:del w:id="1649" w:author="Gülşah Tuba Ünlü (Open)&#10;" w:date="2011-02-12T11:43:00Z">
              <w:r>
                <w:rPr>
                  <w:sz w:val="18"/>
                  <w:szCs w:val="18"/>
                  <w:lang w:val="tr-TR"/>
                </w:rPr>
                <w:delText>ayrimenkul</w:delText>
              </w:r>
            </w:del>
            <w:ins w:id="1650" w:author="Gülşah Tuba Ünlü (Open)&#10;" w:date="2011-02-12T11:43:00Z">
              <w:r>
                <w:rPr>
                  <w:sz w:val="18"/>
                  <w:szCs w:val="18"/>
                  <w:lang w:val="tr-TR"/>
                </w:rPr>
                <w:t>ayrimenkul</w:t>
              </w:r>
            </w:ins>
            <w:r>
              <w:rPr>
                <w:sz w:val="18"/>
                <w:szCs w:val="18"/>
                <w:lang w:val="tr-TR"/>
              </w:rPr>
              <w:t>ler</w:t>
            </w:r>
          </w:p>
        </w:tc>
        <w:tc>
          <w:tcPr>
            <w:tcW w:w="1228" w:type="dxa"/>
            <w:shd w:val="clear" w:color="auto" w:fill="FFFFFF"/>
            <w:vAlign w:val="bottom"/>
          </w:tcPr>
          <w:p w:rsidR="00371160" w:rsidRDefault="009658B8">
            <w:pPr>
              <w:jc w:val="right"/>
              <w:rPr>
                <w:sz w:val="18"/>
                <w:szCs w:val="18"/>
              </w:rPr>
            </w:pPr>
            <w:r>
              <w:rPr>
                <w:sz w:val="18"/>
                <w:szCs w:val="18"/>
              </w:rPr>
              <w:t>2.806.286</w:t>
            </w:r>
          </w:p>
        </w:tc>
        <w:tc>
          <w:tcPr>
            <w:tcW w:w="1285" w:type="dxa"/>
            <w:shd w:val="clear" w:color="auto" w:fill="FFFFFF"/>
            <w:vAlign w:val="bottom"/>
          </w:tcPr>
          <w:p w:rsidR="00371160" w:rsidRDefault="009658B8">
            <w:pPr>
              <w:jc w:val="right"/>
              <w:rPr>
                <w:sz w:val="18"/>
                <w:szCs w:val="18"/>
              </w:rPr>
            </w:pPr>
            <w:r>
              <w:rPr>
                <w:sz w:val="18"/>
                <w:szCs w:val="18"/>
              </w:rPr>
              <w:t>338.661</w:t>
            </w:r>
          </w:p>
        </w:tc>
        <w:tc>
          <w:tcPr>
            <w:tcW w:w="1335" w:type="dxa"/>
            <w:shd w:val="clear" w:color="auto" w:fill="FFFFFF"/>
            <w:noWrap/>
            <w:vAlign w:val="bottom"/>
          </w:tcPr>
          <w:p w:rsidR="00371160" w:rsidRDefault="009658B8">
            <w:pPr>
              <w:jc w:val="right"/>
              <w:rPr>
                <w:sz w:val="18"/>
                <w:szCs w:val="18"/>
              </w:rPr>
            </w:pPr>
            <w:r>
              <w:rPr>
                <w:sz w:val="18"/>
                <w:szCs w:val="18"/>
              </w:rPr>
              <w:t>10.452</w:t>
            </w:r>
          </w:p>
        </w:tc>
        <w:tc>
          <w:tcPr>
            <w:tcW w:w="1120" w:type="dxa"/>
            <w:shd w:val="clear" w:color="auto" w:fill="FFFFFF"/>
            <w:noWrap/>
            <w:vAlign w:val="bottom"/>
          </w:tcPr>
          <w:p w:rsidR="00371160" w:rsidRDefault="009658B8">
            <w:pPr>
              <w:jc w:val="right"/>
              <w:rPr>
                <w:sz w:val="18"/>
                <w:szCs w:val="18"/>
              </w:rPr>
            </w:pPr>
            <w:r>
              <w:rPr>
                <w:sz w:val="18"/>
                <w:szCs w:val="18"/>
              </w:rPr>
              <w:t>19.584</w:t>
            </w:r>
          </w:p>
        </w:tc>
        <w:tc>
          <w:tcPr>
            <w:tcW w:w="1006" w:type="dxa"/>
            <w:shd w:val="clear" w:color="auto" w:fill="FFFFFF"/>
            <w:vAlign w:val="bottom"/>
          </w:tcPr>
          <w:p w:rsidR="00371160" w:rsidRDefault="009658B8">
            <w:pPr>
              <w:jc w:val="right"/>
              <w:rPr>
                <w:sz w:val="18"/>
                <w:szCs w:val="18"/>
              </w:rPr>
            </w:pPr>
            <w:r>
              <w:rPr>
                <w:sz w:val="18"/>
                <w:szCs w:val="18"/>
              </w:rPr>
              <w:t>53.632</w:t>
            </w:r>
          </w:p>
        </w:tc>
        <w:tc>
          <w:tcPr>
            <w:tcW w:w="851" w:type="dxa"/>
            <w:shd w:val="clear" w:color="auto" w:fill="FFFFFF"/>
            <w:noWrap/>
            <w:vAlign w:val="bottom"/>
          </w:tcPr>
          <w:p w:rsidR="00371160" w:rsidRDefault="009658B8">
            <w:pPr>
              <w:jc w:val="right"/>
              <w:rPr>
                <w:sz w:val="18"/>
                <w:szCs w:val="18"/>
              </w:rPr>
            </w:pPr>
            <w:r>
              <w:rPr>
                <w:sz w:val="18"/>
                <w:szCs w:val="18"/>
              </w:rPr>
              <w:t>3.228.615</w:t>
            </w:r>
          </w:p>
        </w:tc>
      </w:tr>
      <w:tr w:rsidR="00A32DDE"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Finansal Varlıklar</w:t>
            </w:r>
          </w:p>
        </w:tc>
        <w:tc>
          <w:tcPr>
            <w:tcW w:w="1228" w:type="dxa"/>
            <w:shd w:val="clear" w:color="auto" w:fill="FFFFFF"/>
            <w:vAlign w:val="bottom"/>
          </w:tcPr>
          <w:p w:rsidR="00371160" w:rsidRDefault="009658B8">
            <w:pPr>
              <w:jc w:val="right"/>
              <w:rPr>
                <w:sz w:val="18"/>
                <w:szCs w:val="18"/>
              </w:rPr>
            </w:pPr>
            <w:r>
              <w:rPr>
                <w:sz w:val="18"/>
                <w:szCs w:val="18"/>
              </w:rPr>
              <w:t>337.821</w:t>
            </w:r>
          </w:p>
        </w:tc>
        <w:tc>
          <w:tcPr>
            <w:tcW w:w="1285" w:type="dxa"/>
            <w:shd w:val="clear" w:color="auto" w:fill="FFFFFF"/>
            <w:vAlign w:val="bottom"/>
          </w:tcPr>
          <w:p w:rsidR="00371160" w:rsidRDefault="009658B8">
            <w:pPr>
              <w:jc w:val="right"/>
              <w:rPr>
                <w:sz w:val="18"/>
                <w:szCs w:val="18"/>
              </w:rPr>
            </w:pPr>
            <w:r>
              <w:rPr>
                <w:sz w:val="18"/>
                <w:szCs w:val="18"/>
              </w:rPr>
              <w:t>112.982</w:t>
            </w:r>
          </w:p>
        </w:tc>
        <w:tc>
          <w:tcPr>
            <w:tcW w:w="1335" w:type="dxa"/>
            <w:shd w:val="clear" w:color="auto" w:fill="FFFFFF"/>
            <w:noWrap/>
            <w:vAlign w:val="bottom"/>
          </w:tcPr>
          <w:p w:rsidR="00371160" w:rsidRDefault="009658B8">
            <w:pPr>
              <w:jc w:val="right"/>
              <w:rPr>
                <w:sz w:val="18"/>
                <w:szCs w:val="18"/>
              </w:rPr>
            </w:pPr>
            <w:r>
              <w:rPr>
                <w:sz w:val="18"/>
                <w:szCs w:val="18"/>
              </w:rPr>
              <w:t>-</w:t>
            </w:r>
          </w:p>
        </w:tc>
        <w:tc>
          <w:tcPr>
            <w:tcW w:w="1120" w:type="dxa"/>
            <w:shd w:val="clear" w:color="auto" w:fill="FFFFFF"/>
            <w:noWrap/>
            <w:vAlign w:val="bottom"/>
          </w:tcPr>
          <w:p w:rsidR="00371160" w:rsidRDefault="009658B8">
            <w:pPr>
              <w:jc w:val="right"/>
              <w:rPr>
                <w:sz w:val="18"/>
                <w:szCs w:val="18"/>
              </w:rPr>
            </w:pPr>
            <w:r>
              <w:rPr>
                <w:sz w:val="18"/>
                <w:szCs w:val="18"/>
              </w:rPr>
              <w:t>10</w:t>
            </w:r>
          </w:p>
        </w:tc>
        <w:tc>
          <w:tcPr>
            <w:tcW w:w="1006" w:type="dxa"/>
            <w:shd w:val="clear" w:color="auto" w:fill="FFFFFF"/>
            <w:vAlign w:val="bottom"/>
          </w:tcPr>
          <w:p w:rsidR="00371160" w:rsidRDefault="009658B8">
            <w:pPr>
              <w:jc w:val="right"/>
              <w:rPr>
                <w:sz w:val="18"/>
                <w:szCs w:val="18"/>
              </w:rPr>
            </w:pPr>
            <w:r>
              <w:rPr>
                <w:sz w:val="18"/>
                <w:szCs w:val="18"/>
              </w:rPr>
              <w:t>15</w:t>
            </w:r>
          </w:p>
        </w:tc>
        <w:tc>
          <w:tcPr>
            <w:tcW w:w="851" w:type="dxa"/>
            <w:shd w:val="clear" w:color="auto" w:fill="FFFFFF"/>
            <w:noWrap/>
            <w:vAlign w:val="bottom"/>
          </w:tcPr>
          <w:p w:rsidR="00371160" w:rsidRDefault="009658B8">
            <w:pPr>
              <w:jc w:val="right"/>
              <w:rPr>
                <w:sz w:val="18"/>
                <w:szCs w:val="18"/>
              </w:rPr>
            </w:pPr>
            <w:r>
              <w:rPr>
                <w:sz w:val="18"/>
                <w:szCs w:val="18"/>
              </w:rPr>
              <w:t>450.828</w:t>
            </w:r>
          </w:p>
        </w:tc>
      </w:tr>
      <w:tr w:rsidR="00A32DDE"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Diğer</w:t>
            </w:r>
          </w:p>
        </w:tc>
        <w:tc>
          <w:tcPr>
            <w:tcW w:w="1228" w:type="dxa"/>
            <w:shd w:val="clear" w:color="auto" w:fill="FFFFFF"/>
            <w:vAlign w:val="bottom"/>
          </w:tcPr>
          <w:p w:rsidR="00371160" w:rsidRDefault="009658B8">
            <w:pPr>
              <w:jc w:val="right"/>
              <w:rPr>
                <w:sz w:val="18"/>
                <w:szCs w:val="18"/>
              </w:rPr>
            </w:pPr>
            <w:r>
              <w:rPr>
                <w:sz w:val="18"/>
                <w:szCs w:val="18"/>
              </w:rPr>
              <w:t>1.220.199</w:t>
            </w:r>
          </w:p>
        </w:tc>
        <w:tc>
          <w:tcPr>
            <w:tcW w:w="1285" w:type="dxa"/>
            <w:shd w:val="clear" w:color="auto" w:fill="FFFFFF"/>
            <w:vAlign w:val="bottom"/>
          </w:tcPr>
          <w:p w:rsidR="00371160" w:rsidRDefault="009658B8">
            <w:pPr>
              <w:jc w:val="right"/>
              <w:rPr>
                <w:sz w:val="18"/>
                <w:szCs w:val="18"/>
              </w:rPr>
            </w:pPr>
            <w:r>
              <w:rPr>
                <w:sz w:val="18"/>
                <w:szCs w:val="18"/>
              </w:rPr>
              <w:t>184.860</w:t>
            </w:r>
          </w:p>
        </w:tc>
        <w:tc>
          <w:tcPr>
            <w:tcW w:w="1335" w:type="dxa"/>
            <w:shd w:val="clear" w:color="auto" w:fill="FFFFFF"/>
            <w:noWrap/>
            <w:vAlign w:val="bottom"/>
          </w:tcPr>
          <w:p w:rsidR="00371160" w:rsidRDefault="009658B8">
            <w:pPr>
              <w:jc w:val="right"/>
              <w:rPr>
                <w:sz w:val="18"/>
                <w:szCs w:val="18"/>
              </w:rPr>
            </w:pPr>
            <w:r>
              <w:rPr>
                <w:sz w:val="18"/>
                <w:szCs w:val="18"/>
              </w:rPr>
              <w:t>5.935</w:t>
            </w:r>
          </w:p>
        </w:tc>
        <w:tc>
          <w:tcPr>
            <w:tcW w:w="1120" w:type="dxa"/>
            <w:shd w:val="clear" w:color="auto" w:fill="FFFFFF"/>
            <w:noWrap/>
            <w:vAlign w:val="bottom"/>
          </w:tcPr>
          <w:p w:rsidR="00371160" w:rsidRDefault="009658B8">
            <w:pPr>
              <w:jc w:val="right"/>
              <w:rPr>
                <w:sz w:val="18"/>
                <w:szCs w:val="18"/>
              </w:rPr>
            </w:pPr>
            <w:r>
              <w:rPr>
                <w:sz w:val="18"/>
                <w:szCs w:val="18"/>
              </w:rPr>
              <w:t>12.135</w:t>
            </w:r>
          </w:p>
        </w:tc>
        <w:tc>
          <w:tcPr>
            <w:tcW w:w="1006" w:type="dxa"/>
            <w:shd w:val="clear" w:color="auto" w:fill="FFFFFF"/>
            <w:vAlign w:val="bottom"/>
          </w:tcPr>
          <w:p w:rsidR="00371160" w:rsidRDefault="009658B8">
            <w:pPr>
              <w:jc w:val="right"/>
              <w:rPr>
                <w:sz w:val="18"/>
                <w:szCs w:val="18"/>
              </w:rPr>
            </w:pPr>
            <w:r>
              <w:rPr>
                <w:sz w:val="18"/>
                <w:szCs w:val="18"/>
              </w:rPr>
              <w:t>56.046</w:t>
            </w:r>
          </w:p>
        </w:tc>
        <w:tc>
          <w:tcPr>
            <w:tcW w:w="851" w:type="dxa"/>
            <w:shd w:val="clear" w:color="auto" w:fill="FFFFFF"/>
            <w:noWrap/>
            <w:vAlign w:val="bottom"/>
          </w:tcPr>
          <w:p w:rsidR="00371160" w:rsidRDefault="009658B8">
            <w:pPr>
              <w:jc w:val="right"/>
              <w:rPr>
                <w:sz w:val="18"/>
                <w:szCs w:val="18"/>
              </w:rPr>
            </w:pPr>
            <w:r>
              <w:rPr>
                <w:sz w:val="18"/>
                <w:szCs w:val="18"/>
              </w:rPr>
              <w:t>1.479.175</w:t>
            </w:r>
          </w:p>
        </w:tc>
      </w:tr>
      <w:tr w:rsidR="00A32DDE" w:rsidRPr="00872466" w:rsidTr="000C33F4">
        <w:trPr>
          <w:trHeight w:val="255"/>
        </w:trPr>
        <w:tc>
          <w:tcPr>
            <w:tcW w:w="2520" w:type="dxa"/>
            <w:shd w:val="clear" w:color="auto" w:fill="FFFFFF"/>
            <w:noWrap/>
            <w:vAlign w:val="bottom"/>
          </w:tcPr>
          <w:p w:rsidR="00371160" w:rsidRDefault="009658B8">
            <w:pPr>
              <w:rPr>
                <w:b/>
                <w:sz w:val="18"/>
                <w:szCs w:val="18"/>
                <w:lang w:val="tr-TR"/>
              </w:rPr>
            </w:pPr>
            <w:r>
              <w:rPr>
                <w:b/>
                <w:sz w:val="18"/>
                <w:szCs w:val="18"/>
                <w:lang w:val="tr-TR"/>
              </w:rPr>
              <w:t xml:space="preserve">Toplam </w:t>
            </w:r>
          </w:p>
        </w:tc>
        <w:tc>
          <w:tcPr>
            <w:tcW w:w="1228" w:type="dxa"/>
            <w:shd w:val="clear" w:color="auto" w:fill="FFFFFF"/>
            <w:vAlign w:val="bottom"/>
          </w:tcPr>
          <w:p w:rsidR="00371160" w:rsidRDefault="009658B8">
            <w:pPr>
              <w:jc w:val="right"/>
              <w:rPr>
                <w:b/>
                <w:bCs/>
                <w:sz w:val="18"/>
                <w:szCs w:val="18"/>
              </w:rPr>
            </w:pPr>
            <w:r>
              <w:rPr>
                <w:b/>
                <w:bCs/>
                <w:sz w:val="18"/>
                <w:szCs w:val="18"/>
              </w:rPr>
              <w:t>4.364.306</w:t>
            </w:r>
          </w:p>
        </w:tc>
        <w:tc>
          <w:tcPr>
            <w:tcW w:w="1285" w:type="dxa"/>
            <w:shd w:val="clear" w:color="auto" w:fill="FFFFFF"/>
            <w:vAlign w:val="bottom"/>
          </w:tcPr>
          <w:p w:rsidR="00371160" w:rsidRDefault="009658B8">
            <w:pPr>
              <w:jc w:val="right"/>
              <w:rPr>
                <w:b/>
                <w:bCs/>
                <w:sz w:val="18"/>
                <w:szCs w:val="18"/>
              </w:rPr>
            </w:pPr>
            <w:r>
              <w:rPr>
                <w:b/>
                <w:bCs/>
                <w:sz w:val="18"/>
                <w:szCs w:val="18"/>
              </w:rPr>
              <w:t>636.503</w:t>
            </w:r>
          </w:p>
        </w:tc>
        <w:tc>
          <w:tcPr>
            <w:tcW w:w="1335" w:type="dxa"/>
            <w:shd w:val="clear" w:color="auto" w:fill="FFFFFF"/>
            <w:noWrap/>
            <w:vAlign w:val="bottom"/>
          </w:tcPr>
          <w:p w:rsidR="00371160" w:rsidRDefault="009658B8">
            <w:pPr>
              <w:jc w:val="right"/>
              <w:rPr>
                <w:b/>
                <w:bCs/>
                <w:sz w:val="18"/>
                <w:szCs w:val="18"/>
              </w:rPr>
            </w:pPr>
            <w:r>
              <w:rPr>
                <w:b/>
                <w:bCs/>
                <w:sz w:val="18"/>
                <w:szCs w:val="18"/>
              </w:rPr>
              <w:t>16.387</w:t>
            </w:r>
          </w:p>
        </w:tc>
        <w:tc>
          <w:tcPr>
            <w:tcW w:w="1120" w:type="dxa"/>
            <w:shd w:val="clear" w:color="auto" w:fill="FFFFFF"/>
            <w:noWrap/>
            <w:vAlign w:val="bottom"/>
          </w:tcPr>
          <w:p w:rsidR="00371160" w:rsidRDefault="009658B8">
            <w:pPr>
              <w:jc w:val="right"/>
              <w:rPr>
                <w:b/>
                <w:bCs/>
                <w:sz w:val="18"/>
                <w:szCs w:val="18"/>
              </w:rPr>
            </w:pPr>
            <w:r>
              <w:rPr>
                <w:b/>
                <w:bCs/>
                <w:sz w:val="18"/>
                <w:szCs w:val="18"/>
              </w:rPr>
              <w:t>31.729</w:t>
            </w:r>
          </w:p>
        </w:tc>
        <w:tc>
          <w:tcPr>
            <w:tcW w:w="1006" w:type="dxa"/>
            <w:shd w:val="clear" w:color="auto" w:fill="FFFFFF"/>
            <w:vAlign w:val="bottom"/>
          </w:tcPr>
          <w:p w:rsidR="00371160" w:rsidRDefault="009658B8">
            <w:pPr>
              <w:jc w:val="right"/>
              <w:rPr>
                <w:b/>
                <w:bCs/>
                <w:sz w:val="18"/>
                <w:szCs w:val="18"/>
              </w:rPr>
            </w:pPr>
            <w:r>
              <w:rPr>
                <w:b/>
                <w:bCs/>
                <w:sz w:val="18"/>
                <w:szCs w:val="18"/>
              </w:rPr>
              <w:t>109.693</w:t>
            </w:r>
          </w:p>
        </w:tc>
        <w:tc>
          <w:tcPr>
            <w:tcW w:w="851" w:type="dxa"/>
            <w:shd w:val="clear" w:color="auto" w:fill="FFFFFF"/>
            <w:noWrap/>
            <w:vAlign w:val="bottom"/>
          </w:tcPr>
          <w:p w:rsidR="00371160" w:rsidRDefault="009658B8">
            <w:pPr>
              <w:jc w:val="right"/>
              <w:rPr>
                <w:b/>
                <w:bCs/>
                <w:sz w:val="18"/>
                <w:szCs w:val="18"/>
              </w:rPr>
            </w:pPr>
            <w:r>
              <w:rPr>
                <w:b/>
                <w:bCs/>
                <w:sz w:val="18"/>
                <w:szCs w:val="18"/>
              </w:rPr>
              <w:t>5.158.618</w:t>
            </w:r>
          </w:p>
        </w:tc>
      </w:tr>
    </w:tbl>
    <w:p w:rsidR="00371160" w:rsidRDefault="00371160">
      <w:pPr>
        <w:ind w:left="720"/>
        <w:rPr>
          <w:sz w:val="2"/>
          <w:szCs w:val="2"/>
          <w:lang w:val="tr-TR"/>
        </w:rPr>
      </w:pPr>
    </w:p>
    <w:p w:rsidR="00371160" w:rsidRDefault="009658B8">
      <w:pPr>
        <w:ind w:left="720"/>
        <w:jc w:val="both"/>
        <w:rPr>
          <w:sz w:val="16"/>
          <w:szCs w:val="16"/>
          <w:lang w:val="tr-TR"/>
        </w:rPr>
      </w:pPr>
      <w:r>
        <w:rPr>
          <w:sz w:val="16"/>
          <w:szCs w:val="16"/>
          <w:lang w:val="tr-TR"/>
        </w:rPr>
        <w:t xml:space="preserve">(*) Yukarıdaki tabloya bireysel kredi sözleşmeleri, genel kredi sözleşmeleri, döviz çekleri, kefaletler, müşteri çek senedi ve munzam senetler dahil edilmemiştir. </w:t>
      </w:r>
    </w:p>
    <w:p w:rsidR="00371160" w:rsidRDefault="009658B8">
      <w:pPr>
        <w:ind w:left="720"/>
        <w:jc w:val="both"/>
        <w:rPr>
          <w:sz w:val="16"/>
          <w:szCs w:val="16"/>
          <w:lang w:val="tr-TR"/>
        </w:rPr>
      </w:pPr>
      <w:r>
        <w:rPr>
          <w:sz w:val="16"/>
          <w:szCs w:val="16"/>
          <w:lang w:val="tr-TR"/>
        </w:rPr>
        <w:t xml:space="preserve">(**)Yukarıdaki tablo, teminatların ekspertiz raporlarındaki rayiç değerlerinden  varsa Banka ipoteğinden / rehninden öncelikli üçüncü kişilere ait ipotek, haciz veya rehin tutarları düşülmek suretiyle ulaşılan net </w:t>
      </w:r>
      <w:ins w:id="1651" w:author="Gülşah Tuba Ünlü (Open)&#10;" w:date="2011-02-13T16:47:00Z">
        <w:r>
          <w:rPr>
            <w:sz w:val="16"/>
            <w:szCs w:val="16"/>
            <w:lang w:val="tr-TR"/>
          </w:rPr>
          <w:t xml:space="preserve">rayiç </w:t>
        </w:r>
      </w:ins>
      <w:r>
        <w:rPr>
          <w:sz w:val="16"/>
          <w:szCs w:val="16"/>
          <w:lang w:val="tr-TR"/>
        </w:rPr>
        <w:t>değerin,  ipotek / rehin tutarından  büyük olması halinde ipotek / rehin tutarının, küçük olması durumunda ise net rayiç değerin bilanço tarihi itibarıyla mevcut nakdi kredi riski ile karşılaştırılması suretiyle  küçük olan değer dikkate alınarak hazırlanmıştır.</w:t>
      </w:r>
    </w:p>
    <w:p w:rsidR="00371160" w:rsidRDefault="009658B8">
      <w:pPr>
        <w:ind w:left="720"/>
        <w:jc w:val="both"/>
        <w:rPr>
          <w:bCs/>
          <w:sz w:val="16"/>
          <w:szCs w:val="16"/>
          <w:lang w:val="tr-TR"/>
        </w:rPr>
      </w:pPr>
      <w:r>
        <w:rPr>
          <w:bCs/>
          <w:sz w:val="16"/>
          <w:szCs w:val="16"/>
          <w:lang w:val="tr-TR"/>
        </w:rPr>
        <w:t>(***) Kredi portföyüne ilişkin teminatların detayı 1 Kasım 2006 tarih ve 26333 sayılı Resmi Gazete’de yayınlanan Bankaların Sermaye Yeterliliğinin Ölçülmesine ve Değerlendirilmesine İlişkin Yönetmelik kapsamında hazırlanmıştır.</w:t>
      </w:r>
    </w:p>
    <w:p w:rsidR="00371160" w:rsidRDefault="00371160">
      <w:pPr>
        <w:pStyle w:val="Head3"/>
        <w:spacing w:before="0" w:after="0"/>
        <w:ind w:left="720" w:firstLine="0"/>
        <w:rPr>
          <w:b w:val="0"/>
          <w:i w:val="0"/>
          <w:sz w:val="16"/>
          <w:szCs w:val="16"/>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520"/>
        <w:gridCol w:w="1296"/>
        <w:gridCol w:w="1276"/>
        <w:gridCol w:w="1276"/>
        <w:gridCol w:w="1134"/>
        <w:gridCol w:w="907"/>
        <w:gridCol w:w="936"/>
      </w:tblGrid>
      <w:tr w:rsidR="00492D37" w:rsidRPr="00872466" w:rsidTr="000C33F4">
        <w:trPr>
          <w:trHeight w:val="539"/>
        </w:trPr>
        <w:tc>
          <w:tcPr>
            <w:tcW w:w="2520" w:type="dxa"/>
            <w:shd w:val="clear" w:color="auto" w:fill="FFFFFF"/>
            <w:noWrap/>
            <w:vAlign w:val="bottom"/>
          </w:tcPr>
          <w:p w:rsidR="00371160" w:rsidRDefault="009658B8">
            <w:pPr>
              <w:jc w:val="center"/>
              <w:rPr>
                <w:rFonts w:eastAsia="Arial Unicode MS"/>
                <w:iCs/>
                <w:sz w:val="18"/>
                <w:szCs w:val="18"/>
                <w:lang w:val="tr-TR"/>
              </w:rPr>
            </w:pPr>
            <w:r>
              <w:rPr>
                <w:b/>
                <w:sz w:val="18"/>
                <w:szCs w:val="18"/>
                <w:lang w:val="tr-TR"/>
              </w:rPr>
              <w:t>Önceki Dönem (*)(**)(***)</w:t>
            </w:r>
          </w:p>
        </w:tc>
        <w:tc>
          <w:tcPr>
            <w:tcW w:w="1296" w:type="dxa"/>
            <w:shd w:val="clear" w:color="auto" w:fill="FFFFFF"/>
            <w:vAlign w:val="bottom"/>
          </w:tcPr>
          <w:p w:rsidR="00371160" w:rsidRDefault="009658B8">
            <w:pPr>
              <w:jc w:val="center"/>
              <w:rPr>
                <w:b/>
                <w:sz w:val="18"/>
                <w:szCs w:val="18"/>
                <w:lang w:val="tr-TR"/>
              </w:rPr>
            </w:pPr>
            <w:r>
              <w:rPr>
                <w:b/>
                <w:sz w:val="18"/>
                <w:szCs w:val="18"/>
                <w:lang w:val="tr-TR"/>
              </w:rPr>
              <w:t>I.Grup Krediler</w:t>
            </w:r>
          </w:p>
        </w:tc>
        <w:tc>
          <w:tcPr>
            <w:tcW w:w="1276" w:type="dxa"/>
            <w:shd w:val="clear" w:color="auto" w:fill="FFFFFF"/>
            <w:vAlign w:val="bottom"/>
          </w:tcPr>
          <w:p w:rsidR="00371160" w:rsidRDefault="009658B8">
            <w:pPr>
              <w:jc w:val="center"/>
              <w:rPr>
                <w:b/>
                <w:sz w:val="18"/>
                <w:szCs w:val="18"/>
                <w:lang w:val="tr-TR"/>
              </w:rPr>
            </w:pPr>
            <w:r>
              <w:rPr>
                <w:b/>
                <w:sz w:val="18"/>
                <w:szCs w:val="18"/>
                <w:lang w:val="tr-TR"/>
              </w:rPr>
              <w:t>II.Grup Krediler</w:t>
            </w:r>
          </w:p>
        </w:tc>
        <w:tc>
          <w:tcPr>
            <w:tcW w:w="1276" w:type="dxa"/>
            <w:shd w:val="clear" w:color="auto" w:fill="FFFFFF"/>
            <w:noWrap/>
            <w:vAlign w:val="bottom"/>
          </w:tcPr>
          <w:p w:rsidR="00371160" w:rsidRDefault="009658B8">
            <w:pPr>
              <w:jc w:val="center"/>
              <w:rPr>
                <w:sz w:val="18"/>
                <w:szCs w:val="18"/>
                <w:lang w:val="tr-TR"/>
              </w:rPr>
            </w:pPr>
            <w:r>
              <w:rPr>
                <w:b/>
                <w:sz w:val="18"/>
                <w:szCs w:val="18"/>
                <w:lang w:val="tr-TR"/>
              </w:rPr>
              <w:t>III.Grup Krediler</w:t>
            </w:r>
          </w:p>
        </w:tc>
        <w:tc>
          <w:tcPr>
            <w:tcW w:w="1134" w:type="dxa"/>
            <w:shd w:val="clear" w:color="auto" w:fill="FFFFFF"/>
            <w:noWrap/>
            <w:vAlign w:val="bottom"/>
          </w:tcPr>
          <w:p w:rsidR="00371160" w:rsidRDefault="009658B8">
            <w:pPr>
              <w:jc w:val="center"/>
              <w:rPr>
                <w:sz w:val="18"/>
                <w:szCs w:val="18"/>
                <w:lang w:val="tr-TR"/>
              </w:rPr>
            </w:pPr>
            <w:r>
              <w:rPr>
                <w:b/>
                <w:sz w:val="18"/>
                <w:szCs w:val="18"/>
                <w:lang w:val="tr-TR"/>
              </w:rPr>
              <w:t>IV.Grup Krediler</w:t>
            </w:r>
          </w:p>
        </w:tc>
        <w:tc>
          <w:tcPr>
            <w:tcW w:w="907" w:type="dxa"/>
            <w:shd w:val="clear" w:color="auto" w:fill="FFFFFF"/>
            <w:vAlign w:val="bottom"/>
          </w:tcPr>
          <w:p w:rsidR="00371160" w:rsidRDefault="009658B8">
            <w:pPr>
              <w:jc w:val="center"/>
              <w:rPr>
                <w:b/>
                <w:sz w:val="18"/>
                <w:szCs w:val="18"/>
                <w:lang w:val="tr-TR"/>
              </w:rPr>
            </w:pPr>
            <w:r>
              <w:rPr>
                <w:b/>
                <w:sz w:val="18"/>
                <w:szCs w:val="18"/>
                <w:lang w:val="tr-TR"/>
              </w:rPr>
              <w:t>V.Grup Krediler</w:t>
            </w:r>
          </w:p>
        </w:tc>
        <w:tc>
          <w:tcPr>
            <w:tcW w:w="936" w:type="dxa"/>
            <w:shd w:val="clear" w:color="auto" w:fill="FFFFFF"/>
            <w:noWrap/>
            <w:vAlign w:val="bottom"/>
          </w:tcPr>
          <w:p w:rsidR="00371160" w:rsidRDefault="009658B8">
            <w:pPr>
              <w:jc w:val="center"/>
              <w:rPr>
                <w:sz w:val="18"/>
                <w:szCs w:val="18"/>
                <w:lang w:val="tr-TR"/>
              </w:rPr>
            </w:pPr>
            <w:r>
              <w:rPr>
                <w:b/>
                <w:sz w:val="18"/>
                <w:szCs w:val="18"/>
                <w:lang w:val="tr-TR"/>
              </w:rPr>
              <w:t>Toplam</w:t>
            </w:r>
          </w:p>
        </w:tc>
      </w:tr>
      <w:tr w:rsidR="00492D37" w:rsidRPr="00872466" w:rsidTr="000C33F4">
        <w:trPr>
          <w:trHeight w:val="255"/>
        </w:trPr>
        <w:tc>
          <w:tcPr>
            <w:tcW w:w="2520" w:type="dxa"/>
            <w:shd w:val="clear" w:color="auto" w:fill="FFFFFF"/>
            <w:noWrap/>
            <w:vAlign w:val="bottom"/>
          </w:tcPr>
          <w:p w:rsidR="00000000" w:rsidRDefault="006663F3">
            <w:pPr>
              <w:rPr>
                <w:rFonts w:eastAsia="Arial Unicode MS"/>
                <w:iCs/>
                <w:sz w:val="18"/>
                <w:szCs w:val="18"/>
                <w:lang w:val="tr-TR"/>
                <w:rPrChange w:id="1652" w:author="Asiye Mara (Open)&#10;" w:date="2011-02-14T12:31:00Z">
                  <w:rPr>
                    <w:rFonts w:ascii="Univers (WN)" w:eastAsia="Arial Unicode MS" w:hAnsi="Univers (WN)"/>
                    <w:b/>
                    <w:iCs/>
                    <w:sz w:val="18"/>
                    <w:szCs w:val="18"/>
                    <w:u w:val="single"/>
                    <w:lang w:val="tr-TR"/>
                  </w:rPr>
                </w:rPrChange>
              </w:rPr>
              <w:pPrChange w:id="1653" w:author="Asiye Mara (Open)&#10;" w:date="2011-02-14T12:30:00Z">
                <w:pPr>
                  <w:numPr>
                    <w:numId w:val="1"/>
                  </w:numPr>
                  <w:tabs>
                    <w:tab w:val="num" w:pos="1086"/>
                  </w:tabs>
                  <w:spacing w:before="240"/>
                  <w:ind w:left="1086" w:hanging="720"/>
                  <w:outlineLvl w:val="0"/>
                </w:pPr>
              </w:pPrChange>
            </w:pPr>
          </w:p>
        </w:tc>
        <w:tc>
          <w:tcPr>
            <w:tcW w:w="1296" w:type="dxa"/>
            <w:shd w:val="clear" w:color="auto" w:fill="FFFFFF"/>
          </w:tcPr>
          <w:p w:rsidR="00000000" w:rsidRDefault="006663F3">
            <w:pPr>
              <w:ind w:left="-1008" w:firstLine="1008"/>
              <w:jc w:val="right"/>
              <w:rPr>
                <w:sz w:val="18"/>
                <w:szCs w:val="18"/>
                <w:lang w:val="tr-TR"/>
                <w:rPrChange w:id="1654" w:author="Asiye Mara (Open)&#10;" w:date="2011-02-14T12:31:00Z">
                  <w:rPr>
                    <w:rFonts w:ascii="Univers (WN)" w:hAnsi="Univers (WN)"/>
                    <w:b/>
                    <w:sz w:val="18"/>
                    <w:szCs w:val="18"/>
                    <w:u w:val="single"/>
                    <w:lang w:val="tr-TR"/>
                  </w:rPr>
                </w:rPrChange>
              </w:rPr>
              <w:pPrChange w:id="1655" w:author="Asiye Mara (Open)&#10;" w:date="2011-02-14T12:30:00Z">
                <w:pPr>
                  <w:numPr>
                    <w:numId w:val="1"/>
                  </w:numPr>
                  <w:tabs>
                    <w:tab w:val="num" w:pos="1086"/>
                  </w:tabs>
                  <w:spacing w:before="240"/>
                  <w:ind w:left="-1008" w:firstLine="1008"/>
                  <w:jc w:val="right"/>
                  <w:outlineLvl w:val="0"/>
                </w:pPr>
              </w:pPrChange>
            </w:pPr>
          </w:p>
        </w:tc>
        <w:tc>
          <w:tcPr>
            <w:tcW w:w="1276" w:type="dxa"/>
            <w:shd w:val="clear" w:color="auto" w:fill="FFFFFF"/>
          </w:tcPr>
          <w:p w:rsidR="00000000" w:rsidRDefault="006663F3">
            <w:pPr>
              <w:ind w:left="-1008" w:firstLine="1008"/>
              <w:jc w:val="right"/>
              <w:rPr>
                <w:sz w:val="18"/>
                <w:szCs w:val="18"/>
                <w:lang w:val="tr-TR"/>
                <w:rPrChange w:id="1656" w:author="Asiye Mara (Open)&#10;" w:date="2011-02-14T12:31:00Z">
                  <w:rPr>
                    <w:rFonts w:ascii="Univers (WN)" w:hAnsi="Univers (WN)"/>
                    <w:b/>
                    <w:sz w:val="18"/>
                    <w:szCs w:val="18"/>
                    <w:u w:val="single"/>
                    <w:lang w:val="tr-TR"/>
                  </w:rPr>
                </w:rPrChange>
              </w:rPr>
              <w:pPrChange w:id="1657" w:author="Asiye Mara (Open)&#10;" w:date="2011-02-14T12:30:00Z">
                <w:pPr>
                  <w:numPr>
                    <w:numId w:val="1"/>
                  </w:numPr>
                  <w:tabs>
                    <w:tab w:val="num" w:pos="1086"/>
                  </w:tabs>
                  <w:spacing w:before="240"/>
                  <w:ind w:left="-1008" w:firstLine="1008"/>
                  <w:jc w:val="right"/>
                  <w:outlineLvl w:val="0"/>
                </w:pPr>
              </w:pPrChange>
            </w:pPr>
          </w:p>
        </w:tc>
        <w:tc>
          <w:tcPr>
            <w:tcW w:w="1276" w:type="dxa"/>
            <w:shd w:val="clear" w:color="auto" w:fill="FFFFFF"/>
            <w:noWrap/>
            <w:vAlign w:val="bottom"/>
          </w:tcPr>
          <w:p w:rsidR="00000000" w:rsidRDefault="006663F3">
            <w:pPr>
              <w:jc w:val="right"/>
              <w:rPr>
                <w:sz w:val="18"/>
                <w:szCs w:val="18"/>
                <w:lang w:val="tr-TR"/>
                <w:rPrChange w:id="1658" w:author="Asiye Mara (Open)&#10;" w:date="2011-02-14T12:31:00Z">
                  <w:rPr>
                    <w:rFonts w:ascii="Univers (WN)" w:hAnsi="Univers (WN)"/>
                    <w:b/>
                    <w:sz w:val="18"/>
                    <w:szCs w:val="18"/>
                    <w:u w:val="single"/>
                    <w:lang w:val="tr-TR"/>
                  </w:rPr>
                </w:rPrChange>
              </w:rPr>
              <w:pPrChange w:id="1659" w:author="Asiye Mara (Open)&#10;" w:date="2011-02-14T12:30:00Z">
                <w:pPr>
                  <w:numPr>
                    <w:numId w:val="1"/>
                  </w:numPr>
                  <w:tabs>
                    <w:tab w:val="num" w:pos="1086"/>
                  </w:tabs>
                  <w:spacing w:before="240"/>
                  <w:ind w:left="1086" w:hanging="720"/>
                  <w:jc w:val="right"/>
                  <w:outlineLvl w:val="0"/>
                </w:pPr>
              </w:pPrChange>
            </w:pPr>
          </w:p>
        </w:tc>
        <w:tc>
          <w:tcPr>
            <w:tcW w:w="1134" w:type="dxa"/>
            <w:shd w:val="clear" w:color="auto" w:fill="FFFFFF"/>
            <w:noWrap/>
            <w:vAlign w:val="bottom"/>
          </w:tcPr>
          <w:p w:rsidR="00000000" w:rsidRDefault="006663F3">
            <w:pPr>
              <w:jc w:val="right"/>
              <w:rPr>
                <w:sz w:val="18"/>
                <w:szCs w:val="18"/>
                <w:lang w:val="tr-TR"/>
                <w:rPrChange w:id="1660" w:author="Asiye Mara (Open)&#10;" w:date="2011-02-14T12:31:00Z">
                  <w:rPr>
                    <w:rFonts w:ascii="Univers (WN)" w:hAnsi="Univers (WN)"/>
                    <w:b/>
                    <w:sz w:val="18"/>
                    <w:szCs w:val="18"/>
                    <w:u w:val="single"/>
                    <w:lang w:val="tr-TR"/>
                  </w:rPr>
                </w:rPrChange>
              </w:rPr>
              <w:pPrChange w:id="1661" w:author="Asiye Mara (Open)&#10;" w:date="2011-02-14T12:30:00Z">
                <w:pPr>
                  <w:numPr>
                    <w:numId w:val="1"/>
                  </w:numPr>
                  <w:tabs>
                    <w:tab w:val="num" w:pos="1086"/>
                  </w:tabs>
                  <w:spacing w:before="240"/>
                  <w:ind w:left="1086" w:hanging="720"/>
                  <w:jc w:val="right"/>
                  <w:outlineLvl w:val="0"/>
                </w:pPr>
              </w:pPrChange>
            </w:pPr>
          </w:p>
        </w:tc>
        <w:tc>
          <w:tcPr>
            <w:tcW w:w="907" w:type="dxa"/>
            <w:shd w:val="clear" w:color="auto" w:fill="FFFFFF"/>
          </w:tcPr>
          <w:p w:rsidR="00000000" w:rsidRDefault="006663F3">
            <w:pPr>
              <w:jc w:val="right"/>
              <w:rPr>
                <w:sz w:val="18"/>
                <w:szCs w:val="18"/>
                <w:lang w:val="tr-TR"/>
                <w:rPrChange w:id="1662" w:author="Asiye Mara (Open)&#10;" w:date="2011-02-14T12:31:00Z">
                  <w:rPr>
                    <w:rFonts w:ascii="Univers (WN)" w:hAnsi="Univers (WN)"/>
                    <w:b/>
                    <w:sz w:val="18"/>
                    <w:szCs w:val="18"/>
                    <w:u w:val="single"/>
                    <w:lang w:val="tr-TR"/>
                  </w:rPr>
                </w:rPrChange>
              </w:rPr>
              <w:pPrChange w:id="1663" w:author="Asiye Mara (Open)&#10;" w:date="2011-02-14T12:30:00Z">
                <w:pPr>
                  <w:numPr>
                    <w:numId w:val="1"/>
                  </w:numPr>
                  <w:tabs>
                    <w:tab w:val="num" w:pos="1086"/>
                  </w:tabs>
                  <w:spacing w:before="240"/>
                  <w:ind w:left="1086" w:hanging="720"/>
                  <w:jc w:val="right"/>
                  <w:outlineLvl w:val="0"/>
                </w:pPr>
              </w:pPrChange>
            </w:pPr>
          </w:p>
        </w:tc>
        <w:tc>
          <w:tcPr>
            <w:tcW w:w="936" w:type="dxa"/>
            <w:shd w:val="clear" w:color="auto" w:fill="FFFFFF"/>
            <w:noWrap/>
            <w:vAlign w:val="bottom"/>
          </w:tcPr>
          <w:p w:rsidR="00000000" w:rsidRDefault="006663F3">
            <w:pPr>
              <w:jc w:val="right"/>
              <w:rPr>
                <w:sz w:val="18"/>
                <w:szCs w:val="18"/>
                <w:lang w:val="tr-TR"/>
                <w:rPrChange w:id="1664" w:author="Asiye Mara (Open)&#10;" w:date="2011-02-14T12:31:00Z">
                  <w:rPr>
                    <w:rFonts w:ascii="Univers (WN)" w:hAnsi="Univers (WN)"/>
                    <w:b/>
                    <w:sz w:val="18"/>
                    <w:szCs w:val="18"/>
                    <w:u w:val="single"/>
                    <w:lang w:val="tr-TR"/>
                  </w:rPr>
                </w:rPrChange>
              </w:rPr>
              <w:pPrChange w:id="1665" w:author="Asiye Mara (Open)&#10;" w:date="2011-02-14T12:30:00Z">
                <w:pPr>
                  <w:numPr>
                    <w:numId w:val="1"/>
                  </w:numPr>
                  <w:tabs>
                    <w:tab w:val="num" w:pos="1086"/>
                  </w:tabs>
                  <w:spacing w:before="240"/>
                  <w:ind w:left="1086" w:hanging="720"/>
                  <w:jc w:val="right"/>
                  <w:outlineLvl w:val="0"/>
                </w:pPr>
              </w:pPrChange>
            </w:pPr>
          </w:p>
        </w:tc>
      </w:tr>
      <w:tr w:rsidR="00FB2C70"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İkamet, Ticari veya Sanayi Amaçlı G</w:t>
            </w:r>
            <w:del w:id="1666" w:author="Gülşah Tuba Ünlü (Open)&#10;" w:date="2011-02-12T11:43:00Z">
              <w:r>
                <w:rPr>
                  <w:sz w:val="18"/>
                  <w:szCs w:val="18"/>
                  <w:lang w:val="tr-TR"/>
                </w:rPr>
                <w:delText>ayrimenkul</w:delText>
              </w:r>
            </w:del>
            <w:ins w:id="1667" w:author="Gülşah Tuba Ünlü (Open)&#10;" w:date="2011-02-12T11:43:00Z">
              <w:r>
                <w:rPr>
                  <w:sz w:val="18"/>
                  <w:szCs w:val="18"/>
                  <w:lang w:val="tr-TR"/>
                </w:rPr>
                <w:t>ayrimenkul</w:t>
              </w:r>
            </w:ins>
            <w:r>
              <w:rPr>
                <w:sz w:val="18"/>
                <w:szCs w:val="18"/>
                <w:lang w:val="tr-TR"/>
              </w:rPr>
              <w:t>ler</w:t>
            </w:r>
          </w:p>
        </w:tc>
        <w:tc>
          <w:tcPr>
            <w:tcW w:w="1296" w:type="dxa"/>
            <w:shd w:val="clear" w:color="auto" w:fill="FFFFFF"/>
            <w:vAlign w:val="bottom"/>
          </w:tcPr>
          <w:p w:rsidR="00371160" w:rsidRDefault="009658B8">
            <w:pPr>
              <w:jc w:val="right"/>
              <w:rPr>
                <w:sz w:val="18"/>
                <w:szCs w:val="18"/>
              </w:rPr>
            </w:pPr>
            <w:r>
              <w:rPr>
                <w:sz w:val="18"/>
                <w:szCs w:val="18"/>
              </w:rPr>
              <w:t xml:space="preserve">  2.160.280 </w:t>
            </w:r>
          </w:p>
        </w:tc>
        <w:tc>
          <w:tcPr>
            <w:tcW w:w="1276" w:type="dxa"/>
            <w:shd w:val="clear" w:color="auto" w:fill="FFFFFF"/>
            <w:vAlign w:val="bottom"/>
          </w:tcPr>
          <w:p w:rsidR="00371160" w:rsidRDefault="009658B8">
            <w:pPr>
              <w:jc w:val="right"/>
              <w:rPr>
                <w:sz w:val="18"/>
                <w:szCs w:val="18"/>
              </w:rPr>
            </w:pPr>
            <w:r>
              <w:rPr>
                <w:sz w:val="18"/>
                <w:szCs w:val="18"/>
              </w:rPr>
              <w:t xml:space="preserve">     305.954 </w:t>
            </w:r>
          </w:p>
        </w:tc>
        <w:tc>
          <w:tcPr>
            <w:tcW w:w="1276" w:type="dxa"/>
            <w:shd w:val="clear" w:color="auto" w:fill="FFFFFF"/>
            <w:noWrap/>
            <w:vAlign w:val="bottom"/>
          </w:tcPr>
          <w:p w:rsidR="00371160" w:rsidRDefault="009658B8">
            <w:pPr>
              <w:jc w:val="right"/>
              <w:rPr>
                <w:sz w:val="18"/>
                <w:szCs w:val="18"/>
              </w:rPr>
            </w:pPr>
            <w:r>
              <w:rPr>
                <w:sz w:val="18"/>
                <w:szCs w:val="18"/>
              </w:rPr>
              <w:t xml:space="preserve">         9.223 </w:t>
            </w:r>
          </w:p>
        </w:tc>
        <w:tc>
          <w:tcPr>
            <w:tcW w:w="1134" w:type="dxa"/>
            <w:shd w:val="clear" w:color="auto" w:fill="FFFFFF"/>
            <w:noWrap/>
            <w:vAlign w:val="bottom"/>
          </w:tcPr>
          <w:p w:rsidR="00371160" w:rsidRDefault="009658B8">
            <w:pPr>
              <w:jc w:val="right"/>
              <w:rPr>
                <w:sz w:val="18"/>
                <w:szCs w:val="18"/>
              </w:rPr>
            </w:pPr>
            <w:r>
              <w:rPr>
                <w:sz w:val="18"/>
                <w:szCs w:val="18"/>
              </w:rPr>
              <w:t xml:space="preserve">       32.371 </w:t>
            </w:r>
          </w:p>
        </w:tc>
        <w:tc>
          <w:tcPr>
            <w:tcW w:w="907" w:type="dxa"/>
            <w:shd w:val="clear" w:color="auto" w:fill="FFFFFF"/>
            <w:vAlign w:val="bottom"/>
          </w:tcPr>
          <w:p w:rsidR="00371160" w:rsidRDefault="009658B8">
            <w:pPr>
              <w:jc w:val="right"/>
              <w:rPr>
                <w:sz w:val="18"/>
                <w:szCs w:val="18"/>
              </w:rPr>
            </w:pPr>
            <w:r>
              <w:rPr>
                <w:sz w:val="18"/>
                <w:szCs w:val="18"/>
              </w:rPr>
              <w:t xml:space="preserve"> 69.270 </w:t>
            </w:r>
          </w:p>
        </w:tc>
        <w:tc>
          <w:tcPr>
            <w:tcW w:w="936" w:type="dxa"/>
            <w:shd w:val="clear" w:color="auto" w:fill="FFFFFF"/>
            <w:noWrap/>
            <w:vAlign w:val="bottom"/>
          </w:tcPr>
          <w:p w:rsidR="00371160" w:rsidRDefault="009658B8">
            <w:pPr>
              <w:rPr>
                <w:sz w:val="18"/>
                <w:szCs w:val="18"/>
              </w:rPr>
            </w:pPr>
            <w:r>
              <w:rPr>
                <w:sz w:val="18"/>
                <w:szCs w:val="18"/>
              </w:rPr>
              <w:t xml:space="preserve">2.577.098 </w:t>
            </w:r>
          </w:p>
        </w:tc>
      </w:tr>
      <w:tr w:rsidR="00FB2C70"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Finansal Varlıklar</w:t>
            </w:r>
          </w:p>
        </w:tc>
        <w:tc>
          <w:tcPr>
            <w:tcW w:w="1296" w:type="dxa"/>
            <w:shd w:val="clear" w:color="auto" w:fill="FFFFFF"/>
            <w:vAlign w:val="bottom"/>
          </w:tcPr>
          <w:p w:rsidR="00371160" w:rsidRDefault="009658B8">
            <w:pPr>
              <w:jc w:val="right"/>
              <w:rPr>
                <w:sz w:val="18"/>
                <w:szCs w:val="18"/>
              </w:rPr>
            </w:pPr>
            <w:r>
              <w:rPr>
                <w:sz w:val="18"/>
                <w:szCs w:val="18"/>
              </w:rPr>
              <w:t xml:space="preserve">     301.626 </w:t>
            </w:r>
          </w:p>
        </w:tc>
        <w:tc>
          <w:tcPr>
            <w:tcW w:w="1276" w:type="dxa"/>
            <w:shd w:val="clear" w:color="auto" w:fill="FFFFFF"/>
            <w:vAlign w:val="bottom"/>
          </w:tcPr>
          <w:p w:rsidR="00371160" w:rsidRDefault="009658B8">
            <w:pPr>
              <w:jc w:val="right"/>
              <w:rPr>
                <w:sz w:val="18"/>
                <w:szCs w:val="18"/>
              </w:rPr>
            </w:pPr>
            <w:r>
              <w:rPr>
                <w:sz w:val="18"/>
                <w:szCs w:val="18"/>
              </w:rPr>
              <w:t xml:space="preserve">       90.609 </w:t>
            </w:r>
          </w:p>
        </w:tc>
        <w:tc>
          <w:tcPr>
            <w:tcW w:w="1276" w:type="dxa"/>
            <w:shd w:val="clear" w:color="auto" w:fill="FFFFFF"/>
            <w:noWrap/>
            <w:vAlign w:val="bottom"/>
          </w:tcPr>
          <w:p w:rsidR="00371160" w:rsidRDefault="009658B8">
            <w:pPr>
              <w:jc w:val="right"/>
              <w:rPr>
                <w:sz w:val="18"/>
                <w:szCs w:val="18"/>
              </w:rPr>
            </w:pPr>
            <w:r>
              <w:rPr>
                <w:sz w:val="18"/>
                <w:szCs w:val="18"/>
              </w:rPr>
              <w:t xml:space="preserve">                 - </w:t>
            </w:r>
          </w:p>
        </w:tc>
        <w:tc>
          <w:tcPr>
            <w:tcW w:w="1134" w:type="dxa"/>
            <w:shd w:val="clear" w:color="auto" w:fill="FFFFFF"/>
            <w:noWrap/>
            <w:vAlign w:val="bottom"/>
          </w:tcPr>
          <w:p w:rsidR="00371160" w:rsidRDefault="009658B8">
            <w:pPr>
              <w:jc w:val="right"/>
              <w:rPr>
                <w:sz w:val="18"/>
                <w:szCs w:val="18"/>
              </w:rPr>
            </w:pPr>
            <w:r>
              <w:rPr>
                <w:sz w:val="18"/>
                <w:szCs w:val="18"/>
              </w:rPr>
              <w:t xml:space="preserve">                 - </w:t>
            </w:r>
          </w:p>
        </w:tc>
        <w:tc>
          <w:tcPr>
            <w:tcW w:w="907" w:type="dxa"/>
            <w:shd w:val="clear" w:color="auto" w:fill="FFFFFF"/>
            <w:vAlign w:val="bottom"/>
          </w:tcPr>
          <w:p w:rsidR="00371160" w:rsidRDefault="009658B8">
            <w:pPr>
              <w:jc w:val="right"/>
              <w:rPr>
                <w:sz w:val="18"/>
                <w:szCs w:val="18"/>
              </w:rPr>
            </w:pPr>
            <w:r>
              <w:rPr>
                <w:sz w:val="18"/>
                <w:szCs w:val="18"/>
              </w:rPr>
              <w:t xml:space="preserve">            - </w:t>
            </w:r>
          </w:p>
        </w:tc>
        <w:tc>
          <w:tcPr>
            <w:tcW w:w="936" w:type="dxa"/>
            <w:shd w:val="clear" w:color="auto" w:fill="FFFFFF"/>
            <w:noWrap/>
            <w:vAlign w:val="bottom"/>
          </w:tcPr>
          <w:p w:rsidR="00371160" w:rsidRDefault="009658B8">
            <w:pPr>
              <w:jc w:val="right"/>
              <w:rPr>
                <w:sz w:val="18"/>
                <w:szCs w:val="18"/>
              </w:rPr>
            </w:pPr>
            <w:r>
              <w:rPr>
                <w:sz w:val="18"/>
                <w:szCs w:val="18"/>
              </w:rPr>
              <w:t xml:space="preserve"> 392.235 </w:t>
            </w:r>
          </w:p>
        </w:tc>
      </w:tr>
      <w:tr w:rsidR="00FB2C70" w:rsidRPr="00872466" w:rsidTr="000C33F4">
        <w:trPr>
          <w:trHeight w:val="255"/>
        </w:trPr>
        <w:tc>
          <w:tcPr>
            <w:tcW w:w="2520" w:type="dxa"/>
            <w:shd w:val="clear" w:color="auto" w:fill="FFFFFF"/>
            <w:noWrap/>
            <w:vAlign w:val="bottom"/>
          </w:tcPr>
          <w:p w:rsidR="00371160" w:rsidRDefault="009658B8">
            <w:pPr>
              <w:rPr>
                <w:sz w:val="18"/>
                <w:szCs w:val="18"/>
                <w:lang w:val="tr-TR"/>
              </w:rPr>
            </w:pPr>
            <w:r>
              <w:rPr>
                <w:sz w:val="18"/>
                <w:szCs w:val="18"/>
                <w:lang w:val="tr-TR"/>
              </w:rPr>
              <w:t>Diğer</w:t>
            </w:r>
          </w:p>
        </w:tc>
        <w:tc>
          <w:tcPr>
            <w:tcW w:w="1296" w:type="dxa"/>
            <w:shd w:val="clear" w:color="auto" w:fill="FFFFFF"/>
            <w:vAlign w:val="bottom"/>
          </w:tcPr>
          <w:p w:rsidR="00371160" w:rsidRDefault="009658B8">
            <w:pPr>
              <w:jc w:val="right"/>
              <w:rPr>
                <w:sz w:val="18"/>
                <w:szCs w:val="18"/>
              </w:rPr>
            </w:pPr>
            <w:r>
              <w:rPr>
                <w:sz w:val="18"/>
                <w:szCs w:val="18"/>
              </w:rPr>
              <w:t xml:space="preserve">     649.005 </w:t>
            </w:r>
          </w:p>
        </w:tc>
        <w:tc>
          <w:tcPr>
            <w:tcW w:w="1276" w:type="dxa"/>
            <w:shd w:val="clear" w:color="auto" w:fill="FFFFFF"/>
            <w:vAlign w:val="bottom"/>
          </w:tcPr>
          <w:p w:rsidR="00371160" w:rsidRDefault="009658B8">
            <w:pPr>
              <w:jc w:val="right"/>
              <w:rPr>
                <w:sz w:val="18"/>
                <w:szCs w:val="18"/>
              </w:rPr>
            </w:pPr>
            <w:r>
              <w:rPr>
                <w:sz w:val="18"/>
                <w:szCs w:val="18"/>
              </w:rPr>
              <w:t xml:space="preserve">     202.145 </w:t>
            </w:r>
          </w:p>
        </w:tc>
        <w:tc>
          <w:tcPr>
            <w:tcW w:w="1276" w:type="dxa"/>
            <w:shd w:val="clear" w:color="auto" w:fill="FFFFFF"/>
            <w:noWrap/>
            <w:vAlign w:val="bottom"/>
          </w:tcPr>
          <w:p w:rsidR="00371160" w:rsidRDefault="009658B8">
            <w:pPr>
              <w:jc w:val="right"/>
              <w:rPr>
                <w:sz w:val="18"/>
                <w:szCs w:val="18"/>
              </w:rPr>
            </w:pPr>
            <w:r>
              <w:rPr>
                <w:sz w:val="18"/>
                <w:szCs w:val="18"/>
              </w:rPr>
              <w:t xml:space="preserve">            534 </w:t>
            </w:r>
          </w:p>
        </w:tc>
        <w:tc>
          <w:tcPr>
            <w:tcW w:w="1134" w:type="dxa"/>
            <w:shd w:val="clear" w:color="auto" w:fill="FFFFFF"/>
            <w:noWrap/>
            <w:vAlign w:val="bottom"/>
          </w:tcPr>
          <w:p w:rsidR="00371160" w:rsidRDefault="009658B8">
            <w:pPr>
              <w:jc w:val="right"/>
              <w:rPr>
                <w:sz w:val="18"/>
                <w:szCs w:val="18"/>
              </w:rPr>
            </w:pPr>
            <w:r>
              <w:rPr>
                <w:sz w:val="18"/>
                <w:szCs w:val="18"/>
              </w:rPr>
              <w:t xml:space="preserve">         3.494 </w:t>
            </w:r>
          </w:p>
        </w:tc>
        <w:tc>
          <w:tcPr>
            <w:tcW w:w="907" w:type="dxa"/>
            <w:shd w:val="clear" w:color="auto" w:fill="FFFFFF"/>
            <w:vAlign w:val="bottom"/>
          </w:tcPr>
          <w:p w:rsidR="00371160" w:rsidRDefault="009658B8">
            <w:pPr>
              <w:jc w:val="right"/>
              <w:rPr>
                <w:sz w:val="18"/>
                <w:szCs w:val="18"/>
              </w:rPr>
            </w:pPr>
            <w:r>
              <w:rPr>
                <w:sz w:val="18"/>
                <w:szCs w:val="18"/>
              </w:rPr>
              <w:t xml:space="preserve">    48.104 </w:t>
            </w:r>
          </w:p>
        </w:tc>
        <w:tc>
          <w:tcPr>
            <w:tcW w:w="936" w:type="dxa"/>
            <w:shd w:val="clear" w:color="auto" w:fill="FFFFFF"/>
            <w:noWrap/>
            <w:vAlign w:val="bottom"/>
          </w:tcPr>
          <w:p w:rsidR="00371160" w:rsidRDefault="009658B8">
            <w:pPr>
              <w:jc w:val="right"/>
              <w:rPr>
                <w:sz w:val="18"/>
                <w:szCs w:val="18"/>
              </w:rPr>
            </w:pPr>
            <w:r>
              <w:rPr>
                <w:sz w:val="18"/>
                <w:szCs w:val="18"/>
              </w:rPr>
              <w:t xml:space="preserve">  903.282 </w:t>
            </w:r>
          </w:p>
        </w:tc>
      </w:tr>
      <w:tr w:rsidR="00FB2C70" w:rsidRPr="00872466" w:rsidTr="000C33F4">
        <w:trPr>
          <w:trHeight w:val="255"/>
        </w:trPr>
        <w:tc>
          <w:tcPr>
            <w:tcW w:w="2520" w:type="dxa"/>
            <w:shd w:val="clear" w:color="auto" w:fill="FFFFFF"/>
            <w:noWrap/>
            <w:vAlign w:val="bottom"/>
          </w:tcPr>
          <w:p w:rsidR="00371160" w:rsidRDefault="009658B8">
            <w:pPr>
              <w:rPr>
                <w:b/>
                <w:sz w:val="18"/>
                <w:szCs w:val="18"/>
                <w:lang w:val="tr-TR"/>
              </w:rPr>
            </w:pPr>
            <w:r>
              <w:rPr>
                <w:b/>
                <w:sz w:val="18"/>
                <w:szCs w:val="18"/>
                <w:lang w:val="tr-TR"/>
              </w:rPr>
              <w:t xml:space="preserve">Toplam </w:t>
            </w:r>
          </w:p>
        </w:tc>
        <w:tc>
          <w:tcPr>
            <w:tcW w:w="1296" w:type="dxa"/>
            <w:shd w:val="clear" w:color="auto" w:fill="FFFFFF"/>
            <w:vAlign w:val="bottom"/>
          </w:tcPr>
          <w:p w:rsidR="00371160" w:rsidRDefault="009658B8">
            <w:pPr>
              <w:jc w:val="right"/>
              <w:rPr>
                <w:b/>
                <w:sz w:val="18"/>
                <w:szCs w:val="18"/>
              </w:rPr>
            </w:pPr>
            <w:r>
              <w:rPr>
                <w:b/>
                <w:sz w:val="18"/>
                <w:szCs w:val="18"/>
              </w:rPr>
              <w:t xml:space="preserve">  3.110.911 </w:t>
            </w:r>
          </w:p>
        </w:tc>
        <w:tc>
          <w:tcPr>
            <w:tcW w:w="1276" w:type="dxa"/>
            <w:shd w:val="clear" w:color="auto" w:fill="FFFFFF"/>
            <w:vAlign w:val="bottom"/>
          </w:tcPr>
          <w:p w:rsidR="00371160" w:rsidRDefault="009658B8">
            <w:pPr>
              <w:jc w:val="right"/>
              <w:rPr>
                <w:b/>
                <w:sz w:val="18"/>
                <w:szCs w:val="18"/>
              </w:rPr>
            </w:pPr>
            <w:r>
              <w:rPr>
                <w:b/>
                <w:sz w:val="18"/>
                <w:szCs w:val="18"/>
              </w:rPr>
              <w:t xml:space="preserve">     598.708 </w:t>
            </w:r>
          </w:p>
        </w:tc>
        <w:tc>
          <w:tcPr>
            <w:tcW w:w="1276" w:type="dxa"/>
            <w:shd w:val="clear" w:color="auto" w:fill="FFFFFF"/>
            <w:noWrap/>
            <w:vAlign w:val="bottom"/>
          </w:tcPr>
          <w:p w:rsidR="00371160" w:rsidRDefault="009658B8">
            <w:pPr>
              <w:jc w:val="right"/>
              <w:rPr>
                <w:b/>
                <w:sz w:val="18"/>
                <w:szCs w:val="18"/>
              </w:rPr>
            </w:pPr>
            <w:r>
              <w:rPr>
                <w:b/>
                <w:sz w:val="18"/>
                <w:szCs w:val="18"/>
              </w:rPr>
              <w:t xml:space="preserve">         9.757 </w:t>
            </w:r>
          </w:p>
        </w:tc>
        <w:tc>
          <w:tcPr>
            <w:tcW w:w="1134" w:type="dxa"/>
            <w:shd w:val="clear" w:color="auto" w:fill="FFFFFF"/>
            <w:noWrap/>
            <w:vAlign w:val="bottom"/>
          </w:tcPr>
          <w:p w:rsidR="00371160" w:rsidRDefault="009658B8">
            <w:pPr>
              <w:jc w:val="right"/>
              <w:rPr>
                <w:b/>
                <w:sz w:val="18"/>
                <w:szCs w:val="18"/>
              </w:rPr>
            </w:pPr>
            <w:r>
              <w:rPr>
                <w:b/>
                <w:sz w:val="18"/>
                <w:szCs w:val="18"/>
              </w:rPr>
              <w:t xml:space="preserve">       35.865 </w:t>
            </w:r>
          </w:p>
        </w:tc>
        <w:tc>
          <w:tcPr>
            <w:tcW w:w="907" w:type="dxa"/>
            <w:shd w:val="clear" w:color="auto" w:fill="FFFFFF"/>
            <w:vAlign w:val="bottom"/>
          </w:tcPr>
          <w:p w:rsidR="00371160" w:rsidRDefault="009658B8">
            <w:pPr>
              <w:jc w:val="right"/>
              <w:rPr>
                <w:b/>
                <w:sz w:val="18"/>
                <w:szCs w:val="18"/>
              </w:rPr>
            </w:pPr>
            <w:r>
              <w:rPr>
                <w:b/>
                <w:sz w:val="18"/>
                <w:szCs w:val="18"/>
              </w:rPr>
              <w:t xml:space="preserve">  117.374 </w:t>
            </w:r>
          </w:p>
        </w:tc>
        <w:tc>
          <w:tcPr>
            <w:tcW w:w="936" w:type="dxa"/>
            <w:shd w:val="clear" w:color="auto" w:fill="FFFFFF"/>
            <w:noWrap/>
            <w:vAlign w:val="bottom"/>
          </w:tcPr>
          <w:p w:rsidR="00371160" w:rsidRDefault="009658B8">
            <w:pPr>
              <w:jc w:val="center"/>
              <w:rPr>
                <w:b/>
                <w:sz w:val="18"/>
                <w:szCs w:val="18"/>
              </w:rPr>
            </w:pPr>
            <w:r>
              <w:rPr>
                <w:b/>
                <w:sz w:val="18"/>
                <w:szCs w:val="18"/>
              </w:rPr>
              <w:t xml:space="preserve">3.872.615 </w:t>
            </w:r>
          </w:p>
        </w:tc>
      </w:tr>
    </w:tbl>
    <w:p w:rsidR="00371160" w:rsidRDefault="00371160">
      <w:pPr>
        <w:pStyle w:val="NormalIndent"/>
        <w:ind w:left="0"/>
        <w:jc w:val="both"/>
        <w:rPr>
          <w:sz w:val="4"/>
          <w:szCs w:val="4"/>
          <w:lang w:val="tr-TR"/>
        </w:rPr>
      </w:pPr>
    </w:p>
    <w:p w:rsidR="00371160" w:rsidRDefault="009658B8">
      <w:pPr>
        <w:pStyle w:val="NormalIndent"/>
        <w:jc w:val="both"/>
        <w:rPr>
          <w:sz w:val="16"/>
          <w:szCs w:val="16"/>
          <w:lang w:val="tr-TR"/>
        </w:rPr>
      </w:pPr>
      <w:r>
        <w:rPr>
          <w:sz w:val="16"/>
          <w:szCs w:val="16"/>
          <w:lang w:val="tr-TR"/>
        </w:rPr>
        <w:t xml:space="preserve">(*) Yukarıdaki tabloya bireysel kredi sözleşmeleri, genel kredi sözleşmeleri, döviz çekleri, kefaletler, müşteri çek senedi ve munzam senetler dahil edilmemiştir. </w:t>
      </w:r>
    </w:p>
    <w:p w:rsidR="00371160" w:rsidRDefault="009658B8">
      <w:pPr>
        <w:pStyle w:val="NormalIndent"/>
        <w:jc w:val="both"/>
        <w:rPr>
          <w:sz w:val="16"/>
          <w:szCs w:val="16"/>
          <w:lang w:val="tr-TR"/>
        </w:rPr>
      </w:pPr>
      <w:r>
        <w:rPr>
          <w:sz w:val="16"/>
          <w:szCs w:val="16"/>
          <w:lang w:val="tr-TR"/>
        </w:rPr>
        <w:t xml:space="preserve">(**)Yukarıdaki tablo, teminatların ekspertiz raporlarındaki rayiç değerlerinden  varsa Banka ipoteğinden / rehninden öncelikli üçüncü kişilere ait ipotek, haciz veya rehin tutarları düşülmek suretiyle ulaşılan net </w:t>
      </w:r>
      <w:ins w:id="1668" w:author="Gülşah Tuba Ünlü (Open)&#10;" w:date="2011-02-13T16:47:00Z">
        <w:r>
          <w:rPr>
            <w:sz w:val="16"/>
            <w:szCs w:val="16"/>
            <w:lang w:val="tr-TR"/>
          </w:rPr>
          <w:t xml:space="preserve">rayiç </w:t>
        </w:r>
      </w:ins>
      <w:r>
        <w:rPr>
          <w:sz w:val="16"/>
          <w:szCs w:val="16"/>
          <w:lang w:val="tr-TR"/>
        </w:rPr>
        <w:t xml:space="preserve">değerin,  ipotek / rehin tutarından  büyük olması halinde ipotek / rehin tutarının, küçük olması durumunda ise net rayiç değerin  bilanço tarihi itibarıyla mevcut nakdi kredi riski ile karşılaştırılması suretiyle  küçük olan değer dikkate alınarak hazırlanmıştır. </w:t>
      </w:r>
    </w:p>
    <w:p w:rsidR="00371160" w:rsidRDefault="009658B8">
      <w:pPr>
        <w:ind w:left="720"/>
        <w:jc w:val="both"/>
        <w:rPr>
          <w:bCs/>
          <w:sz w:val="16"/>
          <w:szCs w:val="16"/>
          <w:lang w:val="tr-TR"/>
        </w:rPr>
      </w:pPr>
      <w:r>
        <w:rPr>
          <w:bCs/>
          <w:sz w:val="16"/>
          <w:szCs w:val="16"/>
          <w:lang w:val="tr-TR"/>
        </w:rPr>
        <w:t>(***) Kredi portföyüne ilişkin teminatların detayı 1 Kasım 2006 tarih ve 26333 sayılı Resmi Gazete’de yayınlanan Bankaların Sermaye Yeterliliğinin Ölçülmesine ve Değerlendirilmesine İlişkin Yönetmelik kapsamında hazırlanmıştır.</w:t>
      </w:r>
    </w:p>
    <w:p w:rsidR="00371160" w:rsidRDefault="00371160">
      <w:pPr>
        <w:pStyle w:val="Head3"/>
        <w:spacing w:before="0" w:after="0"/>
        <w:ind w:left="720" w:firstLine="0"/>
        <w:rPr>
          <w:b w:val="0"/>
          <w:i w:val="0"/>
          <w:sz w:val="16"/>
          <w:szCs w:val="16"/>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ind w:left="720" w:right="-442" w:hanging="720"/>
        <w:rPr>
          <w:b/>
          <w:sz w:val="22"/>
          <w:szCs w:val="22"/>
          <w:lang w:val="tr-TR"/>
        </w:rPr>
      </w:pPr>
    </w:p>
    <w:p w:rsidR="00371160" w:rsidRDefault="009658B8">
      <w:pPr>
        <w:ind w:left="720" w:right="-442" w:hanging="720"/>
        <w:rPr>
          <w:b/>
          <w:sz w:val="22"/>
          <w:szCs w:val="22"/>
          <w:lang w:val="tr-TR"/>
        </w:rPr>
      </w:pPr>
      <w:r>
        <w:rPr>
          <w:b/>
          <w:sz w:val="22"/>
          <w:szCs w:val="22"/>
          <w:lang w:val="tr-TR"/>
        </w:rPr>
        <w:t>5.</w:t>
      </w:r>
      <w:r>
        <w:rPr>
          <w:b/>
          <w:sz w:val="22"/>
          <w:szCs w:val="22"/>
          <w:lang w:val="tr-TR"/>
        </w:rPr>
        <w:tab/>
        <w:t>Kredilere İlişkin Açıklamalar (devamı)</w:t>
      </w:r>
    </w:p>
    <w:p w:rsidR="00371160" w:rsidRDefault="00371160">
      <w:pPr>
        <w:pStyle w:val="Head3"/>
        <w:spacing w:before="0" w:after="0"/>
        <w:ind w:left="720" w:hanging="720"/>
        <w:rPr>
          <w:i w:val="0"/>
          <w:iCs/>
          <w:szCs w:val="22"/>
        </w:rPr>
      </w:pPr>
    </w:p>
    <w:p w:rsidR="00371160" w:rsidRDefault="009658B8">
      <w:pPr>
        <w:pStyle w:val="Head3"/>
        <w:spacing w:before="0" w:after="0"/>
        <w:ind w:left="720" w:hanging="720"/>
        <w:rPr>
          <w:i w:val="0"/>
          <w:iCs/>
          <w:szCs w:val="22"/>
        </w:rPr>
      </w:pPr>
      <w:r>
        <w:rPr>
          <w:i w:val="0"/>
          <w:iCs/>
          <w:szCs w:val="22"/>
        </w:rPr>
        <w:t>5.11.</w:t>
      </w:r>
      <w:r>
        <w:rPr>
          <w:i w:val="0"/>
          <w:iCs/>
          <w:szCs w:val="22"/>
        </w:rPr>
        <w:tab/>
      </w:r>
      <w:r>
        <w:rPr>
          <w:i w:val="0"/>
          <w:szCs w:val="22"/>
        </w:rPr>
        <w:t>Diğer Açıklama ve Dipnotlar (devamı)</w:t>
      </w:r>
      <w:r>
        <w:rPr>
          <w:bCs w:val="0"/>
          <w:i w:val="0"/>
          <w:iCs/>
          <w:szCs w:val="22"/>
        </w:rPr>
        <w:t>:</w:t>
      </w:r>
    </w:p>
    <w:p w:rsidR="00371160" w:rsidRDefault="00371160">
      <w:pPr>
        <w:pStyle w:val="Head3"/>
        <w:spacing w:before="0" w:after="0"/>
        <w:ind w:firstLine="0"/>
        <w:rPr>
          <w:b w:val="0"/>
          <w:i w:val="0"/>
          <w:szCs w:val="22"/>
        </w:rPr>
      </w:pPr>
    </w:p>
    <w:p w:rsidR="00371160" w:rsidRDefault="009658B8">
      <w:pPr>
        <w:spacing w:line="100" w:lineRule="atLeast"/>
        <w:ind w:left="720"/>
        <w:jc w:val="both"/>
        <w:rPr>
          <w:sz w:val="22"/>
          <w:szCs w:val="22"/>
          <w:lang w:val="tr-TR"/>
        </w:rPr>
      </w:pPr>
      <w:r>
        <w:rPr>
          <w:sz w:val="22"/>
          <w:szCs w:val="22"/>
          <w:lang w:val="tr-TR"/>
        </w:rPr>
        <w:t xml:space="preserve">Finansal araç sınıfları itibarıyla, </w:t>
      </w:r>
      <w:ins w:id="1669" w:author="Gülşah Tuba Ünlü (Open)&#10;" w:date="2011-02-13T16:48:00Z">
        <w:r>
          <w:rPr>
            <w:sz w:val="22"/>
            <w:szCs w:val="22"/>
            <w:lang w:val="tr-TR"/>
          </w:rPr>
          <w:t xml:space="preserve">yakın izlemede takip edilen </w:t>
        </w:r>
      </w:ins>
      <w:r>
        <w:rPr>
          <w:sz w:val="22"/>
          <w:szCs w:val="22"/>
          <w:lang w:val="tr-TR"/>
        </w:rPr>
        <w:t xml:space="preserve">vadesi geçmiş ancak değer düşüklüğüne uğramamış finansal varlıkların yaşlandırma analizi aşağıdaki gibidir:      </w:t>
      </w:r>
    </w:p>
    <w:p w:rsidR="00371160" w:rsidRDefault="009658B8">
      <w:pPr>
        <w:spacing w:line="100" w:lineRule="atLeast"/>
        <w:ind w:left="720"/>
        <w:jc w:val="both"/>
        <w:rPr>
          <w:sz w:val="22"/>
          <w:szCs w:val="22"/>
          <w:lang w:val="tr-TR"/>
        </w:rPr>
      </w:pPr>
      <w:r>
        <w:rPr>
          <w:sz w:val="22"/>
          <w:szCs w:val="22"/>
          <w:lang w:val="tr-TR"/>
        </w:rPr>
        <w:t xml:space="preserve">                                                                                                                                          </w:t>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Change w:id="1670" w:author="Gülşah Tuba Ünlü (Open)&#10;" w:date="2011-02-12T12:40:00Z">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PrChange>
      </w:tblPr>
      <w:tblGrid>
        <w:gridCol w:w="2424"/>
        <w:gridCol w:w="1497"/>
        <w:gridCol w:w="1257"/>
        <w:gridCol w:w="1257"/>
        <w:gridCol w:w="1159"/>
        <w:gridCol w:w="1751"/>
        <w:tblGridChange w:id="1671">
          <w:tblGrid>
            <w:gridCol w:w="2424"/>
            <w:gridCol w:w="1497"/>
            <w:gridCol w:w="1257"/>
            <w:gridCol w:w="1257"/>
            <w:gridCol w:w="1159"/>
            <w:gridCol w:w="1857"/>
          </w:tblGrid>
        </w:tblGridChange>
      </w:tblGrid>
      <w:tr w:rsidR="00492D37" w:rsidRPr="00872466" w:rsidTr="00312209">
        <w:trPr>
          <w:trHeight w:val="255"/>
          <w:trPrChange w:id="1672" w:author="Gülşah Tuba Ünlü (Open)&#10;" w:date="2011-02-12T12:40:00Z">
            <w:trPr>
              <w:trHeight w:val="255"/>
            </w:trPr>
          </w:trPrChange>
        </w:trPr>
        <w:tc>
          <w:tcPr>
            <w:tcW w:w="2424" w:type="dxa"/>
            <w:shd w:val="clear" w:color="auto" w:fill="FFFFFF"/>
            <w:noWrap/>
            <w:vAlign w:val="bottom"/>
            <w:tcPrChange w:id="1673" w:author="Gülşah Tuba Ünlü (Open)&#10;" w:date="2011-02-12T12:40:00Z">
              <w:tcPr>
                <w:tcW w:w="2700" w:type="dxa"/>
                <w:shd w:val="clear" w:color="auto" w:fill="FFFFFF"/>
                <w:noWrap/>
                <w:vAlign w:val="bottom"/>
              </w:tcPr>
            </w:tcPrChange>
          </w:tcPr>
          <w:p w:rsidR="00371160" w:rsidRDefault="009658B8">
            <w:pPr>
              <w:rPr>
                <w:rFonts w:eastAsia="Arial Unicode MS"/>
                <w:iCs/>
                <w:sz w:val="18"/>
                <w:szCs w:val="18"/>
                <w:lang w:val="tr-TR"/>
              </w:rPr>
            </w:pPr>
            <w:r>
              <w:rPr>
                <w:b/>
                <w:sz w:val="18"/>
                <w:szCs w:val="18"/>
                <w:lang w:val="tr-TR"/>
              </w:rPr>
              <w:t>Cari Dönem-31 Aralık 2010</w:t>
            </w:r>
          </w:p>
        </w:tc>
        <w:tc>
          <w:tcPr>
            <w:tcW w:w="1497" w:type="dxa"/>
            <w:shd w:val="clear" w:color="auto" w:fill="FFFFFF"/>
            <w:vAlign w:val="bottom"/>
            <w:tcPrChange w:id="1674" w:author="Gülşah Tuba Ünlü (Open)&#10;" w:date="2011-02-12T12:40:00Z">
              <w:tcPr>
                <w:tcW w:w="1542" w:type="dxa"/>
                <w:shd w:val="clear" w:color="auto" w:fill="FFFFFF"/>
                <w:vAlign w:val="bottom"/>
              </w:tcPr>
            </w:tcPrChange>
          </w:tcPr>
          <w:p w:rsidR="00371160" w:rsidRDefault="009658B8">
            <w:pPr>
              <w:jc w:val="center"/>
              <w:rPr>
                <w:b/>
                <w:sz w:val="18"/>
                <w:szCs w:val="18"/>
                <w:lang w:val="tr-TR"/>
              </w:rPr>
            </w:pPr>
            <w:r>
              <w:rPr>
                <w:b/>
                <w:sz w:val="18"/>
                <w:szCs w:val="18"/>
                <w:lang w:val="tr-TR"/>
              </w:rPr>
              <w:t>30 Günden Az (*)</w:t>
            </w:r>
          </w:p>
        </w:tc>
        <w:tc>
          <w:tcPr>
            <w:tcW w:w="1257" w:type="dxa"/>
            <w:shd w:val="clear" w:color="auto" w:fill="FFFFFF"/>
            <w:vAlign w:val="bottom"/>
            <w:tcPrChange w:id="1675" w:author="Gülşah Tuba Ünlü (Open)&#10;" w:date="2011-02-12T12:40:00Z">
              <w:tcPr>
                <w:tcW w:w="1275" w:type="dxa"/>
                <w:shd w:val="clear" w:color="auto" w:fill="FFFFFF"/>
                <w:vAlign w:val="bottom"/>
              </w:tcPr>
            </w:tcPrChange>
          </w:tcPr>
          <w:p w:rsidR="00371160" w:rsidRDefault="009658B8">
            <w:pPr>
              <w:jc w:val="center"/>
              <w:rPr>
                <w:b/>
                <w:sz w:val="18"/>
                <w:szCs w:val="18"/>
                <w:lang w:val="tr-TR"/>
              </w:rPr>
            </w:pPr>
            <w:r>
              <w:rPr>
                <w:b/>
                <w:sz w:val="18"/>
                <w:szCs w:val="18"/>
                <w:lang w:val="tr-TR"/>
              </w:rPr>
              <w:t>31-60 Gün</w:t>
            </w:r>
          </w:p>
        </w:tc>
        <w:tc>
          <w:tcPr>
            <w:tcW w:w="1257" w:type="dxa"/>
            <w:shd w:val="clear" w:color="auto" w:fill="FFFFFF"/>
            <w:noWrap/>
            <w:vAlign w:val="bottom"/>
            <w:tcPrChange w:id="1676" w:author="Gülşah Tuba Ünlü (Open)&#10;" w:date="2011-02-12T12:40:00Z">
              <w:tcPr>
                <w:tcW w:w="1276" w:type="dxa"/>
                <w:shd w:val="clear" w:color="auto" w:fill="FFFFFF"/>
                <w:noWrap/>
                <w:vAlign w:val="bottom"/>
              </w:tcPr>
            </w:tcPrChange>
          </w:tcPr>
          <w:p w:rsidR="00371160" w:rsidRDefault="009658B8">
            <w:pPr>
              <w:jc w:val="center"/>
              <w:rPr>
                <w:b/>
                <w:sz w:val="18"/>
                <w:szCs w:val="18"/>
                <w:lang w:val="tr-TR"/>
              </w:rPr>
            </w:pPr>
            <w:r>
              <w:rPr>
                <w:b/>
                <w:sz w:val="18"/>
                <w:szCs w:val="18"/>
                <w:lang w:val="tr-TR"/>
              </w:rPr>
              <w:t>61-90 Gün</w:t>
            </w:r>
          </w:p>
        </w:tc>
        <w:tc>
          <w:tcPr>
            <w:tcW w:w="1159" w:type="dxa"/>
            <w:shd w:val="clear" w:color="auto" w:fill="FFFFFF"/>
            <w:noWrap/>
            <w:vAlign w:val="bottom"/>
            <w:tcPrChange w:id="1677" w:author="Gülşah Tuba Ünlü (Open)&#10;" w:date="2011-02-12T12:40:00Z">
              <w:tcPr>
                <w:tcW w:w="1276" w:type="dxa"/>
                <w:shd w:val="clear" w:color="auto" w:fill="FFFFFF"/>
                <w:noWrap/>
                <w:vAlign w:val="bottom"/>
              </w:tcPr>
            </w:tcPrChange>
          </w:tcPr>
          <w:p w:rsidR="00371160" w:rsidRDefault="009658B8">
            <w:pPr>
              <w:jc w:val="center"/>
              <w:rPr>
                <w:b/>
                <w:sz w:val="18"/>
                <w:szCs w:val="18"/>
                <w:lang w:val="tr-TR"/>
              </w:rPr>
            </w:pPr>
            <w:r>
              <w:rPr>
                <w:b/>
                <w:sz w:val="18"/>
                <w:szCs w:val="18"/>
                <w:lang w:val="tr-TR"/>
              </w:rPr>
              <w:t>90 Günden Fazla</w:t>
            </w:r>
          </w:p>
        </w:tc>
        <w:tc>
          <w:tcPr>
            <w:tcW w:w="1751" w:type="dxa"/>
            <w:shd w:val="clear" w:color="auto" w:fill="FFFFFF"/>
            <w:vAlign w:val="bottom"/>
            <w:tcPrChange w:id="1678" w:author="Gülşah Tuba Ünlü (Open)&#10;" w:date="2011-02-12T12:40:00Z">
              <w:tcPr>
                <w:tcW w:w="1276" w:type="dxa"/>
                <w:shd w:val="clear" w:color="auto" w:fill="FFFFFF"/>
                <w:vAlign w:val="bottom"/>
              </w:tcPr>
            </w:tcPrChange>
          </w:tcPr>
          <w:p w:rsidR="00371160" w:rsidRDefault="009658B8">
            <w:pPr>
              <w:jc w:val="center"/>
              <w:rPr>
                <w:b/>
                <w:sz w:val="18"/>
                <w:szCs w:val="18"/>
                <w:lang w:val="tr-TR"/>
              </w:rPr>
            </w:pPr>
            <w:r>
              <w:rPr>
                <w:b/>
                <w:sz w:val="18"/>
                <w:szCs w:val="18"/>
                <w:lang w:val="tr-TR"/>
              </w:rPr>
              <w:t>Toplam</w:t>
            </w:r>
          </w:p>
        </w:tc>
      </w:tr>
      <w:tr w:rsidR="00492D37" w:rsidRPr="00872466" w:rsidTr="00312209">
        <w:trPr>
          <w:trHeight w:val="255"/>
          <w:trPrChange w:id="1679" w:author="Gülşah Tuba Ünlü (Open)&#10;" w:date="2011-02-12T12:40:00Z">
            <w:trPr>
              <w:trHeight w:val="255"/>
            </w:trPr>
          </w:trPrChange>
        </w:trPr>
        <w:tc>
          <w:tcPr>
            <w:tcW w:w="2424" w:type="dxa"/>
            <w:shd w:val="clear" w:color="auto" w:fill="FFFFFF"/>
            <w:noWrap/>
            <w:vAlign w:val="bottom"/>
            <w:tcPrChange w:id="1680" w:author="Gülşah Tuba Ünlü (Open)&#10;" w:date="2011-02-12T12:40:00Z">
              <w:tcPr>
                <w:tcW w:w="2700" w:type="dxa"/>
                <w:shd w:val="clear" w:color="auto" w:fill="FFFFFF"/>
                <w:noWrap/>
                <w:vAlign w:val="bottom"/>
              </w:tcPr>
            </w:tcPrChange>
          </w:tcPr>
          <w:p w:rsidR="00371160" w:rsidRDefault="009658B8">
            <w:pPr>
              <w:rPr>
                <w:sz w:val="18"/>
                <w:szCs w:val="18"/>
                <w:lang w:val="tr-TR"/>
              </w:rPr>
            </w:pPr>
            <w:r>
              <w:rPr>
                <w:sz w:val="18"/>
                <w:szCs w:val="18"/>
                <w:lang w:val="tr-TR"/>
              </w:rPr>
              <w:t xml:space="preserve">Krediler </w:t>
            </w:r>
          </w:p>
        </w:tc>
        <w:tc>
          <w:tcPr>
            <w:tcW w:w="1497" w:type="dxa"/>
            <w:shd w:val="clear" w:color="auto" w:fill="FFFFFF"/>
            <w:tcPrChange w:id="1681" w:author="Gülşah Tuba Ünlü (Open)&#10;" w:date="2011-02-12T12:40:00Z">
              <w:tcPr>
                <w:tcW w:w="1542" w:type="dxa"/>
                <w:shd w:val="clear" w:color="auto" w:fill="FFFFFF"/>
              </w:tcPr>
            </w:tcPrChange>
          </w:tcPr>
          <w:p w:rsidR="00371160" w:rsidRDefault="00371160">
            <w:pPr>
              <w:ind w:left="-1008" w:firstLine="1008"/>
              <w:jc w:val="right"/>
              <w:rPr>
                <w:sz w:val="18"/>
                <w:szCs w:val="18"/>
                <w:lang w:val="tr-TR"/>
              </w:rPr>
            </w:pPr>
          </w:p>
        </w:tc>
        <w:tc>
          <w:tcPr>
            <w:tcW w:w="1257" w:type="dxa"/>
            <w:shd w:val="clear" w:color="auto" w:fill="FFFFFF"/>
            <w:tcPrChange w:id="1682" w:author="Gülşah Tuba Ünlü (Open)&#10;" w:date="2011-02-12T12:40:00Z">
              <w:tcPr>
                <w:tcW w:w="1275" w:type="dxa"/>
                <w:shd w:val="clear" w:color="auto" w:fill="FFFFFF"/>
              </w:tcPr>
            </w:tcPrChange>
          </w:tcPr>
          <w:p w:rsidR="00371160" w:rsidRDefault="00371160">
            <w:pPr>
              <w:ind w:left="-1008" w:firstLine="1008"/>
              <w:jc w:val="right"/>
              <w:rPr>
                <w:sz w:val="18"/>
                <w:szCs w:val="18"/>
                <w:lang w:val="tr-TR"/>
              </w:rPr>
            </w:pPr>
          </w:p>
        </w:tc>
        <w:tc>
          <w:tcPr>
            <w:tcW w:w="1257" w:type="dxa"/>
            <w:shd w:val="clear" w:color="auto" w:fill="FFFFFF"/>
            <w:noWrap/>
            <w:vAlign w:val="bottom"/>
            <w:tcPrChange w:id="1683" w:author="Gülşah Tuba Ünlü (Open)&#10;" w:date="2011-02-12T12:40:00Z">
              <w:tcPr>
                <w:tcW w:w="1276" w:type="dxa"/>
                <w:shd w:val="clear" w:color="auto" w:fill="FFFFFF"/>
                <w:noWrap/>
                <w:vAlign w:val="bottom"/>
              </w:tcPr>
            </w:tcPrChange>
          </w:tcPr>
          <w:p w:rsidR="00371160" w:rsidRDefault="00371160">
            <w:pPr>
              <w:jc w:val="right"/>
              <w:rPr>
                <w:sz w:val="18"/>
                <w:szCs w:val="18"/>
                <w:lang w:val="tr-TR"/>
              </w:rPr>
            </w:pPr>
          </w:p>
        </w:tc>
        <w:tc>
          <w:tcPr>
            <w:tcW w:w="1159" w:type="dxa"/>
            <w:shd w:val="clear" w:color="auto" w:fill="FFFFFF"/>
            <w:noWrap/>
            <w:vAlign w:val="bottom"/>
            <w:tcPrChange w:id="1684" w:author="Gülşah Tuba Ünlü (Open)&#10;" w:date="2011-02-12T12:40:00Z">
              <w:tcPr>
                <w:tcW w:w="1276" w:type="dxa"/>
                <w:shd w:val="clear" w:color="auto" w:fill="FFFFFF"/>
                <w:noWrap/>
                <w:vAlign w:val="bottom"/>
              </w:tcPr>
            </w:tcPrChange>
          </w:tcPr>
          <w:p w:rsidR="00371160" w:rsidRDefault="00371160">
            <w:pPr>
              <w:jc w:val="right"/>
              <w:rPr>
                <w:sz w:val="18"/>
                <w:szCs w:val="18"/>
                <w:lang w:val="tr-TR"/>
              </w:rPr>
            </w:pPr>
          </w:p>
        </w:tc>
        <w:tc>
          <w:tcPr>
            <w:tcW w:w="1751" w:type="dxa"/>
            <w:shd w:val="clear" w:color="auto" w:fill="FFFFFF"/>
            <w:tcPrChange w:id="1685" w:author="Gülşah Tuba Ünlü (Open)&#10;" w:date="2011-02-12T12:40:00Z">
              <w:tcPr>
                <w:tcW w:w="1276" w:type="dxa"/>
                <w:shd w:val="clear" w:color="auto" w:fill="FFFFFF"/>
              </w:tcPr>
            </w:tcPrChange>
          </w:tcPr>
          <w:p w:rsidR="00371160" w:rsidRDefault="00371160">
            <w:pPr>
              <w:jc w:val="right"/>
              <w:rPr>
                <w:sz w:val="18"/>
                <w:szCs w:val="18"/>
                <w:lang w:val="tr-TR"/>
              </w:rPr>
            </w:pPr>
          </w:p>
        </w:tc>
      </w:tr>
      <w:tr w:rsidR="002B3594" w:rsidRPr="00872466" w:rsidTr="00312209">
        <w:trPr>
          <w:trHeight w:val="255"/>
          <w:trPrChange w:id="1686" w:author="Gülşah Tuba Ünlü (Open)&#10;" w:date="2011-02-12T12:40:00Z">
            <w:trPr>
              <w:trHeight w:val="255"/>
            </w:trPr>
          </w:trPrChange>
        </w:trPr>
        <w:tc>
          <w:tcPr>
            <w:tcW w:w="2424" w:type="dxa"/>
            <w:shd w:val="clear" w:color="auto" w:fill="FFFFFF"/>
            <w:noWrap/>
            <w:vAlign w:val="bottom"/>
            <w:tcPrChange w:id="1687" w:author="Gülşah Tuba Ünlü (Open)&#10;" w:date="2011-02-12T12:40:00Z">
              <w:tcPr>
                <w:tcW w:w="2700" w:type="dxa"/>
                <w:shd w:val="clear" w:color="auto" w:fill="FFFFFF"/>
                <w:noWrap/>
                <w:vAlign w:val="bottom"/>
              </w:tcPr>
            </w:tcPrChange>
          </w:tcPr>
          <w:p w:rsidR="00371160" w:rsidRDefault="009658B8">
            <w:pPr>
              <w:ind w:left="432"/>
              <w:rPr>
                <w:sz w:val="18"/>
                <w:szCs w:val="18"/>
                <w:lang w:val="tr-TR"/>
              </w:rPr>
            </w:pPr>
            <w:r>
              <w:rPr>
                <w:sz w:val="18"/>
                <w:szCs w:val="18"/>
                <w:lang w:val="tr-TR"/>
              </w:rPr>
              <w:t>Kurumsal Krediler</w:t>
            </w:r>
          </w:p>
        </w:tc>
        <w:tc>
          <w:tcPr>
            <w:tcW w:w="1497" w:type="dxa"/>
            <w:shd w:val="clear" w:color="auto" w:fill="FFFFFF"/>
            <w:vAlign w:val="bottom"/>
            <w:tcPrChange w:id="1688" w:author="Gülşah Tuba Ünlü (Open)&#10;" w:date="2011-02-12T12:40:00Z">
              <w:tcPr>
                <w:tcW w:w="1542" w:type="dxa"/>
                <w:shd w:val="clear" w:color="auto" w:fill="FFFFFF"/>
                <w:vAlign w:val="bottom"/>
              </w:tcPr>
            </w:tcPrChange>
          </w:tcPr>
          <w:p w:rsidR="00371160" w:rsidRDefault="009658B8">
            <w:pPr>
              <w:jc w:val="right"/>
              <w:rPr>
                <w:sz w:val="18"/>
                <w:szCs w:val="18"/>
              </w:rPr>
            </w:pPr>
            <w:r>
              <w:rPr>
                <w:sz w:val="18"/>
                <w:szCs w:val="18"/>
              </w:rPr>
              <w:t>443.294</w:t>
            </w:r>
          </w:p>
        </w:tc>
        <w:tc>
          <w:tcPr>
            <w:tcW w:w="1257" w:type="dxa"/>
            <w:shd w:val="clear" w:color="auto" w:fill="FFFFFF"/>
            <w:vAlign w:val="bottom"/>
            <w:tcPrChange w:id="1689" w:author="Gülşah Tuba Ünlü (Open)&#10;" w:date="2011-02-12T12:40:00Z">
              <w:tcPr>
                <w:tcW w:w="1275" w:type="dxa"/>
                <w:shd w:val="clear" w:color="auto" w:fill="FFFFFF"/>
                <w:vAlign w:val="bottom"/>
              </w:tcPr>
            </w:tcPrChange>
          </w:tcPr>
          <w:p w:rsidR="00371160" w:rsidRDefault="009658B8">
            <w:pPr>
              <w:jc w:val="right"/>
              <w:rPr>
                <w:sz w:val="18"/>
                <w:szCs w:val="18"/>
              </w:rPr>
            </w:pPr>
            <w:r>
              <w:rPr>
                <w:sz w:val="18"/>
                <w:szCs w:val="18"/>
              </w:rPr>
              <w:t>32.530</w:t>
            </w:r>
          </w:p>
        </w:tc>
        <w:tc>
          <w:tcPr>
            <w:tcW w:w="1257" w:type="dxa"/>
            <w:shd w:val="clear" w:color="auto" w:fill="FFFFFF"/>
            <w:noWrap/>
            <w:vAlign w:val="bottom"/>
            <w:tcPrChange w:id="1690"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65.985</w:t>
            </w:r>
          </w:p>
        </w:tc>
        <w:tc>
          <w:tcPr>
            <w:tcW w:w="1159" w:type="dxa"/>
            <w:shd w:val="clear" w:color="auto" w:fill="FFFFFF"/>
            <w:noWrap/>
            <w:vAlign w:val="bottom"/>
            <w:tcPrChange w:id="1691"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w:t>
            </w:r>
          </w:p>
        </w:tc>
        <w:tc>
          <w:tcPr>
            <w:tcW w:w="1751" w:type="dxa"/>
            <w:shd w:val="clear" w:color="auto" w:fill="FFFFFF"/>
            <w:vAlign w:val="bottom"/>
            <w:tcPrChange w:id="1692" w:author="Gülşah Tuba Ünlü (Open)&#10;" w:date="2011-02-12T12:40:00Z">
              <w:tcPr>
                <w:tcW w:w="1276" w:type="dxa"/>
                <w:shd w:val="clear" w:color="auto" w:fill="FFFFFF"/>
                <w:vAlign w:val="bottom"/>
              </w:tcPr>
            </w:tcPrChange>
          </w:tcPr>
          <w:p w:rsidR="00371160" w:rsidRDefault="009658B8">
            <w:pPr>
              <w:jc w:val="right"/>
              <w:rPr>
                <w:sz w:val="18"/>
                <w:szCs w:val="18"/>
              </w:rPr>
            </w:pPr>
            <w:r>
              <w:rPr>
                <w:sz w:val="18"/>
                <w:szCs w:val="18"/>
              </w:rPr>
              <w:t>541.809</w:t>
            </w:r>
          </w:p>
        </w:tc>
      </w:tr>
      <w:tr w:rsidR="002B3594" w:rsidRPr="00872466" w:rsidTr="00312209">
        <w:trPr>
          <w:trHeight w:val="255"/>
          <w:trPrChange w:id="1693" w:author="Gülşah Tuba Ünlü (Open)&#10;" w:date="2011-02-12T12:40:00Z">
            <w:trPr>
              <w:trHeight w:val="255"/>
            </w:trPr>
          </w:trPrChange>
        </w:trPr>
        <w:tc>
          <w:tcPr>
            <w:tcW w:w="2424" w:type="dxa"/>
            <w:shd w:val="clear" w:color="auto" w:fill="FFFFFF"/>
            <w:noWrap/>
            <w:vAlign w:val="bottom"/>
            <w:tcPrChange w:id="1694" w:author="Gülşah Tuba Ünlü (Open)&#10;" w:date="2011-02-12T12:40:00Z">
              <w:tcPr>
                <w:tcW w:w="2700" w:type="dxa"/>
                <w:shd w:val="clear" w:color="auto" w:fill="FFFFFF"/>
                <w:noWrap/>
                <w:vAlign w:val="bottom"/>
              </w:tcPr>
            </w:tcPrChange>
          </w:tcPr>
          <w:p w:rsidR="00371160" w:rsidRDefault="009658B8">
            <w:pPr>
              <w:ind w:left="432"/>
              <w:rPr>
                <w:sz w:val="18"/>
                <w:szCs w:val="18"/>
                <w:lang w:val="tr-TR"/>
              </w:rPr>
            </w:pPr>
            <w:r>
              <w:rPr>
                <w:sz w:val="18"/>
                <w:szCs w:val="18"/>
                <w:lang w:val="tr-TR"/>
              </w:rPr>
              <w:t>Kobi Kredileri</w:t>
            </w:r>
          </w:p>
        </w:tc>
        <w:tc>
          <w:tcPr>
            <w:tcW w:w="1497" w:type="dxa"/>
            <w:shd w:val="clear" w:color="auto" w:fill="FFFFFF"/>
            <w:vAlign w:val="bottom"/>
            <w:tcPrChange w:id="1695" w:author="Gülşah Tuba Ünlü (Open)&#10;" w:date="2011-02-12T12:40:00Z">
              <w:tcPr>
                <w:tcW w:w="1542" w:type="dxa"/>
                <w:shd w:val="clear" w:color="auto" w:fill="FFFFFF"/>
                <w:vAlign w:val="bottom"/>
              </w:tcPr>
            </w:tcPrChange>
          </w:tcPr>
          <w:p w:rsidR="00371160" w:rsidRDefault="009658B8">
            <w:pPr>
              <w:jc w:val="right"/>
              <w:rPr>
                <w:sz w:val="18"/>
                <w:szCs w:val="18"/>
              </w:rPr>
            </w:pPr>
            <w:r>
              <w:rPr>
                <w:sz w:val="18"/>
                <w:szCs w:val="18"/>
              </w:rPr>
              <w:t>175.747</w:t>
            </w:r>
          </w:p>
        </w:tc>
        <w:tc>
          <w:tcPr>
            <w:tcW w:w="1257" w:type="dxa"/>
            <w:shd w:val="clear" w:color="auto" w:fill="FFFFFF"/>
            <w:vAlign w:val="bottom"/>
            <w:tcPrChange w:id="1696" w:author="Gülşah Tuba Ünlü (Open)&#10;" w:date="2011-02-12T12:40:00Z">
              <w:tcPr>
                <w:tcW w:w="1275" w:type="dxa"/>
                <w:shd w:val="clear" w:color="auto" w:fill="FFFFFF"/>
                <w:vAlign w:val="bottom"/>
              </w:tcPr>
            </w:tcPrChange>
          </w:tcPr>
          <w:p w:rsidR="00371160" w:rsidRDefault="009658B8">
            <w:pPr>
              <w:jc w:val="right"/>
              <w:rPr>
                <w:sz w:val="18"/>
                <w:szCs w:val="18"/>
              </w:rPr>
            </w:pPr>
            <w:r>
              <w:rPr>
                <w:sz w:val="18"/>
                <w:szCs w:val="18"/>
              </w:rPr>
              <w:t>43.752</w:t>
            </w:r>
          </w:p>
        </w:tc>
        <w:tc>
          <w:tcPr>
            <w:tcW w:w="1257" w:type="dxa"/>
            <w:shd w:val="clear" w:color="auto" w:fill="FFFFFF"/>
            <w:noWrap/>
            <w:vAlign w:val="bottom"/>
            <w:tcPrChange w:id="1697"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99.520</w:t>
            </w:r>
          </w:p>
        </w:tc>
        <w:tc>
          <w:tcPr>
            <w:tcW w:w="1159" w:type="dxa"/>
            <w:shd w:val="clear" w:color="auto" w:fill="FFFFFF"/>
            <w:noWrap/>
            <w:vAlign w:val="bottom"/>
            <w:tcPrChange w:id="1698"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w:t>
            </w:r>
          </w:p>
        </w:tc>
        <w:tc>
          <w:tcPr>
            <w:tcW w:w="1751" w:type="dxa"/>
            <w:shd w:val="clear" w:color="auto" w:fill="FFFFFF"/>
            <w:vAlign w:val="bottom"/>
            <w:tcPrChange w:id="1699" w:author="Gülşah Tuba Ünlü (Open)&#10;" w:date="2011-02-12T12:40:00Z">
              <w:tcPr>
                <w:tcW w:w="1276" w:type="dxa"/>
                <w:shd w:val="clear" w:color="auto" w:fill="FFFFFF"/>
                <w:vAlign w:val="bottom"/>
              </w:tcPr>
            </w:tcPrChange>
          </w:tcPr>
          <w:p w:rsidR="00371160" w:rsidRDefault="009658B8">
            <w:pPr>
              <w:jc w:val="right"/>
              <w:rPr>
                <w:sz w:val="18"/>
                <w:szCs w:val="18"/>
              </w:rPr>
            </w:pPr>
            <w:r>
              <w:rPr>
                <w:sz w:val="18"/>
                <w:szCs w:val="18"/>
              </w:rPr>
              <w:t>319.</w:t>
            </w:r>
            <w:del w:id="1700" w:author="Gülşah Tuba Ünlü (Open)&#10;" w:date="2011-02-11T23:29:00Z">
              <w:r>
                <w:rPr>
                  <w:sz w:val="18"/>
                  <w:szCs w:val="18"/>
                </w:rPr>
                <w:delText>020</w:delText>
              </w:r>
            </w:del>
            <w:ins w:id="1701" w:author="Gülşah Tuba Ünlü (Open)&#10;" w:date="2011-02-11T23:29:00Z">
              <w:r>
                <w:rPr>
                  <w:sz w:val="18"/>
                  <w:szCs w:val="18"/>
                </w:rPr>
                <w:t>019</w:t>
              </w:r>
            </w:ins>
          </w:p>
        </w:tc>
      </w:tr>
      <w:tr w:rsidR="002B3594" w:rsidRPr="00872466" w:rsidTr="00312209">
        <w:trPr>
          <w:trHeight w:val="255"/>
          <w:trPrChange w:id="1702" w:author="Gülşah Tuba Ünlü (Open)&#10;" w:date="2011-02-12T12:40:00Z">
            <w:trPr>
              <w:trHeight w:val="255"/>
            </w:trPr>
          </w:trPrChange>
        </w:trPr>
        <w:tc>
          <w:tcPr>
            <w:tcW w:w="2424" w:type="dxa"/>
            <w:shd w:val="clear" w:color="auto" w:fill="FFFFFF"/>
            <w:noWrap/>
            <w:vAlign w:val="bottom"/>
            <w:tcPrChange w:id="1703" w:author="Gülşah Tuba Ünlü (Open)&#10;" w:date="2011-02-12T12:40:00Z">
              <w:tcPr>
                <w:tcW w:w="2700" w:type="dxa"/>
                <w:shd w:val="clear" w:color="auto" w:fill="FFFFFF"/>
                <w:noWrap/>
                <w:vAlign w:val="bottom"/>
              </w:tcPr>
            </w:tcPrChange>
          </w:tcPr>
          <w:p w:rsidR="00371160" w:rsidRDefault="009658B8">
            <w:pPr>
              <w:ind w:left="432"/>
              <w:rPr>
                <w:sz w:val="18"/>
                <w:szCs w:val="18"/>
                <w:lang w:val="tr-TR"/>
              </w:rPr>
            </w:pPr>
            <w:r>
              <w:rPr>
                <w:sz w:val="18"/>
                <w:szCs w:val="18"/>
                <w:lang w:val="tr-TR"/>
              </w:rPr>
              <w:t>Tüketici Kredileri</w:t>
            </w:r>
          </w:p>
        </w:tc>
        <w:tc>
          <w:tcPr>
            <w:tcW w:w="1497" w:type="dxa"/>
            <w:shd w:val="clear" w:color="auto" w:fill="FFFFFF"/>
            <w:vAlign w:val="bottom"/>
            <w:tcPrChange w:id="1704" w:author="Gülşah Tuba Ünlü (Open)&#10;" w:date="2011-02-12T12:40:00Z">
              <w:tcPr>
                <w:tcW w:w="1542" w:type="dxa"/>
                <w:shd w:val="clear" w:color="auto" w:fill="FFFFFF"/>
                <w:vAlign w:val="bottom"/>
              </w:tcPr>
            </w:tcPrChange>
          </w:tcPr>
          <w:p w:rsidR="00371160" w:rsidRDefault="009658B8">
            <w:pPr>
              <w:jc w:val="right"/>
              <w:rPr>
                <w:sz w:val="18"/>
                <w:szCs w:val="18"/>
              </w:rPr>
            </w:pPr>
            <w:r>
              <w:rPr>
                <w:sz w:val="18"/>
                <w:szCs w:val="18"/>
              </w:rPr>
              <w:t>914</w:t>
            </w:r>
          </w:p>
        </w:tc>
        <w:tc>
          <w:tcPr>
            <w:tcW w:w="1257" w:type="dxa"/>
            <w:shd w:val="clear" w:color="auto" w:fill="FFFFFF"/>
            <w:vAlign w:val="bottom"/>
            <w:tcPrChange w:id="1705" w:author="Gülşah Tuba Ünlü (Open)&#10;" w:date="2011-02-12T12:40:00Z">
              <w:tcPr>
                <w:tcW w:w="1275" w:type="dxa"/>
                <w:shd w:val="clear" w:color="auto" w:fill="FFFFFF"/>
                <w:vAlign w:val="bottom"/>
              </w:tcPr>
            </w:tcPrChange>
          </w:tcPr>
          <w:p w:rsidR="00371160" w:rsidRDefault="009658B8">
            <w:pPr>
              <w:jc w:val="right"/>
              <w:rPr>
                <w:sz w:val="18"/>
                <w:szCs w:val="18"/>
              </w:rPr>
            </w:pPr>
            <w:r>
              <w:rPr>
                <w:sz w:val="18"/>
                <w:szCs w:val="18"/>
              </w:rPr>
              <w:t>9.352</w:t>
            </w:r>
          </w:p>
        </w:tc>
        <w:tc>
          <w:tcPr>
            <w:tcW w:w="1257" w:type="dxa"/>
            <w:shd w:val="clear" w:color="auto" w:fill="FFFFFF"/>
            <w:noWrap/>
            <w:vAlign w:val="bottom"/>
            <w:tcPrChange w:id="1706"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6.394</w:t>
            </w:r>
          </w:p>
        </w:tc>
        <w:tc>
          <w:tcPr>
            <w:tcW w:w="1159" w:type="dxa"/>
            <w:shd w:val="clear" w:color="auto" w:fill="FFFFFF"/>
            <w:noWrap/>
            <w:vAlign w:val="bottom"/>
            <w:tcPrChange w:id="1707" w:author="Gülşah Tuba Ünlü (Open)&#10;" w:date="2011-02-12T12:40:00Z">
              <w:tcPr>
                <w:tcW w:w="1276" w:type="dxa"/>
                <w:shd w:val="clear" w:color="auto" w:fill="FFFFFF"/>
                <w:noWrap/>
                <w:vAlign w:val="bottom"/>
              </w:tcPr>
            </w:tcPrChange>
          </w:tcPr>
          <w:p w:rsidR="00371160" w:rsidRDefault="009658B8">
            <w:pPr>
              <w:jc w:val="right"/>
              <w:rPr>
                <w:sz w:val="18"/>
                <w:szCs w:val="18"/>
              </w:rPr>
            </w:pPr>
            <w:r>
              <w:rPr>
                <w:sz w:val="18"/>
                <w:szCs w:val="18"/>
              </w:rPr>
              <w:t>-</w:t>
            </w:r>
          </w:p>
        </w:tc>
        <w:tc>
          <w:tcPr>
            <w:tcW w:w="1751" w:type="dxa"/>
            <w:shd w:val="clear" w:color="auto" w:fill="FFFFFF"/>
            <w:vAlign w:val="bottom"/>
            <w:tcPrChange w:id="1708" w:author="Gülşah Tuba Ünlü (Open)&#10;" w:date="2011-02-12T12:40:00Z">
              <w:tcPr>
                <w:tcW w:w="1276" w:type="dxa"/>
                <w:shd w:val="clear" w:color="auto" w:fill="FFFFFF"/>
                <w:vAlign w:val="bottom"/>
              </w:tcPr>
            </w:tcPrChange>
          </w:tcPr>
          <w:p w:rsidR="00371160" w:rsidRDefault="009658B8">
            <w:pPr>
              <w:jc w:val="right"/>
              <w:rPr>
                <w:sz w:val="18"/>
                <w:szCs w:val="18"/>
              </w:rPr>
            </w:pPr>
            <w:r>
              <w:rPr>
                <w:sz w:val="18"/>
                <w:szCs w:val="18"/>
              </w:rPr>
              <w:t>16.660</w:t>
            </w:r>
          </w:p>
        </w:tc>
      </w:tr>
      <w:tr w:rsidR="002B3594" w:rsidRPr="00872466" w:rsidTr="00312209">
        <w:trPr>
          <w:trHeight w:val="255"/>
          <w:trPrChange w:id="1709" w:author="Gülşah Tuba Ünlü (Open)&#10;" w:date="2011-02-12T12:40:00Z">
            <w:trPr>
              <w:trHeight w:val="255"/>
            </w:trPr>
          </w:trPrChange>
        </w:trPr>
        <w:tc>
          <w:tcPr>
            <w:tcW w:w="2424" w:type="dxa"/>
            <w:tcBorders>
              <w:bottom w:val="single" w:sz="4" w:space="0" w:color="auto"/>
            </w:tcBorders>
            <w:shd w:val="clear" w:color="auto" w:fill="FFFFFF"/>
            <w:noWrap/>
            <w:vAlign w:val="bottom"/>
            <w:tcPrChange w:id="1710" w:author="Gülşah Tuba Ünlü (Open)&#10;" w:date="2011-02-12T12:40:00Z">
              <w:tcPr>
                <w:tcW w:w="2700" w:type="dxa"/>
                <w:tcBorders>
                  <w:bottom w:val="single" w:sz="4" w:space="0" w:color="auto"/>
                </w:tcBorders>
                <w:shd w:val="clear" w:color="auto" w:fill="FFFFFF"/>
                <w:noWrap/>
                <w:vAlign w:val="bottom"/>
              </w:tcPr>
            </w:tcPrChange>
          </w:tcPr>
          <w:p w:rsidR="00371160" w:rsidRDefault="009658B8">
            <w:pPr>
              <w:ind w:left="432"/>
              <w:rPr>
                <w:sz w:val="18"/>
                <w:szCs w:val="18"/>
                <w:lang w:val="tr-TR"/>
              </w:rPr>
            </w:pPr>
            <w:r>
              <w:rPr>
                <w:sz w:val="18"/>
                <w:szCs w:val="18"/>
                <w:lang w:val="tr-TR"/>
              </w:rPr>
              <w:t>Kredi Kartları</w:t>
            </w:r>
          </w:p>
        </w:tc>
        <w:tc>
          <w:tcPr>
            <w:tcW w:w="1497" w:type="dxa"/>
            <w:tcBorders>
              <w:bottom w:val="single" w:sz="4" w:space="0" w:color="auto"/>
            </w:tcBorders>
            <w:shd w:val="clear" w:color="auto" w:fill="FFFFFF"/>
            <w:vAlign w:val="bottom"/>
            <w:tcPrChange w:id="1711" w:author="Gülşah Tuba Ünlü (Open)&#10;" w:date="2011-02-12T12:40:00Z">
              <w:tcPr>
                <w:tcW w:w="1542" w:type="dxa"/>
                <w:tcBorders>
                  <w:bottom w:val="single" w:sz="4" w:space="0" w:color="auto"/>
                </w:tcBorders>
                <w:shd w:val="clear" w:color="auto" w:fill="FFFFFF"/>
                <w:vAlign w:val="bottom"/>
              </w:tcPr>
            </w:tcPrChange>
          </w:tcPr>
          <w:p w:rsidR="00371160" w:rsidRDefault="009658B8">
            <w:pPr>
              <w:jc w:val="right"/>
              <w:rPr>
                <w:sz w:val="18"/>
                <w:szCs w:val="18"/>
              </w:rPr>
            </w:pPr>
            <w:r>
              <w:rPr>
                <w:sz w:val="18"/>
                <w:szCs w:val="18"/>
              </w:rPr>
              <w:t>405</w:t>
            </w:r>
          </w:p>
        </w:tc>
        <w:tc>
          <w:tcPr>
            <w:tcW w:w="1257" w:type="dxa"/>
            <w:tcBorders>
              <w:bottom w:val="single" w:sz="4" w:space="0" w:color="auto"/>
            </w:tcBorders>
            <w:shd w:val="clear" w:color="auto" w:fill="FFFFFF"/>
            <w:vAlign w:val="bottom"/>
            <w:tcPrChange w:id="1712" w:author="Gülşah Tuba Ünlü (Open)&#10;" w:date="2011-02-12T12:40:00Z">
              <w:tcPr>
                <w:tcW w:w="1275" w:type="dxa"/>
                <w:tcBorders>
                  <w:bottom w:val="single" w:sz="4" w:space="0" w:color="auto"/>
                </w:tcBorders>
                <w:shd w:val="clear" w:color="auto" w:fill="FFFFFF"/>
                <w:vAlign w:val="bottom"/>
              </w:tcPr>
            </w:tcPrChange>
          </w:tcPr>
          <w:p w:rsidR="00371160" w:rsidRDefault="009658B8">
            <w:pPr>
              <w:jc w:val="right"/>
              <w:rPr>
                <w:sz w:val="18"/>
                <w:szCs w:val="18"/>
              </w:rPr>
            </w:pPr>
            <w:r>
              <w:rPr>
                <w:sz w:val="18"/>
                <w:szCs w:val="18"/>
              </w:rPr>
              <w:t>21.263</w:t>
            </w:r>
          </w:p>
        </w:tc>
        <w:tc>
          <w:tcPr>
            <w:tcW w:w="1257" w:type="dxa"/>
            <w:tcBorders>
              <w:bottom w:val="single" w:sz="4" w:space="0" w:color="auto"/>
            </w:tcBorders>
            <w:shd w:val="clear" w:color="auto" w:fill="FFFFFF"/>
            <w:noWrap/>
            <w:vAlign w:val="bottom"/>
            <w:tcPrChange w:id="1713" w:author="Gülşah Tuba Ünlü (Open)&#10;" w:date="2011-02-12T12:40:00Z">
              <w:tcPr>
                <w:tcW w:w="1276" w:type="dxa"/>
                <w:tcBorders>
                  <w:bottom w:val="single" w:sz="4" w:space="0" w:color="auto"/>
                </w:tcBorders>
                <w:shd w:val="clear" w:color="auto" w:fill="FFFFFF"/>
                <w:noWrap/>
                <w:vAlign w:val="bottom"/>
              </w:tcPr>
            </w:tcPrChange>
          </w:tcPr>
          <w:p w:rsidR="00371160" w:rsidRDefault="009658B8">
            <w:pPr>
              <w:jc w:val="right"/>
              <w:rPr>
                <w:sz w:val="18"/>
                <w:szCs w:val="18"/>
              </w:rPr>
            </w:pPr>
            <w:r>
              <w:rPr>
                <w:sz w:val="18"/>
                <w:szCs w:val="18"/>
              </w:rPr>
              <w:t>8.479</w:t>
            </w:r>
          </w:p>
        </w:tc>
        <w:tc>
          <w:tcPr>
            <w:tcW w:w="1159" w:type="dxa"/>
            <w:tcBorders>
              <w:bottom w:val="single" w:sz="4" w:space="0" w:color="auto"/>
            </w:tcBorders>
            <w:shd w:val="clear" w:color="auto" w:fill="FFFFFF"/>
            <w:noWrap/>
            <w:vAlign w:val="bottom"/>
            <w:tcPrChange w:id="1714" w:author="Gülşah Tuba Ünlü (Open)&#10;" w:date="2011-02-12T12:40:00Z">
              <w:tcPr>
                <w:tcW w:w="1276" w:type="dxa"/>
                <w:tcBorders>
                  <w:bottom w:val="single" w:sz="4" w:space="0" w:color="auto"/>
                </w:tcBorders>
                <w:shd w:val="clear" w:color="auto" w:fill="FFFFFF"/>
                <w:noWrap/>
                <w:vAlign w:val="bottom"/>
              </w:tcPr>
            </w:tcPrChange>
          </w:tcPr>
          <w:p w:rsidR="00371160" w:rsidRDefault="009658B8">
            <w:pPr>
              <w:jc w:val="right"/>
              <w:rPr>
                <w:sz w:val="18"/>
                <w:szCs w:val="18"/>
              </w:rPr>
            </w:pPr>
            <w:r>
              <w:rPr>
                <w:sz w:val="18"/>
                <w:szCs w:val="18"/>
              </w:rPr>
              <w:t>-</w:t>
            </w:r>
          </w:p>
        </w:tc>
        <w:tc>
          <w:tcPr>
            <w:tcW w:w="1751" w:type="dxa"/>
            <w:tcBorders>
              <w:bottom w:val="single" w:sz="4" w:space="0" w:color="auto"/>
            </w:tcBorders>
            <w:shd w:val="clear" w:color="auto" w:fill="FFFFFF"/>
            <w:vAlign w:val="bottom"/>
            <w:tcPrChange w:id="1715" w:author="Gülşah Tuba Ünlü (Open)&#10;" w:date="2011-02-12T12:40:00Z">
              <w:tcPr>
                <w:tcW w:w="1276" w:type="dxa"/>
                <w:tcBorders>
                  <w:bottom w:val="single" w:sz="4" w:space="0" w:color="auto"/>
                </w:tcBorders>
                <w:shd w:val="clear" w:color="auto" w:fill="FFFFFF"/>
                <w:vAlign w:val="bottom"/>
              </w:tcPr>
            </w:tcPrChange>
          </w:tcPr>
          <w:p w:rsidR="00371160" w:rsidRDefault="009658B8">
            <w:pPr>
              <w:jc w:val="right"/>
              <w:rPr>
                <w:sz w:val="18"/>
                <w:szCs w:val="18"/>
              </w:rPr>
            </w:pPr>
            <w:r>
              <w:rPr>
                <w:sz w:val="18"/>
                <w:szCs w:val="18"/>
              </w:rPr>
              <w:t>30.147</w:t>
            </w:r>
          </w:p>
        </w:tc>
      </w:tr>
      <w:tr w:rsidR="00D83A23" w:rsidRPr="00872466" w:rsidTr="00312209">
        <w:trPr>
          <w:trHeight w:val="255"/>
          <w:trPrChange w:id="1716" w:author="Gülşah Tuba Ünlü (Open)&#10;" w:date="2011-02-12T12:40:00Z">
            <w:trPr>
              <w:trHeight w:val="255"/>
            </w:trPr>
          </w:trPrChange>
        </w:trPr>
        <w:tc>
          <w:tcPr>
            <w:tcW w:w="2424" w:type="dxa"/>
            <w:tcBorders>
              <w:bottom w:val="single" w:sz="4" w:space="0" w:color="auto"/>
            </w:tcBorders>
            <w:shd w:val="clear" w:color="auto" w:fill="FFFFFF"/>
            <w:noWrap/>
            <w:vAlign w:val="bottom"/>
            <w:tcPrChange w:id="1717" w:author="Gülşah Tuba Ünlü (Open)&#10;" w:date="2011-02-12T12:40:00Z">
              <w:tcPr>
                <w:tcW w:w="2700" w:type="dxa"/>
                <w:tcBorders>
                  <w:bottom w:val="single" w:sz="4" w:space="0" w:color="auto"/>
                </w:tcBorders>
                <w:shd w:val="clear" w:color="auto" w:fill="FFFFFF"/>
                <w:noWrap/>
                <w:vAlign w:val="bottom"/>
              </w:tcPr>
            </w:tcPrChange>
          </w:tcPr>
          <w:p w:rsidR="00371160" w:rsidRDefault="009658B8">
            <w:pPr>
              <w:rPr>
                <w:sz w:val="18"/>
                <w:szCs w:val="18"/>
                <w:lang w:val="tr-TR"/>
              </w:rPr>
            </w:pPr>
            <w:r>
              <w:rPr>
                <w:sz w:val="18"/>
                <w:szCs w:val="18"/>
                <w:lang w:val="tr-TR"/>
              </w:rPr>
              <w:t>Finansal Kiralama Alacakları</w:t>
            </w:r>
          </w:p>
        </w:tc>
        <w:tc>
          <w:tcPr>
            <w:tcW w:w="1497" w:type="dxa"/>
            <w:tcBorders>
              <w:bottom w:val="single" w:sz="4" w:space="0" w:color="auto"/>
            </w:tcBorders>
            <w:shd w:val="clear" w:color="auto" w:fill="FFFFFF"/>
            <w:vAlign w:val="bottom"/>
            <w:tcPrChange w:id="1718" w:author="Gülşah Tuba Ünlü (Open)&#10;" w:date="2011-02-12T12:40:00Z">
              <w:tcPr>
                <w:tcW w:w="1542" w:type="dxa"/>
                <w:tcBorders>
                  <w:bottom w:val="single" w:sz="4" w:space="0" w:color="auto"/>
                </w:tcBorders>
                <w:shd w:val="clear" w:color="auto" w:fill="FFFFFF"/>
                <w:vAlign w:val="bottom"/>
              </w:tcPr>
            </w:tcPrChange>
          </w:tcPr>
          <w:p w:rsidR="00371160" w:rsidRDefault="009658B8">
            <w:pPr>
              <w:jc w:val="right"/>
              <w:rPr>
                <w:sz w:val="18"/>
                <w:szCs w:val="18"/>
              </w:rPr>
            </w:pPr>
            <w:ins w:id="1719" w:author="Asiye Mara (Open)&#10;" w:date="2011-02-12T01:37:00Z">
              <w:del w:id="1720" w:author="Gülşah Tuba Ünlü (Open)&#10;" w:date="2011-02-12T10:14:00Z">
                <w:r>
                  <w:rPr>
                    <w:sz w:val="18"/>
                    <w:szCs w:val="18"/>
                  </w:rPr>
                  <w:delText>108</w:delText>
                </w:r>
              </w:del>
            </w:ins>
            <w:ins w:id="1721" w:author="Gülşah Tuba Ünlü (Open)&#10;" w:date="2011-02-12T10:14:00Z">
              <w:r w:rsidR="0092089C" w:rsidRPr="0092089C">
                <w:rPr>
                  <w:sz w:val="18"/>
                  <w:szCs w:val="18"/>
                  <w:rPrChange w:id="1722" w:author="Asiye Mara (Open)&#10;" w:date="2011-02-14T12:31:00Z">
                    <w:rPr>
                      <w:sz w:val="18"/>
                      <w:szCs w:val="18"/>
                      <w:highlight w:val="yellow"/>
                    </w:rPr>
                  </w:rPrChange>
                </w:rPr>
                <w:t>33</w:t>
              </w:r>
            </w:ins>
            <w:del w:id="1723" w:author="Asiye Mara (Open)&#10;" w:date="2011-02-12T01:37:00Z">
              <w:r>
                <w:rPr>
                  <w:sz w:val="18"/>
                  <w:szCs w:val="18"/>
                </w:rPr>
                <w:delText>33</w:delText>
              </w:r>
            </w:del>
          </w:p>
        </w:tc>
        <w:tc>
          <w:tcPr>
            <w:tcW w:w="1257" w:type="dxa"/>
            <w:tcBorders>
              <w:bottom w:val="single" w:sz="4" w:space="0" w:color="auto"/>
            </w:tcBorders>
            <w:shd w:val="clear" w:color="auto" w:fill="FFFFFF"/>
            <w:vAlign w:val="bottom"/>
            <w:tcPrChange w:id="1724" w:author="Gülşah Tuba Ünlü (Open)&#10;" w:date="2011-02-12T12:40:00Z">
              <w:tcPr>
                <w:tcW w:w="1275" w:type="dxa"/>
                <w:tcBorders>
                  <w:bottom w:val="single" w:sz="4" w:space="0" w:color="auto"/>
                </w:tcBorders>
                <w:shd w:val="clear" w:color="auto" w:fill="FFFFFF"/>
                <w:vAlign w:val="bottom"/>
              </w:tcPr>
            </w:tcPrChange>
          </w:tcPr>
          <w:p w:rsidR="00371160" w:rsidRDefault="0092089C">
            <w:pPr>
              <w:jc w:val="right"/>
              <w:rPr>
                <w:sz w:val="18"/>
                <w:szCs w:val="18"/>
              </w:rPr>
            </w:pPr>
            <w:ins w:id="1725" w:author="Asiye Mara (Open)&#10;" w:date="2011-02-12T01:37:00Z">
              <w:r w:rsidRPr="0092089C">
                <w:rPr>
                  <w:sz w:val="18"/>
                  <w:szCs w:val="18"/>
                  <w:rPrChange w:id="1726" w:author="Asiye Mara (Open)&#10;" w:date="2011-02-14T12:31:00Z">
                    <w:rPr>
                      <w:sz w:val="18"/>
                      <w:szCs w:val="18"/>
                      <w:highlight w:val="yellow"/>
                    </w:rPr>
                  </w:rPrChange>
                </w:rPr>
                <w:t>2</w:t>
              </w:r>
            </w:ins>
            <w:del w:id="1727" w:author="Asiye Mara (Open)&#10;" w:date="2011-02-12T01:37:00Z">
              <w:r w:rsidR="009658B8">
                <w:rPr>
                  <w:sz w:val="18"/>
                  <w:szCs w:val="18"/>
                </w:rPr>
                <w:delText>2</w:delText>
              </w:r>
            </w:del>
          </w:p>
        </w:tc>
        <w:tc>
          <w:tcPr>
            <w:tcW w:w="1257" w:type="dxa"/>
            <w:tcBorders>
              <w:bottom w:val="single" w:sz="4" w:space="0" w:color="auto"/>
            </w:tcBorders>
            <w:shd w:val="clear" w:color="auto" w:fill="FFFFFF"/>
            <w:noWrap/>
            <w:vAlign w:val="bottom"/>
            <w:tcPrChange w:id="1728" w:author="Gülşah Tuba Ünlü (Open)&#10;" w:date="2011-02-12T12:40:00Z">
              <w:tcPr>
                <w:tcW w:w="1276" w:type="dxa"/>
                <w:tcBorders>
                  <w:bottom w:val="single" w:sz="4" w:space="0" w:color="auto"/>
                </w:tcBorders>
                <w:shd w:val="clear" w:color="auto" w:fill="FFFFFF"/>
                <w:noWrap/>
                <w:vAlign w:val="bottom"/>
              </w:tcPr>
            </w:tcPrChange>
          </w:tcPr>
          <w:p w:rsidR="00371160" w:rsidRDefault="0092089C">
            <w:pPr>
              <w:jc w:val="right"/>
              <w:rPr>
                <w:sz w:val="18"/>
                <w:szCs w:val="18"/>
              </w:rPr>
            </w:pPr>
            <w:ins w:id="1729" w:author="Asiye Mara (Open)&#10;" w:date="2011-02-12T01:37:00Z">
              <w:r w:rsidRPr="0092089C">
                <w:rPr>
                  <w:sz w:val="18"/>
                  <w:szCs w:val="18"/>
                  <w:rPrChange w:id="1730" w:author="Asiye Mara (Open)&#10;" w:date="2011-02-14T12:31:00Z">
                    <w:rPr>
                      <w:sz w:val="18"/>
                      <w:szCs w:val="18"/>
                      <w:highlight w:val="yellow"/>
                    </w:rPr>
                  </w:rPrChange>
                </w:rPr>
                <w:t>285</w:t>
              </w:r>
            </w:ins>
            <w:del w:id="1731" w:author="Asiye Mara (Open)&#10;" w:date="2011-02-12T01:37:00Z">
              <w:r w:rsidR="009658B8">
                <w:rPr>
                  <w:sz w:val="18"/>
                  <w:szCs w:val="18"/>
                </w:rPr>
                <w:delText>285</w:delText>
              </w:r>
            </w:del>
          </w:p>
        </w:tc>
        <w:tc>
          <w:tcPr>
            <w:tcW w:w="1159" w:type="dxa"/>
            <w:tcBorders>
              <w:bottom w:val="single" w:sz="4" w:space="0" w:color="auto"/>
            </w:tcBorders>
            <w:shd w:val="clear" w:color="auto" w:fill="FFFFFF"/>
            <w:noWrap/>
            <w:vAlign w:val="bottom"/>
            <w:tcPrChange w:id="1732" w:author="Gülşah Tuba Ünlü (Open)&#10;" w:date="2011-02-12T12:40:00Z">
              <w:tcPr>
                <w:tcW w:w="1276" w:type="dxa"/>
                <w:tcBorders>
                  <w:bottom w:val="single" w:sz="4" w:space="0" w:color="auto"/>
                </w:tcBorders>
                <w:shd w:val="clear" w:color="auto" w:fill="FFFFFF"/>
                <w:noWrap/>
                <w:vAlign w:val="bottom"/>
              </w:tcPr>
            </w:tcPrChange>
          </w:tcPr>
          <w:p w:rsidR="00371160" w:rsidRDefault="0092089C">
            <w:pPr>
              <w:jc w:val="right"/>
              <w:rPr>
                <w:sz w:val="18"/>
                <w:szCs w:val="18"/>
              </w:rPr>
            </w:pPr>
            <w:ins w:id="1733" w:author="Asiye Mara (Open)&#10;" w:date="2011-02-12T01:37:00Z">
              <w:r w:rsidRPr="0092089C">
                <w:rPr>
                  <w:sz w:val="18"/>
                  <w:szCs w:val="18"/>
                  <w:rPrChange w:id="1734" w:author="Asiye Mara (Open)&#10;" w:date="2011-02-14T12:31:00Z">
                    <w:rPr>
                      <w:sz w:val="18"/>
                      <w:szCs w:val="18"/>
                      <w:highlight w:val="yellow"/>
                    </w:rPr>
                  </w:rPrChange>
                </w:rPr>
                <w:t>-</w:t>
              </w:r>
            </w:ins>
            <w:del w:id="1735" w:author="Asiye Mara (Open)&#10;" w:date="2011-02-12T01:37:00Z">
              <w:r w:rsidR="009658B8">
                <w:rPr>
                  <w:sz w:val="18"/>
                  <w:szCs w:val="18"/>
                </w:rPr>
                <w:delText>-</w:delText>
              </w:r>
            </w:del>
          </w:p>
        </w:tc>
        <w:tc>
          <w:tcPr>
            <w:tcW w:w="1751" w:type="dxa"/>
            <w:tcBorders>
              <w:bottom w:val="single" w:sz="4" w:space="0" w:color="auto"/>
            </w:tcBorders>
            <w:shd w:val="clear" w:color="auto" w:fill="FFFFFF"/>
            <w:vAlign w:val="bottom"/>
            <w:tcPrChange w:id="1736" w:author="Gülşah Tuba Ünlü (Open)&#10;" w:date="2011-02-12T12:40:00Z">
              <w:tcPr>
                <w:tcW w:w="1276" w:type="dxa"/>
                <w:tcBorders>
                  <w:bottom w:val="single" w:sz="4" w:space="0" w:color="auto"/>
                </w:tcBorders>
                <w:shd w:val="clear" w:color="auto" w:fill="FFFFFF"/>
                <w:vAlign w:val="bottom"/>
              </w:tcPr>
            </w:tcPrChange>
          </w:tcPr>
          <w:p w:rsidR="00371160" w:rsidRDefault="009658B8">
            <w:pPr>
              <w:jc w:val="right"/>
              <w:rPr>
                <w:sz w:val="18"/>
                <w:szCs w:val="18"/>
              </w:rPr>
            </w:pPr>
            <w:ins w:id="1737" w:author="Asiye Mara (Open)&#10;" w:date="2011-02-12T01:37:00Z">
              <w:r>
                <w:rPr>
                  <w:sz w:val="18"/>
                  <w:szCs w:val="18"/>
                </w:rPr>
                <w:t>3</w:t>
              </w:r>
              <w:del w:id="1738" w:author="Gülşah Tuba Ünlü (Open)&#10;" w:date="2011-02-12T10:14:00Z">
                <w:r>
                  <w:rPr>
                    <w:sz w:val="18"/>
                    <w:szCs w:val="18"/>
                  </w:rPr>
                  <w:delText>95</w:delText>
                </w:r>
              </w:del>
            </w:ins>
            <w:ins w:id="1739" w:author="Gülşah Tuba Ünlü (Open)&#10;" w:date="2011-02-12T10:14:00Z">
              <w:r w:rsidR="0092089C" w:rsidRPr="0092089C">
                <w:rPr>
                  <w:sz w:val="18"/>
                  <w:szCs w:val="18"/>
                  <w:rPrChange w:id="1740" w:author="Asiye Mara (Open)&#10;" w:date="2011-02-14T12:31:00Z">
                    <w:rPr>
                      <w:sz w:val="18"/>
                      <w:szCs w:val="18"/>
                      <w:highlight w:val="yellow"/>
                    </w:rPr>
                  </w:rPrChange>
                </w:rPr>
                <w:t>20</w:t>
              </w:r>
            </w:ins>
            <w:del w:id="1741" w:author="Asiye Mara (Open)&#10;" w:date="2011-02-12T01:37:00Z">
              <w:r>
                <w:rPr>
                  <w:sz w:val="18"/>
                  <w:szCs w:val="18"/>
                </w:rPr>
                <w:delText>320</w:delText>
              </w:r>
            </w:del>
          </w:p>
        </w:tc>
      </w:tr>
      <w:tr w:rsidR="00D83A23" w:rsidRPr="00872466" w:rsidTr="00312209">
        <w:trPr>
          <w:trHeight w:val="255"/>
          <w:trPrChange w:id="1742" w:author="Gülşah Tuba Ünlü (Open)&#10;" w:date="2011-02-12T12:40:00Z">
            <w:trPr>
              <w:trHeight w:val="255"/>
            </w:trPr>
          </w:trPrChange>
        </w:trPr>
        <w:tc>
          <w:tcPr>
            <w:tcW w:w="2424" w:type="dxa"/>
            <w:tcBorders>
              <w:top w:val="single" w:sz="4" w:space="0" w:color="auto"/>
              <w:bottom w:val="single" w:sz="4" w:space="0" w:color="auto"/>
            </w:tcBorders>
            <w:shd w:val="clear" w:color="auto" w:fill="FFFFFF"/>
            <w:noWrap/>
            <w:vAlign w:val="bottom"/>
            <w:tcPrChange w:id="1743" w:author="Gülşah Tuba Ünlü (Open)&#10;" w:date="2011-02-12T12:40:00Z">
              <w:tcPr>
                <w:tcW w:w="2700" w:type="dxa"/>
                <w:tcBorders>
                  <w:top w:val="single" w:sz="4" w:space="0" w:color="auto"/>
                  <w:bottom w:val="single" w:sz="4" w:space="0" w:color="auto"/>
                </w:tcBorders>
                <w:shd w:val="clear" w:color="auto" w:fill="FFFFFF"/>
                <w:noWrap/>
                <w:vAlign w:val="bottom"/>
              </w:tcPr>
            </w:tcPrChange>
          </w:tcPr>
          <w:p w:rsidR="00371160" w:rsidRDefault="009658B8">
            <w:pPr>
              <w:rPr>
                <w:b/>
                <w:sz w:val="18"/>
                <w:szCs w:val="18"/>
                <w:lang w:val="tr-TR"/>
              </w:rPr>
            </w:pPr>
            <w:r>
              <w:rPr>
                <w:b/>
                <w:sz w:val="18"/>
                <w:szCs w:val="18"/>
                <w:lang w:val="tr-TR"/>
              </w:rPr>
              <w:t>Toplam</w:t>
            </w:r>
          </w:p>
        </w:tc>
        <w:tc>
          <w:tcPr>
            <w:tcW w:w="1497" w:type="dxa"/>
            <w:tcBorders>
              <w:top w:val="single" w:sz="4" w:space="0" w:color="auto"/>
              <w:bottom w:val="single" w:sz="4" w:space="0" w:color="auto"/>
            </w:tcBorders>
            <w:shd w:val="clear" w:color="auto" w:fill="FFFFFF"/>
            <w:vAlign w:val="bottom"/>
            <w:tcPrChange w:id="1744" w:author="Gülşah Tuba Ünlü (Open)&#10;" w:date="2011-02-12T12:40:00Z">
              <w:tcPr>
                <w:tcW w:w="1542" w:type="dxa"/>
                <w:tcBorders>
                  <w:top w:val="single" w:sz="4" w:space="0" w:color="auto"/>
                  <w:bottom w:val="single" w:sz="4" w:space="0" w:color="auto"/>
                </w:tcBorders>
                <w:shd w:val="clear" w:color="auto" w:fill="FFFFFF"/>
                <w:vAlign w:val="bottom"/>
              </w:tcPr>
            </w:tcPrChange>
          </w:tcPr>
          <w:p w:rsidR="00371160" w:rsidRDefault="009658B8">
            <w:pPr>
              <w:jc w:val="right"/>
              <w:rPr>
                <w:b/>
                <w:bCs/>
                <w:sz w:val="18"/>
                <w:szCs w:val="18"/>
              </w:rPr>
            </w:pPr>
            <w:ins w:id="1745" w:author="Asiye Mara (Open)&#10;" w:date="2011-02-12T01:37:00Z">
              <w:r>
                <w:rPr>
                  <w:b/>
                  <w:bCs/>
                  <w:sz w:val="18"/>
                  <w:szCs w:val="18"/>
                </w:rPr>
                <w:t>620.</w:t>
              </w:r>
              <w:del w:id="1746" w:author="Gülşah Tuba Ünlü (Open)&#10;" w:date="2011-02-12T10:14:00Z">
                <w:r>
                  <w:rPr>
                    <w:b/>
                    <w:bCs/>
                    <w:sz w:val="18"/>
                    <w:szCs w:val="18"/>
                  </w:rPr>
                  <w:delText>468</w:delText>
                </w:r>
              </w:del>
            </w:ins>
            <w:ins w:id="1747" w:author="Gülşah Tuba Ünlü (Open)&#10;" w:date="2011-02-12T10:14:00Z">
              <w:r w:rsidR="0092089C" w:rsidRPr="0092089C">
                <w:rPr>
                  <w:b/>
                  <w:bCs/>
                  <w:sz w:val="18"/>
                  <w:szCs w:val="18"/>
                  <w:rPrChange w:id="1748" w:author="Asiye Mara (Open)&#10;" w:date="2011-02-14T12:31:00Z">
                    <w:rPr>
                      <w:b/>
                      <w:bCs/>
                      <w:sz w:val="18"/>
                      <w:szCs w:val="18"/>
                      <w:highlight w:val="yellow"/>
                    </w:rPr>
                  </w:rPrChange>
                </w:rPr>
                <w:t>393</w:t>
              </w:r>
            </w:ins>
            <w:del w:id="1749" w:author="Asiye Mara (Open)&#10;" w:date="2011-02-12T01:37:00Z">
              <w:r>
                <w:rPr>
                  <w:b/>
                  <w:bCs/>
                  <w:sz w:val="18"/>
                  <w:szCs w:val="18"/>
                </w:rPr>
                <w:delText>620.393</w:delText>
              </w:r>
            </w:del>
          </w:p>
        </w:tc>
        <w:tc>
          <w:tcPr>
            <w:tcW w:w="1257" w:type="dxa"/>
            <w:tcBorders>
              <w:top w:val="single" w:sz="4" w:space="0" w:color="auto"/>
              <w:bottom w:val="single" w:sz="4" w:space="0" w:color="auto"/>
            </w:tcBorders>
            <w:shd w:val="clear" w:color="auto" w:fill="FFFFFF"/>
            <w:vAlign w:val="bottom"/>
            <w:tcPrChange w:id="1750" w:author="Gülşah Tuba Ünlü (Open)&#10;" w:date="2011-02-12T12:40:00Z">
              <w:tcPr>
                <w:tcW w:w="1275" w:type="dxa"/>
                <w:tcBorders>
                  <w:top w:val="single" w:sz="4" w:space="0" w:color="auto"/>
                  <w:bottom w:val="single" w:sz="4" w:space="0" w:color="auto"/>
                </w:tcBorders>
                <w:shd w:val="clear" w:color="auto" w:fill="FFFFFF"/>
                <w:vAlign w:val="bottom"/>
              </w:tcPr>
            </w:tcPrChange>
          </w:tcPr>
          <w:p w:rsidR="00371160" w:rsidRDefault="009658B8">
            <w:pPr>
              <w:jc w:val="right"/>
              <w:rPr>
                <w:b/>
                <w:bCs/>
                <w:sz w:val="18"/>
                <w:szCs w:val="18"/>
              </w:rPr>
            </w:pPr>
            <w:ins w:id="1751" w:author="Asiye Mara (Open)&#10;" w:date="2011-02-12T01:37:00Z">
              <w:r>
                <w:rPr>
                  <w:b/>
                  <w:bCs/>
                  <w:sz w:val="18"/>
                  <w:szCs w:val="18"/>
                </w:rPr>
                <w:t>106.899</w:t>
              </w:r>
            </w:ins>
            <w:del w:id="1752" w:author="Asiye Mara (Open)&#10;" w:date="2011-02-12T01:37:00Z">
              <w:r>
                <w:rPr>
                  <w:b/>
                  <w:bCs/>
                  <w:sz w:val="18"/>
                  <w:szCs w:val="18"/>
                </w:rPr>
                <w:delText>106.899</w:delText>
              </w:r>
            </w:del>
          </w:p>
        </w:tc>
        <w:tc>
          <w:tcPr>
            <w:tcW w:w="1257" w:type="dxa"/>
            <w:tcBorders>
              <w:top w:val="single" w:sz="4" w:space="0" w:color="auto"/>
              <w:bottom w:val="single" w:sz="4" w:space="0" w:color="auto"/>
            </w:tcBorders>
            <w:shd w:val="clear" w:color="auto" w:fill="FFFFFF"/>
            <w:noWrap/>
            <w:vAlign w:val="bottom"/>
            <w:tcPrChange w:id="1753" w:author="Gülşah Tuba Ünlü (Open)&#10;" w:date="2011-02-12T12:40:00Z">
              <w:tcPr>
                <w:tcW w:w="1276" w:type="dxa"/>
                <w:tcBorders>
                  <w:top w:val="single" w:sz="4" w:space="0" w:color="auto"/>
                  <w:bottom w:val="single" w:sz="4" w:space="0" w:color="auto"/>
                </w:tcBorders>
                <w:shd w:val="clear" w:color="auto" w:fill="FFFFFF"/>
                <w:noWrap/>
                <w:vAlign w:val="bottom"/>
              </w:tcPr>
            </w:tcPrChange>
          </w:tcPr>
          <w:p w:rsidR="00371160" w:rsidRDefault="009658B8">
            <w:pPr>
              <w:jc w:val="right"/>
              <w:rPr>
                <w:b/>
                <w:bCs/>
                <w:sz w:val="18"/>
                <w:szCs w:val="18"/>
              </w:rPr>
            </w:pPr>
            <w:ins w:id="1754" w:author="Asiye Mara (Open)&#10;" w:date="2011-02-12T01:37:00Z">
              <w:r>
                <w:rPr>
                  <w:b/>
                  <w:bCs/>
                  <w:sz w:val="18"/>
                  <w:szCs w:val="18"/>
                </w:rPr>
                <w:t>180.663</w:t>
              </w:r>
            </w:ins>
            <w:del w:id="1755" w:author="Asiye Mara (Open)&#10;" w:date="2011-02-12T01:37:00Z">
              <w:r>
                <w:rPr>
                  <w:b/>
                  <w:bCs/>
                  <w:sz w:val="18"/>
                  <w:szCs w:val="18"/>
                </w:rPr>
                <w:delText>180.663</w:delText>
              </w:r>
            </w:del>
          </w:p>
        </w:tc>
        <w:tc>
          <w:tcPr>
            <w:tcW w:w="1159" w:type="dxa"/>
            <w:tcBorders>
              <w:top w:val="single" w:sz="4" w:space="0" w:color="auto"/>
              <w:bottom w:val="single" w:sz="4" w:space="0" w:color="auto"/>
            </w:tcBorders>
            <w:shd w:val="clear" w:color="auto" w:fill="FFFFFF"/>
            <w:noWrap/>
            <w:vAlign w:val="bottom"/>
            <w:tcPrChange w:id="1756" w:author="Gülşah Tuba Ünlü (Open)&#10;" w:date="2011-02-12T12:40:00Z">
              <w:tcPr>
                <w:tcW w:w="1276" w:type="dxa"/>
                <w:tcBorders>
                  <w:top w:val="single" w:sz="4" w:space="0" w:color="auto"/>
                  <w:bottom w:val="single" w:sz="4" w:space="0" w:color="auto"/>
                </w:tcBorders>
                <w:shd w:val="clear" w:color="auto" w:fill="FFFFFF"/>
                <w:noWrap/>
                <w:vAlign w:val="bottom"/>
              </w:tcPr>
            </w:tcPrChange>
          </w:tcPr>
          <w:p w:rsidR="00371160" w:rsidRDefault="009658B8">
            <w:pPr>
              <w:jc w:val="right"/>
              <w:rPr>
                <w:b/>
                <w:bCs/>
                <w:sz w:val="18"/>
                <w:szCs w:val="18"/>
              </w:rPr>
            </w:pPr>
            <w:ins w:id="1757" w:author="Asiye Mara (Open)&#10;" w:date="2011-02-12T01:37:00Z">
              <w:r>
                <w:rPr>
                  <w:b/>
                  <w:bCs/>
                  <w:sz w:val="18"/>
                  <w:szCs w:val="18"/>
                </w:rPr>
                <w:t>-</w:t>
              </w:r>
            </w:ins>
            <w:del w:id="1758" w:author="Asiye Mara (Open)&#10;" w:date="2011-02-12T01:37:00Z">
              <w:r>
                <w:rPr>
                  <w:b/>
                  <w:bCs/>
                  <w:sz w:val="18"/>
                  <w:szCs w:val="18"/>
                </w:rPr>
                <w:delText>-</w:delText>
              </w:r>
            </w:del>
          </w:p>
        </w:tc>
        <w:tc>
          <w:tcPr>
            <w:tcW w:w="1751" w:type="dxa"/>
            <w:tcBorders>
              <w:top w:val="single" w:sz="4" w:space="0" w:color="auto"/>
              <w:bottom w:val="single" w:sz="4" w:space="0" w:color="auto"/>
            </w:tcBorders>
            <w:shd w:val="clear" w:color="auto" w:fill="FFFFFF"/>
            <w:vAlign w:val="bottom"/>
            <w:tcPrChange w:id="1759" w:author="Gülşah Tuba Ünlü (Open)&#10;" w:date="2011-02-12T12:40:00Z">
              <w:tcPr>
                <w:tcW w:w="1276" w:type="dxa"/>
                <w:tcBorders>
                  <w:top w:val="single" w:sz="4" w:space="0" w:color="auto"/>
                  <w:bottom w:val="single" w:sz="4" w:space="0" w:color="auto"/>
                </w:tcBorders>
                <w:shd w:val="clear" w:color="auto" w:fill="FFFFFF"/>
                <w:vAlign w:val="bottom"/>
              </w:tcPr>
            </w:tcPrChange>
          </w:tcPr>
          <w:p w:rsidR="00371160" w:rsidRDefault="009658B8">
            <w:pPr>
              <w:jc w:val="right"/>
              <w:rPr>
                <w:b/>
                <w:bCs/>
                <w:sz w:val="18"/>
                <w:szCs w:val="18"/>
              </w:rPr>
            </w:pPr>
            <w:ins w:id="1760" w:author="Asiye Mara (Open)&#10;" w:date="2011-02-12T01:37:00Z">
              <w:r>
                <w:rPr>
                  <w:b/>
                  <w:bCs/>
                  <w:sz w:val="18"/>
                  <w:szCs w:val="18"/>
                </w:rPr>
                <w:t>90</w:t>
              </w:r>
              <w:del w:id="1761" w:author="Gülşah Tuba Ünlü (Open)&#10;" w:date="2011-02-12T10:15:00Z">
                <w:r>
                  <w:rPr>
                    <w:b/>
                    <w:bCs/>
                    <w:sz w:val="18"/>
                    <w:szCs w:val="18"/>
                  </w:rPr>
                  <w:delText>8.030</w:delText>
                </w:r>
              </w:del>
            </w:ins>
            <w:ins w:id="1762" w:author="Gülşah Tuba Ünlü (Open)&#10;" w:date="2011-02-12T10:15:00Z">
              <w:r w:rsidR="0092089C" w:rsidRPr="0092089C">
                <w:rPr>
                  <w:b/>
                  <w:bCs/>
                  <w:sz w:val="18"/>
                  <w:szCs w:val="18"/>
                  <w:rPrChange w:id="1763" w:author="Asiye Mara (Open)&#10;" w:date="2011-02-14T12:31:00Z">
                    <w:rPr>
                      <w:b/>
                      <w:bCs/>
                      <w:sz w:val="18"/>
                      <w:szCs w:val="18"/>
                      <w:highlight w:val="yellow"/>
                    </w:rPr>
                  </w:rPrChange>
                </w:rPr>
                <w:t>7.955</w:t>
              </w:r>
            </w:ins>
            <w:del w:id="1764" w:author="Asiye Mara (Open)&#10;" w:date="2011-02-12T01:37:00Z">
              <w:r>
                <w:rPr>
                  <w:b/>
                  <w:bCs/>
                  <w:sz w:val="18"/>
                  <w:szCs w:val="18"/>
                </w:rPr>
                <w:delText>907.956</w:delText>
              </w:r>
            </w:del>
            <w:ins w:id="1765" w:author="Gülşah Tuba Ünlü (Open)&#10;" w:date="2011-02-11T23:29:00Z">
              <w:del w:id="1766" w:author="Asiye Mara (Open)&#10;" w:date="2011-02-12T01:37:00Z">
                <w:r>
                  <w:rPr>
                    <w:b/>
                    <w:bCs/>
                    <w:sz w:val="18"/>
                    <w:szCs w:val="18"/>
                  </w:rPr>
                  <w:delText>955</w:delText>
                </w:r>
              </w:del>
            </w:ins>
          </w:p>
        </w:tc>
      </w:tr>
    </w:tbl>
    <w:p w:rsidR="00371160" w:rsidRDefault="009658B8">
      <w:pPr>
        <w:ind w:left="720"/>
        <w:jc w:val="both"/>
        <w:rPr>
          <w:del w:id="1767" w:author="Gülşah Tuba Ünlü (Open)&#10;" w:date="2011-02-13T01:46:00Z"/>
          <w:sz w:val="16"/>
          <w:szCs w:val="16"/>
          <w:lang w:val="tr-TR"/>
        </w:rPr>
      </w:pPr>
      <w:r>
        <w:rPr>
          <w:sz w:val="16"/>
          <w:szCs w:val="16"/>
          <w:lang w:val="tr-TR"/>
        </w:rPr>
        <w:t>(*) Banka, 608.548 Bin TL tutarında</w:t>
      </w:r>
      <w:ins w:id="1768" w:author="Gülşah Tuba Ünlü (Open)&#10;" w:date="2011-02-11T23:30:00Z">
        <w:r>
          <w:rPr>
            <w:sz w:val="16"/>
            <w:szCs w:val="16"/>
            <w:lang w:val="tr-TR"/>
          </w:rPr>
          <w:t>ki</w:t>
        </w:r>
      </w:ins>
      <w:r>
        <w:rPr>
          <w:sz w:val="16"/>
          <w:szCs w:val="16"/>
          <w:lang w:val="tr-TR"/>
        </w:rPr>
        <w:t xml:space="preserve"> krediyi ödemelerinde gecikme olmamasına rağmen ihtiyatlılık gereği yakın izlemeye almıştır. </w:t>
      </w:r>
      <w:ins w:id="1769" w:author="Gülşah Tuba Ünlü (Open)&#10;" w:date="2011-02-13T01:46:00Z">
        <w:r>
          <w:rPr>
            <w:sz w:val="16"/>
            <w:szCs w:val="16"/>
            <w:lang w:val="tr-TR"/>
          </w:rPr>
          <w:t xml:space="preserve"> </w:t>
        </w:r>
      </w:ins>
    </w:p>
    <w:p w:rsidR="00371160" w:rsidRDefault="009658B8">
      <w:pPr>
        <w:ind w:left="720"/>
        <w:jc w:val="both"/>
        <w:rPr>
          <w:sz w:val="16"/>
          <w:szCs w:val="16"/>
          <w:lang w:val="tr-TR"/>
        </w:rPr>
      </w:pPr>
      <w:ins w:id="1770" w:author="Gülşah Tuba Ünlü (Open)&#10;" w:date="2011-02-12T12:40:00Z">
        <w:r>
          <w:rPr>
            <w:sz w:val="16"/>
            <w:szCs w:val="16"/>
            <w:lang w:val="tr-TR"/>
          </w:rPr>
          <w:t>(</w:t>
        </w:r>
      </w:ins>
      <w:r>
        <w:rPr>
          <w:sz w:val="16"/>
          <w:szCs w:val="16"/>
          <w:lang w:val="tr-TR"/>
        </w:rPr>
        <w:t>Finansal Kiralama:39 Bin TL)</w:t>
      </w:r>
    </w:p>
    <w:p w:rsidR="00371160" w:rsidRDefault="00371160">
      <w:pPr>
        <w:ind w:left="720" w:right="-141"/>
        <w:jc w:val="both"/>
        <w:rPr>
          <w:sz w:val="16"/>
          <w:szCs w:val="16"/>
          <w:lang w:val="tr-TR"/>
        </w:rPr>
      </w:pPr>
    </w:p>
    <w:p w:rsidR="00371160" w:rsidRDefault="00371160">
      <w:pPr>
        <w:jc w:val="both"/>
        <w:rPr>
          <w:sz w:val="18"/>
          <w:szCs w:val="18"/>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2700"/>
        <w:gridCol w:w="1542"/>
        <w:gridCol w:w="1275"/>
        <w:gridCol w:w="1276"/>
        <w:gridCol w:w="1276"/>
        <w:gridCol w:w="1276"/>
      </w:tblGrid>
      <w:tr w:rsidR="00492D37" w:rsidRPr="00872466" w:rsidTr="000C33F4">
        <w:trPr>
          <w:trHeight w:val="255"/>
        </w:trPr>
        <w:tc>
          <w:tcPr>
            <w:tcW w:w="2700" w:type="dxa"/>
            <w:shd w:val="clear" w:color="auto" w:fill="FFFFFF"/>
            <w:noWrap/>
            <w:vAlign w:val="bottom"/>
          </w:tcPr>
          <w:p w:rsidR="00371160" w:rsidRDefault="009658B8">
            <w:pPr>
              <w:rPr>
                <w:rFonts w:eastAsia="Arial Unicode MS"/>
                <w:iCs/>
                <w:sz w:val="18"/>
                <w:szCs w:val="18"/>
                <w:lang w:val="tr-TR"/>
              </w:rPr>
            </w:pPr>
            <w:r>
              <w:rPr>
                <w:b/>
                <w:sz w:val="18"/>
                <w:szCs w:val="18"/>
                <w:lang w:val="tr-TR"/>
              </w:rPr>
              <w:t>Önceki  Dönem-31 Aralık 2009</w:t>
            </w:r>
          </w:p>
        </w:tc>
        <w:tc>
          <w:tcPr>
            <w:tcW w:w="1542" w:type="dxa"/>
            <w:shd w:val="clear" w:color="auto" w:fill="FFFFFF"/>
            <w:vAlign w:val="bottom"/>
          </w:tcPr>
          <w:p w:rsidR="00371160" w:rsidRDefault="009658B8">
            <w:pPr>
              <w:jc w:val="center"/>
              <w:rPr>
                <w:b/>
                <w:sz w:val="18"/>
                <w:szCs w:val="18"/>
                <w:lang w:val="tr-TR"/>
              </w:rPr>
            </w:pPr>
            <w:r>
              <w:rPr>
                <w:b/>
                <w:sz w:val="18"/>
                <w:szCs w:val="18"/>
                <w:lang w:val="tr-TR"/>
              </w:rPr>
              <w:t>30 Günden Az (*)</w:t>
            </w:r>
          </w:p>
        </w:tc>
        <w:tc>
          <w:tcPr>
            <w:tcW w:w="1275" w:type="dxa"/>
            <w:shd w:val="clear" w:color="auto" w:fill="FFFFFF"/>
            <w:vAlign w:val="bottom"/>
          </w:tcPr>
          <w:p w:rsidR="00371160" w:rsidRDefault="009658B8">
            <w:pPr>
              <w:jc w:val="center"/>
              <w:rPr>
                <w:b/>
                <w:sz w:val="18"/>
                <w:szCs w:val="18"/>
                <w:lang w:val="tr-TR"/>
              </w:rPr>
            </w:pPr>
            <w:r>
              <w:rPr>
                <w:b/>
                <w:sz w:val="18"/>
                <w:szCs w:val="18"/>
                <w:lang w:val="tr-TR"/>
              </w:rPr>
              <w:t>31-60 Gün</w:t>
            </w:r>
          </w:p>
        </w:tc>
        <w:tc>
          <w:tcPr>
            <w:tcW w:w="1276" w:type="dxa"/>
            <w:shd w:val="clear" w:color="auto" w:fill="FFFFFF"/>
            <w:noWrap/>
            <w:vAlign w:val="bottom"/>
          </w:tcPr>
          <w:p w:rsidR="00371160" w:rsidRDefault="009658B8">
            <w:pPr>
              <w:jc w:val="center"/>
              <w:rPr>
                <w:b/>
                <w:sz w:val="18"/>
                <w:szCs w:val="18"/>
                <w:lang w:val="tr-TR"/>
              </w:rPr>
            </w:pPr>
            <w:r>
              <w:rPr>
                <w:b/>
                <w:sz w:val="18"/>
                <w:szCs w:val="18"/>
                <w:lang w:val="tr-TR"/>
              </w:rPr>
              <w:t>61-90 Gün</w:t>
            </w:r>
          </w:p>
        </w:tc>
        <w:tc>
          <w:tcPr>
            <w:tcW w:w="1276" w:type="dxa"/>
            <w:shd w:val="clear" w:color="auto" w:fill="FFFFFF"/>
            <w:noWrap/>
            <w:vAlign w:val="bottom"/>
          </w:tcPr>
          <w:p w:rsidR="00371160" w:rsidRDefault="009658B8">
            <w:pPr>
              <w:jc w:val="center"/>
              <w:rPr>
                <w:b/>
                <w:sz w:val="18"/>
                <w:szCs w:val="18"/>
                <w:lang w:val="tr-TR"/>
              </w:rPr>
            </w:pPr>
            <w:r>
              <w:rPr>
                <w:b/>
                <w:sz w:val="18"/>
                <w:szCs w:val="18"/>
                <w:lang w:val="tr-TR"/>
              </w:rPr>
              <w:t>90 Günden Fazla</w:t>
            </w:r>
          </w:p>
        </w:tc>
        <w:tc>
          <w:tcPr>
            <w:tcW w:w="1276" w:type="dxa"/>
            <w:shd w:val="clear" w:color="auto" w:fill="FFFFFF"/>
            <w:vAlign w:val="bottom"/>
          </w:tcPr>
          <w:p w:rsidR="00371160" w:rsidRDefault="009658B8">
            <w:pPr>
              <w:jc w:val="center"/>
              <w:rPr>
                <w:b/>
                <w:sz w:val="18"/>
                <w:szCs w:val="18"/>
                <w:lang w:val="tr-TR"/>
              </w:rPr>
            </w:pPr>
            <w:r>
              <w:rPr>
                <w:b/>
                <w:sz w:val="18"/>
                <w:szCs w:val="18"/>
                <w:lang w:val="tr-TR"/>
              </w:rPr>
              <w:t>Toplam</w:t>
            </w:r>
          </w:p>
        </w:tc>
      </w:tr>
      <w:tr w:rsidR="00492D37" w:rsidRPr="00872466" w:rsidTr="000C33F4">
        <w:trPr>
          <w:trHeight w:val="255"/>
        </w:trPr>
        <w:tc>
          <w:tcPr>
            <w:tcW w:w="2700" w:type="dxa"/>
            <w:shd w:val="clear" w:color="auto" w:fill="FFFFFF"/>
            <w:noWrap/>
            <w:vAlign w:val="bottom"/>
          </w:tcPr>
          <w:p w:rsidR="00371160" w:rsidRDefault="009658B8">
            <w:pPr>
              <w:rPr>
                <w:sz w:val="18"/>
                <w:szCs w:val="18"/>
                <w:lang w:val="tr-TR"/>
              </w:rPr>
            </w:pPr>
            <w:r>
              <w:rPr>
                <w:sz w:val="18"/>
                <w:szCs w:val="18"/>
                <w:lang w:val="tr-TR"/>
              </w:rPr>
              <w:t>Krediler</w:t>
            </w:r>
          </w:p>
        </w:tc>
        <w:tc>
          <w:tcPr>
            <w:tcW w:w="1542" w:type="dxa"/>
            <w:shd w:val="clear" w:color="auto" w:fill="FFFFFF"/>
          </w:tcPr>
          <w:p w:rsidR="00371160" w:rsidRDefault="00371160">
            <w:pPr>
              <w:ind w:left="-1008" w:firstLine="1008"/>
              <w:jc w:val="right"/>
              <w:rPr>
                <w:sz w:val="18"/>
                <w:szCs w:val="18"/>
                <w:lang w:val="tr-TR"/>
              </w:rPr>
            </w:pPr>
          </w:p>
        </w:tc>
        <w:tc>
          <w:tcPr>
            <w:tcW w:w="1275" w:type="dxa"/>
            <w:shd w:val="clear" w:color="auto" w:fill="FFFFFF"/>
          </w:tcPr>
          <w:p w:rsidR="00371160" w:rsidRDefault="00371160">
            <w:pPr>
              <w:ind w:left="-1008" w:firstLine="1008"/>
              <w:jc w:val="right"/>
              <w:rPr>
                <w:sz w:val="18"/>
                <w:szCs w:val="18"/>
                <w:lang w:val="tr-TR"/>
              </w:rPr>
            </w:pPr>
          </w:p>
        </w:tc>
        <w:tc>
          <w:tcPr>
            <w:tcW w:w="1276" w:type="dxa"/>
            <w:shd w:val="clear" w:color="auto" w:fill="FFFFFF"/>
            <w:noWrap/>
            <w:vAlign w:val="bottom"/>
          </w:tcPr>
          <w:p w:rsidR="00371160" w:rsidRDefault="00371160">
            <w:pPr>
              <w:jc w:val="right"/>
              <w:rPr>
                <w:sz w:val="18"/>
                <w:szCs w:val="18"/>
                <w:lang w:val="tr-TR"/>
              </w:rPr>
            </w:pPr>
          </w:p>
        </w:tc>
        <w:tc>
          <w:tcPr>
            <w:tcW w:w="1276" w:type="dxa"/>
            <w:shd w:val="clear" w:color="auto" w:fill="FFFFFF"/>
            <w:noWrap/>
            <w:vAlign w:val="bottom"/>
          </w:tcPr>
          <w:p w:rsidR="00371160" w:rsidRDefault="00371160">
            <w:pPr>
              <w:jc w:val="right"/>
              <w:rPr>
                <w:sz w:val="18"/>
                <w:szCs w:val="18"/>
                <w:lang w:val="tr-TR"/>
              </w:rPr>
            </w:pPr>
          </w:p>
        </w:tc>
        <w:tc>
          <w:tcPr>
            <w:tcW w:w="1276" w:type="dxa"/>
            <w:shd w:val="clear" w:color="auto" w:fill="FFFFFF"/>
          </w:tcPr>
          <w:p w:rsidR="00371160" w:rsidRDefault="00371160">
            <w:pPr>
              <w:jc w:val="right"/>
              <w:rPr>
                <w:sz w:val="18"/>
                <w:szCs w:val="18"/>
                <w:lang w:val="tr-TR"/>
              </w:rPr>
            </w:pPr>
          </w:p>
        </w:tc>
      </w:tr>
      <w:tr w:rsidR="00E236BE" w:rsidRPr="00872466" w:rsidTr="000C33F4">
        <w:trPr>
          <w:trHeight w:val="255"/>
        </w:trPr>
        <w:tc>
          <w:tcPr>
            <w:tcW w:w="2700" w:type="dxa"/>
            <w:shd w:val="clear" w:color="auto" w:fill="FFFFFF"/>
            <w:noWrap/>
            <w:vAlign w:val="bottom"/>
          </w:tcPr>
          <w:p w:rsidR="00371160" w:rsidRDefault="009658B8">
            <w:pPr>
              <w:ind w:left="432"/>
              <w:rPr>
                <w:sz w:val="18"/>
                <w:szCs w:val="18"/>
                <w:lang w:val="tr-TR"/>
              </w:rPr>
            </w:pPr>
            <w:r>
              <w:rPr>
                <w:sz w:val="18"/>
                <w:szCs w:val="18"/>
                <w:lang w:val="tr-TR"/>
              </w:rPr>
              <w:t>Kurumsal Krediler</w:t>
            </w:r>
          </w:p>
        </w:tc>
        <w:tc>
          <w:tcPr>
            <w:tcW w:w="1542" w:type="dxa"/>
            <w:shd w:val="clear" w:color="auto" w:fill="FFFFFF"/>
            <w:vAlign w:val="bottom"/>
          </w:tcPr>
          <w:p w:rsidR="00371160" w:rsidRDefault="009658B8">
            <w:pPr>
              <w:jc w:val="right"/>
              <w:rPr>
                <w:sz w:val="18"/>
                <w:szCs w:val="18"/>
              </w:rPr>
            </w:pPr>
            <w:r>
              <w:rPr>
                <w:sz w:val="18"/>
                <w:szCs w:val="18"/>
              </w:rPr>
              <w:t>386.028</w:t>
            </w:r>
          </w:p>
        </w:tc>
        <w:tc>
          <w:tcPr>
            <w:tcW w:w="1275" w:type="dxa"/>
            <w:shd w:val="clear" w:color="auto" w:fill="FFFFFF"/>
            <w:vAlign w:val="bottom"/>
          </w:tcPr>
          <w:p w:rsidR="00371160" w:rsidRDefault="009658B8">
            <w:pPr>
              <w:jc w:val="right"/>
              <w:rPr>
                <w:sz w:val="18"/>
                <w:szCs w:val="18"/>
              </w:rPr>
            </w:pPr>
            <w:r>
              <w:rPr>
                <w:sz w:val="18"/>
                <w:szCs w:val="18"/>
              </w:rPr>
              <w:t>31.935</w:t>
            </w:r>
          </w:p>
        </w:tc>
        <w:tc>
          <w:tcPr>
            <w:tcW w:w="1276" w:type="dxa"/>
            <w:shd w:val="clear" w:color="auto" w:fill="FFFFFF"/>
            <w:noWrap/>
            <w:vAlign w:val="bottom"/>
          </w:tcPr>
          <w:p w:rsidR="00371160" w:rsidRDefault="009658B8">
            <w:pPr>
              <w:jc w:val="right"/>
              <w:rPr>
                <w:sz w:val="18"/>
                <w:szCs w:val="18"/>
              </w:rPr>
            </w:pPr>
            <w:r>
              <w:rPr>
                <w:sz w:val="18"/>
                <w:szCs w:val="18"/>
              </w:rPr>
              <w:t>19.748</w:t>
            </w:r>
          </w:p>
        </w:tc>
        <w:tc>
          <w:tcPr>
            <w:tcW w:w="1276" w:type="dxa"/>
            <w:shd w:val="clear" w:color="auto" w:fill="FFFFFF"/>
            <w:noWrap/>
            <w:vAlign w:val="bottom"/>
          </w:tcPr>
          <w:p w:rsidR="00371160" w:rsidRDefault="009658B8">
            <w:pPr>
              <w:jc w:val="right"/>
              <w:rPr>
                <w:sz w:val="18"/>
                <w:szCs w:val="18"/>
              </w:rPr>
            </w:pPr>
            <w:r>
              <w:rPr>
                <w:sz w:val="18"/>
                <w:szCs w:val="18"/>
              </w:rPr>
              <w:t>-</w:t>
            </w:r>
          </w:p>
        </w:tc>
        <w:tc>
          <w:tcPr>
            <w:tcW w:w="1276" w:type="dxa"/>
            <w:shd w:val="clear" w:color="auto" w:fill="FFFFFF"/>
            <w:vAlign w:val="bottom"/>
          </w:tcPr>
          <w:p w:rsidR="00371160" w:rsidRDefault="009658B8">
            <w:pPr>
              <w:jc w:val="right"/>
              <w:rPr>
                <w:sz w:val="18"/>
                <w:szCs w:val="18"/>
              </w:rPr>
            </w:pPr>
            <w:r>
              <w:rPr>
                <w:sz w:val="18"/>
                <w:szCs w:val="18"/>
              </w:rPr>
              <w:t>437.711</w:t>
            </w:r>
          </w:p>
        </w:tc>
      </w:tr>
      <w:tr w:rsidR="00E236BE" w:rsidRPr="00872466" w:rsidTr="000C33F4">
        <w:trPr>
          <w:trHeight w:val="255"/>
        </w:trPr>
        <w:tc>
          <w:tcPr>
            <w:tcW w:w="2700" w:type="dxa"/>
            <w:shd w:val="clear" w:color="auto" w:fill="FFFFFF"/>
            <w:noWrap/>
            <w:vAlign w:val="bottom"/>
          </w:tcPr>
          <w:p w:rsidR="00371160" w:rsidRDefault="009658B8">
            <w:pPr>
              <w:ind w:left="432"/>
              <w:rPr>
                <w:sz w:val="18"/>
                <w:szCs w:val="18"/>
                <w:lang w:val="tr-TR"/>
              </w:rPr>
            </w:pPr>
            <w:r>
              <w:rPr>
                <w:sz w:val="18"/>
                <w:szCs w:val="18"/>
                <w:lang w:val="tr-TR"/>
              </w:rPr>
              <w:t>Kobi Kredileri</w:t>
            </w:r>
          </w:p>
        </w:tc>
        <w:tc>
          <w:tcPr>
            <w:tcW w:w="1542" w:type="dxa"/>
            <w:shd w:val="clear" w:color="auto" w:fill="FFFFFF"/>
            <w:vAlign w:val="bottom"/>
          </w:tcPr>
          <w:p w:rsidR="00371160" w:rsidRDefault="009658B8">
            <w:pPr>
              <w:jc w:val="right"/>
              <w:rPr>
                <w:sz w:val="18"/>
                <w:szCs w:val="18"/>
              </w:rPr>
            </w:pPr>
            <w:r>
              <w:rPr>
                <w:sz w:val="18"/>
                <w:szCs w:val="18"/>
              </w:rPr>
              <w:t>200.919</w:t>
            </w:r>
          </w:p>
        </w:tc>
        <w:tc>
          <w:tcPr>
            <w:tcW w:w="1275" w:type="dxa"/>
            <w:shd w:val="clear" w:color="auto" w:fill="FFFFFF"/>
            <w:vAlign w:val="bottom"/>
          </w:tcPr>
          <w:p w:rsidR="00371160" w:rsidRDefault="009658B8">
            <w:pPr>
              <w:jc w:val="right"/>
              <w:rPr>
                <w:sz w:val="18"/>
                <w:szCs w:val="18"/>
              </w:rPr>
            </w:pPr>
            <w:r>
              <w:rPr>
                <w:sz w:val="18"/>
                <w:szCs w:val="18"/>
              </w:rPr>
              <w:t>33.840</w:t>
            </w:r>
          </w:p>
        </w:tc>
        <w:tc>
          <w:tcPr>
            <w:tcW w:w="1276" w:type="dxa"/>
            <w:shd w:val="clear" w:color="auto" w:fill="FFFFFF"/>
            <w:noWrap/>
            <w:vAlign w:val="bottom"/>
          </w:tcPr>
          <w:p w:rsidR="00371160" w:rsidRDefault="009658B8">
            <w:pPr>
              <w:jc w:val="right"/>
              <w:rPr>
                <w:sz w:val="18"/>
                <w:szCs w:val="18"/>
              </w:rPr>
            </w:pPr>
            <w:r>
              <w:rPr>
                <w:sz w:val="18"/>
                <w:szCs w:val="18"/>
              </w:rPr>
              <w:t>20.387</w:t>
            </w:r>
          </w:p>
        </w:tc>
        <w:tc>
          <w:tcPr>
            <w:tcW w:w="1276" w:type="dxa"/>
            <w:shd w:val="clear" w:color="auto" w:fill="FFFFFF"/>
            <w:noWrap/>
            <w:vAlign w:val="bottom"/>
          </w:tcPr>
          <w:p w:rsidR="00371160" w:rsidRDefault="009658B8">
            <w:pPr>
              <w:jc w:val="right"/>
              <w:rPr>
                <w:sz w:val="18"/>
                <w:szCs w:val="18"/>
              </w:rPr>
            </w:pPr>
            <w:r>
              <w:rPr>
                <w:sz w:val="18"/>
                <w:szCs w:val="18"/>
              </w:rPr>
              <w:t>-</w:t>
            </w:r>
          </w:p>
        </w:tc>
        <w:tc>
          <w:tcPr>
            <w:tcW w:w="1276" w:type="dxa"/>
            <w:shd w:val="clear" w:color="auto" w:fill="FFFFFF"/>
            <w:vAlign w:val="bottom"/>
          </w:tcPr>
          <w:p w:rsidR="00371160" w:rsidRDefault="009658B8">
            <w:pPr>
              <w:jc w:val="right"/>
              <w:rPr>
                <w:sz w:val="18"/>
                <w:szCs w:val="18"/>
              </w:rPr>
            </w:pPr>
            <w:r>
              <w:rPr>
                <w:sz w:val="18"/>
                <w:szCs w:val="18"/>
              </w:rPr>
              <w:t>255.146</w:t>
            </w:r>
          </w:p>
        </w:tc>
      </w:tr>
      <w:tr w:rsidR="00E236BE" w:rsidRPr="00872466" w:rsidTr="000C33F4">
        <w:trPr>
          <w:trHeight w:val="255"/>
        </w:trPr>
        <w:tc>
          <w:tcPr>
            <w:tcW w:w="2700" w:type="dxa"/>
            <w:shd w:val="clear" w:color="auto" w:fill="FFFFFF"/>
            <w:noWrap/>
            <w:vAlign w:val="bottom"/>
          </w:tcPr>
          <w:p w:rsidR="00371160" w:rsidRDefault="009658B8">
            <w:pPr>
              <w:ind w:left="432"/>
              <w:rPr>
                <w:sz w:val="18"/>
                <w:szCs w:val="18"/>
                <w:lang w:val="tr-TR"/>
              </w:rPr>
            </w:pPr>
            <w:r>
              <w:rPr>
                <w:sz w:val="18"/>
                <w:szCs w:val="18"/>
                <w:lang w:val="tr-TR"/>
              </w:rPr>
              <w:t>Tüketici Kredileri</w:t>
            </w:r>
          </w:p>
        </w:tc>
        <w:tc>
          <w:tcPr>
            <w:tcW w:w="1542" w:type="dxa"/>
            <w:shd w:val="clear" w:color="auto" w:fill="FFFFFF"/>
            <w:vAlign w:val="bottom"/>
          </w:tcPr>
          <w:p w:rsidR="00371160" w:rsidRDefault="009658B8">
            <w:pPr>
              <w:jc w:val="right"/>
              <w:rPr>
                <w:sz w:val="18"/>
                <w:szCs w:val="18"/>
              </w:rPr>
            </w:pPr>
            <w:r>
              <w:rPr>
                <w:sz w:val="18"/>
                <w:szCs w:val="18"/>
              </w:rPr>
              <w:t>6.031</w:t>
            </w:r>
          </w:p>
        </w:tc>
        <w:tc>
          <w:tcPr>
            <w:tcW w:w="1275" w:type="dxa"/>
            <w:shd w:val="clear" w:color="auto" w:fill="FFFFFF"/>
            <w:vAlign w:val="bottom"/>
          </w:tcPr>
          <w:p w:rsidR="00371160" w:rsidRDefault="009658B8">
            <w:pPr>
              <w:jc w:val="right"/>
              <w:rPr>
                <w:sz w:val="18"/>
                <w:szCs w:val="18"/>
              </w:rPr>
            </w:pPr>
            <w:r>
              <w:rPr>
                <w:sz w:val="18"/>
                <w:szCs w:val="18"/>
              </w:rPr>
              <w:t>11.653</w:t>
            </w:r>
          </w:p>
        </w:tc>
        <w:tc>
          <w:tcPr>
            <w:tcW w:w="1276" w:type="dxa"/>
            <w:shd w:val="clear" w:color="auto" w:fill="FFFFFF"/>
            <w:noWrap/>
            <w:vAlign w:val="bottom"/>
          </w:tcPr>
          <w:p w:rsidR="00371160" w:rsidRDefault="009658B8">
            <w:pPr>
              <w:jc w:val="right"/>
              <w:rPr>
                <w:sz w:val="18"/>
                <w:szCs w:val="18"/>
              </w:rPr>
            </w:pPr>
            <w:r>
              <w:rPr>
                <w:sz w:val="18"/>
                <w:szCs w:val="18"/>
              </w:rPr>
              <w:t>3.734</w:t>
            </w:r>
          </w:p>
        </w:tc>
        <w:tc>
          <w:tcPr>
            <w:tcW w:w="1276" w:type="dxa"/>
            <w:shd w:val="clear" w:color="auto" w:fill="FFFFFF"/>
            <w:noWrap/>
            <w:vAlign w:val="bottom"/>
          </w:tcPr>
          <w:p w:rsidR="00371160" w:rsidRDefault="009658B8">
            <w:pPr>
              <w:jc w:val="right"/>
              <w:rPr>
                <w:sz w:val="18"/>
                <w:szCs w:val="18"/>
              </w:rPr>
            </w:pPr>
            <w:r>
              <w:rPr>
                <w:sz w:val="18"/>
                <w:szCs w:val="18"/>
              </w:rPr>
              <w:t>-</w:t>
            </w:r>
          </w:p>
        </w:tc>
        <w:tc>
          <w:tcPr>
            <w:tcW w:w="1276" w:type="dxa"/>
            <w:shd w:val="clear" w:color="auto" w:fill="FFFFFF"/>
            <w:vAlign w:val="bottom"/>
          </w:tcPr>
          <w:p w:rsidR="00371160" w:rsidRDefault="009658B8">
            <w:pPr>
              <w:jc w:val="right"/>
              <w:rPr>
                <w:sz w:val="18"/>
                <w:szCs w:val="18"/>
              </w:rPr>
            </w:pPr>
            <w:r>
              <w:rPr>
                <w:sz w:val="18"/>
                <w:szCs w:val="18"/>
              </w:rPr>
              <w:t>21.418</w:t>
            </w:r>
          </w:p>
        </w:tc>
      </w:tr>
      <w:tr w:rsidR="00E236BE" w:rsidRPr="00872466" w:rsidTr="000C33F4">
        <w:trPr>
          <w:trHeight w:val="255"/>
        </w:trPr>
        <w:tc>
          <w:tcPr>
            <w:tcW w:w="2700" w:type="dxa"/>
            <w:tcBorders>
              <w:bottom w:val="single" w:sz="4" w:space="0" w:color="auto"/>
            </w:tcBorders>
            <w:shd w:val="clear" w:color="auto" w:fill="FFFFFF"/>
            <w:noWrap/>
            <w:vAlign w:val="bottom"/>
          </w:tcPr>
          <w:p w:rsidR="00371160" w:rsidRDefault="009658B8">
            <w:pPr>
              <w:ind w:left="432"/>
              <w:rPr>
                <w:sz w:val="18"/>
                <w:szCs w:val="18"/>
                <w:lang w:val="tr-TR"/>
              </w:rPr>
            </w:pPr>
            <w:r>
              <w:rPr>
                <w:sz w:val="18"/>
                <w:szCs w:val="18"/>
                <w:lang w:val="tr-TR"/>
              </w:rPr>
              <w:t>Kredi Kartları</w:t>
            </w:r>
          </w:p>
        </w:tc>
        <w:tc>
          <w:tcPr>
            <w:tcW w:w="1542" w:type="dxa"/>
            <w:tcBorders>
              <w:bottom w:val="single" w:sz="4" w:space="0" w:color="auto"/>
            </w:tcBorders>
            <w:shd w:val="clear" w:color="auto" w:fill="FFFFFF"/>
            <w:vAlign w:val="bottom"/>
          </w:tcPr>
          <w:p w:rsidR="00371160" w:rsidRDefault="009658B8">
            <w:pPr>
              <w:jc w:val="right"/>
              <w:rPr>
                <w:sz w:val="18"/>
                <w:szCs w:val="18"/>
              </w:rPr>
            </w:pPr>
            <w:r>
              <w:rPr>
                <w:sz w:val="18"/>
                <w:szCs w:val="18"/>
              </w:rPr>
              <w:t>51.194</w:t>
            </w:r>
          </w:p>
        </w:tc>
        <w:tc>
          <w:tcPr>
            <w:tcW w:w="1275" w:type="dxa"/>
            <w:tcBorders>
              <w:bottom w:val="single" w:sz="4" w:space="0" w:color="auto"/>
            </w:tcBorders>
            <w:shd w:val="clear" w:color="auto" w:fill="FFFFFF"/>
            <w:vAlign w:val="bottom"/>
          </w:tcPr>
          <w:p w:rsidR="00371160" w:rsidRDefault="009658B8">
            <w:pPr>
              <w:jc w:val="right"/>
              <w:rPr>
                <w:sz w:val="18"/>
                <w:szCs w:val="18"/>
              </w:rPr>
            </w:pPr>
            <w:r>
              <w:rPr>
                <w:sz w:val="18"/>
                <w:szCs w:val="18"/>
              </w:rPr>
              <w:t>14.666</w:t>
            </w:r>
          </w:p>
        </w:tc>
        <w:tc>
          <w:tcPr>
            <w:tcW w:w="1276" w:type="dxa"/>
            <w:tcBorders>
              <w:bottom w:val="single" w:sz="4" w:space="0" w:color="auto"/>
            </w:tcBorders>
            <w:shd w:val="clear" w:color="auto" w:fill="FFFFFF"/>
            <w:noWrap/>
            <w:vAlign w:val="bottom"/>
          </w:tcPr>
          <w:p w:rsidR="00371160" w:rsidRDefault="009658B8">
            <w:pPr>
              <w:jc w:val="right"/>
              <w:rPr>
                <w:sz w:val="18"/>
                <w:szCs w:val="18"/>
              </w:rPr>
            </w:pPr>
            <w:r>
              <w:rPr>
                <w:sz w:val="18"/>
                <w:szCs w:val="18"/>
              </w:rPr>
              <w:t>4.925</w:t>
            </w:r>
          </w:p>
        </w:tc>
        <w:tc>
          <w:tcPr>
            <w:tcW w:w="1276" w:type="dxa"/>
            <w:tcBorders>
              <w:bottom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276" w:type="dxa"/>
            <w:tcBorders>
              <w:bottom w:val="single" w:sz="4" w:space="0" w:color="auto"/>
            </w:tcBorders>
            <w:shd w:val="clear" w:color="auto" w:fill="FFFFFF"/>
            <w:vAlign w:val="bottom"/>
          </w:tcPr>
          <w:p w:rsidR="00371160" w:rsidRDefault="009658B8">
            <w:pPr>
              <w:jc w:val="right"/>
              <w:rPr>
                <w:sz w:val="18"/>
                <w:szCs w:val="18"/>
              </w:rPr>
            </w:pPr>
            <w:r>
              <w:rPr>
                <w:sz w:val="18"/>
                <w:szCs w:val="18"/>
              </w:rPr>
              <w:t>70.785</w:t>
            </w:r>
          </w:p>
        </w:tc>
      </w:tr>
      <w:tr w:rsidR="00E236BE" w:rsidRPr="00872466" w:rsidTr="000C33F4">
        <w:trPr>
          <w:trHeight w:val="255"/>
        </w:trPr>
        <w:tc>
          <w:tcPr>
            <w:tcW w:w="2700" w:type="dxa"/>
            <w:tcBorders>
              <w:bottom w:val="single" w:sz="4" w:space="0" w:color="auto"/>
            </w:tcBorders>
            <w:shd w:val="clear" w:color="auto" w:fill="FFFFFF"/>
            <w:noWrap/>
            <w:vAlign w:val="bottom"/>
          </w:tcPr>
          <w:p w:rsidR="00371160" w:rsidRDefault="009658B8">
            <w:pPr>
              <w:rPr>
                <w:sz w:val="18"/>
                <w:szCs w:val="18"/>
                <w:lang w:val="tr-TR"/>
              </w:rPr>
            </w:pPr>
            <w:r>
              <w:rPr>
                <w:sz w:val="18"/>
                <w:szCs w:val="18"/>
                <w:lang w:val="tr-TR"/>
              </w:rPr>
              <w:t>Finansal Kiralama Alacakları</w:t>
            </w:r>
          </w:p>
        </w:tc>
        <w:tc>
          <w:tcPr>
            <w:tcW w:w="1542" w:type="dxa"/>
            <w:tcBorders>
              <w:bottom w:val="single" w:sz="4" w:space="0" w:color="auto"/>
            </w:tcBorders>
            <w:shd w:val="clear" w:color="auto" w:fill="FFFFFF"/>
            <w:vAlign w:val="bottom"/>
          </w:tcPr>
          <w:p w:rsidR="00371160" w:rsidRDefault="009658B8">
            <w:pPr>
              <w:jc w:val="right"/>
              <w:rPr>
                <w:sz w:val="18"/>
                <w:szCs w:val="18"/>
              </w:rPr>
            </w:pPr>
            <w:r>
              <w:rPr>
                <w:sz w:val="18"/>
                <w:szCs w:val="18"/>
              </w:rPr>
              <w:t>1.092</w:t>
            </w:r>
          </w:p>
        </w:tc>
        <w:tc>
          <w:tcPr>
            <w:tcW w:w="1275" w:type="dxa"/>
            <w:tcBorders>
              <w:bottom w:val="single" w:sz="4" w:space="0" w:color="auto"/>
            </w:tcBorders>
            <w:shd w:val="clear" w:color="auto" w:fill="FFFFFF"/>
            <w:vAlign w:val="bottom"/>
          </w:tcPr>
          <w:p w:rsidR="00371160" w:rsidRDefault="009658B8">
            <w:pPr>
              <w:jc w:val="right"/>
              <w:rPr>
                <w:sz w:val="18"/>
                <w:szCs w:val="18"/>
              </w:rPr>
            </w:pPr>
            <w:r>
              <w:rPr>
                <w:sz w:val="18"/>
                <w:szCs w:val="18"/>
              </w:rPr>
              <w:t>13</w:t>
            </w:r>
          </w:p>
        </w:tc>
        <w:tc>
          <w:tcPr>
            <w:tcW w:w="1276" w:type="dxa"/>
            <w:tcBorders>
              <w:bottom w:val="single" w:sz="4" w:space="0" w:color="auto"/>
            </w:tcBorders>
            <w:shd w:val="clear" w:color="auto" w:fill="FFFFFF"/>
            <w:noWrap/>
            <w:vAlign w:val="bottom"/>
          </w:tcPr>
          <w:p w:rsidR="00371160" w:rsidRDefault="009658B8">
            <w:pPr>
              <w:jc w:val="right"/>
              <w:rPr>
                <w:sz w:val="18"/>
                <w:szCs w:val="18"/>
              </w:rPr>
            </w:pPr>
            <w:r>
              <w:rPr>
                <w:sz w:val="18"/>
                <w:szCs w:val="18"/>
              </w:rPr>
              <w:t>1.305</w:t>
            </w:r>
          </w:p>
        </w:tc>
        <w:tc>
          <w:tcPr>
            <w:tcW w:w="1276" w:type="dxa"/>
            <w:tcBorders>
              <w:bottom w:val="single" w:sz="4" w:space="0" w:color="auto"/>
            </w:tcBorders>
            <w:shd w:val="clear" w:color="auto" w:fill="FFFFFF"/>
            <w:noWrap/>
            <w:vAlign w:val="bottom"/>
          </w:tcPr>
          <w:p w:rsidR="00371160" w:rsidRDefault="009658B8">
            <w:pPr>
              <w:jc w:val="right"/>
              <w:rPr>
                <w:sz w:val="18"/>
                <w:szCs w:val="18"/>
              </w:rPr>
            </w:pPr>
            <w:r>
              <w:rPr>
                <w:sz w:val="18"/>
                <w:szCs w:val="18"/>
              </w:rPr>
              <w:t>-</w:t>
            </w:r>
          </w:p>
        </w:tc>
        <w:tc>
          <w:tcPr>
            <w:tcW w:w="1276" w:type="dxa"/>
            <w:tcBorders>
              <w:bottom w:val="single" w:sz="4" w:space="0" w:color="auto"/>
            </w:tcBorders>
            <w:shd w:val="clear" w:color="auto" w:fill="FFFFFF"/>
            <w:vAlign w:val="bottom"/>
          </w:tcPr>
          <w:p w:rsidR="00371160" w:rsidRDefault="009658B8">
            <w:pPr>
              <w:jc w:val="right"/>
              <w:rPr>
                <w:sz w:val="18"/>
                <w:szCs w:val="18"/>
              </w:rPr>
            </w:pPr>
            <w:r>
              <w:rPr>
                <w:sz w:val="18"/>
                <w:szCs w:val="18"/>
              </w:rPr>
              <w:t>2.410</w:t>
            </w:r>
          </w:p>
        </w:tc>
      </w:tr>
      <w:tr w:rsidR="00E236BE" w:rsidRPr="00872466" w:rsidTr="000C33F4">
        <w:trPr>
          <w:trHeight w:val="255"/>
        </w:trPr>
        <w:tc>
          <w:tcPr>
            <w:tcW w:w="2700" w:type="dxa"/>
            <w:tcBorders>
              <w:top w:val="single" w:sz="4" w:space="0" w:color="auto"/>
              <w:bottom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1542" w:type="dxa"/>
            <w:tcBorders>
              <w:top w:val="single" w:sz="4" w:space="0" w:color="auto"/>
              <w:bottom w:val="single" w:sz="4" w:space="0" w:color="auto"/>
            </w:tcBorders>
            <w:shd w:val="clear" w:color="auto" w:fill="FFFFFF"/>
            <w:vAlign w:val="bottom"/>
          </w:tcPr>
          <w:p w:rsidR="00371160" w:rsidRDefault="009658B8">
            <w:pPr>
              <w:jc w:val="right"/>
              <w:rPr>
                <w:b/>
                <w:bCs/>
                <w:sz w:val="18"/>
                <w:szCs w:val="18"/>
              </w:rPr>
            </w:pPr>
            <w:r>
              <w:rPr>
                <w:b/>
                <w:bCs/>
                <w:sz w:val="18"/>
                <w:szCs w:val="18"/>
              </w:rPr>
              <w:t>645.264</w:t>
            </w:r>
          </w:p>
        </w:tc>
        <w:tc>
          <w:tcPr>
            <w:tcW w:w="1275" w:type="dxa"/>
            <w:tcBorders>
              <w:top w:val="single" w:sz="4" w:space="0" w:color="auto"/>
              <w:bottom w:val="single" w:sz="4" w:space="0" w:color="auto"/>
            </w:tcBorders>
            <w:shd w:val="clear" w:color="auto" w:fill="FFFFFF"/>
            <w:vAlign w:val="bottom"/>
          </w:tcPr>
          <w:p w:rsidR="00371160" w:rsidRDefault="009658B8">
            <w:pPr>
              <w:jc w:val="right"/>
              <w:rPr>
                <w:b/>
                <w:bCs/>
                <w:sz w:val="18"/>
                <w:szCs w:val="18"/>
              </w:rPr>
            </w:pPr>
            <w:r>
              <w:rPr>
                <w:b/>
                <w:bCs/>
                <w:sz w:val="18"/>
                <w:szCs w:val="18"/>
              </w:rPr>
              <w:t>92.107</w:t>
            </w:r>
          </w:p>
        </w:tc>
        <w:tc>
          <w:tcPr>
            <w:tcW w:w="1276" w:type="dxa"/>
            <w:tcBorders>
              <w:top w:val="single" w:sz="4" w:space="0" w:color="auto"/>
              <w:bottom w:val="single" w:sz="4" w:space="0" w:color="auto"/>
            </w:tcBorders>
            <w:shd w:val="clear" w:color="auto" w:fill="FFFFFF"/>
            <w:noWrap/>
            <w:vAlign w:val="bottom"/>
          </w:tcPr>
          <w:p w:rsidR="00371160" w:rsidRDefault="009658B8">
            <w:pPr>
              <w:jc w:val="right"/>
              <w:rPr>
                <w:b/>
                <w:bCs/>
                <w:sz w:val="18"/>
                <w:szCs w:val="18"/>
              </w:rPr>
            </w:pPr>
            <w:r>
              <w:rPr>
                <w:b/>
                <w:bCs/>
                <w:sz w:val="18"/>
                <w:szCs w:val="18"/>
              </w:rPr>
              <w:t>50.099</w:t>
            </w:r>
          </w:p>
        </w:tc>
        <w:tc>
          <w:tcPr>
            <w:tcW w:w="1276" w:type="dxa"/>
            <w:tcBorders>
              <w:top w:val="single" w:sz="4" w:space="0" w:color="auto"/>
              <w:bottom w:val="single" w:sz="4" w:space="0" w:color="auto"/>
            </w:tcBorders>
            <w:shd w:val="clear" w:color="auto" w:fill="FFFFFF"/>
            <w:noWrap/>
            <w:vAlign w:val="bottom"/>
          </w:tcPr>
          <w:p w:rsidR="00371160" w:rsidRDefault="009658B8">
            <w:pPr>
              <w:jc w:val="right"/>
              <w:rPr>
                <w:b/>
                <w:bCs/>
                <w:sz w:val="18"/>
                <w:szCs w:val="18"/>
              </w:rPr>
            </w:pPr>
            <w:r>
              <w:rPr>
                <w:b/>
                <w:bCs/>
                <w:sz w:val="18"/>
                <w:szCs w:val="18"/>
              </w:rPr>
              <w:t>-</w:t>
            </w:r>
          </w:p>
        </w:tc>
        <w:tc>
          <w:tcPr>
            <w:tcW w:w="1276" w:type="dxa"/>
            <w:tcBorders>
              <w:top w:val="single" w:sz="4" w:space="0" w:color="auto"/>
              <w:bottom w:val="single" w:sz="4" w:space="0" w:color="auto"/>
            </w:tcBorders>
            <w:shd w:val="clear" w:color="auto" w:fill="FFFFFF"/>
            <w:vAlign w:val="bottom"/>
          </w:tcPr>
          <w:p w:rsidR="00371160" w:rsidRDefault="009658B8">
            <w:pPr>
              <w:jc w:val="right"/>
              <w:rPr>
                <w:b/>
                <w:bCs/>
                <w:sz w:val="18"/>
                <w:szCs w:val="18"/>
              </w:rPr>
            </w:pPr>
            <w:r>
              <w:rPr>
                <w:b/>
                <w:bCs/>
                <w:sz w:val="18"/>
                <w:szCs w:val="18"/>
              </w:rPr>
              <w:t>787.470</w:t>
            </w:r>
          </w:p>
        </w:tc>
      </w:tr>
    </w:tbl>
    <w:p w:rsidR="00371160" w:rsidRDefault="009658B8">
      <w:pPr>
        <w:ind w:left="720"/>
        <w:jc w:val="both"/>
        <w:rPr>
          <w:del w:id="1771" w:author="Gülşah Tuba Ünlü (Open)&#10;" w:date="2011-02-13T01:46:00Z"/>
          <w:sz w:val="16"/>
          <w:szCs w:val="16"/>
          <w:lang w:val="tr-TR"/>
        </w:rPr>
      </w:pPr>
      <w:r>
        <w:rPr>
          <w:sz w:val="16"/>
          <w:szCs w:val="16"/>
          <w:lang w:val="tr-TR"/>
        </w:rPr>
        <w:t>(*) Banka, 558.567 Bin TL tutarında</w:t>
      </w:r>
      <w:ins w:id="1772" w:author="Gülşah Tuba Ünlü (Open)&#10;" w:date="2011-02-11T23:30:00Z">
        <w:r>
          <w:rPr>
            <w:sz w:val="16"/>
            <w:szCs w:val="16"/>
            <w:lang w:val="tr-TR"/>
          </w:rPr>
          <w:t>ki</w:t>
        </w:r>
      </w:ins>
      <w:r>
        <w:rPr>
          <w:sz w:val="16"/>
          <w:szCs w:val="16"/>
          <w:lang w:val="tr-TR"/>
        </w:rPr>
        <w:t xml:space="preserve"> krediyi ödemelerinde gecikme olmamasına rağmen ihtiyatlılık gereği yakın izlemeye almıştır. </w:t>
      </w:r>
      <w:ins w:id="1773" w:author="Gülşah Tuba Ünlü (Open)&#10;" w:date="2011-02-13T01:46:00Z">
        <w:r>
          <w:rPr>
            <w:sz w:val="16"/>
            <w:szCs w:val="16"/>
            <w:lang w:val="tr-TR"/>
          </w:rPr>
          <w:t xml:space="preserve"> </w:t>
        </w:r>
      </w:ins>
    </w:p>
    <w:p w:rsidR="00371160" w:rsidRDefault="009658B8">
      <w:pPr>
        <w:ind w:left="720"/>
        <w:jc w:val="both"/>
        <w:rPr>
          <w:sz w:val="16"/>
          <w:szCs w:val="16"/>
          <w:lang w:val="tr-TR"/>
        </w:rPr>
      </w:pPr>
      <w:ins w:id="1774" w:author="Gülşah Tuba Ünlü (Open)&#10;" w:date="2011-02-12T12:40:00Z">
        <w:r>
          <w:rPr>
            <w:sz w:val="16"/>
            <w:szCs w:val="16"/>
            <w:lang w:val="tr-TR"/>
          </w:rPr>
          <w:t>(</w:t>
        </w:r>
      </w:ins>
      <w:r>
        <w:rPr>
          <w:sz w:val="16"/>
          <w:szCs w:val="16"/>
          <w:lang w:val="tr-TR"/>
        </w:rPr>
        <w:t>Finansal Kiralama:1.082 Bin TL)</w:t>
      </w:r>
    </w:p>
    <w:p w:rsidR="00371160" w:rsidRDefault="00371160">
      <w:pPr>
        <w:ind w:right="-141"/>
        <w:jc w:val="both"/>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ind w:right="-283"/>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spacing w:line="216" w:lineRule="auto"/>
        <w:jc w:val="both"/>
        <w:rPr>
          <w:b/>
          <w:iCs/>
          <w:sz w:val="22"/>
          <w:szCs w:val="22"/>
          <w:lang w:val="tr-TR"/>
        </w:rPr>
      </w:pPr>
    </w:p>
    <w:p w:rsidR="00371160" w:rsidRDefault="009658B8">
      <w:pPr>
        <w:pStyle w:val="Head3"/>
        <w:spacing w:before="0" w:after="0"/>
        <w:ind w:left="720" w:hanging="720"/>
        <w:rPr>
          <w:i w:val="0"/>
          <w:szCs w:val="22"/>
        </w:rPr>
      </w:pPr>
      <w:r>
        <w:rPr>
          <w:i w:val="0"/>
          <w:szCs w:val="22"/>
        </w:rPr>
        <w:t>6.</w:t>
      </w:r>
      <w:r>
        <w:rPr>
          <w:i w:val="0"/>
          <w:szCs w:val="22"/>
        </w:rPr>
        <w:tab/>
        <w:t>Vadeye Kadar Elde Tutulacak Yatırımlara  İlişkin Bilgiler (Net)</w:t>
      </w:r>
    </w:p>
    <w:p w:rsidR="00371160" w:rsidRDefault="00371160">
      <w:pPr>
        <w:pStyle w:val="Head3"/>
        <w:spacing w:before="0" w:after="0"/>
        <w:ind w:firstLine="0"/>
        <w:rPr>
          <w:bCs w:val="0"/>
          <w:i w:val="0"/>
          <w:iCs/>
          <w:szCs w:val="22"/>
        </w:rPr>
      </w:pPr>
    </w:p>
    <w:p w:rsidR="00371160" w:rsidRDefault="009658B8">
      <w:pPr>
        <w:pStyle w:val="BodyTextIndent"/>
        <w:spacing w:line="228" w:lineRule="auto"/>
        <w:ind w:left="720" w:right="-144" w:hanging="720"/>
        <w:jc w:val="left"/>
        <w:rPr>
          <w:b/>
          <w:bCs/>
          <w:iCs/>
          <w:sz w:val="22"/>
          <w:szCs w:val="22"/>
        </w:rPr>
      </w:pPr>
      <w:r>
        <w:rPr>
          <w:b/>
          <w:bCs/>
          <w:sz w:val="22"/>
          <w:szCs w:val="22"/>
        </w:rPr>
        <w:t>6.1.</w:t>
      </w:r>
      <w:r>
        <w:rPr>
          <w:b/>
          <w:bCs/>
          <w:i/>
          <w:iCs/>
          <w:sz w:val="22"/>
          <w:szCs w:val="22"/>
        </w:rPr>
        <w:t xml:space="preserve"> </w:t>
      </w:r>
      <w:r>
        <w:rPr>
          <w:b/>
          <w:bCs/>
          <w:i/>
          <w:iCs/>
          <w:sz w:val="22"/>
          <w:szCs w:val="22"/>
        </w:rPr>
        <w:tab/>
      </w:r>
      <w:r>
        <w:rPr>
          <w:b/>
          <w:bCs/>
          <w:iCs/>
          <w:sz w:val="22"/>
          <w:szCs w:val="22"/>
        </w:rPr>
        <w:t>Repo İşlemlerine Konu Olan ve Teminata Verilen/Bloke Edilen Finansal Varlıklara İlişkin Bilgiler:</w:t>
      </w:r>
    </w:p>
    <w:p w:rsidR="00371160" w:rsidRDefault="00371160">
      <w:pPr>
        <w:pStyle w:val="BodyTextIndent"/>
        <w:spacing w:line="216" w:lineRule="auto"/>
        <w:ind w:left="709" w:firstLine="0"/>
        <w:rPr>
          <w:bCs/>
          <w:iCs/>
          <w:sz w:val="22"/>
          <w:szCs w:val="22"/>
        </w:rPr>
      </w:pPr>
    </w:p>
    <w:p w:rsidR="00371160" w:rsidRDefault="009658B8">
      <w:pPr>
        <w:pStyle w:val="BodyTextIndent"/>
        <w:spacing w:line="216" w:lineRule="auto"/>
        <w:rPr>
          <w:sz w:val="22"/>
          <w:szCs w:val="22"/>
        </w:rPr>
      </w:pPr>
      <w:r>
        <w:rPr>
          <w:sz w:val="22"/>
          <w:szCs w:val="22"/>
        </w:rPr>
        <w:t>Repo işlemlerine konu olan ve teminata verilen/bloke edilen finansal varlıklar bulunmamaktadır.</w:t>
      </w:r>
    </w:p>
    <w:p w:rsidR="00371160" w:rsidRDefault="00371160">
      <w:pPr>
        <w:pStyle w:val="Head3"/>
        <w:spacing w:before="0" w:after="0"/>
        <w:ind w:firstLine="0"/>
        <w:rPr>
          <w:bCs w:val="0"/>
          <w:i w:val="0"/>
          <w:iCs/>
          <w:szCs w:val="22"/>
        </w:rPr>
      </w:pPr>
    </w:p>
    <w:p w:rsidR="00371160" w:rsidRDefault="009658B8">
      <w:pPr>
        <w:tabs>
          <w:tab w:val="left" w:pos="709"/>
        </w:tabs>
        <w:autoSpaceDE w:val="0"/>
        <w:autoSpaceDN w:val="0"/>
        <w:adjustRightInd w:val="0"/>
        <w:rPr>
          <w:rFonts w:ascii="TimesNewRomanPS-BoldMT" w:hAnsi="TimesNewRomanPS-BoldMT" w:cs="TimesNewRomanPS-BoldMT"/>
          <w:sz w:val="20"/>
          <w:szCs w:val="20"/>
          <w:lang w:val="tr-TR" w:eastAsia="tr-TR"/>
        </w:rPr>
      </w:pPr>
      <w:r>
        <w:rPr>
          <w:rFonts w:ascii="TimesNewRomanPS-BoldMT" w:hAnsi="TimesNewRomanPS-BoldMT" w:cs="TimesNewRomanPS-BoldMT"/>
          <w:b/>
          <w:bCs/>
          <w:sz w:val="22"/>
          <w:szCs w:val="22"/>
          <w:lang w:val="tr-TR" w:eastAsia="tr-TR"/>
        </w:rPr>
        <w:t>6.2.      Vadeye Kadar Elde Tutulacak Devlet Borçlanma Senetlerine İlişkin Bilgiler:</w:t>
      </w:r>
    </w:p>
    <w:p w:rsidR="00371160" w:rsidRDefault="00371160">
      <w:pPr>
        <w:pStyle w:val="Head3"/>
        <w:tabs>
          <w:tab w:val="left" w:pos="567"/>
        </w:tabs>
        <w:spacing w:before="0" w:after="0"/>
        <w:ind w:firstLine="0"/>
        <w:rPr>
          <w:b w:val="0"/>
          <w:i w:val="0"/>
          <w:iCs/>
          <w:szCs w:val="22"/>
        </w:rPr>
      </w:pPr>
    </w:p>
    <w:p w:rsidR="00371160" w:rsidRDefault="009658B8">
      <w:pPr>
        <w:pStyle w:val="Head3"/>
        <w:tabs>
          <w:tab w:val="left" w:pos="567"/>
        </w:tabs>
        <w:spacing w:before="0" w:after="0"/>
        <w:ind w:left="709" w:firstLine="0"/>
        <w:rPr>
          <w:b w:val="0"/>
          <w:i w:val="0"/>
          <w:iCs/>
          <w:szCs w:val="22"/>
        </w:rPr>
      </w:pPr>
      <w:r>
        <w:rPr>
          <w:b w:val="0"/>
          <w:i w:val="0"/>
          <w:iCs/>
          <w:szCs w:val="22"/>
        </w:rPr>
        <w:t>Banka’nın 31 Aralık 2010 tarihi itibarıyla 77.032 Bin TL Gelir Ortaklığı Senedi bulunmaktadır.</w:t>
      </w:r>
    </w:p>
    <w:p w:rsidR="00371160" w:rsidRDefault="00371160">
      <w:pPr>
        <w:pStyle w:val="Head3"/>
        <w:tabs>
          <w:tab w:val="left" w:pos="567"/>
        </w:tabs>
        <w:spacing w:before="0" w:after="0"/>
        <w:ind w:firstLine="0"/>
        <w:rPr>
          <w:b w:val="0"/>
          <w:i w:val="0"/>
          <w:iCs/>
          <w:szCs w:val="22"/>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1569"/>
        <w:gridCol w:w="1559"/>
        <w:gridCol w:w="1559"/>
        <w:gridCol w:w="1418"/>
      </w:tblGrid>
      <w:tr w:rsidR="006904BC" w:rsidRPr="00872466" w:rsidTr="000C33F4">
        <w:trPr>
          <w:cantSplit/>
          <w:trHeight w:val="255"/>
        </w:trPr>
        <w:tc>
          <w:tcPr>
            <w:tcW w:w="3240" w:type="dxa"/>
            <w:vMerge w:val="restart"/>
            <w:noWrap/>
            <w:tcMar>
              <w:top w:w="15" w:type="dxa"/>
              <w:left w:w="15" w:type="dxa"/>
              <w:bottom w:w="0" w:type="dxa"/>
              <w:right w:w="15" w:type="dxa"/>
            </w:tcMar>
            <w:vAlign w:val="center"/>
          </w:tcPr>
          <w:p w:rsidR="00371160" w:rsidRDefault="00371160">
            <w:pPr>
              <w:rPr>
                <w:rFonts w:eastAsia="Arial Unicode MS"/>
                <w:iCs/>
                <w:sz w:val="18"/>
                <w:szCs w:val="18"/>
                <w:lang w:val="tr-TR"/>
              </w:rPr>
            </w:pPr>
          </w:p>
        </w:tc>
        <w:tc>
          <w:tcPr>
            <w:tcW w:w="3128" w:type="dxa"/>
            <w:gridSpan w:val="2"/>
            <w:vAlign w:val="center"/>
          </w:tcPr>
          <w:p w:rsidR="00371160" w:rsidRDefault="009658B8">
            <w:pPr>
              <w:jc w:val="center"/>
              <w:rPr>
                <w:rFonts w:eastAsia="Arial Unicode MS"/>
                <w:iCs/>
                <w:sz w:val="18"/>
                <w:szCs w:val="18"/>
                <w:lang w:val="tr-TR"/>
              </w:rPr>
            </w:pPr>
            <w:r>
              <w:rPr>
                <w:iCs/>
                <w:sz w:val="18"/>
                <w:szCs w:val="18"/>
                <w:lang w:val="tr-TR"/>
              </w:rPr>
              <w:t>Cari Dönem</w:t>
            </w:r>
          </w:p>
        </w:tc>
        <w:tc>
          <w:tcPr>
            <w:tcW w:w="2977" w:type="dxa"/>
            <w:gridSpan w:val="2"/>
            <w:vAlign w:val="center"/>
          </w:tcPr>
          <w:p w:rsidR="00371160" w:rsidRDefault="009658B8">
            <w:pPr>
              <w:jc w:val="center"/>
              <w:rPr>
                <w:rFonts w:eastAsia="Arial Unicode MS"/>
                <w:iCs/>
                <w:sz w:val="18"/>
                <w:szCs w:val="18"/>
                <w:lang w:val="tr-TR"/>
              </w:rPr>
            </w:pPr>
            <w:r>
              <w:rPr>
                <w:iCs/>
                <w:sz w:val="18"/>
                <w:szCs w:val="18"/>
                <w:lang w:val="tr-TR"/>
              </w:rPr>
              <w:t>Önceki Dönem</w:t>
            </w:r>
          </w:p>
        </w:tc>
      </w:tr>
      <w:tr w:rsidR="006904BC" w:rsidRPr="00872466" w:rsidTr="000C33F4">
        <w:trPr>
          <w:cantSplit/>
          <w:trHeight w:val="255"/>
        </w:trPr>
        <w:tc>
          <w:tcPr>
            <w:tcW w:w="3240" w:type="dxa"/>
            <w:vMerge/>
            <w:vAlign w:val="center"/>
          </w:tcPr>
          <w:p w:rsidR="00000000" w:rsidRDefault="006663F3">
            <w:pPr>
              <w:rPr>
                <w:rFonts w:eastAsia="Arial Unicode MS"/>
                <w:iCs/>
                <w:sz w:val="18"/>
                <w:szCs w:val="18"/>
                <w:lang w:val="tr-TR"/>
                <w:rPrChange w:id="1775" w:author="Asiye Mara (Open)&#10;" w:date="2011-02-14T12:31:00Z">
                  <w:rPr>
                    <w:rFonts w:ascii="Univers (WN)" w:eastAsia="Arial Unicode MS" w:hAnsi="Univers (WN)"/>
                    <w:b/>
                    <w:iCs/>
                    <w:sz w:val="18"/>
                    <w:szCs w:val="18"/>
                    <w:u w:val="single"/>
                    <w:lang w:val="tr-TR"/>
                  </w:rPr>
                </w:rPrChange>
              </w:rPr>
              <w:pPrChange w:id="1776" w:author="Asiye Mara (Open)&#10;" w:date="2011-02-14T12:30:00Z">
                <w:pPr>
                  <w:numPr>
                    <w:numId w:val="1"/>
                  </w:numPr>
                  <w:tabs>
                    <w:tab w:val="num" w:pos="1086"/>
                  </w:tabs>
                  <w:spacing w:before="240"/>
                  <w:ind w:left="1086" w:hanging="720"/>
                  <w:outlineLvl w:val="0"/>
                </w:pPr>
              </w:pPrChange>
            </w:pPr>
          </w:p>
        </w:tc>
        <w:tc>
          <w:tcPr>
            <w:tcW w:w="1569"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559"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559"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418"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E602DC" w:rsidRPr="00872466" w:rsidTr="000C33F4">
        <w:trPr>
          <w:trHeight w:val="255"/>
        </w:trPr>
        <w:tc>
          <w:tcPr>
            <w:tcW w:w="3240" w:type="dxa"/>
            <w:noWrap/>
            <w:tcMar>
              <w:top w:w="15" w:type="dxa"/>
              <w:left w:w="15" w:type="dxa"/>
              <w:bottom w:w="0" w:type="dxa"/>
              <w:right w:w="15" w:type="dxa"/>
            </w:tcMar>
            <w:vAlign w:val="bottom"/>
          </w:tcPr>
          <w:p w:rsidR="00371160" w:rsidRDefault="009658B8">
            <w:pPr>
              <w:tabs>
                <w:tab w:val="left" w:pos="517"/>
              </w:tabs>
              <w:ind w:left="116"/>
              <w:rPr>
                <w:rFonts w:eastAsia="Arial Unicode MS"/>
                <w:iCs/>
                <w:sz w:val="18"/>
                <w:szCs w:val="18"/>
                <w:lang w:val="tr-TR"/>
              </w:rPr>
            </w:pPr>
            <w:del w:id="1777" w:author="Asiye Mara (Open)&#10;" w:date="2011-02-14T12:46:00Z">
              <w:r>
                <w:rPr>
                  <w:rFonts w:eastAsia="Arial Unicode MS"/>
                  <w:iCs/>
                  <w:sz w:val="18"/>
                  <w:szCs w:val="18"/>
                  <w:lang w:val="tr-TR"/>
                </w:rPr>
                <w:delText>Hisse Senetleri</w:delText>
              </w:r>
            </w:del>
            <w:ins w:id="1778" w:author="Asiye Mara (Open)&#10;" w:date="2011-02-14T12:46:00Z">
              <w:r w:rsidR="007C762D">
                <w:rPr>
                  <w:rFonts w:eastAsia="Arial Unicode MS"/>
                  <w:iCs/>
                  <w:sz w:val="18"/>
                  <w:szCs w:val="18"/>
                  <w:lang w:val="tr-TR"/>
                </w:rPr>
                <w:t>Devlet Tahvili</w:t>
              </w:r>
            </w:ins>
          </w:p>
        </w:tc>
        <w:tc>
          <w:tcPr>
            <w:tcW w:w="1569" w:type="dxa"/>
            <w:vAlign w:val="bottom"/>
          </w:tcPr>
          <w:p w:rsidR="00371160" w:rsidRDefault="009658B8">
            <w:pPr>
              <w:ind w:right="57"/>
              <w:jc w:val="right"/>
              <w:rPr>
                <w:sz w:val="18"/>
                <w:szCs w:val="18"/>
              </w:rPr>
            </w:pPr>
            <w:r>
              <w:rPr>
                <w:sz w:val="18"/>
                <w:szCs w:val="18"/>
              </w:rPr>
              <w:t>-</w:t>
            </w:r>
          </w:p>
        </w:tc>
        <w:tc>
          <w:tcPr>
            <w:tcW w:w="1559"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7C762D" w:rsidRPr="00872466" w:rsidTr="000C33F4">
        <w:trPr>
          <w:trHeight w:val="255"/>
        </w:trPr>
        <w:tc>
          <w:tcPr>
            <w:tcW w:w="3240" w:type="dxa"/>
            <w:noWrap/>
            <w:tcMar>
              <w:top w:w="15" w:type="dxa"/>
              <w:left w:w="15" w:type="dxa"/>
              <w:bottom w:w="0" w:type="dxa"/>
              <w:right w:w="15" w:type="dxa"/>
            </w:tcMar>
            <w:vAlign w:val="center"/>
          </w:tcPr>
          <w:p w:rsidR="00371160" w:rsidRDefault="009658B8">
            <w:pPr>
              <w:ind w:left="116"/>
              <w:rPr>
                <w:noProof/>
                <w:lang w:val="tr-TR"/>
              </w:rPr>
            </w:pPr>
            <w:del w:id="1779" w:author="Asiye Mara (Open)&#10;" w:date="2011-02-14T12:46:00Z">
              <w:r>
                <w:rPr>
                  <w:rFonts w:eastAsia="Arial Unicode MS"/>
                  <w:iCs/>
                  <w:sz w:val="18"/>
                  <w:szCs w:val="18"/>
                  <w:lang w:val="tr-TR"/>
                </w:rPr>
                <w:delText>Bono, Tahvil ve Benzeri Men. Değ.</w:delText>
              </w:r>
            </w:del>
            <w:ins w:id="1780" w:author="Asiye Mara (Open)&#10;" w:date="2011-02-14T12:46:00Z">
              <w:r w:rsidR="007C762D">
                <w:rPr>
                  <w:rFonts w:eastAsia="Arial Unicode MS"/>
                  <w:iCs/>
                  <w:sz w:val="18"/>
                  <w:szCs w:val="18"/>
                  <w:lang w:val="tr-TR"/>
                </w:rPr>
                <w:t>Hazine Bonosu</w:t>
              </w:r>
            </w:ins>
          </w:p>
        </w:tc>
        <w:tc>
          <w:tcPr>
            <w:tcW w:w="1569" w:type="dxa"/>
            <w:vAlign w:val="bottom"/>
          </w:tcPr>
          <w:p w:rsidR="00371160" w:rsidRDefault="007C762D">
            <w:pPr>
              <w:ind w:right="57"/>
              <w:jc w:val="right"/>
              <w:rPr>
                <w:sz w:val="18"/>
                <w:szCs w:val="18"/>
              </w:rPr>
            </w:pPr>
            <w:ins w:id="1781" w:author="Asiye Mara (Open)&#10;" w:date="2011-02-14T12:44:00Z">
              <w:r w:rsidRPr="00872466">
                <w:rPr>
                  <w:sz w:val="18"/>
                  <w:szCs w:val="18"/>
                </w:rPr>
                <w:t>-</w:t>
              </w:r>
            </w:ins>
            <w:del w:id="1782" w:author="Asiye Mara (Open)&#10;" w:date="2011-02-14T11:02:00Z">
              <w:r w:rsidR="009658B8">
                <w:rPr>
                  <w:sz w:val="18"/>
                  <w:szCs w:val="18"/>
                </w:rPr>
                <w:delText>-</w:delText>
              </w:r>
            </w:del>
          </w:p>
        </w:tc>
        <w:tc>
          <w:tcPr>
            <w:tcW w:w="1559" w:type="dxa"/>
            <w:noWrap/>
            <w:tcMar>
              <w:top w:w="15" w:type="dxa"/>
              <w:left w:w="15" w:type="dxa"/>
              <w:bottom w:w="0" w:type="dxa"/>
              <w:right w:w="15" w:type="dxa"/>
            </w:tcMar>
            <w:vAlign w:val="bottom"/>
          </w:tcPr>
          <w:p w:rsidR="00371160" w:rsidRDefault="007C762D">
            <w:pPr>
              <w:ind w:right="57"/>
              <w:jc w:val="right"/>
              <w:rPr>
                <w:sz w:val="18"/>
                <w:szCs w:val="18"/>
              </w:rPr>
            </w:pPr>
            <w:ins w:id="1783" w:author="Asiye Mara (Open)&#10;" w:date="2011-02-14T12:44:00Z">
              <w:r w:rsidRPr="00872466">
                <w:rPr>
                  <w:sz w:val="18"/>
                  <w:szCs w:val="18"/>
                </w:rPr>
                <w:t>-</w:t>
              </w:r>
            </w:ins>
            <w:del w:id="1784" w:author="Asiye Mara (Open)&#10;" w:date="2011-02-14T11:02:00Z">
              <w:r w:rsidR="009658B8">
                <w:rPr>
                  <w:sz w:val="18"/>
                  <w:szCs w:val="18"/>
                </w:rPr>
                <w:delText>-</w:delText>
              </w:r>
            </w:del>
          </w:p>
        </w:tc>
        <w:tc>
          <w:tcPr>
            <w:tcW w:w="1559" w:type="dxa"/>
            <w:vAlign w:val="bottom"/>
          </w:tcPr>
          <w:p w:rsidR="00371160" w:rsidRDefault="007C762D">
            <w:pPr>
              <w:ind w:right="57"/>
              <w:jc w:val="right"/>
              <w:rPr>
                <w:sz w:val="18"/>
                <w:szCs w:val="18"/>
              </w:rPr>
            </w:pPr>
            <w:ins w:id="1785" w:author="Asiye Mara (Open)&#10;" w:date="2011-02-14T12:44:00Z">
              <w:r w:rsidRPr="00872466">
                <w:rPr>
                  <w:sz w:val="18"/>
                  <w:szCs w:val="18"/>
                </w:rPr>
                <w:t>-</w:t>
              </w:r>
            </w:ins>
            <w:del w:id="1786" w:author="Asiye Mara (Open)&#10;" w:date="2011-02-14T11:02:00Z">
              <w:r w:rsidR="009658B8">
                <w:rPr>
                  <w:sz w:val="18"/>
                  <w:szCs w:val="18"/>
                </w:rPr>
                <w:delText>-</w:delText>
              </w:r>
            </w:del>
          </w:p>
        </w:tc>
        <w:tc>
          <w:tcPr>
            <w:tcW w:w="1418" w:type="dxa"/>
            <w:noWrap/>
            <w:tcMar>
              <w:top w:w="15" w:type="dxa"/>
              <w:left w:w="15" w:type="dxa"/>
              <w:bottom w:w="0" w:type="dxa"/>
              <w:right w:w="15" w:type="dxa"/>
            </w:tcMar>
            <w:vAlign w:val="bottom"/>
          </w:tcPr>
          <w:p w:rsidR="00371160" w:rsidRDefault="007C762D">
            <w:pPr>
              <w:ind w:right="57"/>
              <w:jc w:val="right"/>
              <w:rPr>
                <w:sz w:val="18"/>
                <w:szCs w:val="18"/>
              </w:rPr>
            </w:pPr>
            <w:ins w:id="1787" w:author="Asiye Mara (Open)&#10;" w:date="2011-02-14T12:44:00Z">
              <w:r w:rsidRPr="00872466">
                <w:rPr>
                  <w:sz w:val="18"/>
                  <w:szCs w:val="18"/>
                </w:rPr>
                <w:t>-</w:t>
              </w:r>
            </w:ins>
            <w:del w:id="1788" w:author="Asiye Mara (Open)&#10;" w:date="2011-02-14T11:02:00Z">
              <w:r w:rsidR="009658B8">
                <w:rPr>
                  <w:sz w:val="18"/>
                  <w:szCs w:val="18"/>
                </w:rPr>
                <w:delText>-</w:delText>
              </w:r>
            </w:del>
          </w:p>
        </w:tc>
      </w:tr>
      <w:tr w:rsidR="007C762D"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sz w:val="18"/>
                <w:szCs w:val="18"/>
                <w:lang w:val="tr-TR"/>
              </w:rPr>
            </w:pPr>
            <w:r>
              <w:rPr>
                <w:sz w:val="18"/>
                <w:szCs w:val="18"/>
                <w:lang w:val="tr-TR"/>
              </w:rPr>
              <w:t>Diğer</w:t>
            </w:r>
            <w:ins w:id="1789" w:author="Asiye Mara (Open)&#10;" w:date="2011-02-14T12:46:00Z">
              <w:r w:rsidR="007C762D">
                <w:rPr>
                  <w:sz w:val="18"/>
                  <w:szCs w:val="18"/>
                  <w:lang w:val="tr-TR"/>
                </w:rPr>
                <w:t xml:space="preserve"> Kamu Borçlanma Senetleri</w:t>
              </w:r>
            </w:ins>
          </w:p>
        </w:tc>
        <w:tc>
          <w:tcPr>
            <w:tcW w:w="1569" w:type="dxa"/>
            <w:vAlign w:val="bottom"/>
          </w:tcPr>
          <w:p w:rsidR="00371160" w:rsidRDefault="007C762D">
            <w:pPr>
              <w:ind w:right="57"/>
              <w:jc w:val="right"/>
              <w:rPr>
                <w:sz w:val="18"/>
                <w:szCs w:val="18"/>
              </w:rPr>
            </w:pPr>
            <w:ins w:id="1790" w:author="Asiye Mara (Open)&#10;" w:date="2011-02-14T12:44:00Z">
              <w:r w:rsidRPr="00872466">
                <w:rPr>
                  <w:sz w:val="18"/>
                  <w:szCs w:val="18"/>
                </w:rPr>
                <w:t>77.032</w:t>
              </w:r>
            </w:ins>
            <w:del w:id="1791" w:author="Asiye Mara (Open)&#10;" w:date="2011-02-14T11:02:00Z">
              <w:r w:rsidR="009658B8">
                <w:rPr>
                  <w:sz w:val="18"/>
                  <w:szCs w:val="18"/>
                </w:rPr>
                <w:delText>77.032</w:delText>
              </w:r>
            </w:del>
          </w:p>
        </w:tc>
        <w:tc>
          <w:tcPr>
            <w:tcW w:w="1559" w:type="dxa"/>
            <w:noWrap/>
            <w:tcMar>
              <w:top w:w="15" w:type="dxa"/>
              <w:left w:w="15" w:type="dxa"/>
              <w:bottom w:w="0" w:type="dxa"/>
              <w:right w:w="15" w:type="dxa"/>
            </w:tcMar>
            <w:vAlign w:val="bottom"/>
          </w:tcPr>
          <w:p w:rsidR="00371160" w:rsidRDefault="007C762D">
            <w:pPr>
              <w:ind w:right="57"/>
              <w:jc w:val="right"/>
              <w:rPr>
                <w:sz w:val="18"/>
                <w:szCs w:val="18"/>
              </w:rPr>
            </w:pPr>
            <w:ins w:id="1792" w:author="Asiye Mara (Open)&#10;" w:date="2011-02-14T12:44:00Z">
              <w:r w:rsidRPr="00872466">
                <w:rPr>
                  <w:sz w:val="18"/>
                  <w:szCs w:val="18"/>
                </w:rPr>
                <w:t>-</w:t>
              </w:r>
            </w:ins>
            <w:del w:id="1793" w:author="Asiye Mara (Open)&#10;" w:date="2011-02-14T11:02:00Z">
              <w:r w:rsidR="009658B8">
                <w:rPr>
                  <w:sz w:val="18"/>
                  <w:szCs w:val="18"/>
                </w:rPr>
                <w:delText>-</w:delText>
              </w:r>
            </w:del>
          </w:p>
        </w:tc>
        <w:tc>
          <w:tcPr>
            <w:tcW w:w="1559" w:type="dxa"/>
            <w:vAlign w:val="bottom"/>
          </w:tcPr>
          <w:p w:rsidR="00371160" w:rsidRDefault="007C762D">
            <w:pPr>
              <w:ind w:right="57"/>
              <w:jc w:val="right"/>
              <w:rPr>
                <w:sz w:val="18"/>
                <w:szCs w:val="18"/>
              </w:rPr>
            </w:pPr>
            <w:ins w:id="1794" w:author="Asiye Mara (Open)&#10;" w:date="2011-02-14T12:44:00Z">
              <w:r w:rsidRPr="00872466">
                <w:rPr>
                  <w:sz w:val="18"/>
                  <w:szCs w:val="18"/>
                </w:rPr>
                <w:t>76.460</w:t>
              </w:r>
            </w:ins>
            <w:del w:id="1795" w:author="Asiye Mara (Open)&#10;" w:date="2011-02-14T11:02:00Z">
              <w:r w:rsidR="009658B8">
                <w:rPr>
                  <w:sz w:val="18"/>
                  <w:szCs w:val="18"/>
                </w:rPr>
                <w:delText>76.460</w:delText>
              </w:r>
            </w:del>
          </w:p>
        </w:tc>
        <w:tc>
          <w:tcPr>
            <w:tcW w:w="1418" w:type="dxa"/>
            <w:noWrap/>
            <w:tcMar>
              <w:top w:w="15" w:type="dxa"/>
              <w:left w:w="15" w:type="dxa"/>
              <w:bottom w:w="0" w:type="dxa"/>
              <w:right w:w="15" w:type="dxa"/>
            </w:tcMar>
            <w:vAlign w:val="bottom"/>
          </w:tcPr>
          <w:p w:rsidR="00371160" w:rsidRDefault="007C762D">
            <w:pPr>
              <w:ind w:right="57"/>
              <w:jc w:val="right"/>
              <w:rPr>
                <w:sz w:val="18"/>
                <w:szCs w:val="18"/>
              </w:rPr>
            </w:pPr>
            <w:ins w:id="1796" w:author="Asiye Mara (Open)&#10;" w:date="2011-02-14T12:44:00Z">
              <w:r w:rsidRPr="00872466">
                <w:rPr>
                  <w:sz w:val="18"/>
                  <w:szCs w:val="18"/>
                </w:rPr>
                <w:t>-</w:t>
              </w:r>
            </w:ins>
            <w:del w:id="1797" w:author="Asiye Mara (Open)&#10;" w:date="2011-02-14T11:02:00Z">
              <w:r w:rsidR="009658B8">
                <w:rPr>
                  <w:sz w:val="18"/>
                  <w:szCs w:val="18"/>
                </w:rPr>
                <w:delText>-</w:delText>
              </w:r>
            </w:del>
          </w:p>
        </w:tc>
      </w:tr>
      <w:tr w:rsidR="00E602DC"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rFonts w:eastAsia="Arial Unicode MS"/>
                <w:b/>
                <w:iCs/>
                <w:sz w:val="18"/>
                <w:szCs w:val="18"/>
                <w:lang w:val="tr-TR"/>
              </w:rPr>
              <w:t>Toplam</w:t>
            </w:r>
          </w:p>
        </w:tc>
        <w:tc>
          <w:tcPr>
            <w:tcW w:w="1569" w:type="dxa"/>
            <w:vAlign w:val="bottom"/>
          </w:tcPr>
          <w:p w:rsidR="00371160" w:rsidRDefault="009658B8">
            <w:pPr>
              <w:ind w:right="57"/>
              <w:jc w:val="right"/>
              <w:rPr>
                <w:b/>
                <w:sz w:val="18"/>
                <w:szCs w:val="18"/>
              </w:rPr>
            </w:pPr>
            <w:r>
              <w:rPr>
                <w:b/>
                <w:sz w:val="18"/>
                <w:szCs w:val="18"/>
              </w:rPr>
              <w:t xml:space="preserve">77.032 </w:t>
            </w:r>
          </w:p>
        </w:tc>
        <w:tc>
          <w:tcPr>
            <w:tcW w:w="1559"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559" w:type="dxa"/>
            <w:vAlign w:val="bottom"/>
          </w:tcPr>
          <w:p w:rsidR="00371160" w:rsidRDefault="009658B8">
            <w:pPr>
              <w:ind w:right="57"/>
              <w:jc w:val="right"/>
              <w:rPr>
                <w:b/>
                <w:sz w:val="18"/>
                <w:szCs w:val="18"/>
              </w:rPr>
            </w:pPr>
            <w:r>
              <w:rPr>
                <w:b/>
                <w:sz w:val="18"/>
                <w:szCs w:val="18"/>
              </w:rPr>
              <w:t>76.460</w:t>
            </w:r>
          </w:p>
        </w:tc>
        <w:tc>
          <w:tcPr>
            <w:tcW w:w="1418"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bl>
    <w:p w:rsidR="00371160" w:rsidRDefault="009658B8">
      <w:pPr>
        <w:tabs>
          <w:tab w:val="left" w:pos="6497"/>
        </w:tabs>
        <w:autoSpaceDE w:val="0"/>
        <w:autoSpaceDN w:val="0"/>
        <w:adjustRightInd w:val="0"/>
        <w:rPr>
          <w:rFonts w:ascii="TimesNewRomanPSMT" w:hAnsi="TimesNewRomanPSMT" w:cs="TimesNewRomanPSMT"/>
          <w:sz w:val="20"/>
          <w:szCs w:val="20"/>
          <w:lang w:val="tr-TR" w:eastAsia="tr-TR"/>
        </w:rPr>
      </w:pPr>
      <w:r>
        <w:rPr>
          <w:rFonts w:ascii="TimesNewRomanPSMT" w:hAnsi="TimesNewRomanPSMT" w:cs="TimesNewRomanPSMT"/>
          <w:sz w:val="20"/>
          <w:szCs w:val="20"/>
          <w:lang w:val="tr-TR" w:eastAsia="tr-TR"/>
        </w:rPr>
        <w:tab/>
      </w:r>
    </w:p>
    <w:p w:rsidR="00371160" w:rsidRDefault="009658B8">
      <w:pPr>
        <w:tabs>
          <w:tab w:val="left" w:pos="709"/>
        </w:tabs>
        <w:autoSpaceDE w:val="0"/>
        <w:autoSpaceDN w:val="0"/>
        <w:adjustRightInd w:val="0"/>
        <w:rPr>
          <w:rFonts w:ascii="TimesNewRomanPS-BoldMT" w:hAnsi="TimesNewRomanPS-BoldMT" w:cs="TimesNewRomanPS-BoldMT"/>
          <w:sz w:val="20"/>
          <w:szCs w:val="20"/>
          <w:lang w:val="tr-TR" w:eastAsia="tr-TR"/>
        </w:rPr>
      </w:pPr>
      <w:r>
        <w:rPr>
          <w:rFonts w:ascii="TimesNewRomanPS-BoldMT" w:hAnsi="TimesNewRomanPS-BoldMT" w:cs="TimesNewRomanPS-BoldMT"/>
          <w:b/>
          <w:bCs/>
          <w:sz w:val="22"/>
          <w:szCs w:val="22"/>
          <w:lang w:val="tr-TR" w:eastAsia="tr-TR"/>
        </w:rPr>
        <w:t>6.3.      Vadeye Kadar Elde Tutulacak Yatırımlara İlişkin Bilgiler:</w:t>
      </w:r>
    </w:p>
    <w:p w:rsidR="00371160" w:rsidRDefault="00371160">
      <w:pPr>
        <w:autoSpaceDE w:val="0"/>
        <w:autoSpaceDN w:val="0"/>
        <w:adjustRightInd w:val="0"/>
        <w:rPr>
          <w:rFonts w:ascii="TimesNewRomanPSMT" w:hAnsi="TimesNewRomanPSMT" w:cs="TimesNewRomanPSMT"/>
          <w:sz w:val="20"/>
          <w:szCs w:val="20"/>
          <w:lang w:val="tr-TR" w:eastAsia="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1526"/>
        <w:gridCol w:w="1602"/>
        <w:gridCol w:w="1559"/>
        <w:gridCol w:w="1418"/>
      </w:tblGrid>
      <w:tr w:rsidR="00225E44" w:rsidRPr="00872466" w:rsidTr="000C33F4">
        <w:trPr>
          <w:cantSplit/>
          <w:trHeight w:val="255"/>
        </w:trPr>
        <w:tc>
          <w:tcPr>
            <w:tcW w:w="3240" w:type="dxa"/>
            <w:vMerge w:val="restart"/>
            <w:noWrap/>
            <w:tcMar>
              <w:top w:w="15" w:type="dxa"/>
              <w:left w:w="15" w:type="dxa"/>
              <w:bottom w:w="0" w:type="dxa"/>
              <w:right w:w="15" w:type="dxa"/>
            </w:tcMar>
            <w:vAlign w:val="center"/>
          </w:tcPr>
          <w:p w:rsidR="00371160" w:rsidRDefault="00371160">
            <w:pPr>
              <w:rPr>
                <w:rFonts w:eastAsia="Arial Unicode MS"/>
                <w:iCs/>
                <w:sz w:val="18"/>
                <w:szCs w:val="18"/>
                <w:lang w:val="tr-TR"/>
              </w:rPr>
            </w:pPr>
          </w:p>
        </w:tc>
        <w:tc>
          <w:tcPr>
            <w:tcW w:w="3128" w:type="dxa"/>
            <w:gridSpan w:val="2"/>
            <w:vAlign w:val="center"/>
          </w:tcPr>
          <w:p w:rsidR="00371160" w:rsidRDefault="009658B8">
            <w:pPr>
              <w:jc w:val="center"/>
              <w:rPr>
                <w:rFonts w:eastAsia="Arial Unicode MS"/>
                <w:iCs/>
                <w:sz w:val="18"/>
                <w:szCs w:val="18"/>
                <w:lang w:val="tr-TR"/>
              </w:rPr>
            </w:pPr>
            <w:r>
              <w:rPr>
                <w:iCs/>
                <w:sz w:val="18"/>
                <w:szCs w:val="18"/>
                <w:lang w:val="tr-TR"/>
              </w:rPr>
              <w:t>Cari Dönem</w:t>
            </w:r>
          </w:p>
        </w:tc>
        <w:tc>
          <w:tcPr>
            <w:tcW w:w="2977" w:type="dxa"/>
            <w:gridSpan w:val="2"/>
            <w:vAlign w:val="center"/>
          </w:tcPr>
          <w:p w:rsidR="00371160" w:rsidRDefault="009658B8">
            <w:pPr>
              <w:jc w:val="center"/>
              <w:rPr>
                <w:rFonts w:eastAsia="Arial Unicode MS"/>
                <w:iCs/>
                <w:sz w:val="18"/>
                <w:szCs w:val="18"/>
                <w:lang w:val="tr-TR"/>
              </w:rPr>
            </w:pPr>
            <w:r>
              <w:rPr>
                <w:iCs/>
                <w:sz w:val="18"/>
                <w:szCs w:val="18"/>
                <w:lang w:val="tr-TR"/>
              </w:rPr>
              <w:t>Önceki Dönem</w:t>
            </w:r>
          </w:p>
        </w:tc>
      </w:tr>
      <w:tr w:rsidR="00225E44" w:rsidRPr="00872466" w:rsidTr="000C33F4">
        <w:trPr>
          <w:cantSplit/>
          <w:trHeight w:val="255"/>
        </w:trPr>
        <w:tc>
          <w:tcPr>
            <w:tcW w:w="3240" w:type="dxa"/>
            <w:vMerge/>
            <w:vAlign w:val="center"/>
          </w:tcPr>
          <w:p w:rsidR="00000000" w:rsidRDefault="006663F3">
            <w:pPr>
              <w:rPr>
                <w:rFonts w:eastAsia="Arial Unicode MS"/>
                <w:iCs/>
                <w:sz w:val="18"/>
                <w:szCs w:val="18"/>
                <w:lang w:val="tr-TR"/>
                <w:rPrChange w:id="1798" w:author="Asiye Mara (Open)&#10;" w:date="2011-02-14T12:31:00Z">
                  <w:rPr>
                    <w:rFonts w:ascii="Univers (WN)" w:eastAsia="Arial Unicode MS" w:hAnsi="Univers (WN)"/>
                    <w:b/>
                    <w:iCs/>
                    <w:sz w:val="18"/>
                    <w:szCs w:val="18"/>
                    <w:u w:val="single"/>
                    <w:lang w:val="tr-TR"/>
                  </w:rPr>
                </w:rPrChange>
              </w:rPr>
              <w:pPrChange w:id="1799" w:author="Asiye Mara (Open)&#10;" w:date="2011-02-14T12:30:00Z">
                <w:pPr>
                  <w:numPr>
                    <w:numId w:val="1"/>
                  </w:numPr>
                  <w:tabs>
                    <w:tab w:val="num" w:pos="1086"/>
                  </w:tabs>
                  <w:spacing w:before="240"/>
                  <w:ind w:left="1086" w:hanging="720"/>
                  <w:outlineLvl w:val="0"/>
                </w:pPr>
              </w:pPrChange>
            </w:pPr>
          </w:p>
        </w:tc>
        <w:tc>
          <w:tcPr>
            <w:tcW w:w="1526"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602"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559"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418"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FB2C70"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rFonts w:eastAsia="Arial Unicode MS"/>
                <w:iCs/>
                <w:sz w:val="18"/>
                <w:szCs w:val="18"/>
                <w:lang w:val="tr-TR"/>
              </w:rPr>
            </w:pPr>
            <w:r>
              <w:rPr>
                <w:rFonts w:eastAsia="Arial Unicode MS"/>
                <w:iCs/>
                <w:sz w:val="18"/>
                <w:szCs w:val="18"/>
                <w:lang w:val="tr-TR"/>
              </w:rPr>
              <w:t>Borçlanma  Senetleri</w:t>
            </w:r>
          </w:p>
        </w:tc>
        <w:tc>
          <w:tcPr>
            <w:tcW w:w="1526" w:type="dxa"/>
            <w:vAlign w:val="bottom"/>
          </w:tcPr>
          <w:p w:rsidR="00371160" w:rsidRDefault="009658B8">
            <w:pPr>
              <w:ind w:right="57"/>
              <w:jc w:val="right"/>
              <w:rPr>
                <w:sz w:val="18"/>
                <w:szCs w:val="18"/>
                <w:lang w:val="tr-TR"/>
              </w:rPr>
            </w:pPr>
            <w:r>
              <w:rPr>
                <w:sz w:val="18"/>
                <w:szCs w:val="18"/>
                <w:lang w:val="tr-TR"/>
              </w:rPr>
              <w:t>77.032</w:t>
            </w:r>
          </w:p>
        </w:tc>
        <w:tc>
          <w:tcPr>
            <w:tcW w:w="1602"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559" w:type="dxa"/>
            <w:vAlign w:val="bottom"/>
          </w:tcPr>
          <w:p w:rsidR="00371160" w:rsidRDefault="009658B8">
            <w:pPr>
              <w:ind w:right="105"/>
              <w:jc w:val="right"/>
              <w:rPr>
                <w:sz w:val="18"/>
                <w:szCs w:val="18"/>
                <w:lang w:val="tr-TR"/>
              </w:rPr>
            </w:pPr>
            <w:r>
              <w:rPr>
                <w:sz w:val="18"/>
                <w:szCs w:val="18"/>
                <w:lang w:val="tr-TR"/>
              </w:rPr>
              <w:t>76.460</w:t>
            </w:r>
          </w:p>
        </w:tc>
        <w:tc>
          <w:tcPr>
            <w:tcW w:w="1418"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FB2C70" w:rsidRPr="00872466" w:rsidTr="000C33F4">
        <w:trPr>
          <w:trHeight w:val="255"/>
        </w:trPr>
        <w:tc>
          <w:tcPr>
            <w:tcW w:w="3240" w:type="dxa"/>
            <w:noWrap/>
            <w:tcMar>
              <w:top w:w="15" w:type="dxa"/>
              <w:left w:w="15" w:type="dxa"/>
              <w:bottom w:w="0" w:type="dxa"/>
              <w:right w:w="15" w:type="dxa"/>
            </w:tcMar>
            <w:vAlign w:val="bottom"/>
          </w:tcPr>
          <w:p w:rsidR="00371160" w:rsidRDefault="009658B8">
            <w:pPr>
              <w:autoSpaceDE w:val="0"/>
              <w:autoSpaceDN w:val="0"/>
              <w:adjustRightInd w:val="0"/>
              <w:ind w:left="116"/>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 xml:space="preserve">         Borsada İşlem Görenler</w:t>
            </w:r>
          </w:p>
        </w:tc>
        <w:tc>
          <w:tcPr>
            <w:tcW w:w="1526" w:type="dxa"/>
            <w:vAlign w:val="bottom"/>
          </w:tcPr>
          <w:p w:rsidR="00371160" w:rsidRDefault="009658B8">
            <w:pPr>
              <w:ind w:right="57"/>
              <w:jc w:val="right"/>
              <w:rPr>
                <w:sz w:val="18"/>
                <w:szCs w:val="18"/>
                <w:lang w:val="tr-TR"/>
              </w:rPr>
            </w:pPr>
            <w:del w:id="1800" w:author="Gülşah Tuba Ünlü (Open)&#10;" w:date="2011-02-11T23:30:00Z">
              <w:r>
                <w:rPr>
                  <w:sz w:val="18"/>
                  <w:szCs w:val="18"/>
                  <w:lang w:val="tr-TR"/>
                </w:rPr>
                <w:delText>-</w:delText>
              </w:r>
            </w:del>
            <w:ins w:id="1801" w:author="Gülşah Tuba Ünlü (Open)&#10;" w:date="2011-02-11T23:30:00Z">
              <w:r>
                <w:rPr>
                  <w:sz w:val="18"/>
                  <w:szCs w:val="18"/>
                  <w:lang w:val="tr-TR"/>
                </w:rPr>
                <w:t>51.435</w:t>
              </w:r>
            </w:ins>
          </w:p>
        </w:tc>
        <w:tc>
          <w:tcPr>
            <w:tcW w:w="1602"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559" w:type="dxa"/>
            <w:vAlign w:val="bottom"/>
          </w:tcPr>
          <w:p w:rsidR="00371160" w:rsidRDefault="009658B8">
            <w:pPr>
              <w:ind w:right="105"/>
              <w:jc w:val="right"/>
              <w:rPr>
                <w:sz w:val="18"/>
                <w:szCs w:val="18"/>
                <w:lang w:val="tr-TR"/>
              </w:rPr>
            </w:pPr>
            <w:r>
              <w:rPr>
                <w:sz w:val="18"/>
                <w:szCs w:val="18"/>
                <w:lang w:val="tr-TR"/>
              </w:rPr>
              <w:t>-</w:t>
            </w:r>
          </w:p>
        </w:tc>
        <w:tc>
          <w:tcPr>
            <w:tcW w:w="1418"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FB2C70"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sz w:val="18"/>
                <w:szCs w:val="18"/>
                <w:lang w:val="tr-TR"/>
              </w:rPr>
            </w:pPr>
            <w:r>
              <w:rPr>
                <w:rFonts w:ascii="TimesNewRomanPSMT" w:hAnsi="TimesNewRomanPSMT" w:cs="TimesNewRomanPSMT"/>
                <w:sz w:val="18"/>
                <w:szCs w:val="18"/>
                <w:lang w:val="tr-TR" w:eastAsia="tr-TR"/>
              </w:rPr>
              <w:t xml:space="preserve">         Borsada İşlem Görmeyenler </w:t>
            </w:r>
            <w:r>
              <w:rPr>
                <w:rFonts w:ascii="TimesNewRomanPSMT" w:hAnsi="TimesNewRomanPSMT" w:cs="TimesNewRomanPSMT"/>
                <w:sz w:val="16"/>
                <w:szCs w:val="16"/>
                <w:lang w:val="tr-TR" w:eastAsia="tr-TR"/>
              </w:rPr>
              <w:t>(*)</w:t>
            </w:r>
          </w:p>
        </w:tc>
        <w:tc>
          <w:tcPr>
            <w:tcW w:w="1526" w:type="dxa"/>
            <w:vAlign w:val="bottom"/>
          </w:tcPr>
          <w:p w:rsidR="00371160" w:rsidRDefault="009658B8">
            <w:pPr>
              <w:ind w:right="57"/>
              <w:jc w:val="right"/>
              <w:rPr>
                <w:sz w:val="18"/>
                <w:szCs w:val="18"/>
                <w:lang w:val="tr-TR"/>
              </w:rPr>
            </w:pPr>
            <w:del w:id="1802" w:author="Gülşah Tuba Ünlü (Open)&#10;" w:date="2011-02-11T23:30:00Z">
              <w:r>
                <w:rPr>
                  <w:sz w:val="18"/>
                  <w:szCs w:val="18"/>
                  <w:lang w:val="tr-TR"/>
                </w:rPr>
                <w:delText>77.032</w:delText>
              </w:r>
            </w:del>
            <w:ins w:id="1803" w:author="Gülşah Tuba Ünlü (Open)&#10;" w:date="2011-02-11T23:30:00Z">
              <w:r>
                <w:rPr>
                  <w:sz w:val="18"/>
                  <w:szCs w:val="18"/>
                  <w:lang w:val="tr-TR"/>
                </w:rPr>
                <w:t>25.597</w:t>
              </w:r>
            </w:ins>
          </w:p>
        </w:tc>
        <w:tc>
          <w:tcPr>
            <w:tcW w:w="1602"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559" w:type="dxa"/>
            <w:vAlign w:val="bottom"/>
          </w:tcPr>
          <w:p w:rsidR="00371160" w:rsidRDefault="009658B8">
            <w:pPr>
              <w:ind w:right="105"/>
              <w:jc w:val="right"/>
              <w:rPr>
                <w:sz w:val="18"/>
                <w:szCs w:val="18"/>
                <w:lang w:val="tr-TR"/>
              </w:rPr>
            </w:pPr>
            <w:r>
              <w:rPr>
                <w:sz w:val="18"/>
                <w:szCs w:val="18"/>
                <w:lang w:val="tr-TR"/>
              </w:rPr>
              <w:t>76.460</w:t>
            </w:r>
          </w:p>
        </w:tc>
        <w:tc>
          <w:tcPr>
            <w:tcW w:w="1418"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r w:rsidR="00FB2C70"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sz w:val="18"/>
                <w:szCs w:val="18"/>
                <w:lang w:val="tr-TR"/>
              </w:rPr>
            </w:pPr>
            <w:r>
              <w:rPr>
                <w:sz w:val="18"/>
                <w:szCs w:val="18"/>
                <w:lang w:val="tr-TR"/>
              </w:rPr>
              <w:t>Değer Azalma Karşılığı (-)</w:t>
            </w:r>
          </w:p>
        </w:tc>
        <w:tc>
          <w:tcPr>
            <w:tcW w:w="1526" w:type="dxa"/>
            <w:vAlign w:val="bottom"/>
          </w:tcPr>
          <w:p w:rsidR="00371160" w:rsidRDefault="009658B8">
            <w:pPr>
              <w:ind w:right="57"/>
              <w:jc w:val="right"/>
              <w:rPr>
                <w:sz w:val="18"/>
                <w:szCs w:val="18"/>
                <w:lang w:val="tr-TR"/>
              </w:rPr>
            </w:pPr>
            <w:r>
              <w:rPr>
                <w:sz w:val="18"/>
                <w:szCs w:val="18"/>
                <w:lang w:val="tr-TR"/>
              </w:rPr>
              <w:t>-</w:t>
            </w:r>
          </w:p>
        </w:tc>
        <w:tc>
          <w:tcPr>
            <w:tcW w:w="1602"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105"/>
              <w:jc w:val="right"/>
              <w:rPr>
                <w:sz w:val="18"/>
                <w:szCs w:val="18"/>
                <w:lang w:val="tr-TR"/>
              </w:rPr>
            </w:pPr>
            <w:r>
              <w:rPr>
                <w:sz w:val="18"/>
                <w:szCs w:val="18"/>
                <w:lang w:val="tr-TR"/>
              </w:rPr>
              <w:t>-</w:t>
            </w:r>
          </w:p>
        </w:tc>
        <w:tc>
          <w:tcPr>
            <w:tcW w:w="1418"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FB2C70" w:rsidRPr="00872466" w:rsidTr="000C33F4">
        <w:trPr>
          <w:trHeight w:val="255"/>
        </w:trPr>
        <w:tc>
          <w:tcPr>
            <w:tcW w:w="3240" w:type="dxa"/>
            <w:noWrap/>
            <w:tcMar>
              <w:top w:w="15" w:type="dxa"/>
              <w:left w:w="15" w:type="dxa"/>
              <w:bottom w:w="0" w:type="dxa"/>
              <w:right w:w="15" w:type="dxa"/>
            </w:tcMar>
            <w:vAlign w:val="bottom"/>
          </w:tcPr>
          <w:p w:rsidR="00371160" w:rsidRDefault="009658B8">
            <w:pPr>
              <w:ind w:left="116"/>
              <w:rPr>
                <w:rFonts w:eastAsia="Arial Unicode MS"/>
                <w:b/>
                <w:iCs/>
                <w:sz w:val="18"/>
                <w:szCs w:val="18"/>
                <w:lang w:val="tr-TR"/>
              </w:rPr>
            </w:pPr>
            <w:r>
              <w:rPr>
                <w:rFonts w:eastAsia="Arial Unicode MS"/>
                <w:b/>
                <w:iCs/>
                <w:sz w:val="18"/>
                <w:szCs w:val="18"/>
                <w:lang w:val="tr-TR"/>
              </w:rPr>
              <w:t>Toplam</w:t>
            </w:r>
          </w:p>
        </w:tc>
        <w:tc>
          <w:tcPr>
            <w:tcW w:w="1526" w:type="dxa"/>
            <w:vAlign w:val="bottom"/>
          </w:tcPr>
          <w:p w:rsidR="00371160" w:rsidRDefault="009658B8">
            <w:pPr>
              <w:ind w:right="57"/>
              <w:jc w:val="right"/>
              <w:rPr>
                <w:b/>
                <w:sz w:val="18"/>
                <w:szCs w:val="18"/>
              </w:rPr>
            </w:pPr>
            <w:r>
              <w:rPr>
                <w:b/>
                <w:sz w:val="18"/>
                <w:szCs w:val="18"/>
                <w:lang w:val="tr-TR"/>
              </w:rPr>
              <w:t>77.032</w:t>
            </w:r>
          </w:p>
        </w:tc>
        <w:tc>
          <w:tcPr>
            <w:tcW w:w="1602"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c>
          <w:tcPr>
            <w:tcW w:w="1559" w:type="dxa"/>
            <w:vAlign w:val="bottom"/>
          </w:tcPr>
          <w:p w:rsidR="00371160" w:rsidRDefault="009658B8">
            <w:pPr>
              <w:ind w:right="105"/>
              <w:jc w:val="right"/>
              <w:rPr>
                <w:b/>
                <w:sz w:val="18"/>
                <w:szCs w:val="18"/>
              </w:rPr>
            </w:pPr>
            <w:r>
              <w:rPr>
                <w:b/>
                <w:sz w:val="18"/>
                <w:szCs w:val="18"/>
              </w:rPr>
              <w:t>76.460</w:t>
            </w:r>
          </w:p>
        </w:tc>
        <w:tc>
          <w:tcPr>
            <w:tcW w:w="1418" w:type="dxa"/>
            <w:noWrap/>
            <w:tcMar>
              <w:top w:w="15" w:type="dxa"/>
              <w:left w:w="15" w:type="dxa"/>
              <w:bottom w:w="0" w:type="dxa"/>
              <w:right w:w="15" w:type="dxa"/>
            </w:tcMar>
            <w:vAlign w:val="bottom"/>
          </w:tcPr>
          <w:p w:rsidR="00371160" w:rsidRDefault="009658B8">
            <w:pPr>
              <w:ind w:right="57"/>
              <w:jc w:val="right"/>
              <w:rPr>
                <w:sz w:val="18"/>
                <w:szCs w:val="18"/>
                <w:lang w:val="tr-TR"/>
              </w:rPr>
            </w:pPr>
            <w:r>
              <w:rPr>
                <w:sz w:val="18"/>
                <w:szCs w:val="18"/>
                <w:lang w:val="tr-TR"/>
              </w:rPr>
              <w:t>-</w:t>
            </w:r>
          </w:p>
        </w:tc>
      </w:tr>
    </w:tbl>
    <w:p w:rsidR="00371160" w:rsidRDefault="0092089C">
      <w:pPr>
        <w:autoSpaceDE w:val="0"/>
        <w:autoSpaceDN w:val="0"/>
        <w:adjustRightInd w:val="0"/>
        <w:ind w:left="709"/>
        <w:rPr>
          <w:bCs/>
          <w:sz w:val="16"/>
          <w:szCs w:val="16"/>
        </w:rPr>
      </w:pPr>
      <w:r w:rsidRPr="0092089C">
        <w:rPr>
          <w:bCs/>
          <w:sz w:val="16"/>
          <w:szCs w:val="16"/>
          <w:rPrChange w:id="1804" w:author="Asiye Mara (Open)&#10;" w:date="2011-02-14T12:31:00Z">
            <w:rPr>
              <w:bCs/>
              <w:sz w:val="16"/>
              <w:szCs w:val="16"/>
              <w:highlight w:val="yellow"/>
            </w:rPr>
          </w:rPrChange>
        </w:rPr>
        <w:t>(*) Borsaya kote olmakla beraber ilgili dönem sonlarında borsada işlem görmeyen borçlanma senetlerini de içermektedir.</w:t>
      </w:r>
    </w:p>
    <w:p w:rsidR="00371160" w:rsidRDefault="00371160">
      <w:pPr>
        <w:autoSpaceDE w:val="0"/>
        <w:autoSpaceDN w:val="0"/>
        <w:adjustRightInd w:val="0"/>
        <w:ind w:left="709"/>
        <w:rPr>
          <w:rFonts w:ascii="TimesNewRomanPSMT" w:hAnsi="TimesNewRomanPSMT" w:cs="TimesNewRomanPSMT"/>
          <w:sz w:val="20"/>
          <w:szCs w:val="20"/>
          <w:lang w:val="tr-TR" w:eastAsia="tr-TR"/>
        </w:rPr>
      </w:pPr>
    </w:p>
    <w:p w:rsidR="00371160" w:rsidRDefault="009658B8">
      <w:pPr>
        <w:autoSpaceDE w:val="0"/>
        <w:autoSpaceDN w:val="0"/>
        <w:adjustRightInd w:val="0"/>
        <w:rPr>
          <w:rFonts w:ascii="TimesNewRomanPS-BoldMT" w:hAnsi="TimesNewRomanPS-BoldMT" w:cs="TimesNewRomanPS-BoldMT"/>
          <w:sz w:val="20"/>
          <w:szCs w:val="20"/>
          <w:lang w:val="tr-TR" w:eastAsia="tr-TR"/>
        </w:rPr>
      </w:pPr>
      <w:r>
        <w:rPr>
          <w:rFonts w:ascii="TimesNewRomanPS-BoldMT" w:hAnsi="TimesNewRomanPS-BoldMT" w:cs="TimesNewRomanPS-BoldMT"/>
          <w:b/>
          <w:bCs/>
          <w:sz w:val="22"/>
          <w:szCs w:val="22"/>
          <w:lang w:val="tr-TR" w:eastAsia="tr-TR"/>
        </w:rPr>
        <w:t>6.4.      Vadeye Kadar Elde Tutulacak Yatırımların Yıl İçindeki Hareketleri:</w:t>
      </w:r>
    </w:p>
    <w:p w:rsidR="00371160" w:rsidRDefault="00371160">
      <w:pPr>
        <w:autoSpaceDE w:val="0"/>
        <w:autoSpaceDN w:val="0"/>
        <w:adjustRightInd w:val="0"/>
        <w:rPr>
          <w:rFonts w:ascii="TimesNewRomanPSMT" w:hAnsi="TimesNewRomanPSMT" w:cs="TimesNewRomanPSMT"/>
          <w:sz w:val="20"/>
          <w:szCs w:val="20"/>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09"/>
        <w:gridCol w:w="2409"/>
        <w:gridCol w:w="2127"/>
      </w:tblGrid>
      <w:tr w:rsidR="0098399A" w:rsidRPr="00872466" w:rsidTr="0005053A">
        <w:trPr>
          <w:trHeight w:val="315"/>
        </w:trPr>
        <w:tc>
          <w:tcPr>
            <w:tcW w:w="4809" w:type="dxa"/>
            <w:shd w:val="clear" w:color="auto" w:fill="FFFFFF"/>
            <w:noWrap/>
            <w:vAlign w:val="bottom"/>
          </w:tcPr>
          <w:p w:rsidR="00371160" w:rsidRDefault="009658B8">
            <w:pPr>
              <w:rPr>
                <w:lang w:val="tr-TR"/>
              </w:rPr>
            </w:pPr>
            <w:r>
              <w:rPr>
                <w:lang w:val="tr-TR"/>
              </w:rPr>
              <w:t> </w:t>
            </w:r>
          </w:p>
        </w:tc>
        <w:tc>
          <w:tcPr>
            <w:tcW w:w="2409" w:type="dxa"/>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127"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701907" w:rsidRPr="00872466" w:rsidTr="0005053A">
        <w:trPr>
          <w:trHeight w:val="255"/>
        </w:trPr>
        <w:tc>
          <w:tcPr>
            <w:tcW w:w="4809" w:type="dxa"/>
            <w:shd w:val="clear" w:color="auto" w:fill="FFFFFF"/>
            <w:noWrap/>
            <w:vAlign w:val="bottom"/>
          </w:tcPr>
          <w:p w:rsidR="00371160" w:rsidRDefault="009658B8">
            <w:pPr>
              <w:tabs>
                <w:tab w:val="left" w:pos="-119"/>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Dönem Başındaki Değer</w:t>
            </w:r>
          </w:p>
        </w:tc>
        <w:tc>
          <w:tcPr>
            <w:tcW w:w="2409" w:type="dxa"/>
            <w:shd w:val="clear" w:color="auto" w:fill="FFFFFF"/>
            <w:noWrap/>
            <w:vAlign w:val="bottom"/>
          </w:tcPr>
          <w:p w:rsidR="00371160" w:rsidRDefault="009658B8">
            <w:pPr>
              <w:jc w:val="right"/>
              <w:rPr>
                <w:sz w:val="18"/>
                <w:szCs w:val="18"/>
              </w:rPr>
            </w:pPr>
            <w:r>
              <w:rPr>
                <w:sz w:val="18"/>
                <w:szCs w:val="18"/>
              </w:rPr>
              <w:t>76.460</w:t>
            </w:r>
          </w:p>
        </w:tc>
        <w:tc>
          <w:tcPr>
            <w:tcW w:w="2127" w:type="dxa"/>
            <w:shd w:val="clear" w:color="auto" w:fill="FFFFFF"/>
            <w:vAlign w:val="bottom"/>
          </w:tcPr>
          <w:p w:rsidR="00371160" w:rsidRDefault="009658B8">
            <w:pPr>
              <w:jc w:val="right"/>
              <w:rPr>
                <w:sz w:val="18"/>
                <w:szCs w:val="18"/>
              </w:rPr>
            </w:pPr>
            <w:r>
              <w:rPr>
                <w:sz w:val="18"/>
                <w:szCs w:val="18"/>
              </w:rPr>
              <w:t>-</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Parasal Varlıklarda Meydana Gelen Kur Farkları</w:t>
            </w:r>
          </w:p>
        </w:tc>
        <w:tc>
          <w:tcPr>
            <w:tcW w:w="2409"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Yıl İçindeki Alımlar</w:t>
            </w:r>
          </w:p>
        </w:tc>
        <w:tc>
          <w:tcPr>
            <w:tcW w:w="2409" w:type="dxa"/>
            <w:shd w:val="clear" w:color="auto" w:fill="FFFFFF"/>
            <w:noWrap/>
            <w:vAlign w:val="bottom"/>
          </w:tcPr>
          <w:p w:rsidR="00371160" w:rsidRDefault="009658B8">
            <w:pPr>
              <w:jc w:val="right"/>
              <w:rPr>
                <w:sz w:val="18"/>
                <w:szCs w:val="18"/>
              </w:rPr>
            </w:pPr>
            <w:r>
              <w:rPr>
                <w:sz w:val="18"/>
                <w:szCs w:val="18"/>
              </w:rPr>
              <w:t>50.000</w:t>
            </w:r>
          </w:p>
        </w:tc>
        <w:tc>
          <w:tcPr>
            <w:tcW w:w="2127" w:type="dxa"/>
            <w:shd w:val="clear" w:color="auto" w:fill="FFFFFF"/>
            <w:vAlign w:val="bottom"/>
          </w:tcPr>
          <w:p w:rsidR="00371160" w:rsidRDefault="009658B8">
            <w:pPr>
              <w:jc w:val="right"/>
              <w:rPr>
                <w:sz w:val="18"/>
                <w:szCs w:val="18"/>
              </w:rPr>
            </w:pPr>
            <w:r>
              <w:rPr>
                <w:sz w:val="18"/>
                <w:szCs w:val="18"/>
              </w:rPr>
              <w:t>75.000</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Satış ve İtfa Yoluyla Yolu ile Elden Çıkarılanlar</w:t>
            </w:r>
          </w:p>
        </w:tc>
        <w:tc>
          <w:tcPr>
            <w:tcW w:w="2409" w:type="dxa"/>
            <w:shd w:val="clear" w:color="auto" w:fill="FFFFFF"/>
            <w:noWrap/>
            <w:vAlign w:val="bottom"/>
          </w:tcPr>
          <w:p w:rsidR="00371160" w:rsidRDefault="009658B8">
            <w:pPr>
              <w:jc w:val="right"/>
              <w:rPr>
                <w:sz w:val="18"/>
                <w:szCs w:val="18"/>
              </w:rPr>
            </w:pPr>
            <w:r>
              <w:rPr>
                <w:sz w:val="18"/>
                <w:szCs w:val="18"/>
              </w:rPr>
              <w:t>(50.000)</w:t>
            </w:r>
          </w:p>
        </w:tc>
        <w:tc>
          <w:tcPr>
            <w:tcW w:w="2127" w:type="dxa"/>
            <w:shd w:val="clear" w:color="auto" w:fill="FFFFFF"/>
            <w:vAlign w:val="bottom"/>
          </w:tcPr>
          <w:p w:rsidR="00371160" w:rsidRDefault="009658B8">
            <w:pPr>
              <w:jc w:val="right"/>
              <w:rPr>
                <w:sz w:val="18"/>
                <w:szCs w:val="18"/>
              </w:rPr>
            </w:pPr>
            <w:r>
              <w:rPr>
                <w:sz w:val="18"/>
                <w:szCs w:val="18"/>
              </w:rPr>
              <w:t>-</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Değer Azalışı Karşılığı (-)</w:t>
            </w:r>
          </w:p>
        </w:tc>
        <w:tc>
          <w:tcPr>
            <w:tcW w:w="2409"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Değerleme Etkisi</w:t>
            </w:r>
          </w:p>
        </w:tc>
        <w:tc>
          <w:tcPr>
            <w:tcW w:w="2409" w:type="dxa"/>
            <w:shd w:val="clear" w:color="auto" w:fill="FFFFFF"/>
            <w:noWrap/>
            <w:vAlign w:val="bottom"/>
          </w:tcPr>
          <w:p w:rsidR="00371160" w:rsidRDefault="009658B8">
            <w:pPr>
              <w:jc w:val="right"/>
              <w:rPr>
                <w:sz w:val="18"/>
                <w:szCs w:val="18"/>
              </w:rPr>
            </w:pPr>
            <w:r>
              <w:rPr>
                <w:sz w:val="18"/>
                <w:szCs w:val="18"/>
              </w:rPr>
              <w:t>572</w:t>
            </w:r>
          </w:p>
        </w:tc>
        <w:tc>
          <w:tcPr>
            <w:tcW w:w="2127" w:type="dxa"/>
            <w:shd w:val="clear" w:color="auto" w:fill="FFFFFF"/>
            <w:vAlign w:val="bottom"/>
          </w:tcPr>
          <w:p w:rsidR="00371160" w:rsidRDefault="009658B8">
            <w:pPr>
              <w:jc w:val="right"/>
              <w:rPr>
                <w:sz w:val="18"/>
                <w:szCs w:val="18"/>
              </w:rPr>
            </w:pPr>
            <w:r>
              <w:rPr>
                <w:sz w:val="18"/>
                <w:szCs w:val="18"/>
              </w:rPr>
              <w:t>1.460</w:t>
            </w:r>
          </w:p>
        </w:tc>
      </w:tr>
      <w:tr w:rsidR="00701907" w:rsidRPr="00872466" w:rsidTr="0005053A">
        <w:trPr>
          <w:trHeight w:val="255"/>
        </w:trPr>
        <w:tc>
          <w:tcPr>
            <w:tcW w:w="4809" w:type="dxa"/>
            <w:shd w:val="clear" w:color="auto" w:fill="FFFFFF"/>
            <w:noWrap/>
            <w:vAlign w:val="bottom"/>
          </w:tcPr>
          <w:p w:rsidR="00371160" w:rsidRDefault="009658B8">
            <w:pPr>
              <w:tabs>
                <w:tab w:val="left" w:pos="0"/>
              </w:tabs>
              <w:autoSpaceDE w:val="0"/>
              <w:autoSpaceDN w:val="0"/>
              <w:adjustRightInd w:val="0"/>
              <w:rPr>
                <w:rFonts w:ascii="TimesNewRomanPS-BoldMT" w:hAnsi="TimesNewRomanPS-BoldMT" w:cs="TimesNewRomanPS-BoldMT"/>
                <w:sz w:val="18"/>
                <w:szCs w:val="18"/>
                <w:lang w:val="tr-TR" w:eastAsia="tr-TR"/>
              </w:rPr>
            </w:pPr>
            <w:r>
              <w:rPr>
                <w:rFonts w:ascii="TimesNewRomanPS-BoldMT" w:hAnsi="TimesNewRomanPS-BoldMT" w:cs="TimesNewRomanPS-BoldMT"/>
                <w:b/>
                <w:bCs/>
                <w:sz w:val="18"/>
                <w:szCs w:val="18"/>
                <w:lang w:val="tr-TR" w:eastAsia="tr-TR"/>
              </w:rPr>
              <w:t>Dönem Sonu Toplamı</w:t>
            </w:r>
            <w:r>
              <w:rPr>
                <w:b/>
                <w:noProof/>
                <w:sz w:val="18"/>
                <w:szCs w:val="18"/>
                <w:lang w:val="tr-TR"/>
              </w:rPr>
              <w:t xml:space="preserve">                </w:t>
            </w:r>
          </w:p>
        </w:tc>
        <w:tc>
          <w:tcPr>
            <w:tcW w:w="2409" w:type="dxa"/>
            <w:shd w:val="clear" w:color="auto" w:fill="FFFFFF"/>
            <w:noWrap/>
            <w:vAlign w:val="bottom"/>
          </w:tcPr>
          <w:p w:rsidR="00371160" w:rsidRDefault="009658B8">
            <w:pPr>
              <w:jc w:val="right"/>
              <w:rPr>
                <w:b/>
                <w:bCs/>
                <w:sz w:val="18"/>
                <w:szCs w:val="18"/>
              </w:rPr>
            </w:pPr>
            <w:r>
              <w:rPr>
                <w:b/>
                <w:bCs/>
                <w:sz w:val="18"/>
                <w:szCs w:val="18"/>
              </w:rPr>
              <w:t>77.032</w:t>
            </w:r>
          </w:p>
        </w:tc>
        <w:tc>
          <w:tcPr>
            <w:tcW w:w="2127" w:type="dxa"/>
            <w:shd w:val="clear" w:color="auto" w:fill="FFFFFF"/>
            <w:vAlign w:val="bottom"/>
          </w:tcPr>
          <w:p w:rsidR="00371160" w:rsidRDefault="009658B8">
            <w:pPr>
              <w:jc w:val="right"/>
              <w:rPr>
                <w:b/>
                <w:sz w:val="18"/>
                <w:szCs w:val="18"/>
              </w:rPr>
            </w:pPr>
            <w:r>
              <w:rPr>
                <w:b/>
                <w:sz w:val="18"/>
                <w:szCs w:val="18"/>
              </w:rPr>
              <w:t>76.460</w:t>
            </w:r>
          </w:p>
        </w:tc>
      </w:tr>
    </w:tbl>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autoSpaceDE w:val="0"/>
        <w:autoSpaceDN w:val="0"/>
        <w:adjustRightInd w:val="0"/>
        <w:rPr>
          <w:rFonts w:ascii="TimesNewRomanPSMT" w:hAnsi="TimesNewRomanPSMT" w:cs="TimesNewRomanPSMT"/>
          <w:sz w:val="20"/>
          <w:szCs w:val="20"/>
          <w:lang w:val="tr-TR" w:eastAsia="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ind w:left="720" w:right="-442" w:hanging="720"/>
        <w:rPr>
          <w:b/>
          <w:iCs/>
          <w:sz w:val="22"/>
          <w:szCs w:val="22"/>
          <w:lang w:val="tr-TR"/>
        </w:rPr>
      </w:pPr>
      <w:r>
        <w:rPr>
          <w:b/>
          <w:iCs/>
          <w:sz w:val="22"/>
          <w:szCs w:val="22"/>
          <w:lang w:val="tr-TR"/>
        </w:rPr>
        <w:t xml:space="preserve">I.          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autoSpaceDE w:val="0"/>
        <w:autoSpaceDN w:val="0"/>
        <w:adjustRightInd w:val="0"/>
        <w:rPr>
          <w:rFonts w:ascii="TimesNewRomanPSMT" w:hAnsi="TimesNewRomanPSMT" w:cs="TimesNewRomanPSMT"/>
          <w:sz w:val="22"/>
          <w:szCs w:val="22"/>
          <w:lang w:val="tr-TR" w:eastAsia="tr-TR"/>
        </w:rPr>
      </w:pPr>
    </w:p>
    <w:p w:rsidR="00371160" w:rsidRDefault="009658B8">
      <w:pPr>
        <w:ind w:left="720" w:hanging="720"/>
        <w:rPr>
          <w:b/>
          <w:sz w:val="22"/>
          <w:szCs w:val="22"/>
          <w:lang w:val="tr-TR"/>
        </w:rPr>
      </w:pPr>
      <w:r>
        <w:rPr>
          <w:b/>
          <w:sz w:val="22"/>
          <w:szCs w:val="22"/>
          <w:lang w:val="tr-TR"/>
        </w:rPr>
        <w:t>7.</w:t>
      </w:r>
      <w:r>
        <w:rPr>
          <w:b/>
          <w:sz w:val="22"/>
          <w:szCs w:val="22"/>
          <w:lang w:val="tr-TR"/>
        </w:rPr>
        <w:tab/>
        <w:t xml:space="preserve">İştiraklere İlişkin Bilgiler </w:t>
      </w:r>
    </w:p>
    <w:p w:rsidR="00371160" w:rsidRDefault="00371160">
      <w:pPr>
        <w:rPr>
          <w:b/>
          <w:sz w:val="22"/>
          <w:szCs w:val="22"/>
          <w:lang w:val="tr-TR"/>
        </w:rPr>
      </w:pPr>
    </w:p>
    <w:p w:rsidR="00371160" w:rsidRDefault="009658B8">
      <w:pPr>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7.1.       İştiraklere İlişkin Bilgiler:</w:t>
      </w:r>
    </w:p>
    <w:p w:rsidR="00371160" w:rsidRDefault="00371160">
      <w:pPr>
        <w:autoSpaceDE w:val="0"/>
        <w:autoSpaceDN w:val="0"/>
        <w:adjustRightInd w:val="0"/>
        <w:rPr>
          <w:rFonts w:ascii="TimesNewRomanPS-BoldMT" w:hAnsi="TimesNewRomanPS-BoldMT" w:cs="TimesNewRomanPS-BoldMT"/>
          <w:sz w:val="20"/>
          <w:szCs w:val="20"/>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698"/>
        <w:gridCol w:w="2693"/>
        <w:gridCol w:w="2126"/>
        <w:gridCol w:w="1985"/>
        <w:gridCol w:w="1843"/>
      </w:tblGrid>
      <w:tr w:rsidR="00BB02F0" w:rsidRPr="00872466" w:rsidTr="000C33F4">
        <w:trPr>
          <w:trHeight w:val="315"/>
        </w:trPr>
        <w:tc>
          <w:tcPr>
            <w:tcW w:w="698" w:type="dxa"/>
            <w:shd w:val="clear" w:color="auto" w:fill="FFFFFF"/>
            <w:noWrap/>
            <w:vAlign w:val="bottom"/>
          </w:tcPr>
          <w:p w:rsidR="00371160" w:rsidRDefault="009658B8">
            <w:pPr>
              <w:rPr>
                <w:sz w:val="18"/>
                <w:szCs w:val="18"/>
                <w:lang w:val="tr-TR"/>
              </w:rPr>
            </w:pPr>
            <w:r>
              <w:rPr>
                <w:sz w:val="18"/>
                <w:szCs w:val="18"/>
                <w:lang w:val="tr-TR"/>
              </w:rPr>
              <w:t> </w:t>
            </w:r>
          </w:p>
        </w:tc>
        <w:tc>
          <w:tcPr>
            <w:tcW w:w="2693" w:type="dxa"/>
            <w:shd w:val="clear" w:color="auto" w:fill="FFFFFF"/>
            <w:noWrap/>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Ünvanı</w:t>
            </w:r>
          </w:p>
        </w:tc>
        <w:tc>
          <w:tcPr>
            <w:tcW w:w="2126" w:type="dxa"/>
            <w:shd w:val="clear" w:color="auto" w:fill="FFFFFF"/>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Adres (Şehir/ Ülke)</w:t>
            </w:r>
          </w:p>
        </w:tc>
        <w:tc>
          <w:tcPr>
            <w:tcW w:w="1985" w:type="dxa"/>
            <w:shd w:val="clear" w:color="auto" w:fill="FFFFFF"/>
            <w:vAlign w:val="bottom"/>
          </w:tcPr>
          <w:p w:rsidR="00371160" w:rsidRDefault="009658B8">
            <w:pPr>
              <w:jc w:val="center"/>
              <w:rPr>
                <w:rFonts w:eastAsia="Arial Unicode MS" w:cs="Arial Unicode MS"/>
                <w:sz w:val="18"/>
                <w:szCs w:val="18"/>
                <w:lang w:val="tr-TR"/>
              </w:rPr>
            </w:pPr>
            <w:r>
              <w:rPr>
                <w:sz w:val="18"/>
                <w:szCs w:val="18"/>
                <w:lang w:val="tr-TR"/>
              </w:rPr>
              <w:t xml:space="preserve">Banka’nın Pay Oranı-Farklıysa Oy Oranı(%) </w:t>
            </w:r>
          </w:p>
        </w:tc>
        <w:tc>
          <w:tcPr>
            <w:tcW w:w="1843" w:type="dxa"/>
            <w:shd w:val="clear" w:color="auto" w:fill="FFFFFF"/>
            <w:vAlign w:val="bottom"/>
          </w:tcPr>
          <w:p w:rsidR="00371160" w:rsidRDefault="009658B8">
            <w:pPr>
              <w:jc w:val="center"/>
              <w:rPr>
                <w:rFonts w:eastAsia="Arial Unicode MS" w:cs="Arial Unicode MS"/>
                <w:sz w:val="18"/>
                <w:szCs w:val="18"/>
                <w:lang w:val="tr-TR"/>
              </w:rPr>
            </w:pPr>
            <w:r>
              <w:rPr>
                <w:sz w:val="18"/>
                <w:szCs w:val="18"/>
                <w:lang w:val="tr-TR"/>
              </w:rPr>
              <w:t xml:space="preserve">Banka Risk Grubu Pay Oranı (%) </w:t>
            </w:r>
          </w:p>
        </w:tc>
      </w:tr>
      <w:tr w:rsidR="00E73871" w:rsidRPr="00872466" w:rsidTr="000C33F4">
        <w:trPr>
          <w:trHeight w:val="255"/>
        </w:trPr>
        <w:tc>
          <w:tcPr>
            <w:tcW w:w="698" w:type="dxa"/>
            <w:shd w:val="clear" w:color="auto" w:fill="FFFFFF"/>
            <w:noWrap/>
            <w:vAlign w:val="bottom"/>
          </w:tcPr>
          <w:p w:rsidR="00371160" w:rsidRDefault="009658B8">
            <w:pPr>
              <w:autoSpaceDE w:val="0"/>
              <w:autoSpaceDN w:val="0"/>
              <w:adjustRightInd w:val="0"/>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(1)</w:t>
            </w:r>
          </w:p>
        </w:tc>
        <w:tc>
          <w:tcPr>
            <w:tcW w:w="2693" w:type="dxa"/>
            <w:shd w:val="clear" w:color="auto" w:fill="FFFFFF"/>
            <w:noWrap/>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 xml:space="preserve">Yeni Mağazacılık A.Ş. </w:t>
            </w:r>
            <w:r>
              <w:rPr>
                <w:rFonts w:ascii="TimesNewRomanPSMT" w:hAnsi="TimesNewRomanPSMT" w:cs="TimesNewRomanPSMT"/>
                <w:sz w:val="16"/>
                <w:szCs w:val="16"/>
                <w:lang w:val="tr-TR" w:eastAsia="tr-TR"/>
              </w:rPr>
              <w:t>(*)</w:t>
            </w:r>
          </w:p>
        </w:tc>
        <w:tc>
          <w:tcPr>
            <w:tcW w:w="2126" w:type="dxa"/>
            <w:shd w:val="clear" w:color="auto" w:fill="FFFFFF"/>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İstanbul/Türkiye</w:t>
            </w:r>
          </w:p>
        </w:tc>
        <w:tc>
          <w:tcPr>
            <w:tcW w:w="1985" w:type="dxa"/>
            <w:shd w:val="clear" w:color="auto" w:fill="FFFFFF"/>
            <w:vAlign w:val="bottom"/>
          </w:tcPr>
          <w:p w:rsidR="00371160" w:rsidRDefault="009658B8">
            <w:pPr>
              <w:jc w:val="center"/>
              <w:rPr>
                <w:sz w:val="18"/>
                <w:szCs w:val="18"/>
              </w:rPr>
            </w:pPr>
            <w:r>
              <w:rPr>
                <w:sz w:val="18"/>
                <w:szCs w:val="18"/>
              </w:rPr>
              <w:t>%21,84</w:t>
            </w:r>
          </w:p>
        </w:tc>
        <w:tc>
          <w:tcPr>
            <w:tcW w:w="1843" w:type="dxa"/>
            <w:shd w:val="clear" w:color="auto" w:fill="FFFFFF"/>
            <w:vAlign w:val="bottom"/>
          </w:tcPr>
          <w:p w:rsidR="00371160" w:rsidRDefault="009658B8">
            <w:pPr>
              <w:jc w:val="center"/>
              <w:rPr>
                <w:sz w:val="18"/>
                <w:szCs w:val="18"/>
              </w:rPr>
            </w:pPr>
            <w:r>
              <w:rPr>
                <w:sz w:val="18"/>
                <w:szCs w:val="18"/>
              </w:rPr>
              <w:t>%21,84</w:t>
            </w:r>
          </w:p>
        </w:tc>
      </w:tr>
      <w:tr w:rsidR="00FB19F6" w:rsidRPr="00872466" w:rsidTr="000C33F4">
        <w:trPr>
          <w:trHeight w:val="255"/>
        </w:trPr>
        <w:tc>
          <w:tcPr>
            <w:tcW w:w="698" w:type="dxa"/>
            <w:shd w:val="clear" w:color="auto" w:fill="FFFFFF"/>
            <w:noWrap/>
            <w:vAlign w:val="bottom"/>
          </w:tcPr>
          <w:p w:rsidR="00371160" w:rsidRDefault="009658B8">
            <w:pPr>
              <w:autoSpaceDE w:val="0"/>
              <w:autoSpaceDN w:val="0"/>
              <w:adjustRightInd w:val="0"/>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(2)</w:t>
            </w:r>
          </w:p>
        </w:tc>
        <w:tc>
          <w:tcPr>
            <w:tcW w:w="2693" w:type="dxa"/>
            <w:shd w:val="clear" w:color="auto" w:fill="FFFFFF"/>
            <w:noWrap/>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 xml:space="preserve">Landmark Holding A.Ş. </w:t>
            </w:r>
            <w:r>
              <w:rPr>
                <w:rFonts w:ascii="TimesNewRomanPSMT" w:hAnsi="TimesNewRomanPSMT" w:cs="TimesNewRomanPSMT"/>
                <w:sz w:val="16"/>
                <w:szCs w:val="16"/>
                <w:lang w:val="tr-TR" w:eastAsia="tr-TR"/>
              </w:rPr>
              <w:t>(*)</w:t>
            </w:r>
          </w:p>
        </w:tc>
        <w:tc>
          <w:tcPr>
            <w:tcW w:w="2126" w:type="dxa"/>
            <w:shd w:val="clear" w:color="auto" w:fill="FFFFFF"/>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İstanbul/Türkiye</w:t>
            </w:r>
          </w:p>
        </w:tc>
        <w:tc>
          <w:tcPr>
            <w:tcW w:w="1985" w:type="dxa"/>
            <w:shd w:val="clear" w:color="auto" w:fill="FFFFFF"/>
            <w:vAlign w:val="bottom"/>
          </w:tcPr>
          <w:p w:rsidR="00371160" w:rsidRDefault="009658B8">
            <w:pPr>
              <w:jc w:val="center"/>
              <w:rPr>
                <w:sz w:val="18"/>
                <w:szCs w:val="18"/>
              </w:rPr>
            </w:pPr>
            <w:r>
              <w:rPr>
                <w:sz w:val="18"/>
                <w:szCs w:val="18"/>
              </w:rPr>
              <w:t>%21,84</w:t>
            </w:r>
          </w:p>
        </w:tc>
        <w:tc>
          <w:tcPr>
            <w:tcW w:w="1843" w:type="dxa"/>
            <w:shd w:val="clear" w:color="auto" w:fill="FFFFFF"/>
            <w:vAlign w:val="bottom"/>
          </w:tcPr>
          <w:p w:rsidR="00371160" w:rsidRDefault="009658B8">
            <w:pPr>
              <w:jc w:val="center"/>
              <w:rPr>
                <w:sz w:val="18"/>
                <w:szCs w:val="18"/>
              </w:rPr>
            </w:pPr>
            <w:r>
              <w:rPr>
                <w:sz w:val="18"/>
                <w:szCs w:val="18"/>
              </w:rPr>
              <w:t>%21,84</w:t>
            </w:r>
          </w:p>
        </w:tc>
      </w:tr>
      <w:tr w:rsidR="00701907" w:rsidRPr="00872466" w:rsidTr="000C33F4">
        <w:trPr>
          <w:trHeight w:val="255"/>
        </w:trPr>
        <w:tc>
          <w:tcPr>
            <w:tcW w:w="698" w:type="dxa"/>
            <w:shd w:val="clear" w:color="auto" w:fill="FFFFFF"/>
            <w:noWrap/>
            <w:vAlign w:val="bottom"/>
          </w:tcPr>
          <w:p w:rsidR="00371160" w:rsidRDefault="009658B8">
            <w:pPr>
              <w:autoSpaceDE w:val="0"/>
              <w:autoSpaceDN w:val="0"/>
              <w:adjustRightInd w:val="0"/>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(3)</w:t>
            </w:r>
          </w:p>
        </w:tc>
        <w:tc>
          <w:tcPr>
            <w:tcW w:w="2693" w:type="dxa"/>
            <w:shd w:val="clear" w:color="auto" w:fill="FFFFFF"/>
            <w:noWrap/>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 xml:space="preserve">Tamweel Holding S.A. </w:t>
            </w:r>
            <w:r>
              <w:rPr>
                <w:rFonts w:ascii="TimesNewRomanPSMT" w:hAnsi="TimesNewRomanPSMT" w:cs="TimesNewRomanPSMT"/>
                <w:sz w:val="16"/>
                <w:szCs w:val="16"/>
                <w:lang w:val="tr-TR" w:eastAsia="tr-TR"/>
              </w:rPr>
              <w:t xml:space="preserve">(**) </w:t>
            </w:r>
          </w:p>
        </w:tc>
        <w:tc>
          <w:tcPr>
            <w:tcW w:w="2126" w:type="dxa"/>
            <w:shd w:val="clear" w:color="auto" w:fill="FFFFFF"/>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Dakar/Senegal</w:t>
            </w:r>
          </w:p>
        </w:tc>
        <w:tc>
          <w:tcPr>
            <w:tcW w:w="1985" w:type="dxa"/>
            <w:shd w:val="clear" w:color="auto" w:fill="FFFFFF"/>
            <w:vAlign w:val="bottom"/>
          </w:tcPr>
          <w:p w:rsidR="00371160" w:rsidRDefault="009658B8">
            <w:pPr>
              <w:jc w:val="center"/>
              <w:rPr>
                <w:rFonts w:ascii="TimesNewRomanPSMT" w:hAnsi="TimesNewRomanPSMT" w:cs="TimesNewRomanPSMT"/>
                <w:sz w:val="18"/>
                <w:szCs w:val="18"/>
                <w:lang w:val="tr-TR" w:eastAsia="tr-TR"/>
              </w:rPr>
            </w:pPr>
            <w:r>
              <w:rPr>
                <w:sz w:val="18"/>
                <w:szCs w:val="18"/>
              </w:rPr>
              <w:t>%40,00</w:t>
            </w:r>
          </w:p>
        </w:tc>
        <w:tc>
          <w:tcPr>
            <w:tcW w:w="1843" w:type="dxa"/>
            <w:shd w:val="clear" w:color="auto" w:fill="FFFFFF"/>
            <w:vAlign w:val="bottom"/>
          </w:tcPr>
          <w:p w:rsidR="00371160" w:rsidRDefault="009658B8">
            <w:pPr>
              <w:jc w:val="center"/>
              <w:rPr>
                <w:rFonts w:ascii="TimesNewRomanPSMT" w:hAnsi="TimesNewRomanPSMT" w:cs="TimesNewRomanPSMT"/>
                <w:sz w:val="18"/>
                <w:szCs w:val="18"/>
                <w:lang w:val="tr-TR" w:eastAsia="tr-TR"/>
              </w:rPr>
            </w:pPr>
            <w:r>
              <w:rPr>
                <w:sz w:val="18"/>
                <w:szCs w:val="18"/>
              </w:rPr>
              <w:t>%40,00</w:t>
            </w:r>
          </w:p>
        </w:tc>
      </w:tr>
      <w:tr w:rsidR="00701907" w:rsidRPr="00872466" w:rsidTr="000C33F4">
        <w:trPr>
          <w:trHeight w:val="255"/>
        </w:trPr>
        <w:tc>
          <w:tcPr>
            <w:tcW w:w="698" w:type="dxa"/>
            <w:shd w:val="clear" w:color="auto" w:fill="FFFFFF"/>
            <w:noWrap/>
            <w:vAlign w:val="bottom"/>
          </w:tcPr>
          <w:p w:rsidR="00371160" w:rsidRDefault="009658B8">
            <w:pPr>
              <w:autoSpaceDE w:val="0"/>
              <w:autoSpaceDN w:val="0"/>
              <w:adjustRightInd w:val="0"/>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(4)</w:t>
            </w:r>
          </w:p>
        </w:tc>
        <w:tc>
          <w:tcPr>
            <w:tcW w:w="2693" w:type="dxa"/>
            <w:shd w:val="clear" w:color="auto" w:fill="FFFFFF"/>
            <w:noWrap/>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 xml:space="preserve">Kredi Garanti Fonu A.Ş. </w:t>
            </w:r>
          </w:p>
        </w:tc>
        <w:tc>
          <w:tcPr>
            <w:tcW w:w="2126" w:type="dxa"/>
            <w:shd w:val="clear" w:color="auto" w:fill="FFFFFF"/>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Ankara/Türkiye</w:t>
            </w:r>
          </w:p>
        </w:tc>
        <w:tc>
          <w:tcPr>
            <w:tcW w:w="1985" w:type="dxa"/>
            <w:shd w:val="clear" w:color="auto" w:fill="FFFFFF"/>
            <w:vAlign w:val="bottom"/>
          </w:tcPr>
          <w:p w:rsidR="00371160" w:rsidRDefault="009658B8">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%1,67</w:t>
            </w:r>
          </w:p>
        </w:tc>
        <w:tc>
          <w:tcPr>
            <w:tcW w:w="1843" w:type="dxa"/>
            <w:shd w:val="clear" w:color="auto" w:fill="FFFFFF"/>
            <w:vAlign w:val="bottom"/>
          </w:tcPr>
          <w:p w:rsidR="00371160" w:rsidRDefault="009658B8">
            <w:pPr>
              <w:jc w:val="center"/>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%1,67</w:t>
            </w:r>
          </w:p>
        </w:tc>
      </w:tr>
    </w:tbl>
    <w:p w:rsidR="00371160" w:rsidRDefault="009658B8">
      <w:pPr>
        <w:autoSpaceDE w:val="0"/>
        <w:autoSpaceDN w:val="0"/>
        <w:adjustRightInd w:val="0"/>
        <w:ind w:left="720" w:right="-2"/>
        <w:jc w:val="both"/>
        <w:rPr>
          <w:rFonts w:ascii="TimesNewRomanPS-ItalicMT" w:hAnsi="TimesNewRomanPS-ItalicMT" w:cs="TimesNewRomanPS-ItalicMT"/>
          <w:iCs/>
          <w:sz w:val="16"/>
          <w:szCs w:val="16"/>
          <w:lang w:val="tr-TR" w:eastAsia="tr-TR"/>
        </w:rPr>
      </w:pPr>
      <w:r>
        <w:rPr>
          <w:rFonts w:ascii="TimesNewRomanPS-ItalicMT" w:hAnsi="TimesNewRomanPS-ItalicMT" w:cs="TimesNewRomanPS-ItalicMT"/>
          <w:iCs/>
          <w:sz w:val="16"/>
          <w:szCs w:val="16"/>
          <w:lang w:val="tr-TR" w:eastAsia="tr-TR"/>
        </w:rPr>
        <w:t>(*) Banka, 1 Kasım 2006 tarih ve 26333 sayılı Resmi Gazete’de yayımlanarak yürürlüğe giren Bankaların Kredi İşlemlerine İlişkin Yönetmeliğin 19. maddesinde Katılım Bankalarınca Finansman Sağlama Yöntemlerinden ortak yatırımlar yöntemi ve 26.01.2007 tarih ve 26415 (Mükerrer) sayılı Resmi Gazete’de yayınlanan TDHP gereğince Yeni Mağazacılık A.Ş. ve Landmark Holding A.Ş.’yi  iştirak olarak kayda almıştır.</w:t>
      </w:r>
    </w:p>
    <w:p w:rsidR="00371160" w:rsidRDefault="009658B8">
      <w:pPr>
        <w:ind w:left="709" w:right="-2"/>
        <w:jc w:val="both"/>
        <w:rPr>
          <w:color w:val="0000FF"/>
          <w:sz w:val="22"/>
          <w:szCs w:val="22"/>
          <w:lang w:val="tr-TR"/>
        </w:rPr>
      </w:pPr>
      <w:r>
        <w:rPr>
          <w:rFonts w:ascii="TimesNewRomanPS-ItalicMT" w:hAnsi="TimesNewRomanPS-ItalicMT" w:cs="TimesNewRomanPS-ItalicMT"/>
          <w:iCs/>
          <w:sz w:val="16"/>
          <w:szCs w:val="16"/>
          <w:lang w:val="tr-TR" w:eastAsia="tr-TR"/>
        </w:rPr>
        <w:t>(**) Banka, İslam Kalkınma Bankası (The Islamic Development Bank-IDB) grubu kuruluşu olan İslam Ülkeleri Özel Sektörü Geliştirme Kurumu (The Islamic Corporation for The Development of the Private Sector-ICD)’na ait Tamweel Afrika Holding S.A.’ya 4 Şubat 2010 tarihinde yapılan 21.548 Bin TL ödeme ile yüzde 40 oranında ortak olmuştur ve 8 Haziran 2010 tarihli sermaye artırımına 9.077 Bin TL ile katı</w:t>
      </w:r>
      <w:ins w:id="1805" w:author="Gülşah Tuba Ünlü (Open)&#10;" w:date="2011-02-13T16:49:00Z">
        <w:r>
          <w:rPr>
            <w:rFonts w:ascii="TimesNewRomanPS-ItalicMT" w:hAnsi="TimesNewRomanPS-ItalicMT" w:cs="TimesNewRomanPS-ItalicMT"/>
            <w:iCs/>
            <w:sz w:val="16"/>
            <w:szCs w:val="16"/>
            <w:lang w:val="tr-TR" w:eastAsia="tr-TR"/>
          </w:rPr>
          <w:t>lınmış olup sermaye tescil işlemleri henüz tamamlanamamıştır.</w:t>
        </w:r>
      </w:ins>
      <w:del w:id="1806" w:author="Gülşah Tuba Ünlü (Open)&#10;" w:date="2011-02-13T16:49:00Z">
        <w:r>
          <w:rPr>
            <w:rFonts w:ascii="TimesNewRomanPS-ItalicMT" w:hAnsi="TimesNewRomanPS-ItalicMT" w:cs="TimesNewRomanPS-ItalicMT"/>
            <w:iCs/>
            <w:sz w:val="16"/>
            <w:szCs w:val="16"/>
            <w:lang w:val="tr-TR" w:eastAsia="tr-TR"/>
          </w:rPr>
          <w:delText>lmıştır.</w:delText>
        </w:r>
      </w:del>
      <w:r>
        <w:rPr>
          <w:color w:val="0000FF"/>
          <w:sz w:val="22"/>
          <w:szCs w:val="22"/>
          <w:lang w:val="tr-TR"/>
        </w:rPr>
        <w:t xml:space="preserve"> </w:t>
      </w:r>
    </w:p>
    <w:p w:rsidR="00371160" w:rsidRDefault="00371160">
      <w:pPr>
        <w:autoSpaceDE w:val="0"/>
        <w:autoSpaceDN w:val="0"/>
        <w:adjustRightInd w:val="0"/>
        <w:ind w:right="426"/>
        <w:jc w:val="both"/>
        <w:rPr>
          <w:rFonts w:ascii="TimesNewRomanPS-ItalicMT" w:hAnsi="TimesNewRomanPS-ItalicMT" w:cs="TimesNewRomanPS-ItalicMT"/>
          <w:iCs/>
          <w:sz w:val="20"/>
          <w:szCs w:val="20"/>
          <w:lang w:val="tr-TR" w:eastAsia="tr-TR"/>
        </w:rPr>
      </w:pPr>
    </w:p>
    <w:p w:rsidR="00371160" w:rsidRDefault="009658B8">
      <w:pPr>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7.2.       İştiraklere İlişkin Bilgiler:</w:t>
      </w:r>
    </w:p>
    <w:p w:rsidR="00371160" w:rsidRDefault="00371160">
      <w:pPr>
        <w:autoSpaceDE w:val="0"/>
        <w:autoSpaceDN w:val="0"/>
        <w:adjustRightInd w:val="0"/>
        <w:rPr>
          <w:rFonts w:ascii="TimesNewRomanPS-BoldMT" w:hAnsi="TimesNewRomanPS-BoldMT" w:cs="TimesNewRomanPS-BoldMT"/>
          <w:b/>
          <w:bCs/>
          <w:sz w:val="20"/>
          <w:szCs w:val="20"/>
          <w:lang w:val="tr-TR" w:eastAsia="tr-TR"/>
        </w:rPr>
      </w:pPr>
    </w:p>
    <w:tbl>
      <w:tblPr>
        <w:tblW w:w="9286" w:type="dxa"/>
        <w:tblInd w:w="784" w:type="dxa"/>
        <w:tblLayout w:type="fixed"/>
        <w:tblCellMar>
          <w:left w:w="0" w:type="dxa"/>
          <w:right w:w="0" w:type="dxa"/>
        </w:tblCellMar>
        <w:tblLook w:val="0000"/>
      </w:tblPr>
      <w:tblGrid>
        <w:gridCol w:w="781"/>
        <w:gridCol w:w="992"/>
        <w:gridCol w:w="850"/>
        <w:gridCol w:w="1134"/>
        <w:gridCol w:w="1134"/>
        <w:gridCol w:w="1134"/>
        <w:gridCol w:w="1134"/>
        <w:gridCol w:w="993"/>
        <w:gridCol w:w="1134"/>
      </w:tblGrid>
      <w:tr w:rsidR="00DC2D4B" w:rsidRPr="00872466" w:rsidTr="0075365A">
        <w:trPr>
          <w:trHeight w:val="720"/>
        </w:trPr>
        <w:tc>
          <w:tcPr>
            <w:tcW w:w="781" w:type="dxa"/>
            <w:tcBorders>
              <w:top w:val="single" w:sz="4" w:space="0" w:color="auto"/>
              <w:left w:val="single" w:sz="4" w:space="0" w:color="auto"/>
              <w:bottom w:val="single" w:sz="4" w:space="0" w:color="auto"/>
              <w:right w:val="single" w:sz="4" w:space="0" w:color="auto"/>
            </w:tcBorders>
            <w:vAlign w:val="bottom"/>
          </w:tcPr>
          <w:p w:rsidR="00371160" w:rsidRDefault="00371160">
            <w:pPr>
              <w:ind w:right="180"/>
              <w:jc w:val="center"/>
              <w:rPr>
                <w:sz w:val="18"/>
                <w:szCs w:val="18"/>
                <w:lang w:val="tr-TR"/>
              </w:rPr>
            </w:pPr>
          </w:p>
        </w:tc>
        <w:tc>
          <w:tcPr>
            <w:tcW w:w="992"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371160" w:rsidRDefault="00371160">
            <w:pPr>
              <w:ind w:left="180" w:hanging="180"/>
              <w:jc w:val="center"/>
              <w:rPr>
                <w:sz w:val="18"/>
                <w:szCs w:val="18"/>
                <w:lang w:val="tr-TR"/>
              </w:rPr>
            </w:pPr>
          </w:p>
          <w:p w:rsidR="00371160" w:rsidRDefault="009658B8">
            <w:pPr>
              <w:jc w:val="center"/>
              <w:rPr>
                <w:rFonts w:eastAsia="Arial Unicode MS" w:cs="Arial Unicode MS"/>
                <w:sz w:val="18"/>
                <w:szCs w:val="18"/>
                <w:lang w:val="tr-TR"/>
              </w:rPr>
            </w:pPr>
            <w:r>
              <w:rPr>
                <w:sz w:val="18"/>
                <w:szCs w:val="18"/>
                <w:lang w:val="tr-TR"/>
              </w:rPr>
              <w:t>Aktif Toplamı</w:t>
            </w:r>
          </w:p>
        </w:tc>
        <w:tc>
          <w:tcPr>
            <w:tcW w:w="850"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Özkaynak</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Sabit Varlık Toplamı</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Kar Payı Gelirleri</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Menkul Değer Gelirleri</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Cari Dönem Kar/Zararı</w:t>
            </w:r>
          </w:p>
        </w:tc>
        <w:tc>
          <w:tcPr>
            <w:tcW w:w="993"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Önceki Dönem Kar/Zararı</w:t>
            </w:r>
          </w:p>
        </w:tc>
        <w:tc>
          <w:tcPr>
            <w:tcW w:w="1134" w:type="dxa"/>
            <w:tcBorders>
              <w:top w:val="single" w:sz="4" w:space="0" w:color="auto"/>
              <w:left w:val="nil"/>
              <w:bottom w:val="single" w:sz="4" w:space="0" w:color="auto"/>
              <w:right w:val="single" w:sz="4" w:space="0" w:color="auto"/>
            </w:tcBorders>
            <w:vAlign w:val="bottom"/>
          </w:tcPr>
          <w:p w:rsidR="00000000" w:rsidRDefault="006663F3">
            <w:pPr>
              <w:jc w:val="center"/>
              <w:rPr>
                <w:sz w:val="18"/>
                <w:szCs w:val="18"/>
                <w:lang w:val="tr-TR"/>
                <w:rPrChange w:id="1807" w:author="Asiye Mara (Open)&#10;" w:date="2011-02-14T12:31:00Z">
                  <w:rPr>
                    <w:rFonts w:ascii="Univers (WN)" w:hAnsi="Univers (WN)"/>
                    <w:b/>
                    <w:sz w:val="18"/>
                    <w:szCs w:val="18"/>
                    <w:u w:val="single"/>
                    <w:lang w:val="tr-TR"/>
                  </w:rPr>
                </w:rPrChange>
              </w:rPr>
              <w:pPrChange w:id="1808"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6"/>
                <w:szCs w:val="16"/>
                <w:lang w:val="tr-TR"/>
              </w:rPr>
            </w:pPr>
            <w:r>
              <w:rPr>
                <w:sz w:val="18"/>
                <w:szCs w:val="18"/>
                <w:lang w:val="tr-TR"/>
              </w:rPr>
              <w:t>Rayiç Değeri</w:t>
            </w:r>
          </w:p>
        </w:tc>
      </w:tr>
      <w:tr w:rsidR="00C35653" w:rsidRPr="00872466" w:rsidTr="0075365A">
        <w:trPr>
          <w:trHeight w:val="240"/>
        </w:trPr>
        <w:tc>
          <w:tcPr>
            <w:tcW w:w="781"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ins w:id="1809" w:author="Gülşah Tuba Ünlü (Open)&#10;" w:date="2011-02-12T14:53:00Z">
              <w:r>
                <w:rPr>
                  <w:rFonts w:eastAsia="Arial Unicode MS" w:cs="Arial Unicode MS"/>
                  <w:sz w:val="18"/>
                  <w:szCs w:val="18"/>
                  <w:lang w:val="tr-TR"/>
                </w:rPr>
                <w:t xml:space="preserve">(1) </w:t>
              </w:r>
              <w:r>
                <w:rPr>
                  <w:rFonts w:eastAsia="Arial Unicode MS" w:cs="Arial Unicode MS"/>
                  <w:sz w:val="16"/>
                  <w:szCs w:val="16"/>
                  <w:lang w:val="tr-TR"/>
                </w:rPr>
                <w:t>(*)</w:t>
              </w:r>
            </w:ins>
            <w:del w:id="1810" w:author="Gülşah Tuba Ünlü (Open)&#10;" w:date="2011-02-12T14:53:00Z">
              <w:r>
                <w:rPr>
                  <w:rFonts w:eastAsia="Arial Unicode MS" w:cs="Arial Unicode MS"/>
                  <w:sz w:val="18"/>
                  <w:szCs w:val="18"/>
                  <w:lang w:val="tr-TR"/>
                </w:rPr>
                <w:delText xml:space="preserve">(1) </w:delText>
              </w:r>
              <w:r>
                <w:rPr>
                  <w:rFonts w:eastAsia="Arial Unicode MS" w:cs="Arial Unicode MS"/>
                  <w:sz w:val="16"/>
                  <w:szCs w:val="16"/>
                  <w:lang w:val="tr-TR"/>
                </w:rPr>
                <w:delText>(*)</w:delText>
              </w:r>
            </w:del>
          </w:p>
        </w:tc>
        <w:tc>
          <w:tcPr>
            <w:tcW w:w="992"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ins w:id="1811" w:author="Gülşah Tuba Ünlü (Open)&#10;" w:date="2011-02-12T14:53:00Z">
              <w:r>
                <w:rPr>
                  <w:sz w:val="18"/>
                  <w:szCs w:val="18"/>
                </w:rPr>
                <w:t>161.084</w:t>
              </w:r>
            </w:ins>
            <w:del w:id="1812" w:author="Gülşah Tuba Ünlü (Open)&#10;" w:date="2011-02-12T14:53:00Z">
              <w:r>
                <w:rPr>
                  <w:sz w:val="18"/>
                  <w:szCs w:val="18"/>
                </w:rPr>
                <w:delText>161.084</w:delText>
              </w:r>
            </w:del>
          </w:p>
        </w:tc>
        <w:tc>
          <w:tcPr>
            <w:tcW w:w="850"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13" w:author="Gülşah Tuba Ünlü (Open)&#10;" w:date="2011-02-12T14:53:00Z">
              <w:r>
                <w:rPr>
                  <w:sz w:val="18"/>
                  <w:szCs w:val="18"/>
                </w:rPr>
                <w:t>(42.941)</w:t>
              </w:r>
            </w:ins>
            <w:del w:id="1814" w:author="Gülşah Tuba Ünlü (Open)&#10;" w:date="2011-02-12T14:53:00Z">
              <w:r>
                <w:rPr>
                  <w:sz w:val="18"/>
                  <w:szCs w:val="18"/>
                </w:rPr>
                <w:delText>(42.941)</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15" w:author="Gülşah Tuba Ünlü (Open)&#10;" w:date="2011-02-12T14:53:00Z">
              <w:r>
                <w:rPr>
                  <w:sz w:val="18"/>
                  <w:szCs w:val="18"/>
                </w:rPr>
                <w:t>45.062</w:t>
              </w:r>
            </w:ins>
            <w:del w:id="1816" w:author="Gülşah Tuba Ünlü (Open)&#10;" w:date="2011-02-12T14:53:00Z">
              <w:r>
                <w:rPr>
                  <w:sz w:val="18"/>
                  <w:szCs w:val="18"/>
                </w:rPr>
                <w:delText>45.062</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17" w:author="Gülşah Tuba Ünlü (Open)&#10;" w:date="2011-02-12T14:53:00Z">
              <w:r>
                <w:rPr>
                  <w:sz w:val="18"/>
                  <w:szCs w:val="18"/>
                </w:rPr>
                <w:t>-</w:t>
              </w:r>
            </w:ins>
            <w:del w:id="1818"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19" w:author="Gülşah Tuba Ünlü (Open)&#10;" w:date="2011-02-12T14:53:00Z">
              <w:r>
                <w:rPr>
                  <w:sz w:val="18"/>
                  <w:szCs w:val="18"/>
                </w:rPr>
                <w:t>-</w:t>
              </w:r>
            </w:ins>
            <w:del w:id="1820"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21" w:author="Gülşah Tuba Ünlü (Open)&#10;" w:date="2011-02-12T14:53:00Z">
              <w:r>
                <w:rPr>
                  <w:sz w:val="18"/>
                  <w:szCs w:val="18"/>
                </w:rPr>
                <w:t>(86.383)</w:t>
              </w:r>
            </w:ins>
            <w:del w:id="1822" w:author="Gülşah Tuba Ünlü (Open)&#10;" w:date="2011-02-12T14:53:00Z">
              <w:r>
                <w:rPr>
                  <w:sz w:val="18"/>
                  <w:szCs w:val="18"/>
                </w:rPr>
                <w:delText>(86.383)</w:delText>
              </w:r>
            </w:del>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23" w:author="Gülşah Tuba Ünlü (Open)&#10;" w:date="2011-02-12T14:53:00Z">
              <w:r>
                <w:rPr>
                  <w:sz w:val="18"/>
                  <w:szCs w:val="18"/>
                </w:rPr>
                <w:t>(</w:t>
              </w:r>
            </w:ins>
            <w:ins w:id="1824" w:author="Gülşah Tuba Ünlü (Open)&#10;" w:date="2011-02-12T15:37:00Z">
              <w:r>
                <w:rPr>
                  <w:sz w:val="18"/>
                  <w:szCs w:val="18"/>
                </w:rPr>
                <w:t>89.975</w:t>
              </w:r>
            </w:ins>
            <w:ins w:id="1825" w:author="Gülşah Tuba Ünlü (Open)&#10;" w:date="2011-02-12T14:53:00Z">
              <w:r>
                <w:rPr>
                  <w:sz w:val="18"/>
                  <w:szCs w:val="18"/>
                </w:rPr>
                <w:t>)</w:t>
              </w:r>
            </w:ins>
            <w:del w:id="1826" w:author="Gülşah Tuba Ünlü (Open)&#10;" w:date="2011-02-12T14:53:00Z">
              <w:r>
                <w:rPr>
                  <w:sz w:val="18"/>
                  <w:szCs w:val="18"/>
                </w:rPr>
                <w:delText>(145.370)</w:delText>
              </w:r>
            </w:del>
          </w:p>
        </w:tc>
        <w:tc>
          <w:tcPr>
            <w:tcW w:w="1134" w:type="dxa"/>
            <w:tcBorders>
              <w:top w:val="nil"/>
              <w:left w:val="nil"/>
              <w:bottom w:val="single" w:sz="4" w:space="0" w:color="auto"/>
              <w:right w:val="single" w:sz="4" w:space="0" w:color="auto"/>
            </w:tcBorders>
            <w:vAlign w:val="bottom"/>
          </w:tcPr>
          <w:p w:rsidR="00371160" w:rsidRDefault="009658B8">
            <w:pPr>
              <w:ind w:right="57"/>
              <w:jc w:val="center"/>
              <w:rPr>
                <w:sz w:val="18"/>
                <w:szCs w:val="18"/>
              </w:rPr>
            </w:pPr>
            <w:ins w:id="1827" w:author="Gülşah Tuba Ünlü (Open)&#10;" w:date="2011-02-12T14:53:00Z">
              <w:r>
                <w:rPr>
                  <w:sz w:val="16"/>
                  <w:szCs w:val="16"/>
                </w:rPr>
                <w:t>(****)</w:t>
              </w:r>
              <w:r>
                <w:rPr>
                  <w:sz w:val="18"/>
                  <w:szCs w:val="18"/>
                </w:rPr>
                <w:t>175.277</w:t>
              </w:r>
            </w:ins>
            <w:del w:id="1828" w:author="Gülşah Tuba Ünlü (Open)&#10;" w:date="2011-02-12T14:53:00Z">
              <w:r>
                <w:rPr>
                  <w:sz w:val="16"/>
                  <w:szCs w:val="16"/>
                </w:rPr>
                <w:delText>(***)</w:delText>
              </w:r>
              <w:r>
                <w:rPr>
                  <w:sz w:val="18"/>
                  <w:szCs w:val="18"/>
                </w:rPr>
                <w:delText>175.277</w:delText>
              </w:r>
            </w:del>
          </w:p>
        </w:tc>
      </w:tr>
      <w:tr w:rsidR="00C35653" w:rsidRPr="00872466" w:rsidTr="0075365A">
        <w:trPr>
          <w:trHeight w:val="240"/>
        </w:trPr>
        <w:tc>
          <w:tcPr>
            <w:tcW w:w="781"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ins w:id="1829" w:author="Gülşah Tuba Ünlü (Open)&#10;" w:date="2011-02-12T14:53:00Z">
              <w:r>
                <w:rPr>
                  <w:rFonts w:eastAsia="Arial Unicode MS" w:cs="Arial Unicode MS"/>
                  <w:sz w:val="18"/>
                  <w:szCs w:val="18"/>
                  <w:lang w:val="tr-TR"/>
                </w:rPr>
                <w:t xml:space="preserve">(2) </w:t>
              </w:r>
              <w:r>
                <w:rPr>
                  <w:rFonts w:eastAsia="Arial Unicode MS" w:cs="Arial Unicode MS"/>
                  <w:sz w:val="16"/>
                  <w:szCs w:val="16"/>
                  <w:lang w:val="tr-TR"/>
                </w:rPr>
                <w:t>(*)</w:t>
              </w:r>
            </w:ins>
            <w:del w:id="1830" w:author="Gülşah Tuba Ünlü (Open)&#10;" w:date="2011-02-12T14:53:00Z">
              <w:r>
                <w:rPr>
                  <w:rFonts w:eastAsia="Arial Unicode MS" w:cs="Arial Unicode MS"/>
                  <w:sz w:val="18"/>
                  <w:szCs w:val="18"/>
                  <w:lang w:val="tr-TR"/>
                </w:rPr>
                <w:delText xml:space="preserve">(2) </w:delText>
              </w:r>
              <w:r>
                <w:rPr>
                  <w:rFonts w:eastAsia="Arial Unicode MS" w:cs="Arial Unicode MS"/>
                  <w:sz w:val="16"/>
                  <w:szCs w:val="16"/>
                  <w:lang w:val="tr-TR"/>
                </w:rPr>
                <w:delText>(*)</w:delText>
              </w:r>
            </w:del>
          </w:p>
        </w:tc>
        <w:tc>
          <w:tcPr>
            <w:tcW w:w="992"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ins w:id="1831" w:author="Gülşah Tuba Ünlü (Open)&#10;" w:date="2011-02-12T14:53:00Z">
              <w:r>
                <w:rPr>
                  <w:sz w:val="18"/>
                  <w:szCs w:val="18"/>
                </w:rPr>
                <w:t>44.743</w:t>
              </w:r>
            </w:ins>
            <w:del w:id="1832" w:author="Gülşah Tuba Ünlü (Open)&#10;" w:date="2011-02-12T14:53:00Z">
              <w:r>
                <w:rPr>
                  <w:sz w:val="18"/>
                  <w:szCs w:val="18"/>
                </w:rPr>
                <w:delText>44.743</w:delText>
              </w:r>
            </w:del>
          </w:p>
        </w:tc>
        <w:tc>
          <w:tcPr>
            <w:tcW w:w="850"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33" w:author="Gülşah Tuba Ünlü (Open)&#10;" w:date="2011-02-12T14:53:00Z">
              <w:r>
                <w:rPr>
                  <w:sz w:val="18"/>
                  <w:szCs w:val="18"/>
                </w:rPr>
                <w:t>43.470</w:t>
              </w:r>
            </w:ins>
            <w:del w:id="1834" w:author="Gülşah Tuba Ünlü (Open)&#10;" w:date="2011-02-12T14:53:00Z">
              <w:r>
                <w:rPr>
                  <w:sz w:val="18"/>
                  <w:szCs w:val="18"/>
                </w:rPr>
                <w:delText>43.470</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35" w:author="Gülşah Tuba Ünlü (Open)&#10;" w:date="2011-02-12T14:53:00Z">
              <w:r>
                <w:rPr>
                  <w:sz w:val="18"/>
                  <w:szCs w:val="18"/>
                </w:rPr>
                <w:t>-</w:t>
              </w:r>
            </w:ins>
            <w:del w:id="1836"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37" w:author="Gülşah Tuba Ünlü (Open)&#10;" w:date="2011-02-12T14:53:00Z">
              <w:r>
                <w:rPr>
                  <w:sz w:val="18"/>
                  <w:szCs w:val="18"/>
                </w:rPr>
                <w:t>-</w:t>
              </w:r>
            </w:ins>
            <w:del w:id="1838"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39" w:author="Gülşah Tuba Ünlü (Open)&#10;" w:date="2011-02-12T14:53:00Z">
              <w:r>
                <w:rPr>
                  <w:sz w:val="18"/>
                  <w:szCs w:val="18"/>
                </w:rPr>
                <w:t>-</w:t>
              </w:r>
            </w:ins>
            <w:del w:id="1840"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41" w:author="Gülşah Tuba Ünlü (Open)&#10;" w:date="2011-02-12T14:53:00Z">
              <w:r>
                <w:rPr>
                  <w:sz w:val="18"/>
                  <w:szCs w:val="18"/>
                </w:rPr>
                <w:t>(1.486)</w:t>
              </w:r>
            </w:ins>
            <w:del w:id="1842" w:author="Gülşah Tuba Ünlü (Open)&#10;" w:date="2011-02-12T14:53:00Z">
              <w:r>
                <w:rPr>
                  <w:sz w:val="18"/>
                  <w:szCs w:val="18"/>
                </w:rPr>
                <w:delText>(1.486)</w:delText>
              </w:r>
            </w:del>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43" w:author="Gülşah Tuba Ünlü (Open)&#10;" w:date="2011-02-12T15:37:00Z">
              <w:r>
                <w:rPr>
                  <w:sz w:val="18"/>
                  <w:szCs w:val="18"/>
                </w:rPr>
                <w:t>(931)</w:t>
              </w:r>
            </w:ins>
            <w:del w:id="1844" w:author="Gülşah Tuba Ünlü (Open)&#10;" w:date="2011-02-12T14:53:00Z">
              <w:r>
                <w:rPr>
                  <w:sz w:val="18"/>
                  <w:szCs w:val="18"/>
                </w:rPr>
                <w:delText>1.291</w:delText>
              </w:r>
            </w:del>
          </w:p>
        </w:tc>
        <w:tc>
          <w:tcPr>
            <w:tcW w:w="1134" w:type="dxa"/>
            <w:tcBorders>
              <w:top w:val="nil"/>
              <w:left w:val="nil"/>
              <w:bottom w:val="single" w:sz="4" w:space="0" w:color="auto"/>
              <w:right w:val="single" w:sz="4" w:space="0" w:color="auto"/>
            </w:tcBorders>
            <w:vAlign w:val="bottom"/>
          </w:tcPr>
          <w:p w:rsidR="00371160" w:rsidRDefault="009658B8">
            <w:pPr>
              <w:ind w:right="57"/>
              <w:jc w:val="right"/>
              <w:rPr>
                <w:sz w:val="18"/>
                <w:szCs w:val="18"/>
              </w:rPr>
            </w:pPr>
            <w:ins w:id="1845" w:author="Gülşah Tuba Ünlü (Open)&#10;" w:date="2011-02-12T14:53:00Z">
              <w:r>
                <w:rPr>
                  <w:sz w:val="16"/>
                  <w:szCs w:val="16"/>
                </w:rPr>
                <w:t>(*****)</w:t>
              </w:r>
              <w:r>
                <w:rPr>
                  <w:sz w:val="18"/>
                  <w:szCs w:val="18"/>
                </w:rPr>
                <w:t>56.966</w:t>
              </w:r>
            </w:ins>
            <w:del w:id="1846" w:author="Gülşah Tuba Ünlü (Open)&#10;" w:date="2011-02-12T14:53:00Z">
              <w:r>
                <w:rPr>
                  <w:sz w:val="16"/>
                  <w:szCs w:val="16"/>
                </w:rPr>
                <w:delText>(****)</w:delText>
              </w:r>
              <w:r>
                <w:rPr>
                  <w:sz w:val="18"/>
                  <w:szCs w:val="18"/>
                </w:rPr>
                <w:delText>56.966</w:delText>
              </w:r>
            </w:del>
          </w:p>
        </w:tc>
      </w:tr>
      <w:tr w:rsidR="00C35653" w:rsidRPr="00872466" w:rsidTr="0075365A">
        <w:trPr>
          <w:trHeight w:val="240"/>
        </w:trPr>
        <w:tc>
          <w:tcPr>
            <w:tcW w:w="781"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ins w:id="1847" w:author="Gülşah Tuba Ünlü (Open)&#10;" w:date="2011-02-12T14:53:00Z">
              <w:r>
                <w:rPr>
                  <w:rFonts w:eastAsia="Arial Unicode MS" w:cs="Arial Unicode MS"/>
                  <w:sz w:val="18"/>
                  <w:szCs w:val="18"/>
                  <w:lang w:val="tr-TR"/>
                </w:rPr>
                <w:t xml:space="preserve">(3) </w:t>
              </w:r>
              <w:r>
                <w:rPr>
                  <w:rFonts w:eastAsia="Arial Unicode MS" w:cs="Arial Unicode MS"/>
                  <w:sz w:val="16"/>
                  <w:szCs w:val="16"/>
                  <w:lang w:val="tr-TR"/>
                </w:rPr>
                <w:t>(**)</w:t>
              </w:r>
            </w:ins>
            <w:del w:id="1848" w:author="Gülşah Tuba Ünlü (Open)&#10;" w:date="2011-02-12T14:53:00Z">
              <w:r>
                <w:rPr>
                  <w:rFonts w:eastAsia="Arial Unicode MS" w:cs="Arial Unicode MS"/>
                  <w:sz w:val="18"/>
                  <w:szCs w:val="18"/>
                  <w:lang w:val="tr-TR"/>
                </w:rPr>
                <w:delText xml:space="preserve">(3) </w:delText>
              </w:r>
              <w:r>
                <w:rPr>
                  <w:rFonts w:eastAsia="Arial Unicode MS" w:cs="Arial Unicode MS"/>
                  <w:sz w:val="16"/>
                  <w:szCs w:val="16"/>
                  <w:lang w:val="tr-TR"/>
                </w:rPr>
                <w:delText>(**)</w:delText>
              </w:r>
            </w:del>
          </w:p>
        </w:tc>
        <w:tc>
          <w:tcPr>
            <w:tcW w:w="992"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ins w:id="1849" w:author="Gülşah Tuba Ünlü (Open)&#10;" w:date="2011-02-12T14:53:00Z">
              <w:r>
                <w:rPr>
                  <w:sz w:val="18"/>
                  <w:szCs w:val="18"/>
                </w:rPr>
                <w:t>333.804</w:t>
              </w:r>
            </w:ins>
            <w:del w:id="1850" w:author="Gülşah Tuba Ünlü (Open)&#10;" w:date="2011-02-12T14:46:00Z">
              <w:r>
                <w:rPr>
                  <w:sz w:val="18"/>
                  <w:szCs w:val="18"/>
                </w:rPr>
                <w:delText>414.315</w:delText>
              </w:r>
            </w:del>
          </w:p>
        </w:tc>
        <w:tc>
          <w:tcPr>
            <w:tcW w:w="850"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51" w:author="Gülşah Tuba Ünlü (Open)&#10;" w:date="2011-02-12T14:53:00Z">
              <w:r>
                <w:rPr>
                  <w:sz w:val="18"/>
                  <w:szCs w:val="18"/>
                </w:rPr>
                <w:t>63.989</w:t>
              </w:r>
            </w:ins>
            <w:del w:id="1852" w:author="Gülşah Tuba Ünlü (Open)&#10;" w:date="2011-02-12T14:46:00Z">
              <w:r>
                <w:rPr>
                  <w:sz w:val="18"/>
                  <w:szCs w:val="18"/>
                </w:rPr>
                <w:delText>73.560</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53" w:author="Gülşah Tuba Ünlü (Open)&#10;" w:date="2011-02-12T14:53:00Z">
              <w:r>
                <w:rPr>
                  <w:sz w:val="18"/>
                  <w:szCs w:val="18"/>
                </w:rPr>
                <w:t>13.689</w:t>
              </w:r>
            </w:ins>
            <w:del w:id="1854" w:author="Gülşah Tuba Ünlü (Open)&#10;" w:date="2011-02-12T14:46:00Z">
              <w:r>
                <w:rPr>
                  <w:sz w:val="18"/>
                  <w:szCs w:val="18"/>
                </w:rPr>
                <w:delText>209.785</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55" w:author="Gülşah Tuba Ünlü (Open)&#10;" w:date="2011-02-12T14:53:00Z">
              <w:r>
                <w:rPr>
                  <w:sz w:val="18"/>
                  <w:szCs w:val="18"/>
                </w:rPr>
                <w:t>6.761</w:t>
              </w:r>
            </w:ins>
            <w:del w:id="1856" w:author="Gülşah Tuba Ünlü (Open)&#10;" w:date="2011-02-12T14:46:00Z">
              <w:r>
                <w:rPr>
                  <w:sz w:val="18"/>
                  <w:szCs w:val="18"/>
                </w:rPr>
                <w:delText>13.378</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57" w:author="Gülşah Tuba Ünlü (Open)&#10;" w:date="2011-02-12T14:53:00Z">
              <w:r>
                <w:rPr>
                  <w:sz w:val="18"/>
                  <w:szCs w:val="18"/>
                </w:rPr>
                <w:t>-</w:t>
              </w:r>
            </w:ins>
            <w:del w:id="1858" w:author="Gülşah Tuba Ünlü (Open)&#10;" w:date="2011-02-12T14:46: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59" w:author="Gülşah Tuba Ünlü (Open)&#10;" w:date="2011-02-12T14:53:00Z">
              <w:r>
                <w:rPr>
                  <w:sz w:val="18"/>
                  <w:szCs w:val="18"/>
                </w:rPr>
                <w:t>3.068</w:t>
              </w:r>
            </w:ins>
            <w:del w:id="1860" w:author="Gülşah Tuba Ünlü (Open)&#10;" w:date="2011-02-12T14:46:00Z">
              <w:r>
                <w:rPr>
                  <w:sz w:val="18"/>
                  <w:szCs w:val="18"/>
                </w:rPr>
                <w:delText>6.756</w:delText>
              </w:r>
            </w:del>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61" w:author="Gülşah Tuba Ünlü (Open)&#10;" w:date="2011-02-12T14:53:00Z">
              <w:r>
                <w:rPr>
                  <w:sz w:val="18"/>
                  <w:szCs w:val="18"/>
                </w:rPr>
                <w:t>(33)</w:t>
              </w:r>
            </w:ins>
            <w:del w:id="1862" w:author="Gülşah Tuba Ünlü (Open)&#10;" w:date="2011-02-12T14:46:00Z">
              <w:r>
                <w:rPr>
                  <w:sz w:val="18"/>
                  <w:szCs w:val="18"/>
                </w:rPr>
                <w:delText>(33)</w:delText>
              </w:r>
            </w:del>
          </w:p>
        </w:tc>
        <w:tc>
          <w:tcPr>
            <w:tcW w:w="1134" w:type="dxa"/>
            <w:tcBorders>
              <w:top w:val="nil"/>
              <w:left w:val="nil"/>
              <w:bottom w:val="single" w:sz="4" w:space="0" w:color="auto"/>
              <w:right w:val="single" w:sz="4" w:space="0" w:color="auto"/>
            </w:tcBorders>
            <w:vAlign w:val="bottom"/>
          </w:tcPr>
          <w:p w:rsidR="00371160" w:rsidRDefault="009658B8">
            <w:pPr>
              <w:ind w:right="57"/>
              <w:jc w:val="right"/>
              <w:rPr>
                <w:sz w:val="18"/>
                <w:szCs w:val="18"/>
              </w:rPr>
            </w:pPr>
            <w:ins w:id="1863" w:author="Gülşah Tuba Ünlü (Open)&#10;" w:date="2011-02-12T14:53:00Z">
              <w:r>
                <w:rPr>
                  <w:sz w:val="18"/>
                  <w:szCs w:val="18"/>
                </w:rPr>
                <w:t>-</w:t>
              </w:r>
            </w:ins>
            <w:del w:id="1864" w:author="Gülşah Tuba Ünlü (Open)&#10;" w:date="2011-02-12T14:46:00Z">
              <w:r>
                <w:rPr>
                  <w:sz w:val="18"/>
                  <w:szCs w:val="18"/>
                </w:rPr>
                <w:delText>-</w:delText>
              </w:r>
            </w:del>
          </w:p>
        </w:tc>
      </w:tr>
      <w:tr w:rsidR="00C35653" w:rsidRPr="00872466" w:rsidTr="0075365A">
        <w:trPr>
          <w:trHeight w:val="240"/>
        </w:trPr>
        <w:tc>
          <w:tcPr>
            <w:tcW w:w="781"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ins w:id="1865" w:author="Gülşah Tuba Ünlü (Open)&#10;" w:date="2011-02-12T14:53:00Z">
              <w:r>
                <w:rPr>
                  <w:rFonts w:eastAsia="Arial Unicode MS" w:cs="Arial Unicode MS"/>
                  <w:sz w:val="18"/>
                  <w:szCs w:val="18"/>
                  <w:lang w:val="tr-TR"/>
                </w:rPr>
                <w:t xml:space="preserve">(4) </w:t>
              </w:r>
              <w:r>
                <w:rPr>
                  <w:rFonts w:eastAsia="Arial Unicode MS" w:cs="Arial Unicode MS"/>
                  <w:sz w:val="16"/>
                  <w:szCs w:val="16"/>
                  <w:lang w:val="tr-TR"/>
                </w:rPr>
                <w:t>(***)</w:t>
              </w:r>
            </w:ins>
            <w:del w:id="1866" w:author="Gülşah Tuba Ünlü (Open)&#10;" w:date="2011-02-12T14:53:00Z">
              <w:r>
                <w:rPr>
                  <w:rFonts w:eastAsia="Arial Unicode MS" w:cs="Arial Unicode MS"/>
                  <w:sz w:val="18"/>
                  <w:szCs w:val="18"/>
                  <w:lang w:val="tr-TR"/>
                </w:rPr>
                <w:delText xml:space="preserve">(4) </w:delText>
              </w:r>
              <w:r>
                <w:rPr>
                  <w:rFonts w:eastAsia="Arial Unicode MS" w:cs="Arial Unicode MS"/>
                  <w:sz w:val="16"/>
                  <w:szCs w:val="16"/>
                  <w:lang w:val="tr-TR"/>
                </w:rPr>
                <w:delText>(**)</w:delText>
              </w:r>
            </w:del>
          </w:p>
        </w:tc>
        <w:tc>
          <w:tcPr>
            <w:tcW w:w="992"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ins w:id="1867" w:author="Gülşah Tuba Ünlü (Open)&#10;" w:date="2011-02-12T14:53:00Z">
              <w:r>
                <w:rPr>
                  <w:sz w:val="18"/>
                  <w:szCs w:val="18"/>
                </w:rPr>
                <w:t>138.091</w:t>
              </w:r>
            </w:ins>
            <w:del w:id="1868" w:author="Gülşah Tuba Ünlü (Open)&#10;" w:date="2011-02-12T14:53:00Z">
              <w:r>
                <w:rPr>
                  <w:sz w:val="18"/>
                  <w:szCs w:val="18"/>
                </w:rPr>
                <w:delText>138.091</w:delText>
              </w:r>
            </w:del>
          </w:p>
        </w:tc>
        <w:tc>
          <w:tcPr>
            <w:tcW w:w="850"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69" w:author="Gülşah Tuba Ünlü (Open)&#10;" w:date="2011-02-12T14:53:00Z">
              <w:r>
                <w:rPr>
                  <w:sz w:val="18"/>
                  <w:szCs w:val="18"/>
                </w:rPr>
                <w:t>133.547</w:t>
              </w:r>
            </w:ins>
            <w:del w:id="1870" w:author="Gülşah Tuba Ünlü (Open)&#10;" w:date="2011-02-12T14:53:00Z">
              <w:r>
                <w:rPr>
                  <w:sz w:val="18"/>
                  <w:szCs w:val="18"/>
                </w:rPr>
                <w:delText>133.547</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71" w:author="Gülşah Tuba Ünlü (Open)&#10;" w:date="2011-02-12T14:53:00Z">
              <w:r>
                <w:rPr>
                  <w:sz w:val="18"/>
                  <w:szCs w:val="18"/>
                </w:rPr>
                <w:t>2.235</w:t>
              </w:r>
            </w:ins>
            <w:del w:id="1872" w:author="Gülşah Tuba Ünlü (Open)&#10;" w:date="2011-02-12T14:53:00Z">
              <w:r>
                <w:rPr>
                  <w:sz w:val="18"/>
                  <w:szCs w:val="18"/>
                </w:rPr>
                <w:delText>2.235</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73" w:author="Gülşah Tuba Ünlü (Open)&#10;" w:date="2011-02-12T14:53:00Z">
              <w:r>
                <w:rPr>
                  <w:sz w:val="18"/>
                  <w:szCs w:val="18"/>
                </w:rPr>
                <w:t>4.510</w:t>
              </w:r>
            </w:ins>
            <w:del w:id="1874" w:author="Gülşah Tuba Ünlü (Open)&#10;" w:date="2011-02-12T14:53:00Z">
              <w:r>
                <w:rPr>
                  <w:sz w:val="18"/>
                  <w:szCs w:val="18"/>
                </w:rPr>
                <w:delText>4.510</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75" w:author="Gülşah Tuba Ünlü (Open)&#10;" w:date="2011-02-12T14:53:00Z">
              <w:r>
                <w:rPr>
                  <w:sz w:val="18"/>
                  <w:szCs w:val="18"/>
                </w:rPr>
                <w:t>-</w:t>
              </w:r>
            </w:ins>
            <w:del w:id="1876" w:author="Gülşah Tuba Ünlü (Open)&#10;" w:date="2011-02-12T14:53:00Z">
              <w:r>
                <w:rPr>
                  <w:sz w:val="18"/>
                  <w:szCs w:val="18"/>
                </w:rPr>
                <w:delText>-</w:delText>
              </w:r>
            </w:del>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77" w:author="Gülşah Tuba Ünlü (Open)&#10;" w:date="2011-02-12T14:53:00Z">
              <w:r>
                <w:rPr>
                  <w:sz w:val="18"/>
                  <w:szCs w:val="18"/>
                </w:rPr>
                <w:t>5.437</w:t>
              </w:r>
            </w:ins>
            <w:del w:id="1878" w:author="Gülşah Tuba Ünlü (Open)&#10;" w:date="2011-02-12T14:53:00Z">
              <w:r>
                <w:rPr>
                  <w:sz w:val="18"/>
                  <w:szCs w:val="18"/>
                </w:rPr>
                <w:delText>5.437</w:delText>
              </w:r>
            </w:del>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ins w:id="1879" w:author="Gülşah Tuba Ünlü (Open)&#10;" w:date="2011-02-12T14:53:00Z">
              <w:r>
                <w:rPr>
                  <w:sz w:val="18"/>
                  <w:szCs w:val="18"/>
                </w:rPr>
                <w:t>3.528</w:t>
              </w:r>
            </w:ins>
            <w:del w:id="1880" w:author="Gülşah Tuba Ünlü (Open)&#10;" w:date="2011-02-12T14:53:00Z">
              <w:r>
                <w:rPr>
                  <w:sz w:val="18"/>
                  <w:szCs w:val="18"/>
                </w:rPr>
                <w:delText>3.528</w:delText>
              </w:r>
            </w:del>
          </w:p>
        </w:tc>
        <w:tc>
          <w:tcPr>
            <w:tcW w:w="1134" w:type="dxa"/>
            <w:tcBorders>
              <w:top w:val="nil"/>
              <w:left w:val="nil"/>
              <w:bottom w:val="single" w:sz="4" w:space="0" w:color="auto"/>
              <w:right w:val="single" w:sz="4" w:space="0" w:color="auto"/>
            </w:tcBorders>
            <w:vAlign w:val="bottom"/>
          </w:tcPr>
          <w:p w:rsidR="00371160" w:rsidRDefault="009658B8">
            <w:pPr>
              <w:ind w:right="57"/>
              <w:jc w:val="right"/>
              <w:rPr>
                <w:sz w:val="18"/>
                <w:szCs w:val="18"/>
              </w:rPr>
            </w:pPr>
            <w:ins w:id="1881" w:author="Gülşah Tuba Ünlü (Open)&#10;" w:date="2011-02-12T14:53:00Z">
              <w:r>
                <w:rPr>
                  <w:sz w:val="18"/>
                  <w:szCs w:val="18"/>
                </w:rPr>
                <w:t>-</w:t>
              </w:r>
            </w:ins>
            <w:del w:id="1882" w:author="Gülşah Tuba Ünlü (Open)&#10;" w:date="2011-02-12T14:53:00Z">
              <w:r>
                <w:rPr>
                  <w:sz w:val="18"/>
                  <w:szCs w:val="18"/>
                </w:rPr>
                <w:delText>-</w:delText>
              </w:r>
            </w:del>
          </w:p>
        </w:tc>
      </w:tr>
    </w:tbl>
    <w:p w:rsidR="00371160" w:rsidRDefault="009658B8">
      <w:pPr>
        <w:autoSpaceDE w:val="0"/>
        <w:autoSpaceDN w:val="0"/>
        <w:adjustRightInd w:val="0"/>
        <w:ind w:left="720"/>
        <w:jc w:val="both"/>
        <w:rPr>
          <w:ins w:id="1883" w:author="Gülşah Tuba Ünlü (Open)&#10;" w:date="2011-02-12T14:53:00Z"/>
          <w:rFonts w:ascii="TimesNewRomanPS-ItalicMT" w:hAnsi="TimesNewRomanPS-ItalicMT" w:cs="TimesNewRomanPS-ItalicMT"/>
          <w:iCs/>
          <w:sz w:val="16"/>
          <w:szCs w:val="16"/>
          <w:lang w:val="tr-TR" w:eastAsia="tr-TR"/>
        </w:rPr>
      </w:pPr>
      <w:ins w:id="1884" w:author="Gülşah Tuba Ünlü (Open)&#10;" w:date="2011-02-12T14:53:00Z">
        <w:r>
          <w:rPr>
            <w:rFonts w:ascii="TimesNewRomanPS-ItalicMT" w:hAnsi="TimesNewRomanPS-ItalicMT" w:cs="TimesNewRomanPS-ItalicMT"/>
            <w:iCs/>
            <w:sz w:val="16"/>
            <w:szCs w:val="16"/>
            <w:lang w:val="tr-TR" w:eastAsia="tr-TR"/>
          </w:rPr>
          <w:t>(*) İştiraklerin denetlenmemiş 31Aralık 2010 tarihli finansal tablolarından alınmıştır.</w:t>
        </w:r>
      </w:ins>
    </w:p>
    <w:p w:rsidR="00371160" w:rsidRDefault="009658B8">
      <w:pPr>
        <w:autoSpaceDE w:val="0"/>
        <w:autoSpaceDN w:val="0"/>
        <w:adjustRightInd w:val="0"/>
        <w:ind w:left="720"/>
        <w:rPr>
          <w:ins w:id="1885" w:author="Gülşah Tuba Ünlü (Open)&#10;" w:date="2011-02-12T14:53:00Z"/>
          <w:rFonts w:ascii="TimesNewRomanPS-ItalicMT" w:hAnsi="TimesNewRomanPS-ItalicMT" w:cs="TimesNewRomanPS-ItalicMT"/>
          <w:iCs/>
          <w:sz w:val="16"/>
          <w:szCs w:val="16"/>
          <w:lang w:val="tr-TR" w:eastAsia="tr-TR"/>
        </w:rPr>
      </w:pPr>
      <w:ins w:id="1886" w:author="Gülşah Tuba Ünlü (Open)&#10;" w:date="2011-02-12T14:53:00Z">
        <w:r>
          <w:rPr>
            <w:rFonts w:ascii="TimesNewRomanPS-ItalicMT" w:hAnsi="TimesNewRomanPS-ItalicMT" w:cs="TimesNewRomanPS-ItalicMT"/>
            <w:iCs/>
            <w:sz w:val="16"/>
            <w:szCs w:val="16"/>
            <w:lang w:val="tr-TR" w:eastAsia="tr-TR"/>
          </w:rPr>
          <w:t>(**) İştirakin denetlenmiş 30 Haziran 2010 tarihli finansal tablolarından alınmıştır.</w:t>
        </w:r>
      </w:ins>
    </w:p>
    <w:p w:rsidR="00371160" w:rsidRDefault="009658B8">
      <w:pPr>
        <w:autoSpaceDE w:val="0"/>
        <w:autoSpaceDN w:val="0"/>
        <w:adjustRightInd w:val="0"/>
        <w:ind w:left="720"/>
        <w:rPr>
          <w:ins w:id="1887" w:author="Gülşah Tuba Ünlü (Open)&#10;" w:date="2011-02-12T14:53:00Z"/>
          <w:rFonts w:ascii="TimesNewRomanPS-ItalicMT" w:hAnsi="TimesNewRomanPS-ItalicMT" w:cs="TimesNewRomanPS-ItalicMT"/>
          <w:iCs/>
          <w:sz w:val="16"/>
          <w:szCs w:val="16"/>
          <w:lang w:val="tr-TR" w:eastAsia="tr-TR"/>
        </w:rPr>
      </w:pPr>
      <w:ins w:id="1888" w:author="Gülşah Tuba Ünlü (Open)&#10;" w:date="2011-02-12T14:53:00Z">
        <w:r>
          <w:rPr>
            <w:rFonts w:ascii="TimesNewRomanPS-ItalicMT" w:hAnsi="TimesNewRomanPS-ItalicMT" w:cs="TimesNewRomanPS-ItalicMT"/>
            <w:iCs/>
            <w:sz w:val="16"/>
            <w:szCs w:val="16"/>
            <w:lang w:val="tr-TR" w:eastAsia="tr-TR"/>
          </w:rPr>
          <w:t>(***) İştirakin denetlenmemiş 30 Eylül 2010 tarihli finansal tablolarından alınmıştır.</w:t>
        </w:r>
      </w:ins>
    </w:p>
    <w:p w:rsidR="00371160" w:rsidRDefault="009658B8">
      <w:pPr>
        <w:autoSpaceDE w:val="0"/>
        <w:autoSpaceDN w:val="0"/>
        <w:adjustRightInd w:val="0"/>
        <w:ind w:left="720"/>
        <w:rPr>
          <w:ins w:id="1889" w:author="Gülşah Tuba Ünlü (Open)&#10;" w:date="2011-02-12T14:53:00Z"/>
          <w:rFonts w:ascii="TimesNewRomanPS-ItalicMT" w:hAnsi="TimesNewRomanPS-ItalicMT" w:cs="TimesNewRomanPS-ItalicMT"/>
          <w:iCs/>
          <w:sz w:val="16"/>
          <w:szCs w:val="16"/>
          <w:lang w:val="tr-TR" w:eastAsia="tr-TR"/>
        </w:rPr>
      </w:pPr>
      <w:ins w:id="1890" w:author="Gülşah Tuba Ünlü (Open)&#10;" w:date="2011-02-12T14:53:00Z">
        <w:r>
          <w:rPr>
            <w:rFonts w:ascii="TimesNewRomanPS-ItalicMT" w:hAnsi="TimesNewRomanPS-ItalicMT" w:cs="TimesNewRomanPS-ItalicMT"/>
            <w:iCs/>
            <w:sz w:val="16"/>
            <w:szCs w:val="16"/>
            <w:lang w:val="tr-TR" w:eastAsia="tr-TR"/>
          </w:rPr>
          <w:t>(****) Banka’nın iştiraki olan Yeni Mağazacılık A.Ş.’nin 4 Şubat 2010 tarihli ekspertiz değeridir.</w:t>
        </w:r>
      </w:ins>
    </w:p>
    <w:p w:rsidR="00371160" w:rsidRDefault="009658B8">
      <w:pPr>
        <w:autoSpaceDE w:val="0"/>
        <w:autoSpaceDN w:val="0"/>
        <w:adjustRightInd w:val="0"/>
        <w:ind w:left="720"/>
        <w:jc w:val="both"/>
        <w:rPr>
          <w:del w:id="1891" w:author="Gülşah Tuba Ünlü (Open)&#10;" w:date="2011-02-12T14:45:00Z"/>
          <w:rFonts w:ascii="TimesNewRomanPS-ItalicMT" w:hAnsi="TimesNewRomanPS-ItalicMT" w:cs="TimesNewRomanPS-ItalicMT"/>
          <w:iCs/>
          <w:sz w:val="16"/>
          <w:szCs w:val="16"/>
          <w:lang w:val="tr-TR" w:eastAsia="tr-TR"/>
        </w:rPr>
      </w:pPr>
      <w:ins w:id="1892" w:author="Gülşah Tuba Ünlü (Open)&#10;" w:date="2011-02-12T14:53:00Z">
        <w:r>
          <w:rPr>
            <w:rFonts w:ascii="TimesNewRomanPS-ItalicMT" w:hAnsi="TimesNewRomanPS-ItalicMT" w:cs="TimesNewRomanPS-ItalicMT"/>
            <w:iCs/>
            <w:sz w:val="16"/>
            <w:szCs w:val="16"/>
            <w:lang w:val="tr-TR" w:eastAsia="tr-TR"/>
          </w:rPr>
          <w:t>(****) Banka’nın iştiraki olan Landmark Holding A.Ş.’nin 9 Şubat 2010 tarihli ekspertiz değeridir</w:t>
        </w:r>
      </w:ins>
      <w:ins w:id="1893" w:author="Gülşah Tuba Ünlü (Open)&#10;" w:date="2011-02-13T16:50:00Z">
        <w:r>
          <w:rPr>
            <w:rFonts w:ascii="TimesNewRomanPS-ItalicMT" w:hAnsi="TimesNewRomanPS-ItalicMT" w:cs="TimesNewRomanPS-ItalicMT"/>
            <w:iCs/>
            <w:sz w:val="16"/>
            <w:szCs w:val="16"/>
            <w:lang w:val="tr-TR" w:eastAsia="tr-TR"/>
          </w:rPr>
          <w:t>.</w:t>
        </w:r>
      </w:ins>
      <w:del w:id="1894" w:author="Gülşah Tuba Ünlü (Open)&#10;" w:date="2011-02-12T14:45:00Z">
        <w:r>
          <w:rPr>
            <w:rFonts w:ascii="TimesNewRomanPS-ItalicMT" w:hAnsi="TimesNewRomanPS-ItalicMT" w:cs="TimesNewRomanPS-ItalicMT"/>
            <w:iCs/>
            <w:sz w:val="16"/>
            <w:szCs w:val="16"/>
            <w:lang w:val="tr-TR" w:eastAsia="tr-TR"/>
          </w:rPr>
          <w:delText>(*) İştiraklerin denetlenmemiş 31 Aralık 2010 tarihli finansal tablolarından alınmıştır.</w:delText>
        </w:r>
      </w:del>
    </w:p>
    <w:p w:rsidR="00371160" w:rsidRDefault="009658B8">
      <w:pPr>
        <w:autoSpaceDE w:val="0"/>
        <w:autoSpaceDN w:val="0"/>
        <w:adjustRightInd w:val="0"/>
        <w:ind w:left="720"/>
        <w:rPr>
          <w:del w:id="1895" w:author="Gülşah Tuba Ünlü (Open)&#10;" w:date="2011-02-12T14:45:00Z"/>
          <w:rFonts w:ascii="TimesNewRomanPS-ItalicMT" w:hAnsi="TimesNewRomanPS-ItalicMT" w:cs="TimesNewRomanPS-ItalicMT"/>
          <w:iCs/>
          <w:sz w:val="16"/>
          <w:szCs w:val="16"/>
          <w:lang w:val="tr-TR" w:eastAsia="tr-TR"/>
        </w:rPr>
      </w:pPr>
      <w:del w:id="1896" w:author="Gülşah Tuba Ünlü (Open)&#10;" w:date="2011-02-12T14:45:00Z">
        <w:r>
          <w:rPr>
            <w:rFonts w:ascii="TimesNewRomanPS-ItalicMT" w:hAnsi="TimesNewRomanPS-ItalicMT" w:cs="TimesNewRomanPS-ItalicMT"/>
            <w:iCs/>
            <w:sz w:val="16"/>
            <w:szCs w:val="16"/>
            <w:lang w:val="tr-TR" w:eastAsia="tr-TR"/>
          </w:rPr>
          <w:delText>(**) İştirakin denetlenmemiş 30 Eylül 2010 tarihli finansal tablolarından alınmıştır.</w:delText>
        </w:r>
      </w:del>
    </w:p>
    <w:p w:rsidR="00371160" w:rsidRDefault="009658B8">
      <w:pPr>
        <w:autoSpaceDE w:val="0"/>
        <w:autoSpaceDN w:val="0"/>
        <w:adjustRightInd w:val="0"/>
        <w:ind w:left="720"/>
        <w:rPr>
          <w:del w:id="1897" w:author="Gülşah Tuba Ünlü (Open)&#10;" w:date="2011-02-12T14:45:00Z"/>
          <w:rFonts w:ascii="TimesNewRomanPS-ItalicMT" w:hAnsi="TimesNewRomanPS-ItalicMT" w:cs="TimesNewRomanPS-ItalicMT"/>
          <w:iCs/>
          <w:sz w:val="16"/>
          <w:szCs w:val="16"/>
          <w:lang w:val="tr-TR" w:eastAsia="tr-TR"/>
        </w:rPr>
      </w:pPr>
      <w:del w:id="1898" w:author="Gülşah Tuba Ünlü (Open)&#10;" w:date="2011-02-12T14:45:00Z">
        <w:r>
          <w:rPr>
            <w:rFonts w:ascii="TimesNewRomanPS-ItalicMT" w:hAnsi="TimesNewRomanPS-ItalicMT" w:cs="TimesNewRomanPS-ItalicMT"/>
            <w:iCs/>
            <w:sz w:val="16"/>
            <w:szCs w:val="16"/>
            <w:lang w:val="tr-TR" w:eastAsia="tr-TR"/>
          </w:rPr>
          <w:delText>(***) Banka’nın iştiraki olan Yeni Mağazacılık A.Ş.’nin 4 Şubat 2010 tarihli ekspertiz değeridir.</w:delText>
        </w:r>
      </w:del>
    </w:p>
    <w:p w:rsidR="00371160" w:rsidRDefault="009658B8">
      <w:pPr>
        <w:autoSpaceDE w:val="0"/>
        <w:autoSpaceDN w:val="0"/>
        <w:adjustRightInd w:val="0"/>
        <w:ind w:left="720"/>
        <w:rPr>
          <w:del w:id="1899" w:author="Gülşah Tuba Ünlü (Open)&#10;" w:date="2011-02-12T14:45:00Z"/>
          <w:rFonts w:ascii="TimesNewRomanPS-ItalicMT" w:hAnsi="TimesNewRomanPS-ItalicMT" w:cs="TimesNewRomanPS-ItalicMT"/>
          <w:iCs/>
          <w:sz w:val="16"/>
          <w:szCs w:val="16"/>
          <w:lang w:val="tr-TR" w:eastAsia="tr-TR"/>
        </w:rPr>
      </w:pPr>
      <w:del w:id="1900" w:author="Gülşah Tuba Ünlü (Open)&#10;" w:date="2011-02-12T14:45:00Z">
        <w:r>
          <w:rPr>
            <w:rFonts w:ascii="TimesNewRomanPS-ItalicMT" w:hAnsi="TimesNewRomanPS-ItalicMT" w:cs="TimesNewRomanPS-ItalicMT"/>
            <w:iCs/>
            <w:sz w:val="16"/>
            <w:szCs w:val="16"/>
            <w:lang w:val="tr-TR" w:eastAsia="tr-TR"/>
          </w:rPr>
          <w:delText>(****) Banka’nın iştiraki olan Landmark Holding A.Ş.’nin 9 Şubat 2010 tarihli ekspertiz değeridir.</w:delText>
        </w:r>
      </w:del>
    </w:p>
    <w:p w:rsidR="00000000" w:rsidRDefault="006663F3">
      <w:pPr>
        <w:tabs>
          <w:tab w:val="left" w:pos="720"/>
        </w:tabs>
        <w:autoSpaceDE w:val="0"/>
        <w:autoSpaceDN w:val="0"/>
        <w:adjustRightInd w:val="0"/>
        <w:ind w:left="720"/>
        <w:rPr>
          <w:rFonts w:ascii="TimesNewRomanPS-BoldMT" w:hAnsi="TimesNewRomanPS-BoldMT" w:cs="TimesNewRomanPS-BoldMT"/>
          <w:b/>
          <w:bCs/>
          <w:sz w:val="22"/>
          <w:szCs w:val="22"/>
          <w:lang w:val="tr-TR" w:eastAsia="tr-TR"/>
        </w:rPr>
        <w:pPrChange w:id="1901" w:author="Asiye Mara (Open)&#10;" w:date="2011-02-14T12:30:00Z">
          <w:pPr>
            <w:tabs>
              <w:tab w:val="left" w:pos="720"/>
            </w:tabs>
            <w:autoSpaceDE w:val="0"/>
            <w:autoSpaceDN w:val="0"/>
            <w:adjustRightInd w:val="0"/>
          </w:pPr>
        </w:pPrChange>
      </w:pPr>
    </w:p>
    <w:p w:rsidR="00371160" w:rsidRDefault="00371160">
      <w:pPr>
        <w:tabs>
          <w:tab w:val="left" w:pos="720"/>
        </w:tabs>
        <w:autoSpaceDE w:val="0"/>
        <w:autoSpaceDN w:val="0"/>
        <w:adjustRightInd w:val="0"/>
        <w:ind w:left="720"/>
        <w:rPr>
          <w:ins w:id="1902" w:author="Gülşah Tuba Ünlü (Open)&#10;" w:date="2011-02-12T15:19:00Z"/>
          <w:rFonts w:ascii="TimesNewRomanPS-BoldMT" w:hAnsi="TimesNewRomanPS-BoldMT" w:cs="TimesNewRomanPS-BoldMT"/>
          <w:b/>
          <w:bCs/>
          <w:sz w:val="22"/>
          <w:szCs w:val="22"/>
          <w:lang w:val="tr-TR" w:eastAsia="tr-TR"/>
        </w:rPr>
      </w:pPr>
    </w:p>
    <w:p w:rsidR="00371160" w:rsidRDefault="009658B8">
      <w:pPr>
        <w:tabs>
          <w:tab w:val="left" w:pos="720"/>
        </w:tabs>
        <w:autoSpaceDE w:val="0"/>
        <w:autoSpaceDN w:val="0"/>
        <w:adjustRightInd w:val="0"/>
        <w:rPr>
          <w:rFonts w:ascii="TimesNewRomanPS-BoldMT" w:hAnsi="TimesNewRomanPS-BoldMT" w:cs="TimesNewRomanPS-BoldMT"/>
          <w:sz w:val="20"/>
          <w:szCs w:val="20"/>
          <w:lang w:val="tr-TR" w:eastAsia="tr-TR"/>
        </w:rPr>
      </w:pPr>
      <w:r>
        <w:rPr>
          <w:rFonts w:ascii="TimesNewRomanPS-BoldMT" w:hAnsi="TimesNewRomanPS-BoldMT" w:cs="TimesNewRomanPS-BoldMT"/>
          <w:b/>
          <w:bCs/>
          <w:sz w:val="22"/>
          <w:szCs w:val="22"/>
          <w:lang w:val="tr-TR" w:eastAsia="tr-TR"/>
        </w:rPr>
        <w:t>7.3.       İştiraklere İlişkin Hareket Tablosu:</w:t>
      </w:r>
    </w:p>
    <w:p w:rsidR="00371160" w:rsidRDefault="00371160">
      <w:pPr>
        <w:ind w:left="720" w:right="-442" w:hanging="720"/>
        <w:rPr>
          <w:b/>
          <w:iCs/>
          <w:sz w:val="20"/>
          <w:szCs w:val="20"/>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950"/>
        <w:gridCol w:w="2268"/>
        <w:gridCol w:w="2127"/>
      </w:tblGrid>
      <w:tr w:rsidR="0062021B" w:rsidRPr="00872466" w:rsidTr="002114D9">
        <w:trPr>
          <w:trHeight w:val="255"/>
        </w:trPr>
        <w:tc>
          <w:tcPr>
            <w:tcW w:w="4950" w:type="dxa"/>
            <w:shd w:val="clear" w:color="auto" w:fill="FFFFFF"/>
            <w:noWrap/>
            <w:vAlign w:val="bottom"/>
          </w:tcPr>
          <w:p w:rsidR="00371160" w:rsidRDefault="009658B8">
            <w:pPr>
              <w:rPr>
                <w:sz w:val="20"/>
                <w:szCs w:val="20"/>
                <w:lang w:val="tr-TR"/>
              </w:rPr>
            </w:pPr>
            <w:r>
              <w:rPr>
                <w:sz w:val="20"/>
                <w:szCs w:val="20"/>
                <w:lang w:val="tr-TR"/>
              </w:rPr>
              <w:t> </w:t>
            </w:r>
          </w:p>
        </w:tc>
        <w:tc>
          <w:tcPr>
            <w:tcW w:w="2268" w:type="dxa"/>
            <w:shd w:val="clear" w:color="auto" w:fill="FFFFFF"/>
            <w:vAlign w:val="center"/>
          </w:tcPr>
          <w:p w:rsidR="00371160" w:rsidRDefault="009658B8">
            <w:pPr>
              <w:jc w:val="center"/>
              <w:rPr>
                <w:sz w:val="18"/>
                <w:szCs w:val="18"/>
                <w:lang w:val="tr-TR"/>
              </w:rPr>
            </w:pPr>
            <w:r>
              <w:rPr>
                <w:sz w:val="18"/>
                <w:szCs w:val="18"/>
                <w:lang w:val="tr-TR"/>
              </w:rPr>
              <w:t>Cari Dönem</w:t>
            </w:r>
          </w:p>
        </w:tc>
        <w:tc>
          <w:tcPr>
            <w:tcW w:w="2127"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701907" w:rsidRPr="00872466" w:rsidTr="002114D9">
        <w:trPr>
          <w:trHeight w:val="255"/>
        </w:trPr>
        <w:tc>
          <w:tcPr>
            <w:tcW w:w="4950" w:type="dxa"/>
            <w:shd w:val="clear" w:color="auto" w:fill="FFFFFF"/>
            <w:vAlign w:val="bottom"/>
          </w:tcPr>
          <w:p w:rsidR="00371160" w:rsidRDefault="009658B8">
            <w:pPr>
              <w:rPr>
                <w:b/>
                <w:sz w:val="18"/>
                <w:szCs w:val="18"/>
                <w:lang w:val="tr-TR"/>
              </w:rPr>
            </w:pPr>
            <w:r>
              <w:rPr>
                <w:b/>
                <w:sz w:val="18"/>
                <w:szCs w:val="18"/>
                <w:lang w:val="tr-TR"/>
              </w:rPr>
              <w:t xml:space="preserve">Dönem Başı Değeri </w:t>
            </w:r>
          </w:p>
        </w:tc>
        <w:tc>
          <w:tcPr>
            <w:tcW w:w="2268" w:type="dxa"/>
            <w:shd w:val="clear" w:color="auto" w:fill="FFFFFF"/>
            <w:noWrap/>
            <w:vAlign w:val="bottom"/>
          </w:tcPr>
          <w:p w:rsidR="00371160" w:rsidRDefault="009658B8">
            <w:pPr>
              <w:jc w:val="right"/>
              <w:rPr>
                <w:b/>
                <w:sz w:val="18"/>
                <w:szCs w:val="18"/>
              </w:rPr>
            </w:pPr>
            <w:r>
              <w:rPr>
                <w:b/>
                <w:sz w:val="18"/>
                <w:szCs w:val="18"/>
              </w:rPr>
              <w:t>45.063</w:t>
            </w:r>
          </w:p>
        </w:tc>
        <w:tc>
          <w:tcPr>
            <w:tcW w:w="2127" w:type="dxa"/>
            <w:shd w:val="clear" w:color="auto" w:fill="FFFFFF"/>
            <w:vAlign w:val="bottom"/>
          </w:tcPr>
          <w:p w:rsidR="00371160" w:rsidRDefault="009658B8">
            <w:pPr>
              <w:jc w:val="right"/>
              <w:rPr>
                <w:b/>
                <w:sz w:val="18"/>
                <w:szCs w:val="18"/>
              </w:rPr>
            </w:pPr>
            <w:r>
              <w:rPr>
                <w:b/>
                <w:sz w:val="18"/>
                <w:szCs w:val="18"/>
              </w:rPr>
              <w:t xml:space="preserve">       23.975 </w:t>
            </w:r>
          </w:p>
        </w:tc>
      </w:tr>
      <w:tr w:rsidR="00701907" w:rsidRPr="00872466" w:rsidTr="002114D9">
        <w:trPr>
          <w:trHeight w:val="255"/>
        </w:trPr>
        <w:tc>
          <w:tcPr>
            <w:tcW w:w="4950" w:type="dxa"/>
            <w:shd w:val="clear" w:color="auto" w:fill="FFFFFF"/>
            <w:vAlign w:val="bottom"/>
          </w:tcPr>
          <w:p w:rsidR="00371160" w:rsidRDefault="009658B8">
            <w:pPr>
              <w:rPr>
                <w:sz w:val="18"/>
                <w:szCs w:val="18"/>
                <w:lang w:val="tr-TR"/>
              </w:rPr>
            </w:pPr>
            <w:r>
              <w:rPr>
                <w:sz w:val="18"/>
                <w:szCs w:val="18"/>
                <w:lang w:val="tr-TR"/>
              </w:rPr>
              <w:t xml:space="preserve">Dönem İçi Hareketler </w:t>
            </w:r>
          </w:p>
        </w:tc>
        <w:tc>
          <w:tcPr>
            <w:tcW w:w="2268" w:type="dxa"/>
            <w:shd w:val="clear" w:color="auto" w:fill="FFFFFF"/>
            <w:noWrap/>
            <w:vAlign w:val="bottom"/>
          </w:tcPr>
          <w:p w:rsidR="00371160" w:rsidRDefault="009658B8">
            <w:pPr>
              <w:jc w:val="right"/>
              <w:rPr>
                <w:sz w:val="18"/>
                <w:szCs w:val="18"/>
              </w:rPr>
            </w:pPr>
            <w:r>
              <w:rPr>
                <w:sz w:val="18"/>
                <w:szCs w:val="18"/>
              </w:rPr>
              <w:t>41.543</w:t>
            </w:r>
          </w:p>
        </w:tc>
        <w:tc>
          <w:tcPr>
            <w:tcW w:w="2127" w:type="dxa"/>
            <w:shd w:val="clear" w:color="auto" w:fill="FFFFFF"/>
            <w:vAlign w:val="bottom"/>
          </w:tcPr>
          <w:p w:rsidR="00371160" w:rsidRDefault="009658B8">
            <w:pPr>
              <w:jc w:val="right"/>
              <w:rPr>
                <w:sz w:val="18"/>
                <w:szCs w:val="18"/>
              </w:rPr>
            </w:pPr>
            <w:r>
              <w:rPr>
                <w:sz w:val="18"/>
                <w:szCs w:val="18"/>
              </w:rPr>
              <w:t xml:space="preserve">       21.088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 xml:space="preserve">Alışlar </w:t>
            </w:r>
          </w:p>
        </w:tc>
        <w:tc>
          <w:tcPr>
            <w:tcW w:w="2268" w:type="dxa"/>
            <w:shd w:val="clear" w:color="auto" w:fill="FFFFFF"/>
            <w:noWrap/>
            <w:vAlign w:val="bottom"/>
          </w:tcPr>
          <w:p w:rsidR="00371160" w:rsidRDefault="009658B8">
            <w:pPr>
              <w:jc w:val="right"/>
              <w:rPr>
                <w:sz w:val="18"/>
                <w:szCs w:val="18"/>
              </w:rPr>
            </w:pPr>
            <w:r>
              <w:rPr>
                <w:sz w:val="18"/>
                <w:szCs w:val="18"/>
              </w:rPr>
              <w:t>41.543</w:t>
            </w:r>
          </w:p>
        </w:tc>
        <w:tc>
          <w:tcPr>
            <w:tcW w:w="2127" w:type="dxa"/>
            <w:shd w:val="clear" w:color="auto" w:fill="FFFFFF"/>
            <w:vAlign w:val="bottom"/>
          </w:tcPr>
          <w:p w:rsidR="00371160" w:rsidRDefault="009658B8">
            <w:pPr>
              <w:jc w:val="right"/>
              <w:rPr>
                <w:sz w:val="18"/>
                <w:szCs w:val="18"/>
              </w:rPr>
            </w:pPr>
            <w:r>
              <w:rPr>
                <w:sz w:val="18"/>
                <w:szCs w:val="18"/>
              </w:rPr>
              <w:t xml:space="preserve">       21.088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Bedelsiz Edinilen Hisse Senetleri</w:t>
            </w:r>
          </w:p>
        </w:tc>
        <w:tc>
          <w:tcPr>
            <w:tcW w:w="226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Cari Yıl Payından Alınan Kar</w:t>
            </w:r>
          </w:p>
        </w:tc>
        <w:tc>
          <w:tcPr>
            <w:tcW w:w="226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 xml:space="preserve">Satışlar </w:t>
            </w:r>
          </w:p>
        </w:tc>
        <w:tc>
          <w:tcPr>
            <w:tcW w:w="226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Yeniden Değerleme Artışı</w:t>
            </w:r>
          </w:p>
        </w:tc>
        <w:tc>
          <w:tcPr>
            <w:tcW w:w="226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2114D9">
        <w:trPr>
          <w:trHeight w:val="255"/>
        </w:trPr>
        <w:tc>
          <w:tcPr>
            <w:tcW w:w="4950" w:type="dxa"/>
            <w:shd w:val="clear" w:color="auto" w:fill="FFFFFF"/>
            <w:vAlign w:val="bottom"/>
          </w:tcPr>
          <w:p w:rsidR="00371160" w:rsidRDefault="009658B8">
            <w:pPr>
              <w:ind w:firstLineChars="200" w:firstLine="360"/>
              <w:rPr>
                <w:sz w:val="18"/>
                <w:szCs w:val="18"/>
                <w:lang w:val="tr-TR"/>
              </w:rPr>
            </w:pPr>
            <w:r>
              <w:rPr>
                <w:sz w:val="18"/>
                <w:szCs w:val="18"/>
                <w:lang w:val="tr-TR"/>
              </w:rPr>
              <w:t>Değer Azalma Karşılıkları</w:t>
            </w:r>
          </w:p>
        </w:tc>
        <w:tc>
          <w:tcPr>
            <w:tcW w:w="226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2114D9">
        <w:trPr>
          <w:trHeight w:val="255"/>
        </w:trPr>
        <w:tc>
          <w:tcPr>
            <w:tcW w:w="4950" w:type="dxa"/>
            <w:shd w:val="clear" w:color="auto" w:fill="FFFFFF"/>
            <w:vAlign w:val="bottom"/>
          </w:tcPr>
          <w:p w:rsidR="00371160" w:rsidRDefault="009658B8">
            <w:pPr>
              <w:rPr>
                <w:b/>
                <w:sz w:val="18"/>
                <w:szCs w:val="18"/>
                <w:lang w:val="tr-TR"/>
              </w:rPr>
            </w:pPr>
            <w:r>
              <w:rPr>
                <w:b/>
                <w:sz w:val="18"/>
                <w:szCs w:val="18"/>
                <w:lang w:val="tr-TR"/>
              </w:rPr>
              <w:t>Dönem Sonu Değeri</w:t>
            </w:r>
          </w:p>
        </w:tc>
        <w:tc>
          <w:tcPr>
            <w:tcW w:w="2268" w:type="dxa"/>
            <w:shd w:val="clear" w:color="auto" w:fill="FFFFFF"/>
            <w:noWrap/>
            <w:vAlign w:val="bottom"/>
          </w:tcPr>
          <w:p w:rsidR="00371160" w:rsidRDefault="009658B8">
            <w:pPr>
              <w:jc w:val="right"/>
              <w:rPr>
                <w:b/>
                <w:sz w:val="18"/>
                <w:szCs w:val="18"/>
              </w:rPr>
            </w:pPr>
            <w:r>
              <w:rPr>
                <w:b/>
                <w:sz w:val="18"/>
                <w:szCs w:val="18"/>
              </w:rPr>
              <w:t>86.606</w:t>
            </w:r>
          </w:p>
        </w:tc>
        <w:tc>
          <w:tcPr>
            <w:tcW w:w="2127" w:type="dxa"/>
            <w:shd w:val="clear" w:color="auto" w:fill="FFFFFF"/>
            <w:vAlign w:val="bottom"/>
          </w:tcPr>
          <w:p w:rsidR="00371160" w:rsidRDefault="009658B8">
            <w:pPr>
              <w:jc w:val="right"/>
              <w:rPr>
                <w:b/>
                <w:sz w:val="18"/>
                <w:szCs w:val="18"/>
              </w:rPr>
            </w:pPr>
            <w:r>
              <w:rPr>
                <w:b/>
                <w:sz w:val="18"/>
                <w:szCs w:val="18"/>
              </w:rPr>
              <w:t xml:space="preserve">       45.063 </w:t>
            </w:r>
          </w:p>
        </w:tc>
      </w:tr>
      <w:tr w:rsidR="00701907" w:rsidRPr="00872466" w:rsidTr="002114D9">
        <w:trPr>
          <w:trHeight w:val="255"/>
        </w:trPr>
        <w:tc>
          <w:tcPr>
            <w:tcW w:w="4950" w:type="dxa"/>
            <w:shd w:val="clear" w:color="auto" w:fill="FFFFFF"/>
            <w:vAlign w:val="bottom"/>
          </w:tcPr>
          <w:p w:rsidR="00371160" w:rsidRDefault="009658B8">
            <w:pPr>
              <w:rPr>
                <w:sz w:val="18"/>
                <w:szCs w:val="18"/>
                <w:lang w:val="tr-TR"/>
              </w:rPr>
            </w:pPr>
            <w:r>
              <w:rPr>
                <w:sz w:val="18"/>
                <w:szCs w:val="18"/>
                <w:lang w:val="tr-TR"/>
              </w:rPr>
              <w:t xml:space="preserve">Sermaye Taahhütleri </w:t>
            </w:r>
            <w:r>
              <w:rPr>
                <w:b/>
                <w:sz w:val="16"/>
                <w:szCs w:val="16"/>
                <w:lang w:val="tr-TR"/>
              </w:rPr>
              <w:t>(*)</w:t>
            </w:r>
          </w:p>
        </w:tc>
        <w:tc>
          <w:tcPr>
            <w:tcW w:w="2268" w:type="dxa"/>
            <w:shd w:val="clear" w:color="auto" w:fill="FFFFFF"/>
            <w:noWrap/>
            <w:vAlign w:val="bottom"/>
          </w:tcPr>
          <w:p w:rsidR="00371160" w:rsidRDefault="009658B8">
            <w:pPr>
              <w:jc w:val="right"/>
              <w:rPr>
                <w:sz w:val="18"/>
                <w:szCs w:val="18"/>
              </w:rPr>
            </w:pPr>
            <w:r>
              <w:rPr>
                <w:sz w:val="18"/>
                <w:szCs w:val="18"/>
              </w:rPr>
              <w:t>2.000</w:t>
            </w:r>
          </w:p>
        </w:tc>
        <w:tc>
          <w:tcPr>
            <w:tcW w:w="2127" w:type="dxa"/>
            <w:shd w:val="clear" w:color="auto" w:fill="FFFFFF"/>
            <w:vAlign w:val="bottom"/>
          </w:tcPr>
          <w:p w:rsidR="00371160" w:rsidRDefault="009658B8">
            <w:pPr>
              <w:jc w:val="right"/>
              <w:rPr>
                <w:sz w:val="18"/>
                <w:szCs w:val="18"/>
              </w:rPr>
            </w:pPr>
            <w:r>
              <w:rPr>
                <w:sz w:val="18"/>
                <w:szCs w:val="18"/>
              </w:rPr>
              <w:t xml:space="preserve">         2.000 </w:t>
            </w:r>
          </w:p>
        </w:tc>
      </w:tr>
      <w:tr w:rsidR="00701907" w:rsidRPr="00872466" w:rsidTr="002114D9">
        <w:trPr>
          <w:trHeight w:val="255"/>
        </w:trPr>
        <w:tc>
          <w:tcPr>
            <w:tcW w:w="4950" w:type="dxa"/>
            <w:shd w:val="clear" w:color="auto" w:fill="FFFFFF"/>
            <w:vAlign w:val="bottom"/>
          </w:tcPr>
          <w:p w:rsidR="00371160" w:rsidRDefault="009658B8">
            <w:pPr>
              <w:rPr>
                <w:b/>
                <w:sz w:val="18"/>
                <w:szCs w:val="18"/>
                <w:lang w:val="tr-TR"/>
              </w:rPr>
            </w:pPr>
            <w:r>
              <w:rPr>
                <w:b/>
                <w:sz w:val="18"/>
                <w:szCs w:val="18"/>
                <w:lang w:val="tr-TR"/>
              </w:rPr>
              <w:t>Dönem Sonu Sermaye Katılma Payı (%)</w:t>
            </w:r>
          </w:p>
        </w:tc>
        <w:tc>
          <w:tcPr>
            <w:tcW w:w="2268" w:type="dxa"/>
            <w:shd w:val="clear" w:color="auto" w:fill="FFFFFF"/>
            <w:vAlign w:val="bottom"/>
          </w:tcPr>
          <w:p w:rsidR="00371160" w:rsidRDefault="009658B8">
            <w:pPr>
              <w:jc w:val="right"/>
              <w:rPr>
                <w:b/>
                <w:bCs/>
                <w:sz w:val="18"/>
                <w:szCs w:val="18"/>
              </w:rPr>
            </w:pPr>
            <w:r>
              <w:rPr>
                <w:b/>
                <w:bCs/>
                <w:sz w:val="18"/>
                <w:szCs w:val="18"/>
              </w:rPr>
              <w:t>%1,67-%40,00</w:t>
            </w:r>
          </w:p>
        </w:tc>
        <w:tc>
          <w:tcPr>
            <w:tcW w:w="2127" w:type="dxa"/>
            <w:shd w:val="clear" w:color="auto" w:fill="FFFFFF"/>
            <w:vAlign w:val="bottom"/>
          </w:tcPr>
          <w:p w:rsidR="00371160" w:rsidRDefault="009658B8">
            <w:pPr>
              <w:jc w:val="right"/>
              <w:rPr>
                <w:b/>
                <w:sz w:val="18"/>
                <w:szCs w:val="18"/>
              </w:rPr>
            </w:pPr>
            <w:r>
              <w:rPr>
                <w:b/>
                <w:sz w:val="18"/>
                <w:szCs w:val="18"/>
              </w:rPr>
              <w:t xml:space="preserve">%1,67 - %21,84 </w:t>
            </w:r>
          </w:p>
        </w:tc>
      </w:tr>
    </w:tbl>
    <w:p w:rsidR="00371160" w:rsidRDefault="009658B8">
      <w:pPr>
        <w:tabs>
          <w:tab w:val="left" w:pos="9498"/>
        </w:tabs>
        <w:autoSpaceDE w:val="0"/>
        <w:autoSpaceDN w:val="0"/>
        <w:adjustRightInd w:val="0"/>
        <w:ind w:left="709" w:right="567"/>
        <w:jc w:val="both"/>
        <w:rPr>
          <w:color w:val="000000"/>
          <w:sz w:val="16"/>
          <w:szCs w:val="16"/>
          <w:lang w:val="tr-TR" w:eastAsia="tr-TR"/>
        </w:rPr>
      </w:pPr>
      <w:r>
        <w:rPr>
          <w:iCs/>
          <w:sz w:val="16"/>
          <w:szCs w:val="16"/>
          <w:lang w:val="tr-TR"/>
        </w:rPr>
        <w:t>(*)</w:t>
      </w:r>
      <w:r>
        <w:rPr>
          <w:b/>
          <w:iCs/>
          <w:sz w:val="16"/>
          <w:szCs w:val="16"/>
          <w:lang w:val="tr-TR"/>
        </w:rPr>
        <w:t xml:space="preserve"> </w:t>
      </w:r>
      <w:r>
        <w:rPr>
          <w:color w:val="000000"/>
          <w:sz w:val="16"/>
          <w:szCs w:val="16"/>
          <w:lang w:val="tr-TR" w:eastAsia="tr-TR"/>
        </w:rPr>
        <w:t>Banka’nın iştiraklerinden Kredi Garanti Fonu A.Ş’ye 2.000 Bin TL tutarındaki sermaye taahhüdünden oluşmaktadır.</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371160">
      <w:pPr>
        <w:tabs>
          <w:tab w:val="left" w:pos="720"/>
        </w:tabs>
        <w:spacing w:line="216" w:lineRule="auto"/>
        <w:rPr>
          <w:del w:id="1903" w:author="Gülşah Tuba Ünlü (Open)&#10;" w:date="2011-02-13T16:50:00Z"/>
          <w:b/>
          <w:bCs/>
          <w:sz w:val="22"/>
          <w:szCs w:val="22"/>
          <w:lang w:val="tr-TR"/>
        </w:rPr>
      </w:pPr>
    </w:p>
    <w:p w:rsidR="00371160" w:rsidRDefault="00371160">
      <w:pPr>
        <w:tabs>
          <w:tab w:val="left" w:pos="720"/>
        </w:tabs>
        <w:spacing w:line="216" w:lineRule="auto"/>
        <w:rPr>
          <w:del w:id="1904" w:author="Gülşah Tuba Ünlü (Open)&#10;" w:date="2011-02-11T23:31:00Z"/>
          <w:b/>
          <w:bCs/>
          <w:sz w:val="22"/>
          <w:szCs w:val="22"/>
          <w:lang w:val="tr-TR"/>
        </w:rPr>
      </w:pPr>
    </w:p>
    <w:p w:rsidR="00371160" w:rsidRDefault="00371160">
      <w:pPr>
        <w:tabs>
          <w:tab w:val="left" w:pos="720"/>
        </w:tabs>
        <w:spacing w:line="216" w:lineRule="auto"/>
        <w:rPr>
          <w:del w:id="1905" w:author="Gülşah Tuba Ünlü (Open)&#10;" w:date="2011-02-12T15:19:00Z"/>
          <w:b/>
          <w:bCs/>
          <w:sz w:val="22"/>
          <w:szCs w:val="22"/>
          <w:lang w:val="tr-TR"/>
        </w:rPr>
      </w:pPr>
    </w:p>
    <w:p w:rsidR="00000000" w:rsidRDefault="006663F3">
      <w:pPr>
        <w:tabs>
          <w:tab w:val="left" w:pos="720"/>
        </w:tabs>
        <w:spacing w:line="216" w:lineRule="auto"/>
        <w:rPr>
          <w:b/>
          <w:bCs/>
          <w:sz w:val="22"/>
          <w:szCs w:val="22"/>
          <w:lang w:val="tr-TR"/>
        </w:rPr>
        <w:pPrChange w:id="1906" w:author="Asiye Mara (Open)&#10;" w:date="2011-02-14T12:30:00Z">
          <w:pPr>
            <w:tabs>
              <w:tab w:val="left" w:pos="720"/>
            </w:tabs>
            <w:spacing w:line="216" w:lineRule="auto"/>
            <w:ind w:left="720" w:hanging="720"/>
          </w:pPr>
        </w:pPrChange>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pStyle w:val="BodyTextIndent"/>
        <w:ind w:left="720" w:right="3" w:hanging="720"/>
        <w:rPr>
          <w:b/>
          <w:iCs/>
          <w:sz w:val="22"/>
          <w:szCs w:val="22"/>
        </w:rPr>
      </w:pPr>
      <w:r>
        <w:rPr>
          <w:b/>
          <w:iCs/>
          <w:sz w:val="22"/>
          <w:szCs w:val="22"/>
        </w:rPr>
        <w:t xml:space="preserve">I. </w:t>
      </w:r>
      <w:r>
        <w:rPr>
          <w:b/>
          <w:iCs/>
          <w:sz w:val="22"/>
          <w:szCs w:val="22"/>
        </w:rPr>
        <w:tab/>
        <w:t xml:space="preserve">Bilançonun </w:t>
      </w:r>
      <w:r>
        <w:rPr>
          <w:b/>
          <w:bCs/>
          <w:sz w:val="22"/>
          <w:szCs w:val="22"/>
        </w:rPr>
        <w:t>Aktif Hesaplarına İlişkin Açıklama ve Dipnotlar</w:t>
      </w:r>
      <w:r>
        <w:rPr>
          <w:b/>
          <w:iCs/>
          <w:sz w:val="22"/>
          <w:szCs w:val="22"/>
        </w:rPr>
        <w:t xml:space="preserve"> </w:t>
      </w:r>
      <w:r>
        <w:rPr>
          <w:b/>
          <w:bCs/>
          <w:sz w:val="22"/>
          <w:szCs w:val="22"/>
        </w:rPr>
        <w:t>(devamı)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ind w:left="720" w:hanging="720"/>
        <w:rPr>
          <w:b/>
          <w:sz w:val="22"/>
          <w:szCs w:val="22"/>
          <w:lang w:val="tr-TR"/>
        </w:rPr>
      </w:pPr>
      <w:r>
        <w:rPr>
          <w:b/>
          <w:sz w:val="22"/>
          <w:szCs w:val="22"/>
          <w:lang w:val="tr-TR"/>
        </w:rPr>
        <w:t>7.</w:t>
      </w:r>
      <w:r>
        <w:rPr>
          <w:b/>
          <w:sz w:val="22"/>
          <w:szCs w:val="22"/>
          <w:lang w:val="tr-TR"/>
        </w:rPr>
        <w:tab/>
        <w:t>İştiraklere İlişkin Bilgiler (devamı)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tabs>
          <w:tab w:val="left" w:pos="567"/>
          <w:tab w:val="left" w:pos="709"/>
        </w:tabs>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7.4.       İştiraklere İlişkin Sektör Bilgileri ve Bunlara İlişkin Kayıtlı Tutarlar:</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tbl>
      <w:tblPr>
        <w:tblpPr w:leftFromText="141" w:rightFromText="141" w:vertAnchor="text" w:horzAnchor="page" w:tblpX="1826" w:tblpY="-9"/>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52"/>
        <w:gridCol w:w="2283"/>
        <w:gridCol w:w="2126"/>
      </w:tblGrid>
      <w:tr w:rsidR="0062021B" w:rsidRPr="00872466" w:rsidTr="0005053A">
        <w:trPr>
          <w:trHeight w:val="176"/>
        </w:trPr>
        <w:tc>
          <w:tcPr>
            <w:tcW w:w="4952" w:type="dxa"/>
            <w:tcMar>
              <w:top w:w="15" w:type="dxa"/>
              <w:left w:w="0" w:type="dxa"/>
              <w:bottom w:w="0" w:type="dxa"/>
              <w:right w:w="0" w:type="dxa"/>
            </w:tcMar>
            <w:vAlign w:val="bottom"/>
          </w:tcPr>
          <w:p w:rsidR="00371160" w:rsidRDefault="00371160">
            <w:pPr>
              <w:rPr>
                <w:rFonts w:eastAsia="Arial Unicode MS" w:cs="Arial Unicode MS"/>
                <w:sz w:val="18"/>
                <w:szCs w:val="18"/>
                <w:lang w:val="tr-TR"/>
              </w:rPr>
            </w:pPr>
          </w:p>
        </w:tc>
        <w:tc>
          <w:tcPr>
            <w:tcW w:w="2283" w:type="dxa"/>
            <w:vAlign w:val="center"/>
          </w:tcPr>
          <w:p w:rsidR="00371160" w:rsidRDefault="009658B8" w:rsidP="00371160">
            <w:pPr>
              <w:jc w:val="center"/>
              <w:rPr>
                <w:sz w:val="18"/>
                <w:szCs w:val="18"/>
                <w:lang w:val="tr-TR"/>
              </w:rPr>
            </w:pPr>
            <w:r>
              <w:rPr>
                <w:sz w:val="18"/>
                <w:szCs w:val="18"/>
                <w:lang w:val="tr-TR"/>
              </w:rPr>
              <w:t>Cari Dönem</w:t>
            </w:r>
          </w:p>
        </w:tc>
        <w:tc>
          <w:tcPr>
            <w:tcW w:w="2126" w:type="dxa"/>
            <w:vAlign w:val="center"/>
          </w:tcPr>
          <w:p w:rsidR="00000000" w:rsidRDefault="009658B8">
            <w:pPr>
              <w:jc w:val="center"/>
              <w:rPr>
                <w:sz w:val="18"/>
                <w:szCs w:val="18"/>
                <w:lang w:val="tr-TR"/>
              </w:rPr>
              <w:pPrChange w:id="1907" w:author="Asiye Mara (Open)&#10;" w:date="2011-02-14T12:30:00Z">
                <w:pPr>
                  <w:framePr w:hSpace="141" w:wrap="around" w:vAnchor="text" w:hAnchor="page" w:x="1826" w:y="-9"/>
                  <w:jc w:val="center"/>
                </w:pPr>
              </w:pPrChange>
            </w:pPr>
            <w:r>
              <w:rPr>
                <w:sz w:val="18"/>
                <w:szCs w:val="18"/>
                <w:lang w:val="tr-TR"/>
              </w:rPr>
              <w:t>Önceki Dönem</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Bankalar </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w:t>
            </w:r>
          </w:p>
        </w:tc>
        <w:tc>
          <w:tcPr>
            <w:tcW w:w="2126" w:type="dxa"/>
            <w:noWrap/>
            <w:vAlign w:val="bottom"/>
          </w:tcPr>
          <w:p w:rsidR="00000000" w:rsidRDefault="009658B8">
            <w:pPr>
              <w:ind w:right="85"/>
              <w:jc w:val="right"/>
              <w:rPr>
                <w:rFonts w:eastAsia="Arial Unicode MS" w:cs="Arial Unicode MS"/>
                <w:sz w:val="18"/>
                <w:szCs w:val="18"/>
                <w:lang w:val="tr-TR"/>
              </w:rPr>
              <w:pPrChange w:id="1908" w:author="Asiye Mara (Open)&#10;" w:date="2011-02-14T12:30:00Z">
                <w:pPr>
                  <w:framePr w:hSpace="141" w:wrap="around" w:vAnchor="text" w:hAnchor="page" w:x="1826" w:y="-9"/>
                  <w:ind w:right="85"/>
                  <w:jc w:val="right"/>
                </w:pPr>
              </w:pPrChange>
            </w:pPr>
            <w:r>
              <w:rPr>
                <w:rFonts w:eastAsia="Arial Unicode MS" w:cs="Arial Unicode MS"/>
                <w:sz w:val="18"/>
                <w:szCs w:val="18"/>
                <w:lang w:val="tr-TR"/>
              </w:rPr>
              <w:t>-</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Sigorta Şirketleri</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w:t>
            </w:r>
          </w:p>
        </w:tc>
        <w:tc>
          <w:tcPr>
            <w:tcW w:w="2126" w:type="dxa"/>
            <w:noWrap/>
            <w:vAlign w:val="bottom"/>
          </w:tcPr>
          <w:p w:rsidR="00000000" w:rsidRDefault="009658B8">
            <w:pPr>
              <w:ind w:right="85"/>
              <w:jc w:val="right"/>
              <w:rPr>
                <w:rFonts w:eastAsia="Arial Unicode MS" w:cs="Arial Unicode MS"/>
                <w:sz w:val="18"/>
                <w:szCs w:val="18"/>
                <w:lang w:val="tr-TR"/>
              </w:rPr>
              <w:pPrChange w:id="1909" w:author="Asiye Mara (Open)&#10;" w:date="2011-02-14T12:30:00Z">
                <w:pPr>
                  <w:framePr w:hSpace="141" w:wrap="around" w:vAnchor="text" w:hAnchor="page" w:x="1826" w:y="-9"/>
                  <w:ind w:right="85"/>
                  <w:jc w:val="right"/>
                </w:pPr>
              </w:pPrChange>
            </w:pPr>
            <w:r>
              <w:rPr>
                <w:rFonts w:eastAsia="Arial Unicode MS" w:cs="Arial Unicode MS"/>
                <w:sz w:val="18"/>
                <w:szCs w:val="18"/>
                <w:lang w:val="tr-TR"/>
              </w:rPr>
              <w:t>-</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Faktoring Şirketleri</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w:t>
            </w:r>
          </w:p>
        </w:tc>
        <w:tc>
          <w:tcPr>
            <w:tcW w:w="2126" w:type="dxa"/>
            <w:noWrap/>
            <w:vAlign w:val="bottom"/>
          </w:tcPr>
          <w:p w:rsidR="00000000" w:rsidRDefault="009658B8">
            <w:pPr>
              <w:ind w:right="85"/>
              <w:jc w:val="right"/>
              <w:rPr>
                <w:rFonts w:eastAsia="Arial Unicode MS" w:cs="Arial Unicode MS"/>
                <w:sz w:val="18"/>
                <w:szCs w:val="18"/>
                <w:lang w:val="tr-TR"/>
              </w:rPr>
              <w:pPrChange w:id="1910" w:author="Asiye Mara (Open)&#10;" w:date="2011-02-14T12:30:00Z">
                <w:pPr>
                  <w:framePr w:hSpace="141" w:wrap="around" w:vAnchor="text" w:hAnchor="page" w:x="1826" w:y="-9"/>
                  <w:ind w:right="85"/>
                  <w:jc w:val="right"/>
                </w:pPr>
              </w:pPrChange>
            </w:pPr>
            <w:r>
              <w:rPr>
                <w:rFonts w:eastAsia="Arial Unicode MS" w:cs="Arial Unicode MS"/>
                <w:sz w:val="18"/>
                <w:szCs w:val="18"/>
                <w:lang w:val="tr-TR"/>
              </w:rPr>
              <w:t>-</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Leasing Şirketleri</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w:t>
            </w:r>
          </w:p>
        </w:tc>
        <w:tc>
          <w:tcPr>
            <w:tcW w:w="2126" w:type="dxa"/>
            <w:noWrap/>
            <w:vAlign w:val="bottom"/>
          </w:tcPr>
          <w:p w:rsidR="00000000" w:rsidRDefault="009658B8">
            <w:pPr>
              <w:ind w:right="85"/>
              <w:jc w:val="right"/>
              <w:rPr>
                <w:rFonts w:eastAsia="Arial Unicode MS" w:cs="Arial Unicode MS"/>
                <w:sz w:val="18"/>
                <w:szCs w:val="18"/>
                <w:lang w:val="tr-TR"/>
              </w:rPr>
              <w:pPrChange w:id="1911" w:author="Asiye Mara (Open)&#10;" w:date="2011-02-14T12:30:00Z">
                <w:pPr>
                  <w:framePr w:hSpace="141" w:wrap="around" w:vAnchor="text" w:hAnchor="page" w:x="1826" w:y="-9"/>
                  <w:ind w:right="85"/>
                  <w:jc w:val="right"/>
                </w:pPr>
              </w:pPrChange>
            </w:pPr>
            <w:r>
              <w:rPr>
                <w:rFonts w:eastAsia="Arial Unicode MS" w:cs="Arial Unicode MS"/>
                <w:sz w:val="18"/>
                <w:szCs w:val="18"/>
                <w:lang w:val="tr-TR"/>
              </w:rPr>
              <w:t>-</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Finansman Şirketleri</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w:t>
            </w:r>
          </w:p>
        </w:tc>
        <w:tc>
          <w:tcPr>
            <w:tcW w:w="2126" w:type="dxa"/>
            <w:noWrap/>
            <w:vAlign w:val="bottom"/>
          </w:tcPr>
          <w:p w:rsidR="00000000" w:rsidRDefault="009658B8">
            <w:pPr>
              <w:ind w:right="85"/>
              <w:jc w:val="right"/>
              <w:rPr>
                <w:rFonts w:eastAsia="Arial Unicode MS" w:cs="Arial Unicode MS"/>
                <w:sz w:val="18"/>
                <w:szCs w:val="18"/>
                <w:lang w:val="tr-TR"/>
              </w:rPr>
              <w:pPrChange w:id="1912" w:author="Asiye Mara (Open)&#10;" w:date="2011-02-14T12:30:00Z">
                <w:pPr>
                  <w:framePr w:hSpace="141" w:wrap="around" w:vAnchor="text" w:hAnchor="page" w:x="1826" w:y="-9"/>
                  <w:ind w:right="85"/>
                  <w:jc w:val="right"/>
                </w:pPr>
              </w:pPrChange>
            </w:pPr>
            <w:r>
              <w:rPr>
                <w:rFonts w:eastAsia="Arial Unicode MS" w:cs="Arial Unicode MS"/>
                <w:sz w:val="18"/>
                <w:szCs w:val="18"/>
                <w:lang w:val="tr-TR"/>
              </w:rPr>
              <w:t>-</w:t>
            </w:r>
          </w:p>
        </w:tc>
      </w:tr>
      <w:tr w:rsidR="00EC2F7F" w:rsidRPr="00872466" w:rsidTr="0005053A">
        <w:trPr>
          <w:trHeight w:val="240"/>
        </w:trPr>
        <w:tc>
          <w:tcPr>
            <w:tcW w:w="4952" w:type="dxa"/>
            <w:noWrap/>
            <w:vAlign w:val="bottom"/>
          </w:tcPr>
          <w:p w:rsidR="00371160" w:rsidRDefault="009658B8">
            <w:pPr>
              <w:ind w:left="147"/>
              <w:rPr>
                <w:rFonts w:eastAsia="Arial Unicode MS" w:cs="Arial Unicode MS"/>
                <w:sz w:val="18"/>
                <w:szCs w:val="18"/>
                <w:lang w:val="tr-TR"/>
              </w:rPr>
            </w:pPr>
            <w:r>
              <w:rPr>
                <w:sz w:val="18"/>
                <w:szCs w:val="18"/>
                <w:lang w:val="tr-TR"/>
              </w:rPr>
              <w:t xml:space="preserve">  Diğer İştirakler</w:t>
            </w:r>
          </w:p>
        </w:tc>
        <w:tc>
          <w:tcPr>
            <w:tcW w:w="2283" w:type="dxa"/>
            <w:vAlign w:val="bottom"/>
          </w:tcPr>
          <w:p w:rsidR="00371160" w:rsidRDefault="009658B8" w:rsidP="00371160">
            <w:pPr>
              <w:ind w:right="85"/>
              <w:jc w:val="right"/>
              <w:rPr>
                <w:rFonts w:eastAsia="Arial Unicode MS" w:cs="Arial Unicode MS"/>
                <w:sz w:val="18"/>
                <w:szCs w:val="18"/>
                <w:lang w:val="tr-TR"/>
              </w:rPr>
            </w:pPr>
            <w:r>
              <w:rPr>
                <w:rFonts w:eastAsia="Arial Unicode MS" w:cs="Arial Unicode MS"/>
                <w:sz w:val="18"/>
                <w:szCs w:val="18"/>
                <w:lang w:val="tr-TR"/>
              </w:rPr>
              <w:t>86.606</w:t>
            </w:r>
          </w:p>
        </w:tc>
        <w:tc>
          <w:tcPr>
            <w:tcW w:w="2126" w:type="dxa"/>
            <w:noWrap/>
            <w:vAlign w:val="bottom"/>
          </w:tcPr>
          <w:p w:rsidR="00000000" w:rsidRDefault="009658B8">
            <w:pPr>
              <w:ind w:right="85"/>
              <w:jc w:val="right"/>
              <w:rPr>
                <w:rFonts w:eastAsia="Arial Unicode MS" w:cs="Arial Unicode MS"/>
                <w:sz w:val="18"/>
                <w:szCs w:val="18"/>
                <w:lang w:val="tr-TR"/>
              </w:rPr>
              <w:pPrChange w:id="1913" w:author="Asiye Mara (Open)&#10;" w:date="2011-02-14T12:30:00Z">
                <w:pPr>
                  <w:framePr w:hSpace="141" w:wrap="around" w:vAnchor="text" w:hAnchor="page" w:x="1826" w:y="-9"/>
                  <w:ind w:right="85"/>
                  <w:jc w:val="right"/>
                </w:pPr>
              </w:pPrChange>
            </w:pPr>
            <w:r>
              <w:rPr>
                <w:rFonts w:eastAsia="Arial Unicode MS" w:cs="Arial Unicode MS"/>
                <w:sz w:val="18"/>
                <w:szCs w:val="18"/>
                <w:lang w:val="tr-TR"/>
              </w:rPr>
              <w:t>45.063</w:t>
            </w:r>
          </w:p>
        </w:tc>
      </w:tr>
    </w:tbl>
    <w:p w:rsidR="00371160" w:rsidRDefault="00371160">
      <w:pPr>
        <w:autoSpaceDE w:val="0"/>
        <w:autoSpaceDN w:val="0"/>
        <w:adjustRightInd w:val="0"/>
        <w:rPr>
          <w:rFonts w:ascii="TimesNewRomanPS-BoldMT" w:hAnsi="TimesNewRomanPS-BoldMT" w:cs="TimesNewRomanPS-BoldMT"/>
          <w:sz w:val="20"/>
          <w:szCs w:val="20"/>
          <w:lang w:val="tr-TR" w:eastAsia="tr-TR"/>
        </w:rPr>
      </w:pPr>
    </w:p>
    <w:p w:rsidR="00371160" w:rsidRDefault="00371160">
      <w:pPr>
        <w:autoSpaceDE w:val="0"/>
        <w:autoSpaceDN w:val="0"/>
        <w:adjustRightInd w:val="0"/>
        <w:rPr>
          <w:rFonts w:ascii="TimesNewRomanPS-BoldMT" w:hAnsi="TimesNewRomanPS-BoldMT" w:cs="TimesNewRomanPS-BoldMT"/>
          <w:sz w:val="20"/>
          <w:szCs w:val="20"/>
          <w:lang w:val="tr-TR" w:eastAsia="tr-TR"/>
        </w:rPr>
      </w:pPr>
    </w:p>
    <w:p w:rsidR="00371160" w:rsidRDefault="00371160">
      <w:pPr>
        <w:autoSpaceDE w:val="0"/>
        <w:autoSpaceDN w:val="0"/>
        <w:adjustRightInd w:val="0"/>
        <w:rPr>
          <w:rFonts w:ascii="TimesNewRomanPS-BoldMT" w:hAnsi="TimesNewRomanPS-BoldMT" w:cs="TimesNewRomanPS-BoldMT"/>
          <w:sz w:val="20"/>
          <w:szCs w:val="20"/>
          <w:lang w:val="tr-TR" w:eastAsia="tr-TR"/>
        </w:rPr>
      </w:pPr>
    </w:p>
    <w:p w:rsidR="00371160" w:rsidRDefault="00371160">
      <w:pPr>
        <w:tabs>
          <w:tab w:val="left" w:pos="720"/>
        </w:tabs>
        <w:spacing w:line="216" w:lineRule="auto"/>
        <w:rPr>
          <w:rFonts w:ascii="TimesNewRomanPS-BoldMT" w:hAnsi="TimesNewRomanPS-BoldMT" w:cs="TimesNewRomanPS-BoldMT"/>
          <w:sz w:val="20"/>
          <w:szCs w:val="20"/>
          <w:lang w:val="tr-TR" w:eastAsia="tr-TR"/>
        </w:rPr>
      </w:pPr>
    </w:p>
    <w:p w:rsidR="00371160" w:rsidRDefault="00371160">
      <w:pPr>
        <w:tabs>
          <w:tab w:val="left" w:pos="720"/>
        </w:tabs>
        <w:spacing w:line="216" w:lineRule="auto"/>
        <w:rPr>
          <w:rFonts w:ascii="TimesNewRomanPS-BoldMT" w:hAnsi="TimesNewRomanPS-BoldMT" w:cs="TimesNewRomanPS-BoldMT"/>
          <w:sz w:val="20"/>
          <w:szCs w:val="20"/>
          <w:lang w:val="tr-TR" w:eastAsia="tr-TR"/>
        </w:rPr>
      </w:pPr>
    </w:p>
    <w:p w:rsidR="00371160" w:rsidRDefault="00371160">
      <w:pPr>
        <w:tabs>
          <w:tab w:val="left" w:pos="720"/>
        </w:tabs>
        <w:spacing w:line="216" w:lineRule="auto"/>
        <w:rPr>
          <w:rFonts w:ascii="TimesNewRomanPS-BoldMT" w:hAnsi="TimesNewRomanPS-BoldMT" w:cs="TimesNewRomanPS-BoldMT"/>
          <w:sz w:val="20"/>
          <w:szCs w:val="20"/>
          <w:lang w:val="tr-TR" w:eastAsia="tr-TR"/>
        </w:rPr>
      </w:pPr>
    </w:p>
    <w:p w:rsidR="00371160" w:rsidRDefault="00371160">
      <w:pPr>
        <w:tabs>
          <w:tab w:val="left" w:pos="720"/>
        </w:tabs>
        <w:spacing w:line="216" w:lineRule="auto"/>
        <w:rPr>
          <w:rFonts w:ascii="TimesNewRomanPS-BoldMT" w:hAnsi="TimesNewRomanPS-BoldMT" w:cs="TimesNewRomanPS-BoldMT"/>
          <w:sz w:val="20"/>
          <w:szCs w:val="20"/>
          <w:lang w:val="tr-TR" w:eastAsia="tr-TR"/>
        </w:rPr>
      </w:pPr>
    </w:p>
    <w:p w:rsidR="00371160" w:rsidRDefault="00371160">
      <w:pPr>
        <w:pStyle w:val="BodyTextIndent"/>
        <w:ind w:right="3" w:firstLine="0"/>
        <w:rPr>
          <w:b/>
          <w:bCs/>
          <w:sz w:val="22"/>
          <w:szCs w:val="22"/>
        </w:rPr>
      </w:pPr>
    </w:p>
    <w:p w:rsidR="00371160" w:rsidRDefault="00371160">
      <w:pPr>
        <w:pStyle w:val="BodyTextIndent"/>
        <w:ind w:right="3" w:firstLine="0"/>
        <w:rPr>
          <w:b/>
          <w:sz w:val="22"/>
          <w:szCs w:val="22"/>
        </w:rPr>
      </w:pPr>
    </w:p>
    <w:p w:rsidR="00371160" w:rsidRDefault="009658B8">
      <w:pPr>
        <w:pStyle w:val="BodybyBD"/>
        <w:spacing w:before="0" w:after="0"/>
        <w:ind w:left="720" w:hanging="720"/>
        <w:rPr>
          <w:b/>
          <w:bCs/>
          <w:szCs w:val="22"/>
        </w:rPr>
      </w:pPr>
      <w:r>
        <w:rPr>
          <w:b/>
          <w:szCs w:val="22"/>
        </w:rPr>
        <w:t>8.</w:t>
      </w:r>
      <w:r>
        <w:rPr>
          <w:b/>
          <w:szCs w:val="22"/>
        </w:rPr>
        <w:tab/>
        <w:t xml:space="preserve">Bağlı Ortaklıklara İlişkin Bilgiler (Net) </w:t>
      </w:r>
    </w:p>
    <w:p w:rsidR="00371160" w:rsidRDefault="00371160">
      <w:pPr>
        <w:pStyle w:val="BodyTextIndent"/>
        <w:ind w:left="720" w:hanging="720"/>
        <w:rPr>
          <w:sz w:val="22"/>
          <w:szCs w:val="22"/>
        </w:rPr>
      </w:pPr>
    </w:p>
    <w:p w:rsidR="00371160" w:rsidRDefault="009658B8">
      <w:pPr>
        <w:pStyle w:val="BodyTextIndent"/>
        <w:ind w:left="720" w:hanging="720"/>
        <w:rPr>
          <w:b/>
          <w:sz w:val="22"/>
          <w:szCs w:val="22"/>
        </w:rPr>
      </w:pPr>
      <w:r>
        <w:rPr>
          <w:b/>
          <w:sz w:val="22"/>
          <w:szCs w:val="22"/>
        </w:rPr>
        <w:t>8.1.</w:t>
      </w:r>
      <w:r>
        <w:rPr>
          <w:b/>
          <w:color w:val="FF00FF"/>
          <w:sz w:val="22"/>
          <w:szCs w:val="22"/>
        </w:rPr>
        <w:tab/>
      </w:r>
      <w:r>
        <w:rPr>
          <w:b/>
          <w:sz w:val="22"/>
          <w:szCs w:val="22"/>
        </w:rPr>
        <w:t>Bağlı Ortaklıklara İlişkin Bilgiler:</w:t>
      </w:r>
    </w:p>
    <w:p w:rsidR="00371160" w:rsidRDefault="00371160">
      <w:pPr>
        <w:pStyle w:val="BodyTextIndent"/>
        <w:ind w:left="720" w:hanging="720"/>
        <w:rPr>
          <w:b/>
          <w:sz w:val="22"/>
          <w:szCs w:val="22"/>
        </w:rPr>
      </w:pPr>
    </w:p>
    <w:tbl>
      <w:tblPr>
        <w:tblW w:w="9345" w:type="dxa"/>
        <w:tblInd w:w="725" w:type="dxa"/>
        <w:tblCellMar>
          <w:left w:w="0" w:type="dxa"/>
          <w:right w:w="0" w:type="dxa"/>
        </w:tblCellMar>
        <w:tblLook w:val="0000"/>
      </w:tblPr>
      <w:tblGrid>
        <w:gridCol w:w="556"/>
        <w:gridCol w:w="3544"/>
        <w:gridCol w:w="1984"/>
        <w:gridCol w:w="1701"/>
        <w:gridCol w:w="1560"/>
      </w:tblGrid>
      <w:tr w:rsidR="001B3178" w:rsidRPr="00872466" w:rsidTr="002114D9">
        <w:trPr>
          <w:trHeight w:val="576"/>
        </w:trPr>
        <w:tc>
          <w:tcPr>
            <w:tcW w:w="556" w:type="dxa"/>
            <w:tcBorders>
              <w:top w:val="single" w:sz="4" w:space="0" w:color="auto"/>
              <w:left w:val="single" w:sz="4" w:space="0" w:color="auto"/>
              <w:bottom w:val="single" w:sz="4" w:space="0" w:color="auto"/>
              <w:right w:val="single" w:sz="4" w:space="0" w:color="auto"/>
            </w:tcBorders>
          </w:tcPr>
          <w:p w:rsidR="00371160" w:rsidRDefault="00371160">
            <w:pPr>
              <w:rPr>
                <w:sz w:val="18"/>
                <w:szCs w:val="18"/>
                <w:lang w:val="tr-TR"/>
              </w:rPr>
            </w:pP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sz w:val="18"/>
                <w:szCs w:val="18"/>
                <w:lang w:val="tr-TR"/>
              </w:rPr>
              <w:t>Ünvanı</w:t>
            </w:r>
          </w:p>
        </w:tc>
        <w:tc>
          <w:tcPr>
            <w:tcW w:w="198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Adres (Şehir/ Ülke)</w:t>
            </w:r>
          </w:p>
        </w:tc>
        <w:tc>
          <w:tcPr>
            <w:tcW w:w="1701"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 xml:space="preserve">Banka’nın Pay Oranı-Farklıysa Oy Oranı(%) </w:t>
            </w:r>
          </w:p>
        </w:tc>
        <w:tc>
          <w:tcPr>
            <w:tcW w:w="1560"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 xml:space="preserve">Banka Risk Grubu Pay Oranı (%) </w:t>
            </w:r>
          </w:p>
        </w:tc>
      </w:tr>
      <w:tr w:rsidR="00701907" w:rsidRPr="00872466" w:rsidTr="002114D9">
        <w:trPr>
          <w:trHeight w:val="240"/>
        </w:trPr>
        <w:tc>
          <w:tcPr>
            <w:tcW w:w="556"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(1)</w:t>
            </w:r>
          </w:p>
        </w:tc>
        <w:tc>
          <w:tcPr>
            <w:tcW w:w="3544"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Asyafin Sigorta Aracılık Hizmetleri Ltd. Şti.</w:t>
            </w:r>
          </w:p>
        </w:tc>
        <w:tc>
          <w:tcPr>
            <w:tcW w:w="1984" w:type="dxa"/>
            <w:tcBorders>
              <w:top w:val="nil"/>
              <w:left w:val="nil"/>
              <w:bottom w:val="single" w:sz="4" w:space="0" w:color="auto"/>
              <w:right w:val="single" w:sz="4" w:space="0" w:color="auto"/>
            </w:tcBorders>
            <w:noWrap/>
            <w:vAlign w:val="bottom"/>
          </w:tcPr>
          <w:p w:rsidR="00371160" w:rsidRDefault="009658B8">
            <w:pPr>
              <w:ind w:firstLine="142"/>
              <w:rPr>
                <w:lang w:val="tr-TR"/>
              </w:rPr>
            </w:pPr>
            <w:r>
              <w:rPr>
                <w:rFonts w:eastAsia="Arial Unicode MS" w:cs="Arial Unicode MS"/>
                <w:sz w:val="18"/>
                <w:szCs w:val="18"/>
                <w:lang w:val="tr-TR"/>
              </w:rPr>
              <w:t>İstanbul/Türkiye</w:t>
            </w:r>
          </w:p>
        </w:tc>
        <w:tc>
          <w:tcPr>
            <w:tcW w:w="1701" w:type="dxa"/>
            <w:tcBorders>
              <w:top w:val="nil"/>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%95,00</w:t>
            </w:r>
          </w:p>
        </w:tc>
        <w:tc>
          <w:tcPr>
            <w:tcW w:w="1560" w:type="dxa"/>
            <w:tcBorders>
              <w:top w:val="nil"/>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%95,00</w:t>
            </w:r>
          </w:p>
        </w:tc>
      </w:tr>
      <w:tr w:rsidR="00701907" w:rsidRPr="00872466" w:rsidTr="002114D9">
        <w:trPr>
          <w:trHeight w:val="240"/>
        </w:trPr>
        <w:tc>
          <w:tcPr>
            <w:tcW w:w="556" w:type="dxa"/>
            <w:tcBorders>
              <w:top w:val="nil"/>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(2)</w:t>
            </w:r>
          </w:p>
        </w:tc>
        <w:tc>
          <w:tcPr>
            <w:tcW w:w="3544"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Nil Yönetim Hizmetleri Tur. San. ve Tic. A.Ş.</w:t>
            </w:r>
          </w:p>
        </w:tc>
        <w:tc>
          <w:tcPr>
            <w:tcW w:w="1984" w:type="dxa"/>
            <w:tcBorders>
              <w:top w:val="nil"/>
              <w:left w:val="nil"/>
              <w:bottom w:val="single" w:sz="4" w:space="0" w:color="auto"/>
              <w:right w:val="single" w:sz="4" w:space="0" w:color="auto"/>
            </w:tcBorders>
            <w:noWrap/>
            <w:vAlign w:val="bottom"/>
          </w:tcPr>
          <w:p w:rsidR="00371160" w:rsidRDefault="009658B8">
            <w:pPr>
              <w:ind w:firstLine="142"/>
              <w:rPr>
                <w:lang w:val="tr-TR"/>
              </w:rPr>
            </w:pPr>
            <w:r>
              <w:rPr>
                <w:rFonts w:eastAsia="Arial Unicode MS" w:cs="Arial Unicode MS"/>
                <w:sz w:val="18"/>
                <w:szCs w:val="18"/>
                <w:lang w:val="tr-TR"/>
              </w:rPr>
              <w:t>İstanbul/Türkiye</w:t>
            </w:r>
          </w:p>
        </w:tc>
        <w:tc>
          <w:tcPr>
            <w:tcW w:w="1701" w:type="dxa"/>
            <w:tcBorders>
              <w:top w:val="nil"/>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%99,93</w:t>
            </w:r>
          </w:p>
        </w:tc>
        <w:tc>
          <w:tcPr>
            <w:tcW w:w="1560" w:type="dxa"/>
            <w:tcBorders>
              <w:top w:val="nil"/>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%99,93</w:t>
            </w:r>
          </w:p>
        </w:tc>
      </w:tr>
      <w:tr w:rsidR="00701907" w:rsidRPr="00872466" w:rsidTr="002114D9">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(3)</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Işık Sigorta A.Ş.</w:t>
            </w:r>
          </w:p>
        </w:tc>
        <w:tc>
          <w:tcPr>
            <w:tcW w:w="1984" w:type="dxa"/>
            <w:tcBorders>
              <w:top w:val="single" w:sz="4" w:space="0" w:color="auto"/>
              <w:left w:val="nil"/>
              <w:bottom w:val="single" w:sz="4" w:space="0" w:color="auto"/>
              <w:right w:val="single" w:sz="4" w:space="0" w:color="auto"/>
            </w:tcBorders>
            <w:noWrap/>
            <w:vAlign w:val="bottom"/>
          </w:tcPr>
          <w:p w:rsidR="00371160" w:rsidRDefault="009658B8">
            <w:pPr>
              <w:ind w:firstLine="142"/>
              <w:rPr>
                <w:lang w:val="tr-TR"/>
              </w:rPr>
            </w:pPr>
            <w:r>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%65,42</w:t>
            </w:r>
          </w:p>
        </w:tc>
        <w:tc>
          <w:tcPr>
            <w:tcW w:w="1560"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%65,42</w:t>
            </w:r>
          </w:p>
        </w:tc>
      </w:tr>
      <w:tr w:rsidR="00701907" w:rsidRPr="00872466" w:rsidTr="002114D9">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(4)</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Tuna Gayr</w:t>
            </w:r>
            <w:ins w:id="1914" w:author="Gülşah Tuba Ünlü (Open)&#10;" w:date="2011-02-11T23:31:00Z">
              <w:r>
                <w:rPr>
                  <w:rFonts w:eastAsia="Arial Unicode MS" w:cs="Arial Unicode MS"/>
                  <w:sz w:val="18"/>
                  <w:szCs w:val="18"/>
                  <w:lang w:val="tr-TR"/>
                </w:rPr>
                <w:t>i</w:t>
              </w:r>
            </w:ins>
            <w:del w:id="1915" w:author="Gülşah Tuba Ünlü (Open)&#10;" w:date="2011-02-11T23:31:00Z">
              <w:r>
                <w:rPr>
                  <w:rFonts w:eastAsia="Arial Unicode MS" w:cs="Arial Unicode MS"/>
                  <w:sz w:val="18"/>
                  <w:szCs w:val="18"/>
                  <w:lang w:val="tr-TR"/>
                </w:rPr>
                <w:delText>ı</w:delText>
              </w:r>
            </w:del>
            <w:r>
              <w:rPr>
                <w:rFonts w:eastAsia="Arial Unicode MS" w:cs="Arial Unicode MS"/>
                <w:sz w:val="18"/>
                <w:szCs w:val="18"/>
                <w:lang w:val="tr-TR"/>
              </w:rPr>
              <w:t xml:space="preserve">menkul Yatırım Ortaklığı A.Ş. </w:t>
            </w:r>
          </w:p>
        </w:tc>
        <w:tc>
          <w:tcPr>
            <w:tcW w:w="1984" w:type="dxa"/>
            <w:tcBorders>
              <w:top w:val="single" w:sz="4" w:space="0" w:color="auto"/>
              <w:left w:val="nil"/>
              <w:bottom w:val="single" w:sz="4" w:space="0" w:color="auto"/>
              <w:right w:val="single" w:sz="4" w:space="0" w:color="auto"/>
            </w:tcBorders>
            <w:noWrap/>
            <w:vAlign w:val="bottom"/>
          </w:tcPr>
          <w:p w:rsidR="00371160" w:rsidRDefault="009658B8">
            <w:pPr>
              <w:ind w:firstLine="142"/>
              <w:rPr>
                <w:rFonts w:eastAsia="Arial Unicode MS" w:cs="Arial Unicode MS"/>
                <w:sz w:val="18"/>
                <w:szCs w:val="18"/>
                <w:lang w:val="tr-TR"/>
              </w:rPr>
            </w:pPr>
            <w:r>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%22,94</w:t>
            </w:r>
          </w:p>
        </w:tc>
        <w:tc>
          <w:tcPr>
            <w:tcW w:w="1560"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%22,94</w:t>
            </w:r>
          </w:p>
        </w:tc>
      </w:tr>
      <w:tr w:rsidR="00701907" w:rsidRPr="00872466" w:rsidTr="002114D9">
        <w:trPr>
          <w:trHeight w:val="240"/>
        </w:trPr>
        <w:tc>
          <w:tcPr>
            <w:tcW w:w="556" w:type="dxa"/>
            <w:tcBorders>
              <w:top w:val="single" w:sz="4" w:space="0" w:color="auto"/>
              <w:left w:val="single" w:sz="4" w:space="0" w:color="auto"/>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(5)</w:t>
            </w:r>
          </w:p>
        </w:tc>
        <w:tc>
          <w:tcPr>
            <w:tcW w:w="3544"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Asya Kart Teknoloji Hizmetleri A.Ş.</w:t>
            </w:r>
          </w:p>
        </w:tc>
        <w:tc>
          <w:tcPr>
            <w:tcW w:w="1984" w:type="dxa"/>
            <w:tcBorders>
              <w:top w:val="single" w:sz="4" w:space="0" w:color="auto"/>
              <w:left w:val="nil"/>
              <w:bottom w:val="single" w:sz="4" w:space="0" w:color="auto"/>
              <w:right w:val="single" w:sz="4" w:space="0" w:color="auto"/>
            </w:tcBorders>
            <w:noWrap/>
            <w:vAlign w:val="bottom"/>
          </w:tcPr>
          <w:p w:rsidR="00371160" w:rsidRDefault="009658B8">
            <w:pPr>
              <w:ind w:firstLine="142"/>
              <w:rPr>
                <w:rFonts w:eastAsia="Arial Unicode MS" w:cs="Arial Unicode MS"/>
                <w:sz w:val="18"/>
                <w:szCs w:val="18"/>
                <w:lang w:val="tr-TR"/>
              </w:rPr>
            </w:pPr>
            <w:r>
              <w:rPr>
                <w:rFonts w:eastAsia="Arial Unicode MS" w:cs="Arial Unicode MS"/>
                <w:sz w:val="18"/>
                <w:szCs w:val="18"/>
                <w:lang w:val="tr-TR"/>
              </w:rPr>
              <w:t>İstanbul/Türkiye</w:t>
            </w:r>
          </w:p>
        </w:tc>
        <w:tc>
          <w:tcPr>
            <w:tcW w:w="1701"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%99,50</w:t>
            </w:r>
          </w:p>
        </w:tc>
        <w:tc>
          <w:tcPr>
            <w:tcW w:w="1560" w:type="dxa"/>
            <w:tcBorders>
              <w:top w:val="single" w:sz="4" w:space="0" w:color="auto"/>
              <w:left w:val="nil"/>
              <w:bottom w:val="single" w:sz="4" w:space="0" w:color="auto"/>
              <w:right w:val="single" w:sz="4" w:space="0" w:color="auto"/>
            </w:tcBorders>
            <w:noWrap/>
            <w:vAlign w:val="bottom"/>
          </w:tcPr>
          <w:p w:rsidR="00371160" w:rsidRDefault="009658B8">
            <w:pPr>
              <w:jc w:val="center"/>
              <w:rPr>
                <w:rFonts w:eastAsia="Arial Unicode MS" w:cs="Arial Unicode MS"/>
                <w:sz w:val="18"/>
                <w:szCs w:val="18"/>
                <w:lang w:val="tr-TR"/>
              </w:rPr>
            </w:pPr>
            <w:r>
              <w:rPr>
                <w:rFonts w:eastAsia="Arial Unicode MS" w:cs="Arial Unicode MS"/>
                <w:sz w:val="18"/>
                <w:szCs w:val="18"/>
                <w:lang w:val="tr-TR"/>
              </w:rPr>
              <w:t>%99,50</w:t>
            </w:r>
          </w:p>
        </w:tc>
      </w:tr>
    </w:tbl>
    <w:p w:rsidR="00371160" w:rsidRDefault="00371160">
      <w:pPr>
        <w:pStyle w:val="BodyTextIndent"/>
        <w:ind w:left="720" w:right="525" w:hanging="720"/>
        <w:rPr>
          <w:b/>
          <w:sz w:val="22"/>
          <w:szCs w:val="22"/>
        </w:rPr>
      </w:pPr>
    </w:p>
    <w:p w:rsidR="00371160" w:rsidRDefault="009658B8">
      <w:pPr>
        <w:pStyle w:val="BodyTextIndent"/>
        <w:numPr>
          <w:ilvl w:val="1"/>
          <w:numId w:val="16"/>
        </w:numPr>
        <w:rPr>
          <w:b/>
          <w:sz w:val="22"/>
          <w:szCs w:val="22"/>
        </w:rPr>
      </w:pPr>
      <w:r>
        <w:rPr>
          <w:b/>
          <w:sz w:val="22"/>
          <w:szCs w:val="22"/>
        </w:rPr>
        <w:t>Bağlı Ortaklıklara İlişkin Bilgiler:</w:t>
      </w:r>
    </w:p>
    <w:p w:rsidR="00371160" w:rsidRDefault="00371160">
      <w:pPr>
        <w:pStyle w:val="BodyTextIndent"/>
        <w:ind w:firstLine="0"/>
        <w:rPr>
          <w:b/>
          <w:sz w:val="22"/>
          <w:szCs w:val="22"/>
        </w:rPr>
      </w:pPr>
    </w:p>
    <w:tbl>
      <w:tblPr>
        <w:tblW w:w="9356" w:type="dxa"/>
        <w:tblInd w:w="714" w:type="dxa"/>
        <w:tblLayout w:type="fixed"/>
        <w:tblCellMar>
          <w:left w:w="0" w:type="dxa"/>
          <w:right w:w="0" w:type="dxa"/>
        </w:tblCellMar>
        <w:tblLook w:val="0000"/>
      </w:tblPr>
      <w:tblGrid>
        <w:gridCol w:w="567"/>
        <w:gridCol w:w="1418"/>
        <w:gridCol w:w="992"/>
        <w:gridCol w:w="1134"/>
        <w:gridCol w:w="992"/>
        <w:gridCol w:w="992"/>
        <w:gridCol w:w="1134"/>
        <w:gridCol w:w="993"/>
        <w:gridCol w:w="1134"/>
      </w:tblGrid>
      <w:tr w:rsidR="00E031B3" w:rsidRPr="00872466" w:rsidTr="00FF1295">
        <w:trPr>
          <w:trHeight w:val="720"/>
        </w:trPr>
        <w:tc>
          <w:tcPr>
            <w:tcW w:w="567" w:type="dxa"/>
            <w:tcBorders>
              <w:top w:val="single" w:sz="4" w:space="0" w:color="auto"/>
              <w:left w:val="single" w:sz="4" w:space="0" w:color="auto"/>
              <w:bottom w:val="single" w:sz="4" w:space="0" w:color="auto"/>
              <w:right w:val="single" w:sz="4" w:space="0" w:color="auto"/>
            </w:tcBorders>
            <w:vAlign w:val="bottom"/>
          </w:tcPr>
          <w:p w:rsidR="00371160" w:rsidRDefault="009658B8">
            <w:pPr>
              <w:jc w:val="center"/>
              <w:rPr>
                <w:sz w:val="18"/>
                <w:szCs w:val="18"/>
                <w:lang w:val="tr-TR"/>
              </w:rPr>
            </w:pPr>
            <w:r>
              <w:rPr>
                <w:sz w:val="18"/>
                <w:szCs w:val="18"/>
                <w:lang w:val="tr-TR"/>
              </w:rPr>
              <w:t>(*)</w:t>
            </w:r>
          </w:p>
        </w:tc>
        <w:tc>
          <w:tcPr>
            <w:tcW w:w="1418"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000000" w:rsidRDefault="006663F3">
            <w:pPr>
              <w:ind w:left="180" w:hanging="180"/>
              <w:jc w:val="center"/>
              <w:rPr>
                <w:sz w:val="18"/>
                <w:szCs w:val="18"/>
                <w:lang w:val="tr-TR"/>
                <w:rPrChange w:id="1916" w:author="Asiye Mara (Open)&#10;" w:date="2011-02-14T12:31:00Z">
                  <w:rPr>
                    <w:rFonts w:ascii="Univers (WN)" w:hAnsi="Univers (WN)"/>
                    <w:b/>
                    <w:sz w:val="18"/>
                    <w:szCs w:val="18"/>
                    <w:u w:val="single"/>
                    <w:lang w:val="tr-TR"/>
                  </w:rPr>
                </w:rPrChange>
              </w:rPr>
              <w:pPrChange w:id="1917" w:author="Asiye Mara (Open)&#10;" w:date="2011-02-14T12:30:00Z">
                <w:pPr>
                  <w:numPr>
                    <w:numId w:val="1"/>
                  </w:numPr>
                  <w:tabs>
                    <w:tab w:val="num" w:pos="1086"/>
                  </w:tabs>
                  <w:spacing w:before="240"/>
                  <w:ind w:left="180" w:hanging="180"/>
                  <w:jc w:val="center"/>
                  <w:outlineLvl w:val="0"/>
                </w:pPr>
              </w:pPrChange>
            </w:pPr>
          </w:p>
          <w:p w:rsidR="00371160" w:rsidRDefault="009658B8">
            <w:pPr>
              <w:jc w:val="center"/>
              <w:rPr>
                <w:rFonts w:eastAsia="Arial Unicode MS" w:cs="Arial Unicode MS"/>
                <w:sz w:val="18"/>
                <w:szCs w:val="18"/>
                <w:lang w:val="tr-TR"/>
              </w:rPr>
            </w:pPr>
            <w:r>
              <w:rPr>
                <w:sz w:val="18"/>
                <w:szCs w:val="18"/>
                <w:lang w:val="tr-TR"/>
              </w:rPr>
              <w:t>Aktif Toplamı</w:t>
            </w:r>
          </w:p>
        </w:tc>
        <w:tc>
          <w:tcPr>
            <w:tcW w:w="992"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Özkaynak</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Sabit Varlık Toplamı</w:t>
            </w:r>
          </w:p>
        </w:tc>
        <w:tc>
          <w:tcPr>
            <w:tcW w:w="992"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Kar Payı Gelirleri</w:t>
            </w:r>
          </w:p>
        </w:tc>
        <w:tc>
          <w:tcPr>
            <w:tcW w:w="992"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Menkul Değer Gelirleri</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Cari Dönem Kar/Zararı</w:t>
            </w:r>
          </w:p>
        </w:tc>
        <w:tc>
          <w:tcPr>
            <w:tcW w:w="993" w:type="dxa"/>
            <w:tcBorders>
              <w:top w:val="single" w:sz="4" w:space="0" w:color="auto"/>
              <w:left w:val="nil"/>
              <w:bottom w:val="single" w:sz="4" w:space="0" w:color="auto"/>
              <w:right w:val="single" w:sz="4" w:space="0" w:color="auto"/>
            </w:tcBorders>
            <w:vAlign w:val="bottom"/>
          </w:tcPr>
          <w:p w:rsidR="00371160" w:rsidRDefault="009658B8">
            <w:pPr>
              <w:jc w:val="center"/>
              <w:rPr>
                <w:rFonts w:eastAsia="Arial Unicode MS" w:cs="Arial Unicode MS"/>
                <w:sz w:val="18"/>
                <w:szCs w:val="18"/>
                <w:lang w:val="tr-TR"/>
              </w:rPr>
            </w:pPr>
            <w:r>
              <w:rPr>
                <w:sz w:val="18"/>
                <w:szCs w:val="18"/>
                <w:lang w:val="tr-TR"/>
              </w:rPr>
              <w:t>Önceki Dönem Kar/Zararı</w:t>
            </w:r>
          </w:p>
        </w:tc>
        <w:tc>
          <w:tcPr>
            <w:tcW w:w="1134" w:type="dxa"/>
            <w:tcBorders>
              <w:top w:val="single" w:sz="4" w:space="0" w:color="auto"/>
              <w:left w:val="nil"/>
              <w:bottom w:val="single" w:sz="4" w:space="0" w:color="auto"/>
              <w:right w:val="single" w:sz="4" w:space="0" w:color="auto"/>
            </w:tcBorders>
            <w:vAlign w:val="bottom"/>
          </w:tcPr>
          <w:p w:rsidR="00371160" w:rsidRDefault="009658B8">
            <w:pPr>
              <w:jc w:val="center"/>
              <w:rPr>
                <w:sz w:val="18"/>
                <w:szCs w:val="18"/>
                <w:lang w:val="tr-TR"/>
              </w:rPr>
            </w:pPr>
            <w:r>
              <w:rPr>
                <w:sz w:val="18"/>
                <w:szCs w:val="18"/>
                <w:lang w:val="tr-TR"/>
              </w:rPr>
              <w:t>Rayiç Değeri</w:t>
            </w:r>
          </w:p>
        </w:tc>
      </w:tr>
      <w:tr w:rsidR="00FF1295" w:rsidRPr="00872466" w:rsidTr="00FF1295">
        <w:trPr>
          <w:trHeight w:val="240"/>
        </w:trPr>
        <w:tc>
          <w:tcPr>
            <w:tcW w:w="567" w:type="dxa"/>
            <w:tcBorders>
              <w:top w:val="nil"/>
              <w:left w:val="single" w:sz="4" w:space="0" w:color="auto"/>
              <w:bottom w:val="single" w:sz="4" w:space="0" w:color="auto"/>
              <w:right w:val="single" w:sz="4" w:space="0" w:color="auto"/>
            </w:tcBorders>
            <w:vAlign w:val="bottom"/>
          </w:tcPr>
          <w:p w:rsidR="00371160" w:rsidRDefault="009658B8">
            <w:pPr>
              <w:ind w:left="57"/>
              <w:jc w:val="center"/>
              <w:rPr>
                <w:rFonts w:eastAsia="Arial Unicode MS" w:cs="Arial Unicode MS"/>
                <w:sz w:val="18"/>
                <w:szCs w:val="18"/>
                <w:lang w:val="tr-TR"/>
              </w:rPr>
            </w:pPr>
            <w:r>
              <w:rPr>
                <w:rFonts w:eastAsia="Arial Unicode MS" w:cs="Arial Unicode MS"/>
                <w:sz w:val="18"/>
                <w:szCs w:val="18"/>
                <w:lang w:val="tr-TR"/>
              </w:rPr>
              <w:t>(1)</w:t>
            </w:r>
          </w:p>
        </w:tc>
        <w:tc>
          <w:tcPr>
            <w:tcW w:w="1418"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208</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del w:id="1918" w:author="Gülşah Tuba Ünlü (Open)&#10;" w:date="2011-02-12T15:07:00Z">
              <w:r>
                <w:rPr>
                  <w:sz w:val="18"/>
                  <w:szCs w:val="18"/>
                </w:rPr>
                <w:delText>207</w:delText>
              </w:r>
            </w:del>
            <w:ins w:id="1919" w:author="Gülşah Tuba Ünlü (Open)&#10;" w:date="2011-02-12T15:18:00Z">
              <w:r>
                <w:rPr>
                  <w:sz w:val="18"/>
                  <w:szCs w:val="18"/>
                </w:rPr>
                <w:t>207</w:t>
              </w:r>
            </w:ins>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15</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5</w:t>
            </w:r>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del w:id="1920" w:author="Gülşah Tuba Ünlü (Open)&#10;" w:date="2011-02-12T15:06:00Z">
              <w:r>
                <w:rPr>
                  <w:sz w:val="18"/>
                  <w:szCs w:val="18"/>
                </w:rPr>
                <w:delText>155</w:delText>
              </w:r>
            </w:del>
            <w:ins w:id="1921" w:author="Gülşah Tuba Ünlü (Open)&#10;" w:date="2011-02-12T15:06:00Z">
              <w:r>
                <w:rPr>
                  <w:sz w:val="18"/>
                  <w:szCs w:val="18"/>
                </w:rPr>
                <w:t>11</w:t>
              </w:r>
            </w:ins>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r>
      <w:tr w:rsidR="00FF1295" w:rsidRPr="00872466" w:rsidTr="00FF1295">
        <w:trPr>
          <w:trHeight w:val="240"/>
        </w:trPr>
        <w:tc>
          <w:tcPr>
            <w:tcW w:w="567" w:type="dxa"/>
            <w:tcBorders>
              <w:top w:val="nil"/>
              <w:left w:val="single" w:sz="4" w:space="0" w:color="auto"/>
              <w:bottom w:val="single" w:sz="4" w:space="0" w:color="auto"/>
              <w:right w:val="single" w:sz="4" w:space="0" w:color="auto"/>
            </w:tcBorders>
            <w:vAlign w:val="bottom"/>
          </w:tcPr>
          <w:p w:rsidR="00371160" w:rsidRDefault="009658B8">
            <w:pPr>
              <w:ind w:left="57"/>
              <w:jc w:val="center"/>
              <w:rPr>
                <w:rFonts w:eastAsia="Arial Unicode MS" w:cs="Arial Unicode MS"/>
                <w:sz w:val="18"/>
                <w:szCs w:val="18"/>
                <w:lang w:val="tr-TR"/>
              </w:rPr>
            </w:pPr>
            <w:r>
              <w:rPr>
                <w:rFonts w:eastAsia="Arial Unicode MS" w:cs="Arial Unicode MS"/>
                <w:sz w:val="18"/>
                <w:szCs w:val="18"/>
                <w:lang w:val="tr-TR"/>
              </w:rPr>
              <w:t>(2)</w:t>
            </w:r>
          </w:p>
        </w:tc>
        <w:tc>
          <w:tcPr>
            <w:tcW w:w="1418" w:type="dxa"/>
            <w:tcBorders>
              <w:top w:val="nil"/>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68.854</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64.305</w:t>
            </w:r>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1.946</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32</w:t>
            </w:r>
          </w:p>
        </w:tc>
        <w:tc>
          <w:tcPr>
            <w:tcW w:w="992"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414</w:t>
            </w:r>
          </w:p>
        </w:tc>
        <w:tc>
          <w:tcPr>
            <w:tcW w:w="993"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del w:id="1922" w:author="Gülşah Tuba Ünlü (Open)&#10;" w:date="2011-02-12T15:06:00Z">
              <w:r>
                <w:rPr>
                  <w:sz w:val="18"/>
                  <w:szCs w:val="18"/>
                </w:rPr>
                <w:delText>(584)</w:delText>
              </w:r>
            </w:del>
            <w:ins w:id="1923" w:author="Gülşah Tuba Ünlü (Open)&#10;" w:date="2011-02-12T15:06:00Z">
              <w:r>
                <w:rPr>
                  <w:sz w:val="18"/>
                  <w:szCs w:val="18"/>
                </w:rPr>
                <w:t>118</w:t>
              </w:r>
            </w:ins>
          </w:p>
        </w:tc>
        <w:tc>
          <w:tcPr>
            <w:tcW w:w="1134" w:type="dxa"/>
            <w:tcBorders>
              <w:top w:val="nil"/>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r>
      <w:tr w:rsidR="00FF1295" w:rsidRPr="00872466" w:rsidTr="00FF129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371160" w:rsidRDefault="009658B8">
            <w:pPr>
              <w:ind w:left="57"/>
              <w:jc w:val="center"/>
              <w:rPr>
                <w:rFonts w:eastAsia="Arial Unicode MS" w:cs="Arial Unicode MS"/>
                <w:sz w:val="18"/>
                <w:szCs w:val="18"/>
                <w:lang w:val="tr-TR"/>
              </w:rPr>
            </w:pPr>
            <w:r>
              <w:rPr>
                <w:rFonts w:eastAsia="Arial Unicode MS" w:cs="Arial Unicode MS"/>
                <w:sz w:val="18"/>
                <w:szCs w:val="18"/>
                <w:lang w:val="tr-TR"/>
              </w:rPr>
              <w:t>(3)</w:t>
            </w:r>
            <w:r>
              <w:rPr>
                <w:rFonts w:eastAsia="Arial Unicode MS" w:cs="Arial Unicode MS"/>
                <w:sz w:val="16"/>
                <w:szCs w:val="16"/>
                <w:lang w:val="tr-TR"/>
              </w:rPr>
              <w:t>(**)</w:t>
            </w:r>
          </w:p>
        </w:tc>
        <w:tc>
          <w:tcPr>
            <w:tcW w:w="1418" w:type="dxa"/>
            <w:tcBorders>
              <w:top w:val="single" w:sz="4" w:space="0" w:color="auto"/>
              <w:left w:val="single" w:sz="4" w:space="0" w:color="auto"/>
              <w:bottom w:val="single" w:sz="4" w:space="0" w:color="auto"/>
              <w:right w:val="single" w:sz="4" w:space="0" w:color="auto"/>
            </w:tcBorders>
            <w:noWrap/>
            <w:vAlign w:val="bottom"/>
          </w:tcPr>
          <w:p w:rsidR="00371160" w:rsidRDefault="009658B8" w:rsidP="00536E90">
            <w:pPr>
              <w:ind w:right="57"/>
              <w:jc w:val="right"/>
              <w:rPr>
                <w:sz w:val="18"/>
                <w:szCs w:val="18"/>
              </w:rPr>
            </w:pPr>
            <w:r>
              <w:rPr>
                <w:sz w:val="18"/>
                <w:szCs w:val="18"/>
              </w:rPr>
              <w:t>159.</w:t>
            </w:r>
            <w:del w:id="1924" w:author="Gülşah Tuba Ünlü (Open)&#10;" w:date="2011-02-14T13:00:00Z">
              <w:r w:rsidDel="00536E90">
                <w:rPr>
                  <w:sz w:val="18"/>
                  <w:szCs w:val="18"/>
                </w:rPr>
                <w:delText>547</w:delText>
              </w:r>
            </w:del>
            <w:ins w:id="1925" w:author="Gülşah Tuba Ünlü (Open)&#10;" w:date="2011-02-14T13:00:00Z">
              <w:r w:rsidR="00536E90">
                <w:rPr>
                  <w:sz w:val="18"/>
                  <w:szCs w:val="18"/>
                </w:rPr>
                <w:t>527</w:t>
              </w:r>
            </w:ins>
          </w:p>
        </w:tc>
        <w:tc>
          <w:tcPr>
            <w:tcW w:w="992" w:type="dxa"/>
            <w:tcBorders>
              <w:top w:val="single" w:sz="4" w:space="0" w:color="auto"/>
              <w:left w:val="nil"/>
              <w:bottom w:val="single" w:sz="4" w:space="0" w:color="auto"/>
              <w:right w:val="single" w:sz="4" w:space="0" w:color="auto"/>
            </w:tcBorders>
            <w:noWrap/>
            <w:vAlign w:val="bottom"/>
          </w:tcPr>
          <w:p w:rsidR="00371160" w:rsidRDefault="009658B8" w:rsidP="00536E90">
            <w:pPr>
              <w:ind w:right="57"/>
              <w:jc w:val="right"/>
              <w:rPr>
                <w:sz w:val="18"/>
                <w:szCs w:val="18"/>
              </w:rPr>
            </w:pPr>
            <w:r>
              <w:rPr>
                <w:sz w:val="18"/>
                <w:szCs w:val="18"/>
              </w:rPr>
              <w:t>5</w:t>
            </w:r>
            <w:ins w:id="1926" w:author="Gülşah Tuba Ünlü (Open)&#10;" w:date="2011-02-14T13:00:00Z">
              <w:r w:rsidR="00536E90">
                <w:rPr>
                  <w:sz w:val="18"/>
                  <w:szCs w:val="18"/>
                </w:rPr>
                <w:t>9</w:t>
              </w:r>
            </w:ins>
            <w:del w:id="1927" w:author="Gülşah Tuba Ünlü (Open)&#10;" w:date="2011-02-14T13:00:00Z">
              <w:r w:rsidDel="00536E90">
                <w:rPr>
                  <w:sz w:val="18"/>
                  <w:szCs w:val="18"/>
                </w:rPr>
                <w:delText>8</w:delText>
              </w:r>
            </w:del>
            <w:r>
              <w:rPr>
                <w:sz w:val="18"/>
                <w:szCs w:val="18"/>
              </w:rPr>
              <w:t>.</w:t>
            </w:r>
            <w:del w:id="1928" w:author="Gülşah Tuba Ünlü (Open)&#10;" w:date="2011-02-14T13:00:00Z">
              <w:r w:rsidDel="00536E90">
                <w:rPr>
                  <w:sz w:val="18"/>
                  <w:szCs w:val="18"/>
                </w:rPr>
                <w:delText>973</w:delText>
              </w:r>
            </w:del>
            <w:ins w:id="1929" w:author="Gülşah Tuba Ünlü (Open)&#10;" w:date="2011-02-14T13:00:00Z">
              <w:r w:rsidR="00536E90">
                <w:rPr>
                  <w:sz w:val="18"/>
                  <w:szCs w:val="18"/>
                </w:rPr>
                <w:t>0</w:t>
              </w:r>
            </w:ins>
            <w:ins w:id="1930" w:author="Gülşah Tuba Ünlü (Open)&#10;" w:date="2011-02-14T13:01:00Z">
              <w:r w:rsidR="00536E90">
                <w:rPr>
                  <w:sz w:val="18"/>
                  <w:szCs w:val="18"/>
                </w:rPr>
                <w:t>5</w:t>
              </w:r>
            </w:ins>
            <w:ins w:id="1931" w:author="Gülşah Tuba Ünlü (Open)&#10;" w:date="2011-02-14T13:00:00Z">
              <w:r w:rsidR="00536E90">
                <w:rPr>
                  <w:sz w:val="18"/>
                  <w:szCs w:val="18"/>
                </w:rPr>
                <w:t>3</w:t>
              </w:r>
            </w:ins>
          </w:p>
        </w:tc>
        <w:tc>
          <w:tcPr>
            <w:tcW w:w="1134" w:type="dxa"/>
            <w:tcBorders>
              <w:top w:val="single" w:sz="4" w:space="0" w:color="auto"/>
              <w:left w:val="nil"/>
              <w:bottom w:val="single" w:sz="4" w:space="0" w:color="auto"/>
              <w:right w:val="single" w:sz="4" w:space="0" w:color="auto"/>
            </w:tcBorders>
            <w:noWrap/>
            <w:vAlign w:val="bottom"/>
          </w:tcPr>
          <w:p w:rsidR="00371160" w:rsidRDefault="009658B8" w:rsidP="00536E90">
            <w:pPr>
              <w:ind w:right="57"/>
              <w:jc w:val="right"/>
              <w:rPr>
                <w:sz w:val="18"/>
                <w:szCs w:val="18"/>
              </w:rPr>
            </w:pPr>
            <w:r>
              <w:rPr>
                <w:sz w:val="18"/>
                <w:szCs w:val="18"/>
              </w:rPr>
              <w:t>2.</w:t>
            </w:r>
            <w:del w:id="1932" w:author="Gülşah Tuba Ünlü (Open)&#10;" w:date="2011-02-14T13:01:00Z">
              <w:r w:rsidDel="00536E90">
                <w:rPr>
                  <w:sz w:val="18"/>
                  <w:szCs w:val="18"/>
                </w:rPr>
                <w:delText>101</w:delText>
              </w:r>
            </w:del>
            <w:ins w:id="1933" w:author="Gülşah Tuba Ünlü (Open)&#10;" w:date="2011-02-14T13:01:00Z">
              <w:r w:rsidR="00536E90">
                <w:rPr>
                  <w:sz w:val="18"/>
                  <w:szCs w:val="18"/>
                </w:rPr>
                <w:t>100</w:t>
              </w:r>
            </w:ins>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5.339</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4.068</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w:t>
            </w:r>
            <w:ins w:id="1934" w:author="Gülşah Tuba Ünlü (Open)&#10;" w:date="2011-02-14T13:01:00Z">
              <w:r w:rsidR="00536E90">
                <w:rPr>
                  <w:sz w:val="18"/>
                  <w:szCs w:val="18"/>
                </w:rPr>
                <w:t>4</w:t>
              </w:r>
            </w:ins>
            <w:del w:id="1935" w:author="Gülşah Tuba Ünlü (Open)&#10;" w:date="2011-02-14T13:01:00Z">
              <w:r w:rsidDel="00536E90">
                <w:rPr>
                  <w:sz w:val="18"/>
                  <w:szCs w:val="18"/>
                </w:rPr>
                <w:delText>5</w:delText>
              </w:r>
            </w:del>
            <w:ins w:id="1936" w:author="Gülşah Tuba Ünlü (Open)&#10;" w:date="2011-02-14T13:01:00Z">
              <w:r w:rsidR="00536E90">
                <w:rPr>
                  <w:sz w:val="18"/>
                  <w:szCs w:val="18"/>
                </w:rPr>
                <w:t>6</w:t>
              </w:r>
            </w:ins>
            <w:del w:id="1937" w:author="Gülşah Tuba Ünlü (Open)&#10;" w:date="2011-02-14T13:01:00Z">
              <w:r w:rsidDel="00536E90">
                <w:rPr>
                  <w:sz w:val="18"/>
                  <w:szCs w:val="18"/>
                </w:rPr>
                <w:delText>4</w:delText>
              </w:r>
            </w:del>
            <w:r>
              <w:rPr>
                <w:sz w:val="18"/>
                <w:szCs w:val="18"/>
              </w:rPr>
              <w:t>1)</w:t>
            </w:r>
          </w:p>
        </w:tc>
        <w:tc>
          <w:tcPr>
            <w:tcW w:w="993"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del w:id="1938" w:author="Gülşah Tuba Ünlü (Open)&#10;" w:date="2011-02-12T15:06:00Z">
              <w:r>
                <w:rPr>
                  <w:sz w:val="18"/>
                  <w:szCs w:val="18"/>
                </w:rPr>
                <w:delText>8.435</w:delText>
              </w:r>
            </w:del>
            <w:ins w:id="1939" w:author="Gülşah Tuba Ünlü (Open)&#10;" w:date="2011-02-12T15:06:00Z">
              <w:r>
                <w:rPr>
                  <w:sz w:val="18"/>
                  <w:szCs w:val="18"/>
                </w:rPr>
                <w:t>7.728</w:t>
              </w:r>
            </w:ins>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6"/>
                <w:szCs w:val="16"/>
              </w:rPr>
              <w:t>(***</w:t>
            </w:r>
            <w:ins w:id="1940" w:author="Gülşah Tuba Ünlü (Open)&#10;" w:date="2011-02-12T15:06:00Z">
              <w:r>
                <w:rPr>
                  <w:sz w:val="16"/>
                  <w:szCs w:val="16"/>
                </w:rPr>
                <w:t xml:space="preserve">) </w:t>
              </w:r>
            </w:ins>
            <w:del w:id="1941" w:author="Gülşah Tuba Ünlü (Open)&#10;" w:date="2011-02-12T15:06:00Z">
              <w:r>
                <w:rPr>
                  <w:sz w:val="16"/>
                  <w:szCs w:val="16"/>
                </w:rPr>
                <w:delText>)</w:delText>
              </w:r>
            </w:del>
            <w:r>
              <w:rPr>
                <w:sz w:val="18"/>
                <w:szCs w:val="18"/>
              </w:rPr>
              <w:t>190.616</w:t>
            </w:r>
          </w:p>
        </w:tc>
      </w:tr>
      <w:tr w:rsidR="00FF1295" w:rsidRPr="00872466" w:rsidTr="00FF129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371160" w:rsidRDefault="009658B8">
            <w:pPr>
              <w:ind w:left="57"/>
              <w:jc w:val="center"/>
              <w:rPr>
                <w:rFonts w:eastAsia="Arial Unicode MS" w:cs="Arial Unicode MS"/>
                <w:sz w:val="18"/>
                <w:szCs w:val="18"/>
                <w:lang w:val="tr-TR"/>
              </w:rPr>
            </w:pPr>
            <w:r>
              <w:rPr>
                <w:rFonts w:eastAsia="Arial Unicode MS" w:cs="Arial Unicode MS"/>
                <w:sz w:val="18"/>
                <w:szCs w:val="18"/>
                <w:lang w:val="tr-TR"/>
              </w:rPr>
              <w:t>(4)</w:t>
            </w:r>
          </w:p>
        </w:tc>
        <w:tc>
          <w:tcPr>
            <w:tcW w:w="1418" w:type="dxa"/>
            <w:tcBorders>
              <w:top w:val="single" w:sz="4" w:space="0" w:color="auto"/>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152.758</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116.002</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37.971</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549</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988</w:t>
            </w:r>
          </w:p>
        </w:tc>
        <w:tc>
          <w:tcPr>
            <w:tcW w:w="993"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del w:id="1942" w:author="Gülşah Tuba Ünlü (Open)&#10;" w:date="2011-02-12T15:06:00Z">
              <w:r>
                <w:rPr>
                  <w:sz w:val="18"/>
                  <w:szCs w:val="18"/>
                </w:rPr>
                <w:delText>9.138</w:delText>
              </w:r>
            </w:del>
            <w:ins w:id="1943" w:author="Gülşah Tuba Ünlü (Open)&#10;" w:date="2011-02-12T15:07:00Z">
              <w:r>
                <w:rPr>
                  <w:sz w:val="18"/>
                  <w:szCs w:val="18"/>
                </w:rPr>
                <w:t>547</w:t>
              </w:r>
            </w:ins>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6"/>
                <w:szCs w:val="16"/>
              </w:rPr>
              <w:t>(****)</w:t>
            </w:r>
            <w:ins w:id="1944" w:author="Gülşah Tuba Ünlü (Open)&#10;" w:date="2011-02-12T15:07:00Z">
              <w:r>
                <w:rPr>
                  <w:sz w:val="16"/>
                  <w:szCs w:val="16"/>
                </w:rPr>
                <w:t xml:space="preserve"> </w:t>
              </w:r>
            </w:ins>
            <w:r>
              <w:rPr>
                <w:sz w:val="18"/>
                <w:szCs w:val="18"/>
              </w:rPr>
              <w:t>192.051</w:t>
            </w:r>
          </w:p>
        </w:tc>
      </w:tr>
      <w:tr w:rsidR="00FF1295" w:rsidRPr="00872466" w:rsidTr="00FF1295">
        <w:trPr>
          <w:trHeight w:val="240"/>
        </w:trPr>
        <w:tc>
          <w:tcPr>
            <w:tcW w:w="567" w:type="dxa"/>
            <w:tcBorders>
              <w:top w:val="single" w:sz="4" w:space="0" w:color="auto"/>
              <w:left w:val="single" w:sz="4" w:space="0" w:color="auto"/>
              <w:bottom w:val="single" w:sz="4" w:space="0" w:color="auto"/>
              <w:right w:val="single" w:sz="4" w:space="0" w:color="auto"/>
            </w:tcBorders>
            <w:vAlign w:val="bottom"/>
          </w:tcPr>
          <w:p w:rsidR="00371160" w:rsidRDefault="009658B8">
            <w:pPr>
              <w:ind w:left="57"/>
              <w:jc w:val="center"/>
              <w:rPr>
                <w:rFonts w:eastAsia="Arial Unicode MS" w:cs="Arial Unicode MS"/>
                <w:sz w:val="18"/>
                <w:szCs w:val="18"/>
                <w:lang w:val="tr-TR"/>
              </w:rPr>
            </w:pPr>
            <w:r>
              <w:rPr>
                <w:rFonts w:eastAsia="Arial Unicode MS" w:cs="Arial Unicode MS"/>
                <w:sz w:val="18"/>
                <w:szCs w:val="18"/>
                <w:lang w:val="tr-TR"/>
              </w:rPr>
              <w:t>(5)</w:t>
            </w:r>
          </w:p>
        </w:tc>
        <w:tc>
          <w:tcPr>
            <w:tcW w:w="1418" w:type="dxa"/>
            <w:tcBorders>
              <w:top w:val="single" w:sz="4" w:space="0" w:color="auto"/>
              <w:left w:val="single" w:sz="4" w:space="0" w:color="auto"/>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10</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10</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992"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ins w:id="1945" w:author="Gülşah Tuba Ünlü (Open)&#10;" w:date="2011-02-12T15:18:00Z">
              <w:r>
                <w:rPr>
                  <w:sz w:val="18"/>
                  <w:szCs w:val="18"/>
                </w:rPr>
                <w:t>(</w:t>
              </w:r>
            </w:ins>
            <w:r>
              <w:rPr>
                <w:sz w:val="18"/>
                <w:szCs w:val="18"/>
              </w:rPr>
              <w:t>9</w:t>
            </w:r>
            <w:ins w:id="1946" w:author="Gülşah Tuba Ünlü (Open)&#10;" w:date="2011-02-12T15:18:00Z">
              <w:r>
                <w:rPr>
                  <w:sz w:val="18"/>
                  <w:szCs w:val="18"/>
                </w:rPr>
                <w:t>)</w:t>
              </w:r>
            </w:ins>
          </w:p>
        </w:tc>
        <w:tc>
          <w:tcPr>
            <w:tcW w:w="993"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del w:id="1947" w:author="Gülşah Tuba Ünlü (Open)&#10;" w:date="2011-02-12T15:06:00Z">
              <w:r>
                <w:rPr>
                  <w:sz w:val="18"/>
                  <w:szCs w:val="18"/>
                </w:rPr>
                <w:delText>30</w:delText>
              </w:r>
            </w:del>
            <w:ins w:id="1948" w:author="Gülşah Tuba Ünlü (Open)&#10;" w:date="2011-02-12T15:06:00Z">
              <w:r>
                <w:rPr>
                  <w:sz w:val="18"/>
                  <w:szCs w:val="18"/>
                </w:rPr>
                <w:t>(13)</w:t>
              </w:r>
            </w:ins>
          </w:p>
        </w:tc>
        <w:tc>
          <w:tcPr>
            <w:tcW w:w="1134" w:type="dxa"/>
            <w:tcBorders>
              <w:top w:val="single" w:sz="4" w:space="0" w:color="auto"/>
              <w:left w:val="nil"/>
              <w:bottom w:val="single" w:sz="4" w:space="0" w:color="auto"/>
              <w:right w:val="single" w:sz="4" w:space="0" w:color="auto"/>
            </w:tcBorders>
            <w:noWrap/>
            <w:vAlign w:val="bottom"/>
          </w:tcPr>
          <w:p w:rsidR="00371160" w:rsidRDefault="009658B8">
            <w:pPr>
              <w:ind w:right="57"/>
              <w:jc w:val="right"/>
              <w:rPr>
                <w:sz w:val="18"/>
                <w:szCs w:val="18"/>
              </w:rPr>
            </w:pPr>
            <w:r>
              <w:rPr>
                <w:sz w:val="18"/>
                <w:szCs w:val="18"/>
              </w:rPr>
              <w:t>-</w:t>
            </w:r>
          </w:p>
        </w:tc>
      </w:tr>
    </w:tbl>
    <w:p w:rsidR="00371160" w:rsidRDefault="009658B8">
      <w:pPr>
        <w:autoSpaceDE w:val="0"/>
        <w:autoSpaceDN w:val="0"/>
        <w:adjustRightInd w:val="0"/>
        <w:ind w:left="709"/>
        <w:rPr>
          <w:iCs/>
          <w:sz w:val="16"/>
          <w:szCs w:val="16"/>
          <w:lang w:val="tr-TR" w:eastAsia="tr-TR"/>
        </w:rPr>
      </w:pPr>
      <w:r>
        <w:rPr>
          <w:iCs/>
          <w:sz w:val="16"/>
          <w:szCs w:val="16"/>
          <w:lang w:val="tr-TR" w:eastAsia="tr-TR"/>
        </w:rPr>
        <w:t>(*) Finansal tablo verileri bağlı ortaklıkların denetlenmemiş 31 Aralık 2010 tarihli finansal tablolarından alınmıştır.</w:t>
      </w:r>
    </w:p>
    <w:p w:rsidR="00371160" w:rsidRDefault="009658B8">
      <w:pPr>
        <w:autoSpaceDE w:val="0"/>
        <w:autoSpaceDN w:val="0"/>
        <w:adjustRightInd w:val="0"/>
        <w:ind w:left="709"/>
        <w:rPr>
          <w:iCs/>
          <w:sz w:val="16"/>
          <w:szCs w:val="16"/>
          <w:lang w:val="tr-TR" w:eastAsia="tr-TR"/>
        </w:rPr>
      </w:pPr>
      <w:r>
        <w:rPr>
          <w:iCs/>
          <w:sz w:val="16"/>
          <w:szCs w:val="16"/>
          <w:lang w:val="tr-TR" w:eastAsia="tr-TR"/>
        </w:rPr>
        <w:t>(**) Finansal tablo verileri</w:t>
      </w:r>
      <w:ins w:id="1949" w:author="Asiye Mara (Open)&#10;" w:date="2011-02-12T01:43:00Z">
        <w:r>
          <w:rPr>
            <w:iCs/>
            <w:sz w:val="16"/>
            <w:szCs w:val="16"/>
            <w:lang w:val="tr-TR" w:eastAsia="tr-TR"/>
          </w:rPr>
          <w:t xml:space="preserve">, </w:t>
        </w:r>
      </w:ins>
      <w:del w:id="1950" w:author="Asiye Mara (Open)&#10;" w:date="2011-02-12T01:43:00Z">
        <w:r>
          <w:rPr>
            <w:iCs/>
            <w:sz w:val="16"/>
            <w:szCs w:val="16"/>
            <w:lang w:val="tr-TR" w:eastAsia="tr-TR"/>
          </w:rPr>
          <w:delText xml:space="preserve"> bağlı ortaklıkların </w:delText>
        </w:r>
      </w:del>
      <w:r>
        <w:rPr>
          <w:iCs/>
          <w:sz w:val="16"/>
          <w:szCs w:val="16"/>
          <w:lang w:val="tr-TR" w:eastAsia="tr-TR"/>
        </w:rPr>
        <w:t>denetlenmemiş 30 Eylül 2010 tarihli finansal tablolarından alınmıştır.</w:t>
      </w:r>
    </w:p>
    <w:p w:rsidR="00371160" w:rsidRDefault="009658B8">
      <w:pPr>
        <w:autoSpaceDE w:val="0"/>
        <w:autoSpaceDN w:val="0"/>
        <w:adjustRightInd w:val="0"/>
        <w:ind w:left="709"/>
        <w:rPr>
          <w:iCs/>
          <w:sz w:val="16"/>
          <w:szCs w:val="16"/>
          <w:lang w:val="tr-TR" w:eastAsia="tr-TR"/>
        </w:rPr>
      </w:pPr>
      <w:r>
        <w:rPr>
          <w:iCs/>
          <w:sz w:val="16"/>
          <w:szCs w:val="16"/>
          <w:lang w:val="tr-TR" w:eastAsia="tr-TR"/>
        </w:rPr>
        <w:t>(***) Banka’nın iştiraki olan Işık Sigorta A.Ş.’nin 4 Şubat 2010 tarihli ekspertiz değeridir.</w:t>
      </w:r>
    </w:p>
    <w:p w:rsidR="00371160" w:rsidRDefault="009658B8">
      <w:pPr>
        <w:autoSpaceDE w:val="0"/>
        <w:autoSpaceDN w:val="0"/>
        <w:adjustRightInd w:val="0"/>
        <w:ind w:left="709"/>
        <w:rPr>
          <w:sz w:val="20"/>
          <w:szCs w:val="20"/>
          <w:lang w:val="tr-TR" w:eastAsia="tr-TR"/>
        </w:rPr>
      </w:pPr>
      <w:r>
        <w:rPr>
          <w:iCs/>
          <w:sz w:val="16"/>
          <w:szCs w:val="16"/>
          <w:lang w:val="tr-TR" w:eastAsia="tr-TR"/>
        </w:rPr>
        <w:t>(****) 26 Ocak 2010 tarihli ekspertiz raporuna göre piyasa değeri arsa payları/arsalar dahil KDV dahil 192.051 Bin TL’dir.</w:t>
      </w:r>
    </w:p>
    <w:p w:rsidR="00371160" w:rsidRDefault="009658B8">
      <w:pPr>
        <w:pStyle w:val="BodyTextIndent"/>
        <w:tabs>
          <w:tab w:val="left" w:pos="7965"/>
        </w:tabs>
        <w:ind w:left="720" w:right="3" w:hanging="720"/>
        <w:rPr>
          <w:b/>
          <w:sz w:val="22"/>
          <w:szCs w:val="22"/>
        </w:rPr>
      </w:pPr>
      <w:r>
        <w:rPr>
          <w:b/>
          <w:sz w:val="22"/>
          <w:szCs w:val="22"/>
        </w:rPr>
        <w:tab/>
      </w: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TextIndent"/>
        <w:tabs>
          <w:tab w:val="left" w:pos="7965"/>
        </w:tabs>
        <w:ind w:left="720" w:right="3" w:hanging="720"/>
        <w:rPr>
          <w:b/>
          <w:sz w:val="22"/>
          <w:szCs w:val="22"/>
        </w:rPr>
      </w:pPr>
    </w:p>
    <w:p w:rsidR="00371160" w:rsidRDefault="00371160">
      <w:pPr>
        <w:pStyle w:val="BodybyBD"/>
        <w:spacing w:before="0" w:after="0"/>
        <w:rPr>
          <w:b/>
          <w:szCs w:val="22"/>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pStyle w:val="BodyTextIndent"/>
        <w:spacing w:line="221" w:lineRule="auto"/>
        <w:ind w:left="720" w:hanging="720"/>
        <w:rPr>
          <w:b/>
          <w:iCs/>
          <w:sz w:val="22"/>
          <w:szCs w:val="22"/>
        </w:rPr>
      </w:pPr>
      <w:r>
        <w:rPr>
          <w:b/>
          <w:iCs/>
          <w:sz w:val="22"/>
          <w:szCs w:val="22"/>
        </w:rPr>
        <w:t>I.</w:t>
      </w:r>
      <w:r>
        <w:rPr>
          <w:b/>
          <w:iCs/>
          <w:sz w:val="22"/>
          <w:szCs w:val="22"/>
        </w:rPr>
        <w:tab/>
        <w:t xml:space="preserve">Bilançonun </w:t>
      </w:r>
      <w:r>
        <w:rPr>
          <w:b/>
          <w:bCs/>
          <w:sz w:val="22"/>
          <w:szCs w:val="22"/>
        </w:rPr>
        <w:t>Aktif Hesaplarına İlişkin Açıklama ve Dipnotlar</w:t>
      </w:r>
      <w:r>
        <w:rPr>
          <w:b/>
          <w:iCs/>
          <w:sz w:val="22"/>
          <w:szCs w:val="22"/>
        </w:rPr>
        <w:t xml:space="preserve"> </w:t>
      </w:r>
      <w:r>
        <w:rPr>
          <w:b/>
          <w:bCs/>
          <w:sz w:val="22"/>
          <w:szCs w:val="22"/>
        </w:rPr>
        <w:t>(devamı)</w:t>
      </w:r>
    </w:p>
    <w:p w:rsidR="00371160" w:rsidRDefault="00371160">
      <w:pPr>
        <w:pStyle w:val="BodybyBD"/>
        <w:spacing w:before="0" w:after="0"/>
        <w:rPr>
          <w:b/>
          <w:szCs w:val="22"/>
        </w:rPr>
      </w:pPr>
    </w:p>
    <w:p w:rsidR="00371160" w:rsidRDefault="009658B8">
      <w:pPr>
        <w:pStyle w:val="BodybyBD"/>
        <w:spacing w:before="0" w:after="0"/>
        <w:ind w:left="720" w:hanging="720"/>
        <w:rPr>
          <w:b/>
          <w:bCs/>
          <w:szCs w:val="22"/>
        </w:rPr>
      </w:pPr>
      <w:r>
        <w:rPr>
          <w:b/>
          <w:szCs w:val="22"/>
        </w:rPr>
        <w:t>8.</w:t>
      </w:r>
      <w:r>
        <w:rPr>
          <w:b/>
          <w:szCs w:val="22"/>
        </w:rPr>
        <w:tab/>
        <w:t>Bağlı Ortaklıklara İlişkin Bilgiler (Net) (devamı)</w:t>
      </w:r>
    </w:p>
    <w:p w:rsidR="00371160" w:rsidRDefault="009658B8">
      <w:pPr>
        <w:pStyle w:val="BodyTextIndent"/>
        <w:tabs>
          <w:tab w:val="left" w:pos="7965"/>
        </w:tabs>
        <w:ind w:right="3" w:firstLine="0"/>
        <w:rPr>
          <w:b/>
          <w:sz w:val="22"/>
          <w:szCs w:val="22"/>
        </w:rPr>
      </w:pPr>
      <w:r>
        <w:rPr>
          <w:b/>
          <w:sz w:val="22"/>
          <w:szCs w:val="22"/>
        </w:rPr>
        <w:tab/>
      </w:r>
    </w:p>
    <w:p w:rsidR="00371160" w:rsidRDefault="009658B8">
      <w:pPr>
        <w:pStyle w:val="BodyTextIndent"/>
        <w:ind w:left="720" w:right="3" w:hanging="720"/>
        <w:rPr>
          <w:b/>
          <w:sz w:val="22"/>
          <w:szCs w:val="22"/>
        </w:rPr>
      </w:pPr>
      <w:r>
        <w:rPr>
          <w:b/>
          <w:sz w:val="22"/>
          <w:szCs w:val="22"/>
        </w:rPr>
        <w:t>8.3.</w:t>
      </w:r>
      <w:r>
        <w:rPr>
          <w:b/>
          <w:sz w:val="22"/>
          <w:szCs w:val="22"/>
        </w:rPr>
        <w:tab/>
        <w:t>Bağlı Ortaklıklara İlişkin Hareket Tablosu:</w:t>
      </w:r>
    </w:p>
    <w:p w:rsidR="00371160" w:rsidRDefault="00371160">
      <w:pPr>
        <w:pStyle w:val="BodyTextIndent"/>
        <w:ind w:left="720" w:hanging="72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0"/>
        <w:gridCol w:w="2358"/>
        <w:gridCol w:w="2127"/>
      </w:tblGrid>
      <w:tr w:rsidR="00DF4FB6" w:rsidRPr="00872466" w:rsidTr="00633B71">
        <w:trPr>
          <w:trHeight w:val="255"/>
        </w:trPr>
        <w:tc>
          <w:tcPr>
            <w:tcW w:w="4860" w:type="dxa"/>
            <w:shd w:val="clear" w:color="auto" w:fill="FFFFFF"/>
            <w:noWrap/>
            <w:vAlign w:val="bottom"/>
          </w:tcPr>
          <w:p w:rsidR="00371160" w:rsidRDefault="009658B8">
            <w:pPr>
              <w:rPr>
                <w:sz w:val="20"/>
                <w:szCs w:val="20"/>
                <w:lang w:val="tr-TR"/>
              </w:rPr>
            </w:pPr>
            <w:r>
              <w:rPr>
                <w:sz w:val="20"/>
                <w:szCs w:val="20"/>
                <w:lang w:val="tr-TR"/>
              </w:rPr>
              <w:t> </w:t>
            </w:r>
          </w:p>
        </w:tc>
        <w:tc>
          <w:tcPr>
            <w:tcW w:w="2358" w:type="dxa"/>
            <w:shd w:val="clear" w:color="auto" w:fill="FFFFFF"/>
            <w:vAlign w:val="center"/>
          </w:tcPr>
          <w:p w:rsidR="00371160" w:rsidRDefault="009658B8">
            <w:pPr>
              <w:jc w:val="center"/>
              <w:rPr>
                <w:sz w:val="18"/>
                <w:szCs w:val="18"/>
                <w:lang w:val="tr-TR"/>
              </w:rPr>
            </w:pPr>
            <w:r>
              <w:rPr>
                <w:sz w:val="18"/>
                <w:szCs w:val="18"/>
                <w:lang w:val="tr-TR"/>
              </w:rPr>
              <w:t>Cari Dönem</w:t>
            </w:r>
          </w:p>
        </w:tc>
        <w:tc>
          <w:tcPr>
            <w:tcW w:w="2127"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701907" w:rsidRPr="00872466" w:rsidTr="00633B71">
        <w:trPr>
          <w:trHeight w:val="255"/>
        </w:trPr>
        <w:tc>
          <w:tcPr>
            <w:tcW w:w="4860" w:type="dxa"/>
            <w:shd w:val="clear" w:color="auto" w:fill="FFFFFF"/>
            <w:vAlign w:val="bottom"/>
          </w:tcPr>
          <w:p w:rsidR="00371160" w:rsidRDefault="009658B8">
            <w:pPr>
              <w:rPr>
                <w:b/>
                <w:sz w:val="18"/>
                <w:szCs w:val="18"/>
                <w:lang w:val="tr-TR"/>
              </w:rPr>
            </w:pPr>
            <w:r>
              <w:rPr>
                <w:b/>
                <w:sz w:val="18"/>
                <w:szCs w:val="18"/>
                <w:lang w:val="tr-TR"/>
              </w:rPr>
              <w:t xml:space="preserve">Dönem Başı Değeri </w:t>
            </w:r>
          </w:p>
        </w:tc>
        <w:tc>
          <w:tcPr>
            <w:tcW w:w="2358" w:type="dxa"/>
            <w:shd w:val="clear" w:color="auto" w:fill="FFFFFF"/>
            <w:noWrap/>
            <w:vAlign w:val="bottom"/>
          </w:tcPr>
          <w:p w:rsidR="00371160" w:rsidRDefault="009658B8">
            <w:pPr>
              <w:jc w:val="right"/>
              <w:rPr>
                <w:b/>
                <w:sz w:val="18"/>
                <w:szCs w:val="18"/>
              </w:rPr>
            </w:pPr>
            <w:r>
              <w:rPr>
                <w:b/>
                <w:sz w:val="18"/>
                <w:szCs w:val="18"/>
              </w:rPr>
              <w:t>139.810</w:t>
            </w:r>
          </w:p>
        </w:tc>
        <w:tc>
          <w:tcPr>
            <w:tcW w:w="2127" w:type="dxa"/>
            <w:shd w:val="clear" w:color="auto" w:fill="FFFFFF"/>
            <w:vAlign w:val="bottom"/>
          </w:tcPr>
          <w:p w:rsidR="00371160" w:rsidRDefault="009658B8">
            <w:pPr>
              <w:jc w:val="right"/>
              <w:rPr>
                <w:b/>
                <w:sz w:val="18"/>
                <w:szCs w:val="18"/>
              </w:rPr>
            </w:pPr>
            <w:r>
              <w:rPr>
                <w:b/>
                <w:sz w:val="18"/>
                <w:szCs w:val="18"/>
              </w:rPr>
              <w:t xml:space="preserve">   138.094 </w:t>
            </w:r>
          </w:p>
        </w:tc>
      </w:tr>
      <w:tr w:rsidR="00701907" w:rsidRPr="00872466" w:rsidTr="00633B71">
        <w:trPr>
          <w:trHeight w:val="255"/>
        </w:trPr>
        <w:tc>
          <w:tcPr>
            <w:tcW w:w="4860" w:type="dxa"/>
            <w:shd w:val="clear" w:color="auto" w:fill="FFFFFF"/>
            <w:vAlign w:val="bottom"/>
          </w:tcPr>
          <w:p w:rsidR="00371160" w:rsidRDefault="009658B8">
            <w:pPr>
              <w:rPr>
                <w:sz w:val="18"/>
                <w:szCs w:val="18"/>
                <w:lang w:val="tr-TR"/>
              </w:rPr>
            </w:pPr>
            <w:r>
              <w:rPr>
                <w:sz w:val="18"/>
                <w:szCs w:val="18"/>
                <w:lang w:val="tr-TR"/>
              </w:rPr>
              <w:t xml:space="preserve">Dönem İçi Hareketler </w:t>
            </w:r>
          </w:p>
        </w:tc>
        <w:tc>
          <w:tcPr>
            <w:tcW w:w="2358" w:type="dxa"/>
            <w:shd w:val="clear" w:color="auto" w:fill="FFFFFF"/>
            <w:noWrap/>
            <w:vAlign w:val="bottom"/>
          </w:tcPr>
          <w:p w:rsidR="00371160" w:rsidRDefault="009658B8">
            <w:pPr>
              <w:jc w:val="right"/>
              <w:rPr>
                <w:sz w:val="18"/>
                <w:szCs w:val="18"/>
              </w:rPr>
            </w:pPr>
            <w:r>
              <w:rPr>
                <w:sz w:val="18"/>
                <w:szCs w:val="18"/>
              </w:rPr>
              <w:t>5.153</w:t>
            </w:r>
          </w:p>
        </w:tc>
        <w:tc>
          <w:tcPr>
            <w:tcW w:w="2127" w:type="dxa"/>
            <w:shd w:val="clear" w:color="auto" w:fill="FFFFFF"/>
            <w:vAlign w:val="bottom"/>
          </w:tcPr>
          <w:p w:rsidR="00371160" w:rsidRDefault="009658B8">
            <w:pPr>
              <w:jc w:val="right"/>
              <w:rPr>
                <w:sz w:val="18"/>
                <w:szCs w:val="18"/>
              </w:rPr>
            </w:pPr>
            <w:r>
              <w:rPr>
                <w:sz w:val="18"/>
                <w:szCs w:val="18"/>
              </w:rPr>
              <w:t xml:space="preserve">       1.716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 xml:space="preserve">Alışlar </w:t>
            </w:r>
          </w:p>
        </w:tc>
        <w:tc>
          <w:tcPr>
            <w:tcW w:w="2358" w:type="dxa"/>
            <w:shd w:val="clear" w:color="auto" w:fill="FFFFFF"/>
            <w:noWrap/>
            <w:vAlign w:val="bottom"/>
          </w:tcPr>
          <w:p w:rsidR="00371160" w:rsidRDefault="009658B8">
            <w:pPr>
              <w:jc w:val="right"/>
              <w:rPr>
                <w:sz w:val="18"/>
                <w:szCs w:val="18"/>
              </w:rPr>
            </w:pPr>
            <w:r>
              <w:rPr>
                <w:sz w:val="18"/>
                <w:szCs w:val="18"/>
              </w:rPr>
              <w:t>5.153</w:t>
            </w:r>
          </w:p>
        </w:tc>
        <w:tc>
          <w:tcPr>
            <w:tcW w:w="2127" w:type="dxa"/>
            <w:shd w:val="clear" w:color="auto" w:fill="FFFFFF"/>
            <w:vAlign w:val="bottom"/>
          </w:tcPr>
          <w:p w:rsidR="00371160" w:rsidRDefault="009658B8">
            <w:pPr>
              <w:jc w:val="right"/>
              <w:rPr>
                <w:sz w:val="18"/>
                <w:szCs w:val="18"/>
              </w:rPr>
            </w:pPr>
            <w:r>
              <w:rPr>
                <w:sz w:val="18"/>
                <w:szCs w:val="18"/>
              </w:rPr>
              <w:t xml:space="preserve">       1.716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Bedelsiz Edinilen Hisse Senetleri</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Cari Yıl Payından Alınan Kar</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Satışlar</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Yeniden Değerleme Artışı</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 </w:t>
            </w:r>
          </w:p>
        </w:tc>
      </w:tr>
      <w:tr w:rsidR="00701907" w:rsidRPr="00872466" w:rsidTr="00633B71">
        <w:trPr>
          <w:trHeight w:val="255"/>
        </w:trPr>
        <w:tc>
          <w:tcPr>
            <w:tcW w:w="4860" w:type="dxa"/>
            <w:shd w:val="clear" w:color="auto" w:fill="FFFFFF"/>
            <w:vAlign w:val="bottom"/>
          </w:tcPr>
          <w:p w:rsidR="00371160" w:rsidRDefault="009658B8">
            <w:pPr>
              <w:ind w:firstLineChars="200" w:firstLine="360"/>
              <w:rPr>
                <w:sz w:val="18"/>
                <w:szCs w:val="18"/>
                <w:lang w:val="tr-TR"/>
              </w:rPr>
            </w:pPr>
            <w:r>
              <w:rPr>
                <w:sz w:val="18"/>
                <w:szCs w:val="18"/>
                <w:lang w:val="tr-TR"/>
              </w:rPr>
              <w:t xml:space="preserve">Değer Azalma Karşılıklar (İlavesi) / İptali </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lang w:val="tr-TR"/>
              </w:rPr>
              <w:t xml:space="preserve">              </w:t>
            </w:r>
            <w:r>
              <w:rPr>
                <w:sz w:val="18"/>
                <w:szCs w:val="18"/>
              </w:rPr>
              <w:t xml:space="preserve">- </w:t>
            </w:r>
          </w:p>
        </w:tc>
      </w:tr>
      <w:tr w:rsidR="00701907" w:rsidRPr="00872466" w:rsidTr="00633B71">
        <w:trPr>
          <w:trHeight w:val="255"/>
        </w:trPr>
        <w:tc>
          <w:tcPr>
            <w:tcW w:w="4860" w:type="dxa"/>
            <w:shd w:val="clear" w:color="auto" w:fill="FFFFFF"/>
            <w:vAlign w:val="bottom"/>
          </w:tcPr>
          <w:p w:rsidR="00371160" w:rsidRDefault="009658B8">
            <w:pPr>
              <w:rPr>
                <w:b/>
                <w:sz w:val="18"/>
                <w:szCs w:val="18"/>
                <w:lang w:val="tr-TR"/>
              </w:rPr>
            </w:pPr>
            <w:r>
              <w:rPr>
                <w:b/>
                <w:sz w:val="18"/>
                <w:szCs w:val="18"/>
                <w:lang w:val="tr-TR"/>
              </w:rPr>
              <w:t>Dönem Sonu Değeri</w:t>
            </w:r>
          </w:p>
        </w:tc>
        <w:tc>
          <w:tcPr>
            <w:tcW w:w="2358" w:type="dxa"/>
            <w:shd w:val="clear" w:color="auto" w:fill="FFFFFF"/>
            <w:noWrap/>
            <w:vAlign w:val="bottom"/>
          </w:tcPr>
          <w:p w:rsidR="00371160" w:rsidRDefault="009658B8">
            <w:pPr>
              <w:jc w:val="right"/>
              <w:rPr>
                <w:b/>
                <w:sz w:val="18"/>
                <w:szCs w:val="18"/>
              </w:rPr>
            </w:pPr>
            <w:r>
              <w:rPr>
                <w:b/>
                <w:sz w:val="18"/>
                <w:szCs w:val="18"/>
              </w:rPr>
              <w:t>144.963</w:t>
            </w:r>
          </w:p>
        </w:tc>
        <w:tc>
          <w:tcPr>
            <w:tcW w:w="2127" w:type="dxa"/>
            <w:shd w:val="clear" w:color="auto" w:fill="FFFFFF"/>
            <w:vAlign w:val="bottom"/>
          </w:tcPr>
          <w:p w:rsidR="00371160" w:rsidRDefault="009658B8">
            <w:pPr>
              <w:jc w:val="right"/>
              <w:rPr>
                <w:b/>
                <w:sz w:val="18"/>
                <w:szCs w:val="18"/>
              </w:rPr>
            </w:pPr>
            <w:r>
              <w:rPr>
                <w:b/>
                <w:sz w:val="18"/>
                <w:szCs w:val="18"/>
              </w:rPr>
              <w:t xml:space="preserve">   139.810 </w:t>
            </w:r>
          </w:p>
        </w:tc>
      </w:tr>
      <w:tr w:rsidR="00701907" w:rsidRPr="00872466" w:rsidTr="00633B71">
        <w:trPr>
          <w:trHeight w:val="255"/>
        </w:trPr>
        <w:tc>
          <w:tcPr>
            <w:tcW w:w="4860" w:type="dxa"/>
            <w:shd w:val="clear" w:color="auto" w:fill="FFFFFF"/>
            <w:vAlign w:val="bottom"/>
          </w:tcPr>
          <w:p w:rsidR="00371160" w:rsidRDefault="009658B8">
            <w:pPr>
              <w:rPr>
                <w:sz w:val="18"/>
                <w:szCs w:val="18"/>
                <w:lang w:val="tr-TR"/>
              </w:rPr>
            </w:pPr>
            <w:r>
              <w:rPr>
                <w:sz w:val="18"/>
                <w:szCs w:val="18"/>
                <w:lang w:val="tr-TR"/>
              </w:rPr>
              <w:t xml:space="preserve">Sermaye Taahhütleri </w:t>
            </w:r>
            <w:r>
              <w:rPr>
                <w:sz w:val="16"/>
                <w:szCs w:val="16"/>
                <w:lang w:val="tr-TR"/>
              </w:rPr>
              <w:t>(*)</w:t>
            </w:r>
          </w:p>
        </w:tc>
        <w:tc>
          <w:tcPr>
            <w:tcW w:w="2358" w:type="dxa"/>
            <w:shd w:val="clear" w:color="auto" w:fill="FFFFFF"/>
            <w:noWrap/>
            <w:vAlign w:val="bottom"/>
          </w:tcPr>
          <w:p w:rsidR="00371160" w:rsidRDefault="009658B8">
            <w:pPr>
              <w:jc w:val="right"/>
              <w:rPr>
                <w:sz w:val="18"/>
                <w:szCs w:val="18"/>
              </w:rPr>
            </w:pPr>
            <w:r>
              <w:rPr>
                <w:sz w:val="18"/>
                <w:szCs w:val="18"/>
              </w:rPr>
              <w:t>-</w:t>
            </w:r>
          </w:p>
        </w:tc>
        <w:tc>
          <w:tcPr>
            <w:tcW w:w="2127" w:type="dxa"/>
            <w:shd w:val="clear" w:color="auto" w:fill="FFFFFF"/>
            <w:vAlign w:val="bottom"/>
          </w:tcPr>
          <w:p w:rsidR="00371160" w:rsidRDefault="009658B8">
            <w:pPr>
              <w:jc w:val="right"/>
              <w:rPr>
                <w:sz w:val="18"/>
                <w:szCs w:val="18"/>
              </w:rPr>
            </w:pPr>
            <w:r>
              <w:rPr>
                <w:sz w:val="18"/>
                <w:szCs w:val="18"/>
              </w:rPr>
              <w:t xml:space="preserve">       5.153 </w:t>
            </w:r>
          </w:p>
        </w:tc>
      </w:tr>
      <w:tr w:rsidR="00701907" w:rsidRPr="00872466" w:rsidTr="00633B71">
        <w:trPr>
          <w:trHeight w:val="255"/>
        </w:trPr>
        <w:tc>
          <w:tcPr>
            <w:tcW w:w="4860" w:type="dxa"/>
            <w:shd w:val="clear" w:color="auto" w:fill="FFFFFF"/>
            <w:vAlign w:val="bottom"/>
          </w:tcPr>
          <w:p w:rsidR="00371160" w:rsidRDefault="009658B8">
            <w:pPr>
              <w:rPr>
                <w:b/>
                <w:sz w:val="18"/>
                <w:szCs w:val="18"/>
                <w:lang w:val="tr-TR"/>
              </w:rPr>
            </w:pPr>
            <w:r>
              <w:rPr>
                <w:b/>
                <w:sz w:val="18"/>
                <w:szCs w:val="18"/>
                <w:lang w:val="tr-TR"/>
              </w:rPr>
              <w:t>Dönem Sonu Sermaye Katılma Payı (%)</w:t>
            </w:r>
          </w:p>
        </w:tc>
        <w:tc>
          <w:tcPr>
            <w:tcW w:w="2358" w:type="dxa"/>
            <w:shd w:val="clear" w:color="auto" w:fill="FFFFFF"/>
            <w:vAlign w:val="bottom"/>
          </w:tcPr>
          <w:p w:rsidR="00371160" w:rsidRDefault="009658B8">
            <w:pPr>
              <w:jc w:val="right"/>
              <w:rPr>
                <w:b/>
                <w:sz w:val="18"/>
                <w:szCs w:val="18"/>
              </w:rPr>
            </w:pPr>
            <w:r>
              <w:rPr>
                <w:b/>
                <w:sz w:val="18"/>
                <w:szCs w:val="18"/>
              </w:rPr>
              <w:t>%22,94-%99,93</w:t>
            </w:r>
          </w:p>
        </w:tc>
        <w:tc>
          <w:tcPr>
            <w:tcW w:w="2127" w:type="dxa"/>
            <w:shd w:val="clear" w:color="auto" w:fill="FFFFFF"/>
            <w:vAlign w:val="bottom"/>
          </w:tcPr>
          <w:p w:rsidR="00371160" w:rsidRDefault="009658B8">
            <w:pPr>
              <w:jc w:val="right"/>
              <w:rPr>
                <w:b/>
                <w:sz w:val="18"/>
                <w:szCs w:val="18"/>
              </w:rPr>
            </w:pPr>
            <w:r>
              <w:rPr>
                <w:b/>
                <w:sz w:val="18"/>
                <w:szCs w:val="18"/>
                <w:lang w:val="tr-TR"/>
              </w:rPr>
              <w:t>%22,94 -%99,93</w:t>
            </w:r>
          </w:p>
        </w:tc>
      </w:tr>
    </w:tbl>
    <w:p w:rsidR="00371160" w:rsidRDefault="009658B8">
      <w:pPr>
        <w:pStyle w:val="BodyTextIndent"/>
        <w:ind w:left="720" w:firstLine="0"/>
      </w:pPr>
      <w:r>
        <w:rPr>
          <w:iCs/>
          <w:sz w:val="16"/>
          <w:szCs w:val="16"/>
        </w:rPr>
        <w:t xml:space="preserve">(*) Önceki dönem sermeye taahhütleri </w:t>
      </w:r>
      <w:r>
        <w:rPr>
          <w:color w:val="000000"/>
          <w:sz w:val="16"/>
          <w:szCs w:val="16"/>
          <w:lang w:eastAsia="tr-TR"/>
        </w:rPr>
        <w:t>Banka’nın bağlı ortaklıklarından Işık Sigorta A.Ş’ye 5.153 Bin TL tutarındaki sermaye taahhüdünden oluşmaktadır.</w:t>
      </w:r>
    </w:p>
    <w:p w:rsidR="00371160" w:rsidRDefault="00371160">
      <w:pPr>
        <w:pStyle w:val="BodyTextIndent"/>
        <w:ind w:firstLine="0"/>
        <w:rPr>
          <w:b/>
        </w:rPr>
      </w:pPr>
    </w:p>
    <w:p w:rsidR="00000000" w:rsidRDefault="009658B8">
      <w:pPr>
        <w:pStyle w:val="BodyTextIndent"/>
        <w:numPr>
          <w:ilvl w:val="1"/>
          <w:numId w:val="6"/>
        </w:numPr>
        <w:tabs>
          <w:tab w:val="clear" w:pos="720"/>
        </w:tabs>
        <w:rPr>
          <w:b/>
          <w:sz w:val="22"/>
          <w:szCs w:val="22"/>
        </w:rPr>
        <w:pPrChange w:id="1951" w:author="Asiye Mara (Open)&#10;" w:date="2011-02-14T12:30:00Z">
          <w:pPr>
            <w:pStyle w:val="BodyTextIndent"/>
            <w:numPr>
              <w:ilvl w:val="1"/>
              <w:numId w:val="6"/>
            </w:numPr>
            <w:tabs>
              <w:tab w:val="num" w:pos="720"/>
            </w:tabs>
            <w:ind w:left="720" w:hanging="720"/>
          </w:pPr>
        </w:pPrChange>
      </w:pPr>
      <w:r>
        <w:rPr>
          <w:b/>
          <w:sz w:val="22"/>
          <w:szCs w:val="22"/>
        </w:rPr>
        <w:t>Mali Bağlı Ortaklıklara İlişkin Sektör Bilgileri ve Bunlara İlişkin Kayıtlı Yasal Tutarlar:</w:t>
      </w:r>
    </w:p>
    <w:p w:rsidR="00371160" w:rsidRDefault="00371160">
      <w:pPr>
        <w:pStyle w:val="BodyTextIndent"/>
        <w:ind w:firstLine="0"/>
        <w:rPr>
          <w:b/>
          <w:sz w:val="22"/>
          <w:szCs w:val="22"/>
        </w:rPr>
      </w:pPr>
    </w:p>
    <w:tbl>
      <w:tblPr>
        <w:tblpPr w:leftFromText="141" w:rightFromText="141" w:vertAnchor="text" w:horzAnchor="page" w:tblpX="1821" w:tblpY="-9"/>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825"/>
        <w:gridCol w:w="2410"/>
        <w:gridCol w:w="2126"/>
      </w:tblGrid>
      <w:tr w:rsidR="00DF4FB6" w:rsidRPr="00872466" w:rsidTr="00633B71">
        <w:trPr>
          <w:trHeight w:val="255"/>
        </w:trPr>
        <w:tc>
          <w:tcPr>
            <w:tcW w:w="4825" w:type="dxa"/>
            <w:tcMar>
              <w:top w:w="15" w:type="dxa"/>
              <w:left w:w="0" w:type="dxa"/>
              <w:bottom w:w="0" w:type="dxa"/>
              <w:right w:w="0" w:type="dxa"/>
            </w:tcMar>
            <w:vAlign w:val="bottom"/>
          </w:tcPr>
          <w:p w:rsidR="00371160" w:rsidRDefault="009658B8">
            <w:pPr>
              <w:ind w:firstLine="147"/>
              <w:rPr>
                <w:rFonts w:eastAsia="Arial Unicode MS" w:cs="Arial Unicode MS"/>
                <w:b/>
                <w:sz w:val="18"/>
                <w:szCs w:val="18"/>
                <w:lang w:val="tr-TR"/>
              </w:rPr>
            </w:pPr>
            <w:r>
              <w:rPr>
                <w:sz w:val="18"/>
                <w:szCs w:val="18"/>
                <w:lang w:val="tr-TR"/>
              </w:rPr>
              <w:t xml:space="preserve">  </w:t>
            </w:r>
            <w:r>
              <w:rPr>
                <w:b/>
                <w:sz w:val="18"/>
                <w:szCs w:val="18"/>
                <w:lang w:val="tr-TR"/>
              </w:rPr>
              <w:t>Bağlı Ortaklıklar</w:t>
            </w:r>
          </w:p>
        </w:tc>
        <w:tc>
          <w:tcPr>
            <w:tcW w:w="2410" w:type="dxa"/>
            <w:vAlign w:val="center"/>
          </w:tcPr>
          <w:p w:rsidR="00371160" w:rsidRDefault="009658B8" w:rsidP="00371160">
            <w:pPr>
              <w:jc w:val="center"/>
              <w:rPr>
                <w:sz w:val="18"/>
                <w:szCs w:val="18"/>
                <w:lang w:val="tr-TR"/>
              </w:rPr>
            </w:pPr>
            <w:r>
              <w:rPr>
                <w:sz w:val="18"/>
                <w:szCs w:val="18"/>
                <w:lang w:val="tr-TR"/>
              </w:rPr>
              <w:t>Cari Dönem</w:t>
            </w:r>
          </w:p>
        </w:tc>
        <w:tc>
          <w:tcPr>
            <w:tcW w:w="2126" w:type="dxa"/>
            <w:vAlign w:val="center"/>
          </w:tcPr>
          <w:p w:rsidR="00000000" w:rsidRDefault="009658B8">
            <w:pPr>
              <w:jc w:val="center"/>
              <w:rPr>
                <w:sz w:val="18"/>
                <w:szCs w:val="18"/>
                <w:lang w:val="tr-TR"/>
              </w:rPr>
              <w:pPrChange w:id="1952" w:author="Asiye Mara (Open)&#10;" w:date="2011-02-14T12:30:00Z">
                <w:pPr>
                  <w:framePr w:hSpace="141" w:wrap="around" w:vAnchor="text" w:hAnchor="page" w:x="1821" w:y="-9"/>
                  <w:jc w:val="center"/>
                </w:pPr>
              </w:pPrChange>
            </w:pPr>
            <w:r>
              <w:rPr>
                <w:sz w:val="18"/>
                <w:szCs w:val="18"/>
                <w:lang w:val="tr-TR"/>
              </w:rPr>
              <w:t>Önceki Dönem</w:t>
            </w:r>
          </w:p>
        </w:tc>
      </w:tr>
      <w:tr w:rsidR="006C7226"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Bankalar </w:t>
            </w:r>
          </w:p>
        </w:tc>
        <w:tc>
          <w:tcPr>
            <w:tcW w:w="2410" w:type="dxa"/>
            <w:vAlign w:val="bottom"/>
          </w:tcPr>
          <w:p w:rsidR="00371160" w:rsidRDefault="009658B8" w:rsidP="00371160">
            <w:pPr>
              <w:ind w:right="57"/>
              <w:jc w:val="right"/>
              <w:rPr>
                <w:sz w:val="18"/>
                <w:szCs w:val="18"/>
              </w:rPr>
            </w:pPr>
            <w:r>
              <w:rPr>
                <w:sz w:val="18"/>
                <w:szCs w:val="18"/>
              </w:rPr>
              <w:t>-</w:t>
            </w:r>
          </w:p>
        </w:tc>
        <w:tc>
          <w:tcPr>
            <w:tcW w:w="2126" w:type="dxa"/>
            <w:noWrap/>
            <w:vAlign w:val="bottom"/>
          </w:tcPr>
          <w:p w:rsidR="00000000" w:rsidRDefault="009658B8">
            <w:pPr>
              <w:ind w:right="57"/>
              <w:jc w:val="right"/>
              <w:rPr>
                <w:sz w:val="18"/>
                <w:szCs w:val="18"/>
              </w:rPr>
              <w:pPrChange w:id="1953" w:author="Asiye Mara (Open)&#10;" w:date="2011-02-14T12:30:00Z">
                <w:pPr>
                  <w:framePr w:hSpace="141" w:wrap="around" w:vAnchor="text" w:hAnchor="page" w:x="1821" w:y="-9"/>
                  <w:ind w:right="57"/>
                  <w:jc w:val="right"/>
                </w:pPr>
              </w:pPrChange>
            </w:pPr>
            <w:r>
              <w:rPr>
                <w:sz w:val="18"/>
                <w:szCs w:val="18"/>
              </w:rPr>
              <w:t>-</w:t>
            </w:r>
          </w:p>
        </w:tc>
      </w:tr>
      <w:tr w:rsidR="00A90555"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Sigorta Şirketleri</w:t>
            </w:r>
          </w:p>
        </w:tc>
        <w:tc>
          <w:tcPr>
            <w:tcW w:w="2410" w:type="dxa"/>
            <w:vAlign w:val="bottom"/>
          </w:tcPr>
          <w:p w:rsidR="00371160" w:rsidRDefault="009658B8">
            <w:pPr>
              <w:ind w:right="57"/>
              <w:jc w:val="right"/>
              <w:rPr>
                <w:sz w:val="18"/>
                <w:szCs w:val="18"/>
              </w:rPr>
            </w:pPr>
            <w:r>
              <w:rPr>
                <w:sz w:val="18"/>
                <w:szCs w:val="18"/>
              </w:rPr>
              <w:t>50.</w:t>
            </w:r>
            <w:del w:id="1954" w:author="Gülşah Tuba Ünlü (Open)&#10;" w:date="2011-02-11T23:31:00Z">
              <w:r>
                <w:rPr>
                  <w:sz w:val="18"/>
                  <w:szCs w:val="18"/>
                </w:rPr>
                <w:delText>5</w:delText>
              </w:r>
            </w:del>
            <w:r>
              <w:rPr>
                <w:sz w:val="18"/>
                <w:szCs w:val="18"/>
              </w:rPr>
              <w:t>1</w:t>
            </w:r>
            <w:ins w:id="1955" w:author="Gülşah Tuba Ünlü (Open)&#10;" w:date="2011-02-11T23:31:00Z">
              <w:r>
                <w:rPr>
                  <w:sz w:val="18"/>
                  <w:szCs w:val="18"/>
                </w:rPr>
                <w:t>5</w:t>
              </w:r>
            </w:ins>
            <w:r>
              <w:rPr>
                <w:sz w:val="18"/>
                <w:szCs w:val="18"/>
              </w:rPr>
              <w:t>4</w:t>
            </w:r>
          </w:p>
        </w:tc>
        <w:tc>
          <w:tcPr>
            <w:tcW w:w="2126" w:type="dxa"/>
            <w:noWrap/>
            <w:vAlign w:val="bottom"/>
          </w:tcPr>
          <w:p w:rsidR="00371160" w:rsidRDefault="009658B8" w:rsidP="00371160">
            <w:pPr>
              <w:ind w:right="57"/>
              <w:jc w:val="right"/>
              <w:rPr>
                <w:sz w:val="18"/>
                <w:szCs w:val="18"/>
              </w:rPr>
            </w:pPr>
            <w:r>
              <w:rPr>
                <w:sz w:val="18"/>
                <w:szCs w:val="18"/>
              </w:rPr>
              <w:t>45.001</w:t>
            </w:r>
          </w:p>
        </w:tc>
      </w:tr>
      <w:tr w:rsidR="00A90555"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Faktoring Şirketleri</w:t>
            </w:r>
          </w:p>
        </w:tc>
        <w:tc>
          <w:tcPr>
            <w:tcW w:w="2410" w:type="dxa"/>
            <w:vAlign w:val="bottom"/>
          </w:tcPr>
          <w:p w:rsidR="00371160" w:rsidRDefault="009658B8" w:rsidP="00371160">
            <w:pPr>
              <w:ind w:right="57"/>
              <w:jc w:val="right"/>
              <w:rPr>
                <w:sz w:val="18"/>
                <w:szCs w:val="18"/>
              </w:rPr>
            </w:pPr>
            <w:r>
              <w:rPr>
                <w:sz w:val="18"/>
                <w:szCs w:val="18"/>
              </w:rPr>
              <w:t>-</w:t>
            </w:r>
          </w:p>
        </w:tc>
        <w:tc>
          <w:tcPr>
            <w:tcW w:w="2126" w:type="dxa"/>
            <w:noWrap/>
            <w:vAlign w:val="bottom"/>
          </w:tcPr>
          <w:p w:rsidR="00000000" w:rsidRDefault="009658B8">
            <w:pPr>
              <w:ind w:right="57"/>
              <w:jc w:val="right"/>
              <w:rPr>
                <w:sz w:val="18"/>
                <w:szCs w:val="18"/>
              </w:rPr>
              <w:pPrChange w:id="1956" w:author="Asiye Mara (Open)&#10;" w:date="2011-02-14T12:30:00Z">
                <w:pPr>
                  <w:framePr w:hSpace="141" w:wrap="around" w:vAnchor="text" w:hAnchor="page" w:x="1821" w:y="-9"/>
                  <w:ind w:right="57"/>
                  <w:jc w:val="right"/>
                </w:pPr>
              </w:pPrChange>
            </w:pPr>
            <w:r>
              <w:rPr>
                <w:sz w:val="18"/>
                <w:szCs w:val="18"/>
              </w:rPr>
              <w:t>-</w:t>
            </w:r>
          </w:p>
        </w:tc>
      </w:tr>
      <w:tr w:rsidR="00A90555"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Leasing Şirketleri</w:t>
            </w:r>
          </w:p>
        </w:tc>
        <w:tc>
          <w:tcPr>
            <w:tcW w:w="2410" w:type="dxa"/>
            <w:vAlign w:val="bottom"/>
          </w:tcPr>
          <w:p w:rsidR="00371160" w:rsidRDefault="009658B8" w:rsidP="00371160">
            <w:pPr>
              <w:ind w:right="57"/>
              <w:jc w:val="right"/>
              <w:rPr>
                <w:sz w:val="18"/>
                <w:szCs w:val="18"/>
              </w:rPr>
            </w:pPr>
            <w:r>
              <w:rPr>
                <w:sz w:val="18"/>
                <w:szCs w:val="18"/>
              </w:rPr>
              <w:t>-</w:t>
            </w:r>
          </w:p>
        </w:tc>
        <w:tc>
          <w:tcPr>
            <w:tcW w:w="2126" w:type="dxa"/>
            <w:noWrap/>
            <w:vAlign w:val="bottom"/>
          </w:tcPr>
          <w:p w:rsidR="00000000" w:rsidRDefault="009658B8">
            <w:pPr>
              <w:ind w:right="57"/>
              <w:jc w:val="right"/>
              <w:rPr>
                <w:sz w:val="18"/>
                <w:szCs w:val="18"/>
              </w:rPr>
              <w:pPrChange w:id="1957" w:author="Asiye Mara (Open)&#10;" w:date="2011-02-14T12:30:00Z">
                <w:pPr>
                  <w:framePr w:hSpace="141" w:wrap="around" w:vAnchor="text" w:hAnchor="page" w:x="1821" w:y="-9"/>
                  <w:ind w:right="57"/>
                  <w:jc w:val="right"/>
                </w:pPr>
              </w:pPrChange>
            </w:pPr>
            <w:r>
              <w:rPr>
                <w:sz w:val="18"/>
                <w:szCs w:val="18"/>
              </w:rPr>
              <w:t>-</w:t>
            </w:r>
          </w:p>
        </w:tc>
      </w:tr>
      <w:tr w:rsidR="00A90555"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Finansman Şirketleri</w:t>
            </w:r>
          </w:p>
        </w:tc>
        <w:tc>
          <w:tcPr>
            <w:tcW w:w="2410" w:type="dxa"/>
            <w:vAlign w:val="bottom"/>
          </w:tcPr>
          <w:p w:rsidR="00371160" w:rsidRDefault="009658B8" w:rsidP="00371160">
            <w:pPr>
              <w:ind w:right="57"/>
              <w:jc w:val="right"/>
              <w:rPr>
                <w:sz w:val="18"/>
                <w:szCs w:val="18"/>
              </w:rPr>
            </w:pPr>
            <w:r>
              <w:rPr>
                <w:sz w:val="18"/>
                <w:szCs w:val="18"/>
              </w:rPr>
              <w:t>-</w:t>
            </w:r>
          </w:p>
        </w:tc>
        <w:tc>
          <w:tcPr>
            <w:tcW w:w="2126" w:type="dxa"/>
            <w:noWrap/>
            <w:vAlign w:val="bottom"/>
          </w:tcPr>
          <w:p w:rsidR="00000000" w:rsidRDefault="009658B8">
            <w:pPr>
              <w:ind w:right="57"/>
              <w:jc w:val="right"/>
              <w:rPr>
                <w:sz w:val="18"/>
                <w:szCs w:val="18"/>
              </w:rPr>
              <w:pPrChange w:id="1958" w:author="Asiye Mara (Open)&#10;" w:date="2011-02-14T12:30:00Z">
                <w:pPr>
                  <w:framePr w:hSpace="141" w:wrap="around" w:vAnchor="text" w:hAnchor="page" w:x="1821" w:y="-9"/>
                  <w:ind w:right="57"/>
                  <w:jc w:val="right"/>
                </w:pPr>
              </w:pPrChange>
            </w:pPr>
            <w:r>
              <w:rPr>
                <w:sz w:val="18"/>
                <w:szCs w:val="18"/>
              </w:rPr>
              <w:t>-</w:t>
            </w:r>
          </w:p>
        </w:tc>
      </w:tr>
      <w:tr w:rsidR="00A90555" w:rsidRPr="00872466" w:rsidTr="00633B71">
        <w:trPr>
          <w:trHeight w:val="255"/>
        </w:trPr>
        <w:tc>
          <w:tcPr>
            <w:tcW w:w="4825" w:type="dxa"/>
            <w:noWrap/>
            <w:vAlign w:val="bottom"/>
          </w:tcPr>
          <w:p w:rsidR="00371160" w:rsidRDefault="009658B8">
            <w:pPr>
              <w:ind w:firstLine="147"/>
              <w:rPr>
                <w:rFonts w:eastAsia="Arial Unicode MS" w:cs="Arial Unicode MS"/>
                <w:sz w:val="18"/>
                <w:szCs w:val="18"/>
                <w:lang w:val="tr-TR"/>
              </w:rPr>
            </w:pPr>
            <w:r>
              <w:rPr>
                <w:sz w:val="18"/>
                <w:szCs w:val="18"/>
                <w:lang w:val="tr-TR"/>
              </w:rPr>
              <w:t xml:space="preserve">  Diğer Bağlı Ortaklıklar</w:t>
            </w:r>
          </w:p>
        </w:tc>
        <w:tc>
          <w:tcPr>
            <w:tcW w:w="2410" w:type="dxa"/>
            <w:vAlign w:val="bottom"/>
          </w:tcPr>
          <w:p w:rsidR="00371160" w:rsidRDefault="009658B8" w:rsidP="00371160">
            <w:pPr>
              <w:ind w:right="57"/>
              <w:jc w:val="right"/>
              <w:rPr>
                <w:sz w:val="18"/>
                <w:szCs w:val="18"/>
              </w:rPr>
            </w:pPr>
            <w:r>
              <w:rPr>
                <w:sz w:val="18"/>
                <w:szCs w:val="18"/>
              </w:rPr>
              <w:t>37.857</w:t>
            </w:r>
          </w:p>
        </w:tc>
        <w:tc>
          <w:tcPr>
            <w:tcW w:w="2126" w:type="dxa"/>
            <w:noWrap/>
            <w:vAlign w:val="bottom"/>
          </w:tcPr>
          <w:p w:rsidR="00000000" w:rsidRDefault="009658B8">
            <w:pPr>
              <w:ind w:right="57"/>
              <w:jc w:val="right"/>
              <w:rPr>
                <w:sz w:val="18"/>
                <w:szCs w:val="18"/>
              </w:rPr>
              <w:pPrChange w:id="1959" w:author="Asiye Mara (Open)&#10;" w:date="2011-02-14T12:30:00Z">
                <w:pPr>
                  <w:framePr w:hSpace="141" w:wrap="around" w:vAnchor="text" w:hAnchor="page" w:x="1821" w:y="-9"/>
                  <w:ind w:right="57"/>
                  <w:jc w:val="right"/>
                </w:pPr>
              </w:pPrChange>
            </w:pPr>
            <w:r>
              <w:rPr>
                <w:sz w:val="18"/>
                <w:szCs w:val="18"/>
              </w:rPr>
              <w:t>37.857</w:t>
            </w:r>
          </w:p>
        </w:tc>
      </w:tr>
    </w:tbl>
    <w:p w:rsidR="00371160" w:rsidRDefault="009658B8">
      <w:pPr>
        <w:pStyle w:val="BodyTextIndent"/>
        <w:ind w:firstLine="0"/>
        <w:rPr>
          <w:b/>
          <w:sz w:val="22"/>
          <w:szCs w:val="22"/>
        </w:rPr>
      </w:pPr>
      <w:r>
        <w:rPr>
          <w:b/>
          <w:sz w:val="22"/>
          <w:szCs w:val="22"/>
        </w:rPr>
        <w:tab/>
      </w:r>
    </w:p>
    <w:p w:rsidR="00371160" w:rsidRDefault="00371160">
      <w:pPr>
        <w:pStyle w:val="BodyTextIndent"/>
        <w:ind w:firstLine="0"/>
        <w:rPr>
          <w:b/>
          <w:sz w:val="22"/>
          <w:szCs w:val="22"/>
        </w:rPr>
      </w:pPr>
    </w:p>
    <w:p w:rsidR="00371160" w:rsidRDefault="009658B8">
      <w:pPr>
        <w:pStyle w:val="BodyTextIndent"/>
        <w:ind w:firstLine="0"/>
        <w:rPr>
          <w:sz w:val="22"/>
          <w:szCs w:val="22"/>
        </w:rPr>
      </w:pPr>
      <w:r>
        <w:rPr>
          <w:b/>
          <w:sz w:val="22"/>
          <w:szCs w:val="22"/>
        </w:rPr>
        <w:tab/>
      </w:r>
    </w:p>
    <w:p w:rsidR="00371160" w:rsidRDefault="00371160">
      <w:pPr>
        <w:pStyle w:val="BodyTextIndent"/>
        <w:ind w:firstLine="0"/>
        <w:rPr>
          <w:sz w:val="22"/>
          <w:szCs w:val="22"/>
        </w:rPr>
      </w:pPr>
    </w:p>
    <w:p w:rsidR="00371160" w:rsidRDefault="00371160">
      <w:pPr>
        <w:pStyle w:val="BodyTextIndent"/>
        <w:ind w:left="720" w:hanging="720"/>
        <w:rPr>
          <w:sz w:val="22"/>
          <w:szCs w:val="22"/>
        </w:rPr>
      </w:pPr>
    </w:p>
    <w:p w:rsidR="00371160" w:rsidRDefault="00371160">
      <w:pPr>
        <w:pStyle w:val="BodyTextIndent"/>
        <w:ind w:left="720" w:hanging="720"/>
        <w:rPr>
          <w:sz w:val="22"/>
          <w:szCs w:val="22"/>
        </w:rPr>
      </w:pPr>
    </w:p>
    <w:p w:rsidR="00371160" w:rsidRDefault="00371160">
      <w:pPr>
        <w:pStyle w:val="BodyTextIndent"/>
        <w:ind w:left="720" w:hanging="720"/>
        <w:rPr>
          <w:sz w:val="22"/>
          <w:szCs w:val="22"/>
        </w:rPr>
      </w:pPr>
    </w:p>
    <w:p w:rsidR="00371160" w:rsidRDefault="00371160">
      <w:pPr>
        <w:pStyle w:val="BodyTextIndent"/>
        <w:ind w:firstLine="0"/>
        <w:rPr>
          <w:sz w:val="22"/>
          <w:szCs w:val="22"/>
        </w:rPr>
      </w:pPr>
    </w:p>
    <w:p w:rsidR="00371160" w:rsidRDefault="009658B8">
      <w:pPr>
        <w:pStyle w:val="BodyTextIndent"/>
        <w:ind w:left="720" w:hanging="720"/>
        <w:rPr>
          <w:b/>
          <w:sz w:val="22"/>
          <w:szCs w:val="22"/>
        </w:rPr>
      </w:pPr>
      <w:r>
        <w:rPr>
          <w:b/>
          <w:sz w:val="22"/>
          <w:szCs w:val="22"/>
        </w:rPr>
        <w:t>8.5.</w:t>
      </w:r>
      <w:r>
        <w:rPr>
          <w:b/>
          <w:sz w:val="22"/>
          <w:szCs w:val="22"/>
        </w:rPr>
        <w:tab/>
        <w:t>Borsaya Kote Edilen Bağlı Ortaklıklar:</w:t>
      </w:r>
    </w:p>
    <w:p w:rsidR="00371160" w:rsidRDefault="00371160">
      <w:pPr>
        <w:pStyle w:val="BodyTextIndent"/>
        <w:ind w:left="720" w:hanging="720"/>
        <w:rPr>
          <w:sz w:val="22"/>
          <w:szCs w:val="22"/>
        </w:rPr>
      </w:pPr>
    </w:p>
    <w:p w:rsidR="00371160" w:rsidRDefault="009658B8">
      <w:pPr>
        <w:pStyle w:val="BodyTextIndent"/>
        <w:ind w:left="720" w:firstLine="0"/>
        <w:rPr>
          <w:sz w:val="22"/>
          <w:szCs w:val="22"/>
        </w:rPr>
      </w:pPr>
      <w:r>
        <w:rPr>
          <w:sz w:val="22"/>
          <w:szCs w:val="22"/>
        </w:rPr>
        <w:t>Bilanço tarihi itibarıyla borsaya kote edilen bağlı ortaklıklar bulunmamaktadır.</w:t>
      </w:r>
    </w:p>
    <w:p w:rsidR="00371160" w:rsidRDefault="00371160">
      <w:pPr>
        <w:pStyle w:val="BodyTextIndent"/>
        <w:ind w:left="720" w:firstLine="0"/>
        <w:rPr>
          <w:sz w:val="22"/>
          <w:szCs w:val="22"/>
        </w:rPr>
      </w:pPr>
    </w:p>
    <w:p w:rsidR="00371160" w:rsidRDefault="009658B8">
      <w:pPr>
        <w:tabs>
          <w:tab w:val="left" w:pos="1080"/>
        </w:tabs>
        <w:ind w:left="720" w:hanging="720"/>
        <w:jc w:val="both"/>
        <w:rPr>
          <w:b/>
          <w:bCs/>
          <w:sz w:val="22"/>
          <w:szCs w:val="22"/>
          <w:lang w:val="tr-TR"/>
        </w:rPr>
      </w:pPr>
      <w:r>
        <w:rPr>
          <w:b/>
          <w:bCs/>
          <w:sz w:val="22"/>
          <w:szCs w:val="22"/>
          <w:lang w:val="tr-TR"/>
        </w:rPr>
        <w:t>9.</w:t>
      </w:r>
      <w:r>
        <w:rPr>
          <w:b/>
          <w:bCs/>
          <w:sz w:val="22"/>
          <w:szCs w:val="22"/>
          <w:lang w:val="tr-TR"/>
        </w:rPr>
        <w:tab/>
        <w:t>Birlikte Kontrol Edilen Ortaklıklara İlişkin Bilgiler</w:t>
      </w:r>
    </w:p>
    <w:p w:rsidR="00371160" w:rsidRDefault="00371160">
      <w:pPr>
        <w:ind w:left="720" w:hanging="720"/>
        <w:jc w:val="both"/>
        <w:rPr>
          <w:sz w:val="22"/>
          <w:szCs w:val="22"/>
          <w:lang w:val="tr-TR"/>
        </w:rPr>
      </w:pPr>
    </w:p>
    <w:p w:rsidR="00371160" w:rsidRDefault="009658B8">
      <w:pPr>
        <w:ind w:left="720"/>
        <w:jc w:val="both"/>
        <w:rPr>
          <w:sz w:val="22"/>
          <w:szCs w:val="22"/>
          <w:lang w:val="tr-TR"/>
        </w:rPr>
      </w:pPr>
      <w:r>
        <w:rPr>
          <w:sz w:val="22"/>
          <w:szCs w:val="22"/>
          <w:lang w:val="tr-TR"/>
        </w:rPr>
        <w:t>Birlikte kontrol edilen ortaklıklar bulunmamaktadır.</w:t>
      </w:r>
    </w:p>
    <w:p w:rsidR="00371160" w:rsidRDefault="00371160">
      <w:pPr>
        <w:pStyle w:val="BodyTextIndent"/>
        <w:spacing w:line="221" w:lineRule="auto"/>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tabs>
          <w:tab w:val="left" w:pos="9923"/>
        </w:tabs>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371160">
      <w:pPr>
        <w:pStyle w:val="BodyTextIndent"/>
        <w:ind w:firstLine="0"/>
        <w:rPr>
          <w:b/>
          <w:bCs/>
          <w:sz w:val="22"/>
          <w:szCs w:val="22"/>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tabs>
          <w:tab w:val="left" w:pos="709"/>
        </w:tabs>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ind w:firstLine="0"/>
        <w:rPr>
          <w:b/>
          <w:bCs/>
          <w:sz w:val="22"/>
          <w:szCs w:val="22"/>
        </w:rPr>
      </w:pPr>
    </w:p>
    <w:p w:rsidR="00371160" w:rsidRDefault="009658B8">
      <w:pPr>
        <w:pStyle w:val="BodyTextIndent"/>
        <w:spacing w:line="221" w:lineRule="auto"/>
        <w:ind w:left="720" w:hanging="720"/>
        <w:rPr>
          <w:b/>
          <w:bCs/>
          <w:sz w:val="22"/>
          <w:szCs w:val="22"/>
        </w:rPr>
      </w:pPr>
      <w:r>
        <w:rPr>
          <w:b/>
          <w:bCs/>
          <w:sz w:val="22"/>
          <w:szCs w:val="22"/>
        </w:rPr>
        <w:t>10.</w:t>
      </w:r>
      <w:r>
        <w:rPr>
          <w:b/>
          <w:bCs/>
          <w:sz w:val="22"/>
          <w:szCs w:val="22"/>
        </w:rPr>
        <w:tab/>
        <w:t>Finansal Kiralama Alacaklarına İlişkin Bilgiler (Net)</w:t>
      </w:r>
    </w:p>
    <w:p w:rsidR="00371160" w:rsidRDefault="009658B8">
      <w:pPr>
        <w:pStyle w:val="BodyTextIndent"/>
        <w:spacing w:line="221" w:lineRule="auto"/>
        <w:ind w:left="720" w:hanging="720"/>
        <w:rPr>
          <w:sz w:val="22"/>
          <w:szCs w:val="22"/>
        </w:rPr>
      </w:pPr>
      <w:r>
        <w:rPr>
          <w:sz w:val="22"/>
          <w:szCs w:val="22"/>
        </w:rPr>
        <w:t xml:space="preserve"> </w:t>
      </w:r>
    </w:p>
    <w:p w:rsidR="00371160" w:rsidRDefault="009658B8">
      <w:pPr>
        <w:spacing w:line="221" w:lineRule="auto"/>
        <w:jc w:val="both"/>
        <w:rPr>
          <w:b/>
          <w:bCs/>
          <w:iCs/>
          <w:noProof/>
          <w:sz w:val="22"/>
          <w:szCs w:val="22"/>
          <w:lang w:val="tr-TR"/>
        </w:rPr>
      </w:pPr>
      <w:r>
        <w:rPr>
          <w:b/>
          <w:bCs/>
          <w:sz w:val="22"/>
          <w:szCs w:val="22"/>
          <w:lang w:val="tr-TR"/>
        </w:rPr>
        <w:t>10.1.</w:t>
      </w:r>
      <w:r>
        <w:rPr>
          <w:b/>
          <w:bCs/>
          <w:sz w:val="22"/>
          <w:szCs w:val="22"/>
          <w:lang w:val="tr-TR"/>
        </w:rPr>
        <w:tab/>
        <w:t xml:space="preserve">  Finansal Kiralama Yöntemiyle Kullandırılan Fonların Kalan Vadelerine Göre Gösterimi:</w:t>
      </w:r>
    </w:p>
    <w:p w:rsidR="00371160" w:rsidRDefault="009658B8">
      <w:pPr>
        <w:spacing w:line="221" w:lineRule="auto"/>
        <w:jc w:val="both"/>
        <w:rPr>
          <w:lang w:val="tr-TR"/>
        </w:rPr>
      </w:pPr>
      <w:r>
        <w:rPr>
          <w:lang w:val="tr-TR"/>
        </w:rPr>
        <w:t xml:space="preserve"> </w:t>
      </w:r>
    </w:p>
    <w:tbl>
      <w:tblPr>
        <w:tblW w:w="9345" w:type="dxa"/>
        <w:tblInd w:w="828" w:type="dxa"/>
        <w:shd w:val="clear" w:color="auto" w:fill="FFFFFF"/>
        <w:tblLayout w:type="fixed"/>
        <w:tblLook w:val="0000"/>
      </w:tblPr>
      <w:tblGrid>
        <w:gridCol w:w="4100"/>
        <w:gridCol w:w="1417"/>
        <w:gridCol w:w="1276"/>
        <w:gridCol w:w="1276"/>
        <w:gridCol w:w="1276"/>
      </w:tblGrid>
      <w:tr w:rsidR="0086114F" w:rsidRPr="00872466" w:rsidTr="00633B71">
        <w:trPr>
          <w:trHeight w:val="315"/>
        </w:trPr>
        <w:tc>
          <w:tcPr>
            <w:tcW w:w="41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lang w:val="tr-TR"/>
              </w:rPr>
            </w:pPr>
            <w:r>
              <w:rPr>
                <w:lang w:val="tr-TR"/>
              </w:rPr>
              <w:t> </w:t>
            </w:r>
          </w:p>
        </w:tc>
        <w:tc>
          <w:tcPr>
            <w:tcW w:w="2693" w:type="dxa"/>
            <w:gridSpan w:val="2"/>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552" w:type="dxa"/>
            <w:gridSpan w:val="2"/>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Önceki Dönem</w:t>
            </w:r>
          </w:p>
        </w:tc>
      </w:tr>
      <w:tr w:rsidR="0086114F" w:rsidRPr="00872466" w:rsidTr="00633B71">
        <w:trPr>
          <w:trHeight w:val="270"/>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lang w:val="tr-TR"/>
              </w:rPr>
            </w:pPr>
            <w:r>
              <w:rPr>
                <w:lang w:val="tr-TR"/>
              </w:rPr>
              <w:t>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Brüt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Net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Brüt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Net</w:t>
            </w:r>
          </w:p>
        </w:tc>
      </w:tr>
      <w:tr w:rsidR="00A90555" w:rsidRPr="00872466" w:rsidTr="00633B7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xml:space="preserve">        1 Yıldan Az</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5.562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4.820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 xml:space="preserve">       5.100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4.479 </w:t>
            </w:r>
          </w:p>
        </w:tc>
      </w:tr>
      <w:tr w:rsidR="00A90555" w:rsidRPr="00872466" w:rsidTr="00633B7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xml:space="preserve">        1-4 Yıl Arası</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106.620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92.391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 xml:space="preserve">   158.531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139.212 </w:t>
            </w:r>
          </w:p>
        </w:tc>
      </w:tr>
      <w:tr w:rsidR="00A90555" w:rsidRPr="00872466" w:rsidTr="00633B7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xml:space="preserve">        4 Yıldan Fazla</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9.532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8.260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 xml:space="preserve">     17.059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14.980 </w:t>
            </w:r>
          </w:p>
        </w:tc>
      </w:tr>
      <w:tr w:rsidR="00A90555" w:rsidRPr="00872466" w:rsidTr="00633B7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121.714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105.471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 xml:space="preserve">   180.690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 xml:space="preserve"> 158.671 </w:t>
            </w:r>
          </w:p>
        </w:tc>
      </w:tr>
    </w:tbl>
    <w:p w:rsidR="00371160" w:rsidRDefault="00371160">
      <w:pPr>
        <w:pStyle w:val="BodyTextIndent"/>
        <w:ind w:firstLine="0"/>
        <w:rPr>
          <w:b/>
          <w:bCs/>
          <w:sz w:val="22"/>
          <w:szCs w:val="22"/>
        </w:rPr>
      </w:pPr>
    </w:p>
    <w:p w:rsidR="00371160" w:rsidRDefault="009658B8">
      <w:pPr>
        <w:pStyle w:val="BodyTextIndent"/>
        <w:ind w:firstLine="0"/>
        <w:rPr>
          <w:b/>
          <w:bCs/>
          <w:sz w:val="22"/>
          <w:szCs w:val="22"/>
        </w:rPr>
      </w:pPr>
      <w:r>
        <w:rPr>
          <w:b/>
          <w:bCs/>
          <w:sz w:val="22"/>
          <w:szCs w:val="22"/>
        </w:rPr>
        <w:t>10.2.</w:t>
      </w:r>
      <w:r>
        <w:rPr>
          <w:b/>
          <w:bCs/>
          <w:sz w:val="22"/>
          <w:szCs w:val="22"/>
        </w:rPr>
        <w:tab/>
        <w:t xml:space="preserve">  Finansal Kiralamaya Yapılan Net Yatırımlara İlişkin Bilgiler:</w:t>
      </w:r>
    </w:p>
    <w:p w:rsidR="00371160" w:rsidRDefault="00371160">
      <w:pPr>
        <w:pStyle w:val="BodyTextIndent"/>
        <w:ind w:firstLine="0"/>
        <w:rPr>
          <w:sz w:val="20"/>
          <w:szCs w:val="20"/>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5517"/>
        <w:gridCol w:w="1985"/>
        <w:gridCol w:w="1843"/>
      </w:tblGrid>
      <w:tr w:rsidR="00DF4FB6" w:rsidRPr="00872466" w:rsidTr="00633B71">
        <w:trPr>
          <w:trHeight w:val="315"/>
        </w:trPr>
        <w:tc>
          <w:tcPr>
            <w:tcW w:w="5517" w:type="dxa"/>
            <w:shd w:val="clear" w:color="auto" w:fill="FFFFFF"/>
            <w:noWrap/>
            <w:vAlign w:val="bottom"/>
          </w:tcPr>
          <w:p w:rsidR="00371160" w:rsidRDefault="009658B8">
            <w:pPr>
              <w:rPr>
                <w:lang w:val="tr-TR"/>
              </w:rPr>
            </w:pPr>
            <w:r>
              <w:rPr>
                <w:lang w:val="tr-TR"/>
              </w:rPr>
              <w:t> </w:t>
            </w:r>
          </w:p>
        </w:tc>
        <w:tc>
          <w:tcPr>
            <w:tcW w:w="1985" w:type="dxa"/>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1843"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A90555" w:rsidRPr="00872466" w:rsidTr="00633B71">
        <w:trPr>
          <w:trHeight w:val="255"/>
        </w:trPr>
        <w:tc>
          <w:tcPr>
            <w:tcW w:w="5517" w:type="dxa"/>
            <w:shd w:val="clear" w:color="auto" w:fill="FFFFFF"/>
            <w:noWrap/>
            <w:vAlign w:val="center"/>
          </w:tcPr>
          <w:p w:rsidR="00371160" w:rsidRDefault="009658B8">
            <w:pPr>
              <w:jc w:val="both"/>
              <w:rPr>
                <w:iCs/>
                <w:noProof/>
                <w:sz w:val="18"/>
                <w:szCs w:val="18"/>
                <w:lang w:val="tr-TR"/>
              </w:rPr>
            </w:pPr>
            <w:r>
              <w:rPr>
                <w:iCs/>
                <w:noProof/>
                <w:sz w:val="18"/>
                <w:szCs w:val="18"/>
                <w:lang w:val="tr-TR"/>
              </w:rPr>
              <w:t xml:space="preserve">        Brüt Finansal Kiralama Alacağı</w:t>
            </w:r>
          </w:p>
        </w:tc>
        <w:tc>
          <w:tcPr>
            <w:tcW w:w="1985" w:type="dxa"/>
            <w:shd w:val="clear" w:color="auto" w:fill="FFFFFF"/>
            <w:noWrap/>
            <w:vAlign w:val="bottom"/>
          </w:tcPr>
          <w:p w:rsidR="00371160" w:rsidRDefault="009658B8">
            <w:pPr>
              <w:jc w:val="right"/>
              <w:rPr>
                <w:sz w:val="18"/>
                <w:szCs w:val="18"/>
              </w:rPr>
            </w:pPr>
            <w:r>
              <w:rPr>
                <w:sz w:val="18"/>
                <w:szCs w:val="18"/>
              </w:rPr>
              <w:t>121.714</w:t>
            </w:r>
          </w:p>
        </w:tc>
        <w:tc>
          <w:tcPr>
            <w:tcW w:w="1843" w:type="dxa"/>
            <w:shd w:val="clear" w:color="auto" w:fill="FFFFFF"/>
            <w:vAlign w:val="bottom"/>
          </w:tcPr>
          <w:p w:rsidR="00371160" w:rsidRDefault="009658B8">
            <w:pPr>
              <w:jc w:val="right"/>
              <w:rPr>
                <w:sz w:val="18"/>
                <w:szCs w:val="18"/>
              </w:rPr>
            </w:pPr>
            <w:r>
              <w:rPr>
                <w:sz w:val="18"/>
                <w:szCs w:val="18"/>
              </w:rPr>
              <w:t>180.690</w:t>
            </w:r>
          </w:p>
        </w:tc>
      </w:tr>
      <w:tr w:rsidR="00A90555" w:rsidRPr="00872466" w:rsidTr="00633B71">
        <w:trPr>
          <w:trHeight w:val="255"/>
        </w:trPr>
        <w:tc>
          <w:tcPr>
            <w:tcW w:w="5517" w:type="dxa"/>
            <w:shd w:val="clear" w:color="auto" w:fill="FFFFFF"/>
            <w:noWrap/>
            <w:vAlign w:val="center"/>
          </w:tcPr>
          <w:p w:rsidR="00371160" w:rsidRDefault="009658B8">
            <w:pPr>
              <w:pStyle w:val="xl79"/>
              <w:pBdr>
                <w:left w:val="none" w:sz="0" w:space="0" w:color="auto"/>
                <w:bottom w:val="none" w:sz="0" w:space="0" w:color="auto"/>
                <w:right w:val="none" w:sz="0" w:space="0" w:color="auto"/>
              </w:pBdr>
              <w:spacing w:before="0" w:beforeAutospacing="0" w:after="0" w:afterAutospacing="0"/>
              <w:jc w:val="both"/>
              <w:rPr>
                <w:rFonts w:eastAsia="Times New Roman"/>
                <w:iCs/>
                <w:noProof/>
                <w:lang w:val="tr-TR"/>
              </w:rPr>
            </w:pPr>
            <w:r>
              <w:rPr>
                <w:rFonts w:eastAsia="Times New Roman"/>
                <w:iCs/>
                <w:noProof/>
                <w:lang w:val="tr-TR"/>
              </w:rPr>
              <w:t xml:space="preserve">        Finansal Kiralamadan Kazanılmamış Finansal Gelirler (-)</w:t>
            </w:r>
          </w:p>
        </w:tc>
        <w:tc>
          <w:tcPr>
            <w:tcW w:w="1985" w:type="dxa"/>
            <w:shd w:val="clear" w:color="auto" w:fill="FFFFFF"/>
            <w:noWrap/>
            <w:vAlign w:val="bottom"/>
          </w:tcPr>
          <w:p w:rsidR="00371160" w:rsidRDefault="009658B8">
            <w:pPr>
              <w:jc w:val="right"/>
              <w:rPr>
                <w:sz w:val="18"/>
                <w:szCs w:val="18"/>
              </w:rPr>
            </w:pPr>
            <w:r>
              <w:rPr>
                <w:sz w:val="18"/>
                <w:szCs w:val="18"/>
              </w:rPr>
              <w:t>(16.243)</w:t>
            </w:r>
          </w:p>
        </w:tc>
        <w:tc>
          <w:tcPr>
            <w:tcW w:w="1843" w:type="dxa"/>
            <w:shd w:val="clear" w:color="auto" w:fill="FFFFFF"/>
            <w:vAlign w:val="bottom"/>
          </w:tcPr>
          <w:p w:rsidR="00371160" w:rsidRDefault="009658B8">
            <w:pPr>
              <w:jc w:val="right"/>
              <w:rPr>
                <w:sz w:val="18"/>
                <w:szCs w:val="18"/>
              </w:rPr>
            </w:pPr>
            <w:r>
              <w:rPr>
                <w:sz w:val="18"/>
                <w:szCs w:val="18"/>
              </w:rPr>
              <w:t>(22.019)</w:t>
            </w:r>
          </w:p>
        </w:tc>
      </w:tr>
      <w:tr w:rsidR="00A90555" w:rsidRPr="00872466" w:rsidTr="00633B71">
        <w:trPr>
          <w:trHeight w:val="255"/>
        </w:trPr>
        <w:tc>
          <w:tcPr>
            <w:tcW w:w="5517" w:type="dxa"/>
            <w:shd w:val="clear" w:color="auto" w:fill="FFFFFF"/>
            <w:noWrap/>
            <w:vAlign w:val="center"/>
          </w:tcPr>
          <w:p w:rsidR="00371160" w:rsidRDefault="009658B8">
            <w:pPr>
              <w:tabs>
                <w:tab w:val="left" w:pos="306"/>
              </w:tabs>
              <w:jc w:val="both"/>
              <w:rPr>
                <w:iCs/>
                <w:noProof/>
                <w:snapToGrid w:val="0"/>
                <w:sz w:val="18"/>
                <w:szCs w:val="18"/>
                <w:lang w:val="tr-TR"/>
              </w:rPr>
            </w:pPr>
            <w:r>
              <w:rPr>
                <w:iCs/>
                <w:noProof/>
                <w:snapToGrid w:val="0"/>
                <w:sz w:val="18"/>
                <w:szCs w:val="18"/>
                <w:lang w:val="tr-TR"/>
              </w:rPr>
              <w:t xml:space="preserve">        İptal Edilen Kiralama Tutarları (-) </w:t>
            </w:r>
          </w:p>
        </w:tc>
        <w:tc>
          <w:tcPr>
            <w:tcW w:w="1985" w:type="dxa"/>
            <w:shd w:val="clear" w:color="auto" w:fill="FFFFFF"/>
            <w:noWrap/>
            <w:vAlign w:val="bottom"/>
          </w:tcPr>
          <w:p w:rsidR="00371160" w:rsidRDefault="009658B8">
            <w:pPr>
              <w:jc w:val="right"/>
              <w:rPr>
                <w:sz w:val="18"/>
                <w:szCs w:val="18"/>
              </w:rPr>
            </w:pPr>
            <w:r>
              <w:rPr>
                <w:sz w:val="18"/>
                <w:szCs w:val="18"/>
              </w:rPr>
              <w:t>-</w:t>
            </w:r>
          </w:p>
        </w:tc>
        <w:tc>
          <w:tcPr>
            <w:tcW w:w="1843" w:type="dxa"/>
            <w:shd w:val="clear" w:color="auto" w:fill="FFFFFF"/>
            <w:vAlign w:val="bottom"/>
          </w:tcPr>
          <w:p w:rsidR="00371160" w:rsidRDefault="009658B8">
            <w:pPr>
              <w:jc w:val="right"/>
              <w:rPr>
                <w:sz w:val="18"/>
                <w:szCs w:val="18"/>
              </w:rPr>
            </w:pPr>
            <w:r>
              <w:rPr>
                <w:sz w:val="18"/>
                <w:szCs w:val="18"/>
              </w:rPr>
              <w:t>-</w:t>
            </w:r>
          </w:p>
        </w:tc>
      </w:tr>
      <w:tr w:rsidR="00A90555" w:rsidRPr="00872466" w:rsidTr="00633B71">
        <w:trPr>
          <w:trHeight w:val="255"/>
        </w:trPr>
        <w:tc>
          <w:tcPr>
            <w:tcW w:w="5517" w:type="dxa"/>
            <w:shd w:val="clear" w:color="auto" w:fill="FFFFFF"/>
            <w:noWrap/>
            <w:vAlign w:val="center"/>
          </w:tcPr>
          <w:p w:rsidR="00371160" w:rsidRDefault="009658B8">
            <w:pPr>
              <w:jc w:val="both"/>
              <w:rPr>
                <w:rFonts w:eastAsia="Arial Unicode MS"/>
                <w:b/>
                <w:iCs/>
                <w:noProof/>
                <w:sz w:val="18"/>
                <w:szCs w:val="18"/>
                <w:lang w:val="tr-TR"/>
              </w:rPr>
            </w:pPr>
            <w:r>
              <w:rPr>
                <w:b/>
                <w:iCs/>
                <w:noProof/>
                <w:snapToGrid w:val="0"/>
                <w:sz w:val="18"/>
                <w:szCs w:val="18"/>
                <w:lang w:val="tr-TR"/>
              </w:rPr>
              <w:t>Net Finansal Kiralama Alacağı</w:t>
            </w:r>
          </w:p>
        </w:tc>
        <w:tc>
          <w:tcPr>
            <w:tcW w:w="1985" w:type="dxa"/>
            <w:shd w:val="clear" w:color="auto" w:fill="FFFFFF"/>
            <w:noWrap/>
            <w:vAlign w:val="bottom"/>
          </w:tcPr>
          <w:p w:rsidR="00371160" w:rsidRDefault="009658B8">
            <w:pPr>
              <w:jc w:val="right"/>
              <w:rPr>
                <w:b/>
                <w:sz w:val="18"/>
                <w:szCs w:val="18"/>
              </w:rPr>
            </w:pPr>
            <w:r>
              <w:rPr>
                <w:b/>
                <w:sz w:val="18"/>
                <w:szCs w:val="18"/>
              </w:rPr>
              <w:t>105.471</w:t>
            </w:r>
          </w:p>
        </w:tc>
        <w:tc>
          <w:tcPr>
            <w:tcW w:w="1843" w:type="dxa"/>
            <w:shd w:val="clear" w:color="auto" w:fill="FFFFFF"/>
            <w:vAlign w:val="bottom"/>
          </w:tcPr>
          <w:p w:rsidR="00371160" w:rsidRDefault="009658B8">
            <w:pPr>
              <w:jc w:val="right"/>
              <w:rPr>
                <w:b/>
                <w:sz w:val="18"/>
                <w:szCs w:val="18"/>
              </w:rPr>
            </w:pPr>
            <w:r>
              <w:rPr>
                <w:b/>
                <w:sz w:val="18"/>
                <w:szCs w:val="18"/>
              </w:rPr>
              <w:t>158.671</w:t>
            </w:r>
          </w:p>
        </w:tc>
      </w:tr>
    </w:tbl>
    <w:p w:rsidR="00371160" w:rsidRDefault="00371160">
      <w:pPr>
        <w:pStyle w:val="BodyTextIndent"/>
        <w:ind w:firstLine="0"/>
        <w:rPr>
          <w:b/>
          <w:bCs/>
          <w:sz w:val="22"/>
        </w:rPr>
      </w:pPr>
    </w:p>
    <w:p w:rsidR="00371160" w:rsidRDefault="009658B8">
      <w:pPr>
        <w:pStyle w:val="BodyTextIndent"/>
        <w:tabs>
          <w:tab w:val="left" w:pos="709"/>
        </w:tabs>
        <w:ind w:firstLine="0"/>
        <w:rPr>
          <w:b/>
          <w:sz w:val="22"/>
          <w:szCs w:val="22"/>
        </w:rPr>
      </w:pPr>
      <w:r>
        <w:rPr>
          <w:b/>
          <w:bCs/>
          <w:sz w:val="22"/>
          <w:szCs w:val="22"/>
        </w:rPr>
        <w:t>11.</w:t>
      </w:r>
      <w:r>
        <w:rPr>
          <w:b/>
          <w:bCs/>
          <w:sz w:val="22"/>
          <w:szCs w:val="22"/>
        </w:rPr>
        <w:tab/>
      </w:r>
      <w:r>
        <w:rPr>
          <w:b/>
          <w:sz w:val="22"/>
          <w:szCs w:val="22"/>
        </w:rPr>
        <w:t>Riskten Korunma Amaçlı T</w:t>
      </w:r>
      <w:r>
        <w:rPr>
          <w:b/>
          <w:bCs/>
          <w:sz w:val="22"/>
          <w:szCs w:val="22"/>
        </w:rPr>
        <w:t>ürev Finansal Araçlara</w:t>
      </w:r>
      <w:r>
        <w:rPr>
          <w:b/>
          <w:sz w:val="22"/>
          <w:szCs w:val="22"/>
        </w:rPr>
        <w:t xml:space="preserve"> İlişkin Açıklamalar</w:t>
      </w:r>
    </w:p>
    <w:p w:rsidR="00371160" w:rsidRDefault="00371160">
      <w:pPr>
        <w:pStyle w:val="BodyTextIndent"/>
        <w:ind w:firstLine="0"/>
        <w:rPr>
          <w:b/>
          <w:bCs/>
          <w:sz w:val="22"/>
          <w:szCs w:val="22"/>
        </w:rPr>
      </w:pPr>
    </w:p>
    <w:p w:rsidR="00371160" w:rsidRDefault="009658B8">
      <w:pPr>
        <w:pStyle w:val="BodyTextIndent"/>
        <w:ind w:left="720" w:firstLine="0"/>
        <w:rPr>
          <w:bCs/>
          <w:sz w:val="22"/>
          <w:szCs w:val="22"/>
        </w:rPr>
      </w:pPr>
      <w:r>
        <w:rPr>
          <w:bCs/>
          <w:sz w:val="22"/>
          <w:szCs w:val="22"/>
        </w:rPr>
        <w:t>Riskten korunma amaçlı türev finansal araçlar bulunmamaktadır.</w:t>
      </w: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rPr>
          <w:b/>
          <w:sz w:val="22"/>
          <w:szCs w:val="22"/>
          <w:lang w:val="tr-TR"/>
        </w:rPr>
      </w:pPr>
    </w:p>
    <w:p w:rsidR="00371160" w:rsidRDefault="009658B8">
      <w:pPr>
        <w:rPr>
          <w:b/>
          <w:sz w:val="22"/>
          <w:szCs w:val="22"/>
          <w:lang w:val="tr-TR"/>
        </w:rPr>
      </w:pPr>
      <w:r>
        <w:rPr>
          <w:b/>
          <w:sz w:val="22"/>
          <w:szCs w:val="22"/>
          <w:lang w:val="tr-TR"/>
        </w:rPr>
        <w:t>12.</w:t>
      </w:r>
      <w:r>
        <w:rPr>
          <w:b/>
          <w:sz w:val="22"/>
          <w:szCs w:val="22"/>
          <w:lang w:val="tr-TR"/>
        </w:rPr>
        <w:tab/>
        <w:t>Maddi Duran Varlıklara İlişkin Bilgiler</w:t>
      </w:r>
    </w:p>
    <w:p w:rsidR="00371160" w:rsidRDefault="00371160">
      <w:pPr>
        <w:rPr>
          <w:b/>
          <w:sz w:val="22"/>
          <w:szCs w:val="22"/>
          <w:lang w:val="tr-TR"/>
        </w:rPr>
      </w:pPr>
    </w:p>
    <w:tbl>
      <w:tblPr>
        <w:tblW w:w="10195" w:type="dxa"/>
        <w:tblInd w:w="5" w:type="dxa"/>
        <w:tblLayout w:type="fixed"/>
        <w:tblCellMar>
          <w:left w:w="0" w:type="dxa"/>
          <w:right w:w="0" w:type="dxa"/>
        </w:tblCellMar>
        <w:tblLook w:val="0000"/>
        <w:tblPrChange w:id="1960" w:author="Asiye Mara (Open)&#10;" w:date="2011-02-14T12:11:00Z">
          <w:tblPr>
            <w:tblW w:w="10068" w:type="dxa"/>
            <w:tblInd w:w="5" w:type="dxa"/>
            <w:tblLayout w:type="fixed"/>
            <w:tblCellMar>
              <w:left w:w="0" w:type="dxa"/>
              <w:right w:w="0" w:type="dxa"/>
            </w:tblCellMar>
            <w:tblLook w:val="0000"/>
          </w:tblPr>
        </w:tblPrChange>
      </w:tblPr>
      <w:tblGrid>
        <w:gridCol w:w="3119"/>
        <w:gridCol w:w="1403"/>
        <w:gridCol w:w="1417"/>
        <w:gridCol w:w="831"/>
        <w:gridCol w:w="1417"/>
        <w:gridCol w:w="1096"/>
        <w:gridCol w:w="912"/>
        <w:tblGridChange w:id="1961">
          <w:tblGrid>
            <w:gridCol w:w="3012"/>
            <w:gridCol w:w="1383"/>
            <w:gridCol w:w="1417"/>
            <w:gridCol w:w="992"/>
            <w:gridCol w:w="1440"/>
            <w:gridCol w:w="912"/>
            <w:gridCol w:w="912"/>
          </w:tblGrid>
        </w:tblGridChange>
      </w:tblGrid>
      <w:tr w:rsidR="005F52A3" w:rsidRPr="00872466" w:rsidTr="00C76FCA">
        <w:trPr>
          <w:trHeight w:val="745"/>
          <w:trPrChange w:id="1962" w:author="Asiye Mara (Open)&#10;" w:date="2011-02-14T12:11:00Z">
            <w:trPr>
              <w:trHeight w:val="745"/>
            </w:trPr>
          </w:trPrChange>
        </w:trPr>
        <w:tc>
          <w:tcPr>
            <w:tcW w:w="3119"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Change w:id="1963"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tcPrChange>
          </w:tcPr>
          <w:p w:rsidR="00371160" w:rsidRDefault="009658B8">
            <w:pPr>
              <w:tabs>
                <w:tab w:val="left" w:pos="211"/>
                <w:tab w:val="left" w:pos="361"/>
              </w:tabs>
              <w:rPr>
                <w:rFonts w:eastAsia="Arial Unicode MS" w:cs="Arial Unicode MS"/>
                <w:sz w:val="18"/>
                <w:szCs w:val="18"/>
                <w:lang w:val="tr-TR"/>
              </w:rPr>
            </w:pPr>
            <w:r>
              <w:rPr>
                <w:sz w:val="18"/>
                <w:szCs w:val="18"/>
                <w:lang w:val="tr-TR"/>
              </w:rPr>
              <w:t> </w:t>
            </w:r>
          </w:p>
        </w:tc>
        <w:tc>
          <w:tcPr>
            <w:tcW w:w="1403" w:type="dxa"/>
            <w:tcBorders>
              <w:top w:val="single" w:sz="4" w:space="0" w:color="auto"/>
              <w:left w:val="nil"/>
              <w:bottom w:val="single" w:sz="4" w:space="0" w:color="auto"/>
              <w:right w:val="single" w:sz="4" w:space="0" w:color="auto"/>
            </w:tcBorders>
            <w:noWrap/>
            <w:vAlign w:val="bottom"/>
            <w:tcPrChange w:id="1964"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G</w:t>
            </w:r>
            <w:del w:id="1965" w:author="Gülşah Tuba Ünlü (Open)&#10;" w:date="2011-02-12T11:43:00Z">
              <w:r>
                <w:rPr>
                  <w:sz w:val="18"/>
                  <w:szCs w:val="18"/>
                  <w:lang w:val="tr-TR"/>
                </w:rPr>
                <w:delText>ayrımenkul</w:delText>
              </w:r>
            </w:del>
            <w:ins w:id="1966" w:author="Gülşah Tuba Ünlü (Open)&#10;" w:date="2011-02-12T11:43:00Z">
              <w:r>
                <w:rPr>
                  <w:sz w:val="18"/>
                  <w:szCs w:val="18"/>
                  <w:lang w:val="tr-TR"/>
                </w:rPr>
                <w:t>ayrimenkul</w:t>
              </w:r>
            </w:ins>
            <w:r>
              <w:rPr>
                <w:sz w:val="18"/>
                <w:szCs w:val="18"/>
                <w:lang w:val="tr-TR"/>
              </w:rPr>
              <w:t>ler</w:t>
            </w:r>
          </w:p>
        </w:tc>
        <w:tc>
          <w:tcPr>
            <w:tcW w:w="1417" w:type="dxa"/>
            <w:tcBorders>
              <w:top w:val="single" w:sz="4" w:space="0" w:color="auto"/>
              <w:left w:val="nil"/>
              <w:bottom w:val="single" w:sz="4" w:space="0" w:color="auto"/>
              <w:right w:val="single" w:sz="4" w:space="0" w:color="auto"/>
            </w:tcBorders>
            <w:vAlign w:val="bottom"/>
            <w:tcPrChange w:id="1967" w:author="Asiye Mara (Open)&#10;" w:date="2011-02-14T12:11:00Z">
              <w:tcPr>
                <w:tcW w:w="1417" w:type="dxa"/>
                <w:tcBorders>
                  <w:top w:val="single" w:sz="4" w:space="0" w:color="auto"/>
                  <w:left w:val="nil"/>
                  <w:bottom w:val="single" w:sz="4" w:space="0" w:color="auto"/>
                  <w:right w:val="single" w:sz="4" w:space="0" w:color="auto"/>
                </w:tcBorders>
                <w:vAlign w:val="bottom"/>
              </w:tcPr>
            </w:tcPrChange>
          </w:tcPr>
          <w:p w:rsidR="00371160" w:rsidRDefault="009658B8">
            <w:pPr>
              <w:jc w:val="center"/>
              <w:rPr>
                <w:rFonts w:eastAsia="Arial Unicode MS" w:cs="Arial Unicode MS"/>
                <w:sz w:val="18"/>
                <w:szCs w:val="18"/>
                <w:lang w:val="tr-TR"/>
              </w:rPr>
            </w:pPr>
            <w:r>
              <w:rPr>
                <w:sz w:val="18"/>
                <w:szCs w:val="18"/>
                <w:lang w:val="tr-TR"/>
              </w:rPr>
              <w:t>Finansal Kiralama ile Edinilen MDV</w:t>
            </w:r>
          </w:p>
        </w:tc>
        <w:tc>
          <w:tcPr>
            <w:tcW w:w="831" w:type="dxa"/>
            <w:tcBorders>
              <w:top w:val="single" w:sz="4" w:space="0" w:color="auto"/>
              <w:left w:val="nil"/>
              <w:bottom w:val="single" w:sz="4" w:space="0" w:color="auto"/>
              <w:right w:val="single" w:sz="4" w:space="0" w:color="auto"/>
            </w:tcBorders>
            <w:noWrap/>
            <w:vAlign w:val="bottom"/>
            <w:tcPrChange w:id="1968"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Araçlar</w:t>
            </w:r>
          </w:p>
        </w:tc>
        <w:tc>
          <w:tcPr>
            <w:tcW w:w="1417" w:type="dxa"/>
            <w:tcBorders>
              <w:top w:val="single" w:sz="4" w:space="0" w:color="auto"/>
              <w:left w:val="nil"/>
              <w:bottom w:val="single" w:sz="4" w:space="0" w:color="auto"/>
              <w:right w:val="single" w:sz="4" w:space="0" w:color="auto"/>
            </w:tcBorders>
            <w:tcPrChange w:id="1969" w:author="Asiye Mara (Open)&#10;" w:date="2011-02-14T12:11:00Z">
              <w:tcPr>
                <w:tcW w:w="1440" w:type="dxa"/>
                <w:tcBorders>
                  <w:top w:val="single" w:sz="4" w:space="0" w:color="auto"/>
                  <w:left w:val="nil"/>
                  <w:bottom w:val="single" w:sz="4" w:space="0" w:color="auto"/>
                  <w:right w:val="single" w:sz="4" w:space="0" w:color="auto"/>
                </w:tcBorders>
              </w:tcPr>
            </w:tcPrChange>
          </w:tcPr>
          <w:p w:rsidR="00000000" w:rsidRDefault="006663F3">
            <w:pPr>
              <w:rPr>
                <w:sz w:val="18"/>
                <w:szCs w:val="18"/>
                <w:lang w:val="tr-TR"/>
                <w:rPrChange w:id="1970" w:author="Asiye Mara (Open)&#10;" w:date="2011-02-14T12:31:00Z">
                  <w:rPr>
                    <w:rFonts w:ascii="Univers (WN)" w:hAnsi="Univers (WN)"/>
                    <w:b/>
                    <w:sz w:val="18"/>
                    <w:szCs w:val="18"/>
                    <w:u w:val="single"/>
                    <w:lang w:val="tr-TR"/>
                  </w:rPr>
                </w:rPrChange>
              </w:rPr>
              <w:pPrChange w:id="1971" w:author="Asiye Mara (Open)&#10;" w:date="2011-02-14T12:30:00Z">
                <w:pPr>
                  <w:numPr>
                    <w:numId w:val="1"/>
                  </w:numPr>
                  <w:tabs>
                    <w:tab w:val="num" w:pos="1086"/>
                  </w:tabs>
                  <w:spacing w:before="240"/>
                  <w:ind w:left="1086" w:hanging="720"/>
                  <w:outlineLvl w:val="0"/>
                </w:pPr>
              </w:pPrChange>
            </w:pPr>
          </w:p>
          <w:p w:rsidR="00000000" w:rsidRDefault="006663F3">
            <w:pPr>
              <w:rPr>
                <w:sz w:val="18"/>
                <w:szCs w:val="18"/>
                <w:lang w:val="tr-TR"/>
                <w:rPrChange w:id="1972" w:author="Asiye Mara (Open)&#10;" w:date="2011-02-14T12:31:00Z">
                  <w:rPr>
                    <w:rFonts w:ascii="Univers (WN)" w:hAnsi="Univers (WN)"/>
                    <w:b/>
                    <w:sz w:val="18"/>
                    <w:szCs w:val="18"/>
                    <w:u w:val="single"/>
                    <w:lang w:val="tr-TR"/>
                  </w:rPr>
                </w:rPrChange>
              </w:rPr>
              <w:pPrChange w:id="1973" w:author="Asiye Mara (Open)&#10;" w:date="2011-02-14T12:30:00Z">
                <w:pPr>
                  <w:numPr>
                    <w:numId w:val="1"/>
                  </w:numPr>
                  <w:tabs>
                    <w:tab w:val="num" w:pos="1086"/>
                  </w:tabs>
                  <w:spacing w:before="240"/>
                  <w:ind w:left="1086" w:hanging="720"/>
                  <w:outlineLvl w:val="0"/>
                </w:pPr>
              </w:pPrChange>
            </w:pPr>
          </w:p>
          <w:p w:rsidR="00371160" w:rsidRDefault="009658B8">
            <w:pPr>
              <w:jc w:val="center"/>
              <w:rPr>
                <w:sz w:val="18"/>
                <w:szCs w:val="18"/>
                <w:lang w:val="tr-TR"/>
              </w:rPr>
            </w:pPr>
            <w:r>
              <w:rPr>
                <w:sz w:val="18"/>
                <w:szCs w:val="18"/>
                <w:lang w:val="tr-TR"/>
              </w:rPr>
              <w:t>Elden Çıkarılacak G</w:t>
            </w:r>
            <w:del w:id="1974" w:author="Gülşah Tuba Ünlü (Open)&#10;" w:date="2011-02-12T11:43:00Z">
              <w:r>
                <w:rPr>
                  <w:sz w:val="18"/>
                  <w:szCs w:val="18"/>
                  <w:lang w:val="tr-TR"/>
                </w:rPr>
                <w:delText>ayrımenkul</w:delText>
              </w:r>
            </w:del>
            <w:ins w:id="1975" w:author="Gülşah Tuba Ünlü (Open)&#10;" w:date="2011-02-12T11:43:00Z">
              <w:r>
                <w:rPr>
                  <w:sz w:val="18"/>
                  <w:szCs w:val="18"/>
                  <w:lang w:val="tr-TR"/>
                </w:rPr>
                <w:t>ayrimenkul</w:t>
              </w:r>
            </w:ins>
            <w:r>
              <w:rPr>
                <w:sz w:val="18"/>
                <w:szCs w:val="18"/>
                <w:lang w:val="tr-TR"/>
              </w:rPr>
              <w:t>ler</w:t>
            </w:r>
          </w:p>
        </w:tc>
        <w:tc>
          <w:tcPr>
            <w:tcW w:w="1096" w:type="dxa"/>
            <w:tcBorders>
              <w:top w:val="single" w:sz="4" w:space="0" w:color="auto"/>
              <w:left w:val="single" w:sz="4" w:space="0" w:color="auto"/>
              <w:bottom w:val="single" w:sz="4" w:space="0" w:color="auto"/>
              <w:right w:val="single" w:sz="4" w:space="0" w:color="auto"/>
            </w:tcBorders>
            <w:noWrap/>
            <w:vAlign w:val="bottom"/>
            <w:tcPrChange w:id="1976"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Diğer MDV (*)</w:t>
            </w:r>
          </w:p>
        </w:tc>
        <w:tc>
          <w:tcPr>
            <w:tcW w:w="912" w:type="dxa"/>
            <w:tcBorders>
              <w:top w:val="single" w:sz="4" w:space="0" w:color="auto"/>
              <w:left w:val="nil"/>
              <w:bottom w:val="single" w:sz="4" w:space="0" w:color="auto"/>
              <w:right w:val="single" w:sz="4" w:space="0" w:color="auto"/>
            </w:tcBorders>
            <w:noWrap/>
            <w:vAlign w:val="bottom"/>
            <w:tcPrChange w:id="1977"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Toplam</w:t>
            </w:r>
          </w:p>
        </w:tc>
      </w:tr>
      <w:tr w:rsidR="005F52A3" w:rsidRPr="00872466" w:rsidTr="00C76FCA">
        <w:trPr>
          <w:trHeight w:val="249"/>
          <w:trPrChange w:id="1978"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vAlign w:val="bottom"/>
            <w:tcPrChange w:id="1979" w:author="Asiye Mara (Open)&#10;" w:date="2011-02-14T12:11:00Z">
              <w:tcPr>
                <w:tcW w:w="3012" w:type="dxa"/>
                <w:tcBorders>
                  <w:top w:val="nil"/>
                  <w:left w:val="single" w:sz="4" w:space="0" w:color="auto"/>
                  <w:bottom w:val="single" w:sz="4" w:space="0" w:color="auto"/>
                  <w:right w:val="single" w:sz="4" w:space="0" w:color="auto"/>
                </w:tcBorders>
                <w:noWrap/>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Maliyet</w:t>
            </w:r>
          </w:p>
        </w:tc>
        <w:tc>
          <w:tcPr>
            <w:tcW w:w="1403" w:type="dxa"/>
            <w:tcBorders>
              <w:top w:val="nil"/>
              <w:left w:val="nil"/>
              <w:bottom w:val="single" w:sz="4" w:space="0" w:color="auto"/>
              <w:right w:val="single" w:sz="4" w:space="0" w:color="auto"/>
            </w:tcBorders>
            <w:noWrap/>
            <w:vAlign w:val="bottom"/>
            <w:tcPrChange w:id="1980" w:author="Asiye Mara (Open)&#10;" w:date="2011-02-14T12:11:00Z">
              <w:tcPr>
                <w:tcW w:w="1383"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1417" w:type="dxa"/>
            <w:tcBorders>
              <w:top w:val="nil"/>
              <w:left w:val="nil"/>
              <w:bottom w:val="single" w:sz="4" w:space="0" w:color="auto"/>
              <w:right w:val="single" w:sz="4" w:space="0" w:color="auto"/>
            </w:tcBorders>
            <w:noWrap/>
            <w:vAlign w:val="bottom"/>
            <w:tcPrChange w:id="1981" w:author="Asiye Mara (Open)&#10;" w:date="2011-02-14T12:11:00Z">
              <w:tcPr>
                <w:tcW w:w="1417"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831" w:type="dxa"/>
            <w:tcBorders>
              <w:top w:val="nil"/>
              <w:left w:val="nil"/>
              <w:bottom w:val="single" w:sz="4" w:space="0" w:color="auto"/>
              <w:right w:val="single" w:sz="4" w:space="0" w:color="auto"/>
            </w:tcBorders>
            <w:noWrap/>
            <w:vAlign w:val="bottom"/>
            <w:tcPrChange w:id="1982" w:author="Asiye Mara (Open)&#10;" w:date="2011-02-14T12:11:00Z">
              <w:tcPr>
                <w:tcW w:w="992"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1417" w:type="dxa"/>
            <w:tcBorders>
              <w:top w:val="single" w:sz="4" w:space="0" w:color="auto"/>
              <w:left w:val="nil"/>
              <w:bottom w:val="single" w:sz="4" w:space="0" w:color="auto"/>
              <w:right w:val="single" w:sz="4" w:space="0" w:color="auto"/>
            </w:tcBorders>
            <w:tcPrChange w:id="1983" w:author="Asiye Mara (Open)&#10;" w:date="2011-02-14T12:11:00Z">
              <w:tcPr>
                <w:tcW w:w="1440" w:type="dxa"/>
                <w:tcBorders>
                  <w:top w:val="single" w:sz="4" w:space="0" w:color="auto"/>
                  <w:left w:val="nil"/>
                  <w:bottom w:val="single" w:sz="4" w:space="0" w:color="auto"/>
                  <w:right w:val="single" w:sz="4" w:space="0" w:color="auto"/>
                </w:tcBorders>
              </w:tcPr>
            </w:tcPrChange>
          </w:tcPr>
          <w:p w:rsidR="00371160" w:rsidRDefault="00371160">
            <w:pPr>
              <w:jc w:val="center"/>
              <w:rPr>
                <w:sz w:val="18"/>
                <w:szCs w:val="18"/>
                <w:lang w:val="tr-TR"/>
              </w:rPr>
            </w:pPr>
          </w:p>
        </w:tc>
        <w:tc>
          <w:tcPr>
            <w:tcW w:w="1096" w:type="dxa"/>
            <w:tcBorders>
              <w:top w:val="nil"/>
              <w:left w:val="single" w:sz="4" w:space="0" w:color="auto"/>
              <w:bottom w:val="single" w:sz="4" w:space="0" w:color="auto"/>
              <w:right w:val="single" w:sz="4" w:space="0" w:color="auto"/>
            </w:tcBorders>
            <w:noWrap/>
            <w:vAlign w:val="bottom"/>
            <w:tcPrChange w:id="1984" w:author="Asiye Mara (Open)&#10;" w:date="2011-02-14T12:11:00Z">
              <w:tcPr>
                <w:tcW w:w="912" w:type="dxa"/>
                <w:tcBorders>
                  <w:top w:val="nil"/>
                  <w:left w:val="single" w:sz="4" w:space="0" w:color="auto"/>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912" w:type="dxa"/>
            <w:tcBorders>
              <w:top w:val="nil"/>
              <w:left w:val="nil"/>
              <w:bottom w:val="single" w:sz="4" w:space="0" w:color="auto"/>
              <w:right w:val="single" w:sz="4" w:space="0" w:color="auto"/>
            </w:tcBorders>
            <w:noWrap/>
            <w:vAlign w:val="bottom"/>
            <w:tcPrChange w:id="1985" w:author="Asiye Mara (Open)&#10;" w:date="2011-02-14T12:11:00Z">
              <w:tcPr>
                <w:tcW w:w="912"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r>
      <w:tr w:rsidR="005F52A3" w:rsidRPr="00872466" w:rsidTr="00C76FCA">
        <w:trPr>
          <w:trHeight w:val="249"/>
          <w:trPrChange w:id="1986"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1987"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ind w:left="-360"/>
              <w:rPr>
                <w:rFonts w:eastAsia="Arial Unicode MS" w:cs="Arial Unicode MS"/>
                <w:sz w:val="18"/>
                <w:szCs w:val="18"/>
                <w:lang w:val="tr-TR"/>
              </w:rPr>
            </w:pPr>
            <w:r>
              <w:rPr>
                <w:rFonts w:eastAsia="Arial Unicode MS" w:cs="Arial Unicode MS"/>
                <w:sz w:val="18"/>
                <w:szCs w:val="18"/>
                <w:lang w:val="tr-TR"/>
              </w:rPr>
              <w:t xml:space="preserve">        Açılış Bakiyesi - 1 Ocak 2010</w:t>
            </w:r>
          </w:p>
        </w:tc>
        <w:tc>
          <w:tcPr>
            <w:tcW w:w="1403" w:type="dxa"/>
            <w:tcBorders>
              <w:top w:val="single" w:sz="4" w:space="0" w:color="auto"/>
              <w:left w:val="nil"/>
              <w:bottom w:val="single" w:sz="4" w:space="0" w:color="auto"/>
              <w:right w:val="single" w:sz="4" w:space="0" w:color="auto"/>
            </w:tcBorders>
            <w:noWrap/>
            <w:vAlign w:val="bottom"/>
            <w:tcPrChange w:id="1988"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1989" w:author="Gülşah Tuba Ünlü (Open)&#10;" w:date="2011-02-13T01:48:00Z">
              <w:r>
                <w:rPr>
                  <w:sz w:val="18"/>
                  <w:szCs w:val="18"/>
                </w:rPr>
                <w:delText xml:space="preserve">       </w:delText>
              </w:r>
            </w:del>
            <w:r>
              <w:rPr>
                <w:sz w:val="18"/>
                <w:szCs w:val="18"/>
              </w:rPr>
              <w:t>12.112</w:t>
            </w:r>
            <w:del w:id="1990"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1991"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1992" w:author="Gülşah Tuba Ünlü (Open)&#10;" w:date="2011-02-13T01:48:00Z">
              <w:r>
                <w:rPr>
                  <w:sz w:val="18"/>
                  <w:szCs w:val="18"/>
                </w:rPr>
                <w:delText xml:space="preserve">      </w:delText>
              </w:r>
            </w:del>
            <w:r>
              <w:rPr>
                <w:sz w:val="18"/>
                <w:szCs w:val="18"/>
              </w:rPr>
              <w:t>38.917</w:t>
            </w:r>
            <w:del w:id="1993"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1994"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1995" w:author="Gülşah Tuba Ünlü (Open)&#10;" w:date="2011-02-13T01:48:00Z">
              <w:r>
                <w:rPr>
                  <w:sz w:val="18"/>
                  <w:szCs w:val="18"/>
                </w:rPr>
                <w:delText xml:space="preserve">      </w:delText>
              </w:r>
            </w:del>
            <w:r>
              <w:rPr>
                <w:sz w:val="18"/>
                <w:szCs w:val="18"/>
              </w:rPr>
              <w:t>1.293</w:t>
            </w:r>
            <w:del w:id="1996"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1997"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1998" w:author="Gülşah Tuba Ünlü (Open)&#10;" w:date="2011-02-13T01:48:00Z">
              <w:r>
                <w:rPr>
                  <w:sz w:val="18"/>
                  <w:szCs w:val="18"/>
                </w:rPr>
                <w:delText xml:space="preserve">     </w:delText>
              </w:r>
            </w:del>
            <w:r>
              <w:rPr>
                <w:sz w:val="18"/>
                <w:szCs w:val="18"/>
              </w:rPr>
              <w:t>186.864</w:t>
            </w:r>
            <w:del w:id="1999"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000"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001" w:author="Gülşah Tuba Ünlü (Open)&#10;" w:date="2011-02-13T01:48:00Z">
              <w:r>
                <w:rPr>
                  <w:sz w:val="18"/>
                  <w:szCs w:val="18"/>
                </w:rPr>
                <w:delText xml:space="preserve">   </w:delText>
              </w:r>
            </w:del>
            <w:r>
              <w:rPr>
                <w:sz w:val="18"/>
                <w:szCs w:val="18"/>
              </w:rPr>
              <w:t>163.827</w:t>
            </w:r>
            <w:del w:id="2002"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003"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04" w:author="Gülşah Tuba Ünlü (Open)&#10;" w:date="2011-02-13T01:48:00Z">
              <w:r>
                <w:rPr>
                  <w:sz w:val="18"/>
                  <w:szCs w:val="18"/>
                </w:rPr>
                <w:delText xml:space="preserve">       </w:delText>
              </w:r>
            </w:del>
            <w:r>
              <w:rPr>
                <w:sz w:val="18"/>
                <w:szCs w:val="18"/>
              </w:rPr>
              <w:t>403.013</w:t>
            </w:r>
            <w:del w:id="2005" w:author="Gülşah Tuba Ünlü (Open)&#10;" w:date="2011-02-13T01:48:00Z">
              <w:r>
                <w:rPr>
                  <w:sz w:val="18"/>
                  <w:szCs w:val="18"/>
                </w:rPr>
                <w:delText xml:space="preserve"> </w:delText>
              </w:r>
            </w:del>
          </w:p>
        </w:tc>
      </w:tr>
      <w:tr w:rsidR="005F52A3" w:rsidRPr="00872466" w:rsidTr="00C76FCA">
        <w:trPr>
          <w:trHeight w:val="249"/>
          <w:trPrChange w:id="2006"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007"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Alımlar </w:t>
            </w:r>
          </w:p>
        </w:tc>
        <w:tc>
          <w:tcPr>
            <w:tcW w:w="1403" w:type="dxa"/>
            <w:tcBorders>
              <w:top w:val="single" w:sz="4" w:space="0" w:color="auto"/>
              <w:left w:val="nil"/>
              <w:bottom w:val="single" w:sz="4" w:space="0" w:color="auto"/>
              <w:right w:val="single" w:sz="4" w:space="0" w:color="auto"/>
            </w:tcBorders>
            <w:noWrap/>
            <w:vAlign w:val="bottom"/>
            <w:tcPrChange w:id="2008"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09" w:author="Gülşah Tuba Ünlü (Open)&#10;" w:date="2011-02-13T01:48:00Z">
              <w:r>
                <w:rPr>
                  <w:sz w:val="18"/>
                  <w:szCs w:val="18"/>
                </w:rPr>
                <w:delText xml:space="preserve">                 </w:delText>
              </w:r>
            </w:del>
            <w:r>
              <w:rPr>
                <w:sz w:val="18"/>
                <w:szCs w:val="18"/>
              </w:rPr>
              <w:t>-</w:t>
            </w:r>
            <w:del w:id="2010"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011"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12" w:author="Gülşah Tuba Ünlü (Open)&#10;" w:date="2011-02-13T01:48:00Z">
              <w:r>
                <w:rPr>
                  <w:sz w:val="18"/>
                  <w:szCs w:val="18"/>
                </w:rPr>
                <w:delText xml:space="preserve">                </w:delText>
              </w:r>
            </w:del>
            <w:r>
              <w:rPr>
                <w:sz w:val="18"/>
                <w:szCs w:val="18"/>
              </w:rPr>
              <w:t>-</w:t>
            </w:r>
            <w:del w:id="2013"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014"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15" w:author="Gülşah Tuba Ünlü (Open)&#10;" w:date="2011-02-13T01:48:00Z">
              <w:r>
                <w:rPr>
                  <w:sz w:val="18"/>
                  <w:szCs w:val="18"/>
                </w:rPr>
                <w:delText xml:space="preserve">      </w:delText>
              </w:r>
            </w:del>
            <w:r>
              <w:rPr>
                <w:sz w:val="18"/>
                <w:szCs w:val="18"/>
              </w:rPr>
              <w:t>1.873</w:t>
            </w:r>
            <w:del w:id="2016"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017"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018" w:author="Gülşah Tuba Ünlü (Open)&#10;" w:date="2011-02-13T01:48:00Z">
              <w:r>
                <w:rPr>
                  <w:sz w:val="18"/>
                  <w:szCs w:val="18"/>
                </w:rPr>
                <w:delText xml:space="preserve">     </w:delText>
              </w:r>
            </w:del>
            <w:r>
              <w:rPr>
                <w:sz w:val="18"/>
                <w:szCs w:val="18"/>
              </w:rPr>
              <w:t>104.400</w:t>
            </w:r>
            <w:del w:id="2019"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020"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021" w:author="Gülşah Tuba Ünlü (Open)&#10;" w:date="2011-02-13T01:48:00Z">
              <w:r>
                <w:rPr>
                  <w:sz w:val="18"/>
                  <w:szCs w:val="18"/>
                </w:rPr>
                <w:delText xml:space="preserve">     </w:delText>
              </w:r>
            </w:del>
            <w:r>
              <w:rPr>
                <w:sz w:val="18"/>
                <w:szCs w:val="18"/>
              </w:rPr>
              <w:t>45.</w:t>
            </w:r>
            <w:del w:id="2022" w:author="Gülşah Tuba Ünlü (Open)&#10;" w:date="2011-02-12T10:03:00Z">
              <w:r>
                <w:rPr>
                  <w:sz w:val="18"/>
                  <w:szCs w:val="18"/>
                </w:rPr>
                <w:delText xml:space="preserve">773 </w:delText>
              </w:r>
            </w:del>
            <w:ins w:id="2023" w:author="Gülşah Tuba Ünlü (Open)&#10;" w:date="2011-02-12T10:03:00Z">
              <w:r>
                <w:rPr>
                  <w:sz w:val="18"/>
                  <w:szCs w:val="18"/>
                </w:rPr>
                <w:t>664</w:t>
              </w:r>
            </w:ins>
          </w:p>
        </w:tc>
        <w:tc>
          <w:tcPr>
            <w:tcW w:w="912" w:type="dxa"/>
            <w:tcBorders>
              <w:top w:val="single" w:sz="4" w:space="0" w:color="auto"/>
              <w:left w:val="nil"/>
              <w:bottom w:val="single" w:sz="4" w:space="0" w:color="auto"/>
              <w:right w:val="single" w:sz="4" w:space="0" w:color="auto"/>
            </w:tcBorders>
            <w:noWrap/>
            <w:vAlign w:val="bottom"/>
            <w:tcPrChange w:id="2024"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25" w:author="Gülşah Tuba Ünlü (Open)&#10;" w:date="2011-02-13T01:48:00Z">
              <w:r>
                <w:rPr>
                  <w:sz w:val="18"/>
                  <w:szCs w:val="18"/>
                </w:rPr>
                <w:delText xml:space="preserve">       </w:delText>
              </w:r>
            </w:del>
            <w:r>
              <w:rPr>
                <w:sz w:val="18"/>
                <w:szCs w:val="18"/>
              </w:rPr>
              <w:t>15</w:t>
            </w:r>
            <w:ins w:id="2026" w:author="Gülşah Tuba Ünlü (Open)&#10;" w:date="2011-02-12T10:03:00Z">
              <w:r>
                <w:rPr>
                  <w:sz w:val="18"/>
                  <w:szCs w:val="18"/>
                </w:rPr>
                <w:t>1</w:t>
              </w:r>
            </w:ins>
            <w:del w:id="2027" w:author="Gülşah Tuba Ünlü (Open)&#10;" w:date="2011-02-12T10:03:00Z">
              <w:r>
                <w:rPr>
                  <w:sz w:val="18"/>
                  <w:szCs w:val="18"/>
                </w:rPr>
                <w:delText>2</w:delText>
              </w:r>
            </w:del>
            <w:r>
              <w:rPr>
                <w:sz w:val="18"/>
                <w:szCs w:val="18"/>
              </w:rPr>
              <w:t>.</w:t>
            </w:r>
            <w:del w:id="2028" w:author="Gülşah Tuba Ünlü (Open)&#10;" w:date="2011-02-12T10:03:00Z">
              <w:r>
                <w:rPr>
                  <w:sz w:val="18"/>
                  <w:szCs w:val="18"/>
                </w:rPr>
                <w:delText xml:space="preserve">046 </w:delText>
              </w:r>
            </w:del>
            <w:ins w:id="2029" w:author="Gülşah Tuba Ünlü (Open)&#10;" w:date="2011-02-12T10:03:00Z">
              <w:r>
                <w:rPr>
                  <w:sz w:val="18"/>
                  <w:szCs w:val="18"/>
                </w:rPr>
                <w:t>937</w:t>
              </w:r>
            </w:ins>
          </w:p>
        </w:tc>
      </w:tr>
      <w:tr w:rsidR="005F52A3" w:rsidRPr="00872466" w:rsidTr="00C76FCA">
        <w:trPr>
          <w:trHeight w:val="249"/>
          <w:trPrChange w:id="2030"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vAlign w:val="bottom"/>
            <w:tcPrChange w:id="2031" w:author="Asiye Mara (Open)&#10;" w:date="2011-02-14T12:11:00Z">
              <w:tcPr>
                <w:tcW w:w="3012" w:type="dxa"/>
                <w:tcBorders>
                  <w:top w:val="nil"/>
                  <w:left w:val="single" w:sz="4" w:space="0" w:color="auto"/>
                  <w:bottom w:val="single" w:sz="4" w:space="0" w:color="auto"/>
                  <w:right w:val="single" w:sz="4" w:space="0" w:color="auto"/>
                </w:tcBorders>
                <w:noWrap/>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        Elden Çıkarılanlar</w:t>
            </w:r>
          </w:p>
        </w:tc>
        <w:tc>
          <w:tcPr>
            <w:tcW w:w="1403" w:type="dxa"/>
            <w:tcBorders>
              <w:top w:val="single" w:sz="4" w:space="0" w:color="auto"/>
              <w:left w:val="nil"/>
              <w:bottom w:val="single" w:sz="4" w:space="0" w:color="auto"/>
              <w:right w:val="single" w:sz="4" w:space="0" w:color="auto"/>
            </w:tcBorders>
            <w:noWrap/>
            <w:vAlign w:val="bottom"/>
            <w:tcPrChange w:id="2032"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33" w:author="Gülşah Tuba Ünlü (Open)&#10;" w:date="2011-02-13T01:48:00Z">
              <w:r>
                <w:rPr>
                  <w:sz w:val="18"/>
                  <w:szCs w:val="18"/>
                </w:rPr>
                <w:delText xml:space="preserve">                 </w:delText>
              </w:r>
            </w:del>
            <w:r>
              <w:rPr>
                <w:sz w:val="18"/>
                <w:szCs w:val="18"/>
              </w:rPr>
              <w:t>-</w:t>
            </w:r>
            <w:del w:id="2034"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035"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36" w:author="Gülşah Tuba Ünlü (Open)&#10;" w:date="2011-02-13T01:48:00Z">
              <w:r>
                <w:rPr>
                  <w:sz w:val="18"/>
                  <w:szCs w:val="18"/>
                </w:rPr>
                <w:delText xml:space="preserve">       </w:delText>
              </w:r>
            </w:del>
            <w:r>
              <w:rPr>
                <w:sz w:val="18"/>
                <w:szCs w:val="18"/>
              </w:rPr>
              <w:t>(2.811)</w:t>
            </w:r>
          </w:p>
        </w:tc>
        <w:tc>
          <w:tcPr>
            <w:tcW w:w="831" w:type="dxa"/>
            <w:tcBorders>
              <w:top w:val="single" w:sz="4" w:space="0" w:color="auto"/>
              <w:left w:val="nil"/>
              <w:bottom w:val="single" w:sz="4" w:space="0" w:color="auto"/>
              <w:right w:val="single" w:sz="4" w:space="0" w:color="auto"/>
            </w:tcBorders>
            <w:noWrap/>
            <w:vAlign w:val="bottom"/>
            <w:tcPrChange w:id="2037"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38" w:author="Gülşah Tuba Ünlü (Open)&#10;" w:date="2011-02-13T01:48:00Z">
              <w:r>
                <w:rPr>
                  <w:sz w:val="18"/>
                  <w:szCs w:val="18"/>
                </w:rPr>
                <w:delText xml:space="preserve">     </w:delText>
              </w:r>
            </w:del>
            <w:r>
              <w:rPr>
                <w:sz w:val="18"/>
                <w:szCs w:val="18"/>
              </w:rPr>
              <w:t>(1.037)</w:t>
            </w:r>
          </w:p>
        </w:tc>
        <w:tc>
          <w:tcPr>
            <w:tcW w:w="1417" w:type="dxa"/>
            <w:tcBorders>
              <w:top w:val="single" w:sz="4" w:space="0" w:color="auto"/>
              <w:left w:val="nil"/>
              <w:bottom w:val="single" w:sz="4" w:space="0" w:color="auto"/>
              <w:right w:val="single" w:sz="4" w:space="0" w:color="auto"/>
            </w:tcBorders>
            <w:vAlign w:val="bottom"/>
            <w:tcPrChange w:id="2039"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040" w:author="Gülşah Tuba Ünlü (Open)&#10;" w:date="2011-02-13T01:48:00Z">
              <w:r>
                <w:rPr>
                  <w:sz w:val="18"/>
                  <w:szCs w:val="18"/>
                </w:rPr>
                <w:delText xml:space="preserve">     </w:delText>
              </w:r>
            </w:del>
            <w:r>
              <w:rPr>
                <w:sz w:val="18"/>
                <w:szCs w:val="18"/>
              </w:rPr>
              <w:t>(69.279)</w:t>
            </w:r>
          </w:p>
        </w:tc>
        <w:tc>
          <w:tcPr>
            <w:tcW w:w="1096" w:type="dxa"/>
            <w:tcBorders>
              <w:top w:val="single" w:sz="4" w:space="0" w:color="auto"/>
              <w:left w:val="single" w:sz="4" w:space="0" w:color="auto"/>
              <w:bottom w:val="single" w:sz="4" w:space="0" w:color="auto"/>
              <w:right w:val="single" w:sz="4" w:space="0" w:color="auto"/>
            </w:tcBorders>
            <w:noWrap/>
            <w:vAlign w:val="bottom"/>
            <w:tcPrChange w:id="2041"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042" w:author="Gülşah Tuba Ünlü (Open)&#10;" w:date="2011-02-11T23:33:00Z">
              <w:r>
                <w:rPr>
                  <w:sz w:val="18"/>
                  <w:szCs w:val="18"/>
                </w:rPr>
                <w:delText xml:space="preserve">      </w:delText>
              </w:r>
            </w:del>
            <w:r>
              <w:rPr>
                <w:sz w:val="18"/>
                <w:szCs w:val="18"/>
              </w:rPr>
              <w:t>(4.375)</w:t>
            </w:r>
          </w:p>
        </w:tc>
        <w:tc>
          <w:tcPr>
            <w:tcW w:w="912" w:type="dxa"/>
            <w:tcBorders>
              <w:top w:val="single" w:sz="4" w:space="0" w:color="auto"/>
              <w:left w:val="nil"/>
              <w:bottom w:val="single" w:sz="4" w:space="0" w:color="auto"/>
              <w:right w:val="single" w:sz="4" w:space="0" w:color="auto"/>
            </w:tcBorders>
            <w:noWrap/>
            <w:vAlign w:val="bottom"/>
            <w:tcPrChange w:id="2043"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44" w:author="Gülşah Tuba Ünlü (Open)&#10;" w:date="2011-02-13T01:48:00Z">
              <w:r>
                <w:rPr>
                  <w:sz w:val="18"/>
                  <w:szCs w:val="18"/>
                </w:rPr>
                <w:delText xml:space="preserve">     </w:delText>
              </w:r>
            </w:del>
            <w:del w:id="2045" w:author="Gülşah Tuba Ünlü (Open)&#10;" w:date="2011-02-11T23:33:00Z">
              <w:r>
                <w:rPr>
                  <w:sz w:val="18"/>
                  <w:szCs w:val="18"/>
                </w:rPr>
                <w:delText xml:space="preserve">  </w:delText>
              </w:r>
            </w:del>
            <w:r>
              <w:rPr>
                <w:sz w:val="18"/>
                <w:szCs w:val="18"/>
              </w:rPr>
              <w:t>(77.502)</w:t>
            </w:r>
          </w:p>
        </w:tc>
      </w:tr>
      <w:tr w:rsidR="005F52A3" w:rsidRPr="00872466" w:rsidTr="00C76FCA">
        <w:trPr>
          <w:trHeight w:val="145"/>
          <w:trPrChange w:id="2046" w:author="Asiye Mara (Open)&#10;" w:date="2011-02-14T12:11:00Z">
            <w:trPr>
              <w:trHeight w:val="145"/>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047"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Transferler </w:t>
            </w:r>
            <w:r>
              <w:rPr>
                <w:rFonts w:eastAsia="Arial Unicode MS" w:cs="Arial Unicode MS"/>
                <w:sz w:val="16"/>
                <w:szCs w:val="16"/>
                <w:lang w:val="tr-TR"/>
              </w:rPr>
              <w:t>(**)</w:t>
            </w:r>
          </w:p>
        </w:tc>
        <w:tc>
          <w:tcPr>
            <w:tcW w:w="1403" w:type="dxa"/>
            <w:tcBorders>
              <w:top w:val="single" w:sz="4" w:space="0" w:color="auto"/>
              <w:left w:val="nil"/>
              <w:bottom w:val="single" w:sz="4" w:space="0" w:color="auto"/>
              <w:right w:val="single" w:sz="4" w:space="0" w:color="auto"/>
            </w:tcBorders>
            <w:noWrap/>
            <w:vAlign w:val="bottom"/>
            <w:tcPrChange w:id="2048"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49" w:author="Gülşah Tuba Ünlü (Open)&#10;" w:date="2011-02-13T01:48:00Z">
              <w:r>
                <w:rPr>
                  <w:sz w:val="18"/>
                  <w:szCs w:val="18"/>
                </w:rPr>
                <w:delText xml:space="preserve">                 </w:delText>
              </w:r>
            </w:del>
            <w:r>
              <w:rPr>
                <w:sz w:val="18"/>
                <w:szCs w:val="18"/>
              </w:rPr>
              <w:t>-</w:t>
            </w:r>
            <w:del w:id="2050"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051"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52" w:author="Gülşah Tuba Ünlü (Open)&#10;" w:date="2011-02-13T01:48:00Z">
              <w:r>
                <w:rPr>
                  <w:sz w:val="18"/>
                  <w:szCs w:val="18"/>
                </w:rPr>
                <w:delText xml:space="preserve">                </w:delText>
              </w:r>
            </w:del>
            <w:r>
              <w:rPr>
                <w:sz w:val="18"/>
                <w:szCs w:val="18"/>
              </w:rPr>
              <w:t>-</w:t>
            </w:r>
            <w:del w:id="2053"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054"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55" w:author="Gülşah Tuba Ünlü (Open)&#10;" w:date="2011-02-13T01:48:00Z">
              <w:r>
                <w:rPr>
                  <w:sz w:val="18"/>
                  <w:szCs w:val="18"/>
                </w:rPr>
                <w:delText xml:space="preserve">              </w:delText>
              </w:r>
            </w:del>
            <w:r>
              <w:rPr>
                <w:sz w:val="18"/>
                <w:szCs w:val="18"/>
              </w:rPr>
              <w:t>-</w:t>
            </w:r>
            <w:del w:id="2056"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057"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058" w:author="Gülşah Tuba Ünlü (Open)&#10;" w:date="2011-02-13T01:48:00Z">
              <w:r>
                <w:rPr>
                  <w:sz w:val="18"/>
                  <w:szCs w:val="18"/>
                </w:rPr>
                <w:delText xml:space="preserve">       </w:delText>
              </w:r>
            </w:del>
            <w:r>
              <w:rPr>
                <w:sz w:val="18"/>
                <w:szCs w:val="18"/>
              </w:rPr>
              <w:t>(1.</w:t>
            </w:r>
            <w:del w:id="2059" w:author="Gülşah Tuba Ünlü (Open)&#10;" w:date="2011-02-13T16:51:00Z">
              <w:r>
                <w:rPr>
                  <w:sz w:val="18"/>
                  <w:szCs w:val="18"/>
                </w:rPr>
                <w:delText>139</w:delText>
              </w:r>
            </w:del>
            <w:ins w:id="2060" w:author="Gülşah Tuba Ünlü (Open)&#10;" w:date="2011-02-13T16:51:00Z">
              <w:r>
                <w:rPr>
                  <w:sz w:val="18"/>
                  <w:szCs w:val="18"/>
                </w:rPr>
                <w:t>234</w:t>
              </w:r>
            </w:ins>
            <w:r>
              <w:rPr>
                <w:sz w:val="18"/>
                <w:szCs w:val="18"/>
              </w:rPr>
              <w:t>)</w:t>
            </w:r>
          </w:p>
        </w:tc>
        <w:tc>
          <w:tcPr>
            <w:tcW w:w="1096" w:type="dxa"/>
            <w:tcBorders>
              <w:top w:val="single" w:sz="4" w:space="0" w:color="auto"/>
              <w:left w:val="single" w:sz="4" w:space="0" w:color="auto"/>
              <w:bottom w:val="single" w:sz="4" w:space="0" w:color="auto"/>
              <w:right w:val="single" w:sz="4" w:space="0" w:color="auto"/>
            </w:tcBorders>
            <w:noWrap/>
            <w:vAlign w:val="bottom"/>
            <w:tcPrChange w:id="2061"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062" w:author="Gülşah Tuba Ünlü (Open)&#10;" w:date="2011-02-13T01:48:00Z">
              <w:r>
                <w:rPr>
                  <w:sz w:val="18"/>
                  <w:szCs w:val="18"/>
                </w:rPr>
                <w:delText xml:space="preserve">               </w:delText>
              </w:r>
            </w:del>
            <w:r>
              <w:rPr>
                <w:sz w:val="18"/>
                <w:szCs w:val="18"/>
              </w:rPr>
              <w:t>-</w:t>
            </w:r>
            <w:del w:id="2063"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064"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65" w:author="Gülşah Tuba Ünlü (Open)&#10;" w:date="2011-02-13T01:48:00Z">
              <w:r>
                <w:rPr>
                  <w:sz w:val="18"/>
                  <w:szCs w:val="18"/>
                </w:rPr>
                <w:delText xml:space="preserve">       </w:delText>
              </w:r>
            </w:del>
            <w:del w:id="2066" w:author="Gülşah Tuba Ünlü (Open)&#10;" w:date="2011-02-11T23:33:00Z">
              <w:r>
                <w:rPr>
                  <w:sz w:val="18"/>
                  <w:szCs w:val="18"/>
                </w:rPr>
                <w:delText xml:space="preserve">  </w:delText>
              </w:r>
            </w:del>
            <w:r>
              <w:rPr>
                <w:sz w:val="18"/>
                <w:szCs w:val="18"/>
              </w:rPr>
              <w:t>(</w:t>
            </w:r>
            <w:del w:id="2067" w:author="Gülşah Tuba Ünlü (Open)&#10;" w:date="2011-02-13T16:51:00Z">
              <w:r>
                <w:rPr>
                  <w:sz w:val="18"/>
                  <w:szCs w:val="18"/>
                </w:rPr>
                <w:delText>1.139</w:delText>
              </w:r>
            </w:del>
            <w:ins w:id="2068" w:author="Gülşah Tuba Ünlü (Open)&#10;" w:date="2011-02-13T16:51:00Z">
              <w:r>
                <w:rPr>
                  <w:sz w:val="18"/>
                  <w:szCs w:val="18"/>
                </w:rPr>
                <w:t>1.234</w:t>
              </w:r>
            </w:ins>
            <w:r>
              <w:rPr>
                <w:sz w:val="18"/>
                <w:szCs w:val="18"/>
              </w:rPr>
              <w:t>)</w:t>
            </w:r>
          </w:p>
        </w:tc>
      </w:tr>
      <w:tr w:rsidR="005F52A3" w:rsidRPr="00872466" w:rsidTr="00C76FCA">
        <w:trPr>
          <w:trHeight w:val="249"/>
          <w:trPrChange w:id="2069"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070"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Değer Düşüşü / (İptali)</w:t>
            </w:r>
            <w:r>
              <w:rPr>
                <w:rFonts w:eastAsia="Arial Unicode MS" w:cs="Arial Unicode MS"/>
                <w:sz w:val="18"/>
                <w:szCs w:val="18"/>
                <w:lang w:val="tr-TR"/>
              </w:rPr>
              <w:tab/>
            </w:r>
            <w:ins w:id="2071" w:author="Asiye Mara (Open)&#10;" w:date="2011-02-12T02:16:00Z">
              <w:r>
                <w:rPr>
                  <w:rFonts w:eastAsia="Arial Unicode MS" w:cs="Arial Unicode MS"/>
                  <w:sz w:val="18"/>
                  <w:szCs w:val="18"/>
                  <w:lang w:val="tr-TR"/>
                </w:rPr>
                <w:t>(***)</w:t>
              </w:r>
            </w:ins>
          </w:p>
        </w:tc>
        <w:tc>
          <w:tcPr>
            <w:tcW w:w="1403" w:type="dxa"/>
            <w:tcBorders>
              <w:top w:val="single" w:sz="4" w:space="0" w:color="auto"/>
              <w:left w:val="nil"/>
              <w:bottom w:val="single" w:sz="4" w:space="0" w:color="auto"/>
              <w:right w:val="single" w:sz="4" w:space="0" w:color="auto"/>
            </w:tcBorders>
            <w:noWrap/>
            <w:vAlign w:val="bottom"/>
            <w:tcPrChange w:id="2072"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73" w:author="Gülşah Tuba Ünlü (Open)&#10;" w:date="2011-02-13T01:48:00Z">
              <w:r>
                <w:rPr>
                  <w:sz w:val="18"/>
                  <w:szCs w:val="18"/>
                </w:rPr>
                <w:delText xml:space="preserve">            </w:delText>
              </w:r>
            </w:del>
            <w:r>
              <w:rPr>
                <w:sz w:val="18"/>
                <w:szCs w:val="18"/>
              </w:rPr>
              <w:t>342</w:t>
            </w:r>
            <w:del w:id="2074"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075"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76" w:author="Gülşah Tuba Ünlü (Open)&#10;" w:date="2011-02-13T01:48:00Z">
              <w:r>
                <w:rPr>
                  <w:sz w:val="18"/>
                  <w:szCs w:val="18"/>
                </w:rPr>
                <w:delText xml:space="preserve">                </w:delText>
              </w:r>
            </w:del>
            <w:r>
              <w:rPr>
                <w:sz w:val="18"/>
                <w:szCs w:val="18"/>
              </w:rPr>
              <w:t>-</w:t>
            </w:r>
            <w:del w:id="2077"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078"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79" w:author="Gülşah Tuba Ünlü (Open)&#10;" w:date="2011-02-13T01:48:00Z">
              <w:r>
                <w:rPr>
                  <w:sz w:val="18"/>
                  <w:szCs w:val="18"/>
                </w:rPr>
                <w:delText xml:space="preserve">              </w:delText>
              </w:r>
            </w:del>
            <w:r>
              <w:rPr>
                <w:sz w:val="18"/>
                <w:szCs w:val="18"/>
              </w:rPr>
              <w:t>-</w:t>
            </w:r>
            <w:del w:id="2080"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081"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082" w:author="Gülşah Tuba Ünlü (Open)&#10;" w:date="2011-02-13T01:48:00Z">
              <w:r>
                <w:rPr>
                  <w:sz w:val="18"/>
                  <w:szCs w:val="18"/>
                </w:rPr>
                <w:delText xml:space="preserve">         </w:delText>
              </w:r>
            </w:del>
            <w:r>
              <w:rPr>
                <w:sz w:val="18"/>
                <w:szCs w:val="18"/>
              </w:rPr>
              <w:t>5.</w:t>
            </w:r>
            <w:del w:id="2083" w:author="Gülşah Tuba Ünlü (Open)&#10;" w:date="2011-02-12T10:03:00Z">
              <w:r>
                <w:rPr>
                  <w:sz w:val="18"/>
                  <w:szCs w:val="18"/>
                </w:rPr>
                <w:delText xml:space="preserve">516 </w:delText>
              </w:r>
            </w:del>
            <w:ins w:id="2084" w:author="Gülşah Tuba Ünlü (Open)&#10;" w:date="2011-02-12T10:03:00Z">
              <w:r>
                <w:rPr>
                  <w:sz w:val="18"/>
                  <w:szCs w:val="18"/>
                </w:rPr>
                <w:t>438</w:t>
              </w:r>
            </w:ins>
          </w:p>
        </w:tc>
        <w:tc>
          <w:tcPr>
            <w:tcW w:w="1096" w:type="dxa"/>
            <w:tcBorders>
              <w:top w:val="single" w:sz="4" w:space="0" w:color="auto"/>
              <w:left w:val="single" w:sz="4" w:space="0" w:color="auto"/>
              <w:bottom w:val="single" w:sz="4" w:space="0" w:color="auto"/>
              <w:right w:val="single" w:sz="4" w:space="0" w:color="auto"/>
            </w:tcBorders>
            <w:noWrap/>
            <w:vAlign w:val="bottom"/>
            <w:tcPrChange w:id="2085"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086" w:author="Gülşah Tuba Ünlü (Open)&#10;" w:date="2011-02-13T01:48:00Z">
              <w:r>
                <w:rPr>
                  <w:sz w:val="18"/>
                  <w:szCs w:val="18"/>
                </w:rPr>
                <w:delText xml:space="preserve">               </w:delText>
              </w:r>
            </w:del>
            <w:r>
              <w:rPr>
                <w:sz w:val="18"/>
                <w:szCs w:val="18"/>
              </w:rPr>
              <w:t>-</w:t>
            </w:r>
            <w:del w:id="2087"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088"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089" w:author="Gülşah Tuba Ünlü (Open)&#10;" w:date="2011-02-13T01:48:00Z">
              <w:r>
                <w:rPr>
                  <w:sz w:val="18"/>
                  <w:szCs w:val="18"/>
                </w:rPr>
                <w:delText xml:space="preserve">           </w:delText>
              </w:r>
            </w:del>
            <w:r>
              <w:rPr>
                <w:sz w:val="18"/>
                <w:szCs w:val="18"/>
              </w:rPr>
              <w:t>5.</w:t>
            </w:r>
            <w:del w:id="2090" w:author="Gülşah Tuba Ünlü (Open)&#10;" w:date="2011-02-12T10:03:00Z">
              <w:r>
                <w:rPr>
                  <w:sz w:val="18"/>
                  <w:szCs w:val="18"/>
                </w:rPr>
                <w:delText xml:space="preserve">858 </w:delText>
              </w:r>
            </w:del>
            <w:ins w:id="2091" w:author="Gülşah Tuba Ünlü (Open)&#10;" w:date="2011-02-12T10:03:00Z">
              <w:del w:id="2092" w:author="Asiye Mara (Open)&#10;" w:date="2011-02-12T16:10:00Z">
                <w:r>
                  <w:rPr>
                    <w:sz w:val="18"/>
                    <w:szCs w:val="18"/>
                  </w:rPr>
                  <w:delText>438</w:delText>
                </w:r>
              </w:del>
            </w:ins>
            <w:ins w:id="2093" w:author="Asiye Mara (Open)&#10;" w:date="2011-02-12T16:10:00Z">
              <w:r>
                <w:rPr>
                  <w:sz w:val="18"/>
                  <w:szCs w:val="18"/>
                </w:rPr>
                <w:t>780</w:t>
              </w:r>
            </w:ins>
          </w:p>
        </w:tc>
      </w:tr>
      <w:tr w:rsidR="005F52A3" w:rsidRPr="00872466" w:rsidTr="00C76FCA">
        <w:trPr>
          <w:trHeight w:val="249"/>
          <w:trPrChange w:id="2094"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095"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b/>
                <w:sz w:val="18"/>
                <w:szCs w:val="18"/>
                <w:lang w:val="tr-TR"/>
              </w:rPr>
            </w:pPr>
            <w:r>
              <w:rPr>
                <w:rFonts w:eastAsia="Arial Unicode MS" w:cs="Arial Unicode MS"/>
                <w:b/>
                <w:sz w:val="18"/>
                <w:szCs w:val="18"/>
                <w:lang w:val="tr-TR"/>
              </w:rPr>
              <w:t>Kapanış Bakiyesi- 31 Aralık 2010</w:t>
            </w:r>
          </w:p>
        </w:tc>
        <w:tc>
          <w:tcPr>
            <w:tcW w:w="1403" w:type="dxa"/>
            <w:tcBorders>
              <w:top w:val="single" w:sz="4" w:space="0" w:color="auto"/>
              <w:left w:val="nil"/>
              <w:bottom w:val="single" w:sz="4" w:space="0" w:color="auto"/>
              <w:right w:val="single" w:sz="4" w:space="0" w:color="auto"/>
            </w:tcBorders>
            <w:noWrap/>
            <w:vAlign w:val="bottom"/>
            <w:tcPrChange w:id="2096"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097" w:author="Gülşah Tuba Ünlü (Open)&#10;" w:date="2011-02-13T01:48:00Z">
              <w:r>
                <w:rPr>
                  <w:b/>
                  <w:sz w:val="18"/>
                  <w:szCs w:val="18"/>
                </w:rPr>
                <w:delText xml:space="preserve">       </w:delText>
              </w:r>
            </w:del>
            <w:r>
              <w:rPr>
                <w:b/>
                <w:sz w:val="18"/>
                <w:szCs w:val="18"/>
              </w:rPr>
              <w:t>12.454</w:t>
            </w:r>
            <w:del w:id="2098"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099"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100" w:author="Gülşah Tuba Ünlü (Open)&#10;" w:date="2011-02-13T01:48:00Z">
              <w:r>
                <w:rPr>
                  <w:b/>
                  <w:sz w:val="18"/>
                  <w:szCs w:val="18"/>
                </w:rPr>
                <w:delText xml:space="preserve">      </w:delText>
              </w:r>
            </w:del>
            <w:r>
              <w:rPr>
                <w:b/>
                <w:sz w:val="18"/>
                <w:szCs w:val="18"/>
              </w:rPr>
              <w:t>36.106</w:t>
            </w:r>
            <w:del w:id="2101" w:author="Gülşah Tuba Ünlü (Open)&#10;" w:date="2011-02-13T01:48:00Z">
              <w:r>
                <w:rPr>
                  <w:b/>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102"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103" w:author="Gülşah Tuba Ünlü (Open)&#10;" w:date="2011-02-13T01:48:00Z">
              <w:r>
                <w:rPr>
                  <w:b/>
                  <w:sz w:val="18"/>
                  <w:szCs w:val="18"/>
                </w:rPr>
                <w:delText xml:space="preserve">      </w:delText>
              </w:r>
            </w:del>
            <w:r>
              <w:rPr>
                <w:b/>
                <w:sz w:val="18"/>
                <w:szCs w:val="18"/>
              </w:rPr>
              <w:t>2.129</w:t>
            </w:r>
            <w:del w:id="2104"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105"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b/>
                <w:sz w:val="18"/>
                <w:szCs w:val="18"/>
              </w:rPr>
            </w:pPr>
            <w:del w:id="2106" w:author="Gülşah Tuba Ünlü (Open)&#10;" w:date="2011-02-13T01:48:00Z">
              <w:r>
                <w:rPr>
                  <w:b/>
                  <w:sz w:val="18"/>
                  <w:szCs w:val="18"/>
                </w:rPr>
                <w:delText xml:space="preserve">     </w:delText>
              </w:r>
            </w:del>
            <w:r>
              <w:rPr>
                <w:b/>
                <w:sz w:val="18"/>
                <w:szCs w:val="18"/>
              </w:rPr>
              <w:t>226.</w:t>
            </w:r>
            <w:del w:id="2107" w:author="Gülşah Tuba Ünlü (Open)&#10;" w:date="2011-02-12T10:03:00Z">
              <w:r>
                <w:rPr>
                  <w:b/>
                  <w:sz w:val="18"/>
                  <w:szCs w:val="18"/>
                </w:rPr>
                <w:delText xml:space="preserve">362 </w:delText>
              </w:r>
            </w:del>
            <w:ins w:id="2108" w:author="Gülşah Tuba Ünlü (Open)&#10;" w:date="2011-02-13T16:52:00Z">
              <w:r>
                <w:rPr>
                  <w:b/>
                  <w:sz w:val="18"/>
                  <w:szCs w:val="18"/>
                </w:rPr>
                <w:t>189</w:t>
              </w:r>
            </w:ins>
          </w:p>
        </w:tc>
        <w:tc>
          <w:tcPr>
            <w:tcW w:w="1096" w:type="dxa"/>
            <w:tcBorders>
              <w:top w:val="single" w:sz="4" w:space="0" w:color="auto"/>
              <w:left w:val="single" w:sz="4" w:space="0" w:color="auto"/>
              <w:bottom w:val="single" w:sz="4" w:space="0" w:color="auto"/>
              <w:right w:val="single" w:sz="4" w:space="0" w:color="auto"/>
            </w:tcBorders>
            <w:noWrap/>
            <w:vAlign w:val="bottom"/>
            <w:tcPrChange w:id="2109"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sz w:val="18"/>
                <w:szCs w:val="18"/>
              </w:rPr>
            </w:pPr>
            <w:del w:id="2110" w:author="Gülşah Tuba Ünlü (Open)&#10;" w:date="2011-02-13T01:48:00Z">
              <w:r>
                <w:rPr>
                  <w:b/>
                  <w:sz w:val="18"/>
                  <w:szCs w:val="18"/>
                </w:rPr>
                <w:delText xml:space="preserve">   </w:delText>
              </w:r>
            </w:del>
            <w:r>
              <w:rPr>
                <w:b/>
                <w:sz w:val="18"/>
                <w:szCs w:val="18"/>
              </w:rPr>
              <w:t>205.</w:t>
            </w:r>
            <w:del w:id="2111" w:author="Gülşah Tuba Ünlü (Open)&#10;" w:date="2011-02-12T10:03:00Z">
              <w:r>
                <w:rPr>
                  <w:b/>
                  <w:sz w:val="18"/>
                  <w:szCs w:val="18"/>
                </w:rPr>
                <w:delText xml:space="preserve">225 </w:delText>
              </w:r>
            </w:del>
            <w:ins w:id="2112" w:author="Gülşah Tuba Ünlü (Open)&#10;" w:date="2011-02-12T10:03:00Z">
              <w:r>
                <w:rPr>
                  <w:b/>
                  <w:sz w:val="18"/>
                  <w:szCs w:val="18"/>
                </w:rPr>
                <w:t>116</w:t>
              </w:r>
            </w:ins>
          </w:p>
        </w:tc>
        <w:tc>
          <w:tcPr>
            <w:tcW w:w="912" w:type="dxa"/>
            <w:tcBorders>
              <w:top w:val="single" w:sz="4" w:space="0" w:color="auto"/>
              <w:left w:val="nil"/>
              <w:bottom w:val="single" w:sz="4" w:space="0" w:color="auto"/>
              <w:right w:val="single" w:sz="4" w:space="0" w:color="auto"/>
            </w:tcBorders>
            <w:noWrap/>
            <w:vAlign w:val="bottom"/>
            <w:tcPrChange w:id="2113"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114" w:author="Gülşah Tuba Ünlü (Open)&#10;" w:date="2011-02-13T01:48:00Z">
              <w:r>
                <w:rPr>
                  <w:b/>
                  <w:sz w:val="18"/>
                  <w:szCs w:val="18"/>
                </w:rPr>
                <w:delText xml:space="preserve">       </w:delText>
              </w:r>
            </w:del>
            <w:del w:id="2115" w:author="Asiye Mara (Open)&#10;" w:date="2011-02-14T01:33:00Z">
              <w:r>
                <w:rPr>
                  <w:b/>
                  <w:sz w:val="18"/>
                  <w:szCs w:val="18"/>
                </w:rPr>
                <w:delText xml:space="preserve">482.276 </w:delText>
              </w:r>
            </w:del>
            <w:ins w:id="2116" w:author="Gülşah Tuba Ünlü (Open)&#10;" w:date="2011-02-12T10:03:00Z">
              <w:del w:id="2117" w:author="Asiye Mara (Open)&#10;" w:date="2011-02-14T01:33:00Z">
                <w:r>
                  <w:rPr>
                    <w:b/>
                    <w:sz w:val="18"/>
                    <w:szCs w:val="18"/>
                  </w:rPr>
                  <w:delText>089</w:delText>
                </w:r>
              </w:del>
            </w:ins>
            <w:ins w:id="2118" w:author="Asiye Mara (Open)&#10;" w:date="2011-02-14T01:33:00Z">
              <w:r>
                <w:rPr>
                  <w:b/>
                  <w:sz w:val="18"/>
                  <w:szCs w:val="18"/>
                </w:rPr>
                <w:t>481.9</w:t>
              </w:r>
            </w:ins>
            <w:ins w:id="2119" w:author="Asiye Mara (Open)&#10;" w:date="2011-02-14T11:53:00Z">
              <w:r>
                <w:rPr>
                  <w:b/>
                  <w:sz w:val="18"/>
                  <w:szCs w:val="18"/>
                </w:rPr>
                <w:t>9</w:t>
              </w:r>
            </w:ins>
            <w:ins w:id="2120" w:author="Asiye Mara (Open)&#10;" w:date="2011-02-14T01:33:00Z">
              <w:r>
                <w:rPr>
                  <w:b/>
                  <w:sz w:val="18"/>
                  <w:szCs w:val="18"/>
                </w:rPr>
                <w:t>4</w:t>
              </w:r>
            </w:ins>
          </w:p>
        </w:tc>
      </w:tr>
      <w:tr w:rsidR="005F52A3" w:rsidRPr="00872466" w:rsidTr="00C76FCA">
        <w:trPr>
          <w:trHeight w:val="249"/>
          <w:trPrChange w:id="2121"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122"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sz w:val="18"/>
                <w:szCs w:val="18"/>
                <w:lang w:val="tr-TR"/>
              </w:rPr>
            </w:pPr>
          </w:p>
        </w:tc>
        <w:tc>
          <w:tcPr>
            <w:tcW w:w="1403" w:type="dxa"/>
            <w:tcBorders>
              <w:top w:val="single" w:sz="4" w:space="0" w:color="auto"/>
              <w:left w:val="nil"/>
              <w:bottom w:val="single" w:sz="4" w:space="0" w:color="auto"/>
              <w:right w:val="single" w:sz="4" w:space="0" w:color="auto"/>
            </w:tcBorders>
            <w:noWrap/>
            <w:vAlign w:val="bottom"/>
            <w:tcPrChange w:id="2123"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Change w:id="2124"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831" w:type="dxa"/>
            <w:tcBorders>
              <w:top w:val="single" w:sz="4" w:space="0" w:color="auto"/>
              <w:left w:val="nil"/>
              <w:bottom w:val="single" w:sz="4" w:space="0" w:color="auto"/>
              <w:right w:val="single" w:sz="4" w:space="0" w:color="auto"/>
            </w:tcBorders>
            <w:noWrap/>
            <w:vAlign w:val="bottom"/>
            <w:tcPrChange w:id="2125"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1417" w:type="dxa"/>
            <w:tcBorders>
              <w:top w:val="single" w:sz="4" w:space="0" w:color="auto"/>
              <w:left w:val="nil"/>
              <w:bottom w:val="single" w:sz="4" w:space="0" w:color="auto"/>
              <w:right w:val="single" w:sz="4" w:space="0" w:color="auto"/>
            </w:tcBorders>
            <w:vAlign w:val="bottom"/>
            <w:tcPrChange w:id="2126"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371160">
            <w:pPr>
              <w:ind w:right="57"/>
              <w:jc w:val="right"/>
              <w:rPr>
                <w:sz w:val="18"/>
                <w:szCs w:val="18"/>
                <w:lang w:val="tr-TR"/>
              </w:rPr>
            </w:pPr>
          </w:p>
        </w:tc>
        <w:tc>
          <w:tcPr>
            <w:tcW w:w="1096" w:type="dxa"/>
            <w:tcBorders>
              <w:top w:val="single" w:sz="4" w:space="0" w:color="auto"/>
              <w:left w:val="single" w:sz="4" w:space="0" w:color="auto"/>
              <w:bottom w:val="single" w:sz="4" w:space="0" w:color="auto"/>
              <w:right w:val="single" w:sz="4" w:space="0" w:color="auto"/>
            </w:tcBorders>
            <w:noWrap/>
            <w:vAlign w:val="bottom"/>
            <w:tcPrChange w:id="2127"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912" w:type="dxa"/>
            <w:tcBorders>
              <w:top w:val="single" w:sz="4" w:space="0" w:color="auto"/>
              <w:left w:val="nil"/>
              <w:bottom w:val="single" w:sz="4" w:space="0" w:color="auto"/>
              <w:right w:val="single" w:sz="4" w:space="0" w:color="auto"/>
            </w:tcBorders>
            <w:noWrap/>
            <w:vAlign w:val="bottom"/>
            <w:tcPrChange w:id="2128"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r>
      <w:tr w:rsidR="005F52A3" w:rsidRPr="00872466" w:rsidTr="00C76FCA">
        <w:trPr>
          <w:trHeight w:val="249"/>
          <w:trPrChange w:id="2129"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130"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ind w:left="-360"/>
              <w:rPr>
                <w:rFonts w:eastAsia="Arial Unicode MS" w:cs="Arial Unicode MS"/>
                <w:sz w:val="18"/>
                <w:szCs w:val="18"/>
                <w:lang w:val="tr-TR"/>
              </w:rPr>
            </w:pPr>
            <w:r>
              <w:rPr>
                <w:rFonts w:eastAsia="Arial Unicode MS" w:cs="Arial Unicode MS"/>
                <w:sz w:val="18"/>
                <w:szCs w:val="18"/>
                <w:lang w:val="tr-TR"/>
              </w:rPr>
              <w:t>Birikmiş Amortisman (-)</w:t>
            </w:r>
          </w:p>
        </w:tc>
        <w:tc>
          <w:tcPr>
            <w:tcW w:w="1403" w:type="dxa"/>
            <w:tcBorders>
              <w:top w:val="single" w:sz="4" w:space="0" w:color="auto"/>
              <w:left w:val="nil"/>
              <w:bottom w:val="single" w:sz="4" w:space="0" w:color="auto"/>
              <w:right w:val="single" w:sz="4" w:space="0" w:color="auto"/>
            </w:tcBorders>
            <w:noWrap/>
            <w:vAlign w:val="bottom"/>
            <w:tcPrChange w:id="2131"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Change w:id="2132"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831" w:type="dxa"/>
            <w:tcBorders>
              <w:top w:val="single" w:sz="4" w:space="0" w:color="auto"/>
              <w:left w:val="nil"/>
              <w:bottom w:val="single" w:sz="4" w:space="0" w:color="auto"/>
              <w:right w:val="single" w:sz="4" w:space="0" w:color="auto"/>
            </w:tcBorders>
            <w:noWrap/>
            <w:vAlign w:val="bottom"/>
            <w:tcPrChange w:id="2133"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1417" w:type="dxa"/>
            <w:tcBorders>
              <w:top w:val="single" w:sz="4" w:space="0" w:color="auto"/>
              <w:left w:val="nil"/>
              <w:bottom w:val="single" w:sz="4" w:space="0" w:color="auto"/>
              <w:right w:val="single" w:sz="4" w:space="0" w:color="auto"/>
            </w:tcBorders>
            <w:vAlign w:val="bottom"/>
            <w:tcPrChange w:id="2134"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371160">
            <w:pPr>
              <w:ind w:right="57"/>
              <w:jc w:val="right"/>
              <w:rPr>
                <w:sz w:val="18"/>
                <w:szCs w:val="18"/>
                <w:lang w:val="tr-TR"/>
              </w:rPr>
            </w:pPr>
          </w:p>
        </w:tc>
        <w:tc>
          <w:tcPr>
            <w:tcW w:w="1096" w:type="dxa"/>
            <w:tcBorders>
              <w:top w:val="single" w:sz="4" w:space="0" w:color="auto"/>
              <w:left w:val="single" w:sz="4" w:space="0" w:color="auto"/>
              <w:bottom w:val="single" w:sz="4" w:space="0" w:color="auto"/>
              <w:right w:val="single" w:sz="4" w:space="0" w:color="auto"/>
            </w:tcBorders>
            <w:noWrap/>
            <w:vAlign w:val="bottom"/>
            <w:tcPrChange w:id="2135"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c>
          <w:tcPr>
            <w:tcW w:w="912" w:type="dxa"/>
            <w:tcBorders>
              <w:top w:val="single" w:sz="4" w:space="0" w:color="auto"/>
              <w:left w:val="nil"/>
              <w:bottom w:val="single" w:sz="4" w:space="0" w:color="auto"/>
              <w:right w:val="single" w:sz="4" w:space="0" w:color="auto"/>
            </w:tcBorders>
            <w:noWrap/>
            <w:vAlign w:val="bottom"/>
            <w:tcPrChange w:id="2136"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sz w:val="18"/>
                <w:szCs w:val="18"/>
                <w:lang w:val="tr-TR"/>
              </w:rPr>
            </w:pPr>
          </w:p>
        </w:tc>
      </w:tr>
      <w:tr w:rsidR="005F52A3" w:rsidRPr="00872466" w:rsidTr="00C76FCA">
        <w:trPr>
          <w:trHeight w:val="249"/>
          <w:trPrChange w:id="2137"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138"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Açılış Bakiyesi - 1 Ocak 2010</w:t>
            </w:r>
          </w:p>
        </w:tc>
        <w:tc>
          <w:tcPr>
            <w:tcW w:w="1403" w:type="dxa"/>
            <w:tcBorders>
              <w:top w:val="single" w:sz="4" w:space="0" w:color="auto"/>
              <w:left w:val="nil"/>
              <w:bottom w:val="single" w:sz="4" w:space="0" w:color="auto"/>
              <w:right w:val="single" w:sz="4" w:space="0" w:color="auto"/>
            </w:tcBorders>
            <w:noWrap/>
            <w:vAlign w:val="bottom"/>
            <w:tcPrChange w:id="2139"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40" w:author="Gülşah Tuba Ünlü (Open)&#10;" w:date="2011-02-13T01:48:00Z">
              <w:r>
                <w:rPr>
                  <w:sz w:val="18"/>
                  <w:szCs w:val="18"/>
                </w:rPr>
                <w:delText xml:space="preserve">         </w:delText>
              </w:r>
            </w:del>
            <w:r>
              <w:rPr>
                <w:sz w:val="18"/>
                <w:szCs w:val="18"/>
              </w:rPr>
              <w:t>2.127</w:t>
            </w:r>
            <w:del w:id="2141"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142"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43" w:author="Gülşah Tuba Ünlü (Open)&#10;" w:date="2011-02-13T01:48:00Z">
              <w:r>
                <w:rPr>
                  <w:sz w:val="18"/>
                  <w:szCs w:val="18"/>
                </w:rPr>
                <w:delText xml:space="preserve">      </w:delText>
              </w:r>
            </w:del>
            <w:r>
              <w:rPr>
                <w:sz w:val="18"/>
                <w:szCs w:val="18"/>
              </w:rPr>
              <w:t>21.632</w:t>
            </w:r>
            <w:del w:id="2144"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145"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46" w:author="Gülşah Tuba Ünlü (Open)&#10;" w:date="2011-02-13T01:48:00Z">
              <w:r>
                <w:rPr>
                  <w:sz w:val="18"/>
                  <w:szCs w:val="18"/>
                </w:rPr>
                <w:delText xml:space="preserve">         </w:delText>
              </w:r>
            </w:del>
            <w:r>
              <w:rPr>
                <w:sz w:val="18"/>
                <w:szCs w:val="18"/>
              </w:rPr>
              <w:t>703</w:t>
            </w:r>
            <w:del w:id="2147"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148"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149" w:author="Gülşah Tuba Ünlü (Open)&#10;" w:date="2011-02-13T01:48:00Z">
              <w:r>
                <w:rPr>
                  <w:sz w:val="18"/>
                  <w:szCs w:val="18"/>
                </w:rPr>
                <w:delText xml:space="preserve">         </w:delText>
              </w:r>
            </w:del>
            <w:r>
              <w:rPr>
                <w:sz w:val="18"/>
                <w:szCs w:val="18"/>
              </w:rPr>
              <w:t>4.127</w:t>
            </w:r>
            <w:del w:id="2150"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151"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152" w:author="Gülşah Tuba Ünlü (Open)&#10;" w:date="2011-02-13T01:48:00Z">
              <w:r>
                <w:rPr>
                  <w:sz w:val="18"/>
                  <w:szCs w:val="18"/>
                </w:rPr>
                <w:delText xml:space="preserve">     </w:delText>
              </w:r>
            </w:del>
            <w:r>
              <w:rPr>
                <w:sz w:val="18"/>
                <w:szCs w:val="18"/>
              </w:rPr>
              <w:t>64.530</w:t>
            </w:r>
            <w:del w:id="2153"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154"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55" w:author="Gülşah Tuba Ünlü (Open)&#10;" w:date="2011-02-13T01:48:00Z">
              <w:r>
                <w:rPr>
                  <w:sz w:val="18"/>
                  <w:szCs w:val="18"/>
                </w:rPr>
                <w:delText xml:space="preserve">         </w:delText>
              </w:r>
            </w:del>
            <w:r>
              <w:rPr>
                <w:sz w:val="18"/>
                <w:szCs w:val="18"/>
              </w:rPr>
              <w:t>93.119</w:t>
            </w:r>
            <w:del w:id="2156" w:author="Gülşah Tuba Ünlü (Open)&#10;" w:date="2011-02-13T01:48:00Z">
              <w:r>
                <w:rPr>
                  <w:sz w:val="18"/>
                  <w:szCs w:val="18"/>
                </w:rPr>
                <w:delText xml:space="preserve"> </w:delText>
              </w:r>
            </w:del>
          </w:p>
        </w:tc>
      </w:tr>
      <w:tr w:rsidR="005F52A3" w:rsidRPr="00872466" w:rsidTr="00C76FCA">
        <w:trPr>
          <w:trHeight w:val="249"/>
          <w:trPrChange w:id="2157" w:author="Asiye Mara (Open)&#10;" w:date="2011-02-14T12:11:00Z">
            <w:trPr>
              <w:trHeight w:val="249"/>
            </w:trPr>
          </w:trPrChange>
        </w:trPr>
        <w:tc>
          <w:tcPr>
            <w:tcW w:w="3119"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158" w:author="Asiye Mara (Open)&#10;" w:date="2011-02-14T12:11:00Z">
              <w:tcPr>
                <w:tcW w:w="301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Amortisman Gideri</w:t>
            </w:r>
          </w:p>
        </w:tc>
        <w:tc>
          <w:tcPr>
            <w:tcW w:w="1403" w:type="dxa"/>
            <w:tcBorders>
              <w:top w:val="single" w:sz="4" w:space="0" w:color="auto"/>
              <w:left w:val="nil"/>
              <w:bottom w:val="single" w:sz="4" w:space="0" w:color="auto"/>
              <w:right w:val="single" w:sz="4" w:space="0" w:color="auto"/>
            </w:tcBorders>
            <w:noWrap/>
            <w:vAlign w:val="bottom"/>
            <w:tcPrChange w:id="2159" w:author="Asiye Mara (Open)&#10;" w:date="2011-02-14T12:11:00Z">
              <w:tcPr>
                <w:tcW w:w="1383"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60" w:author="Gülşah Tuba Ünlü (Open)&#10;" w:date="2011-02-13T01:48:00Z">
              <w:r>
                <w:rPr>
                  <w:sz w:val="18"/>
                  <w:szCs w:val="18"/>
                </w:rPr>
                <w:delText xml:space="preserve">            </w:delText>
              </w:r>
            </w:del>
            <w:r>
              <w:rPr>
                <w:sz w:val="18"/>
                <w:szCs w:val="18"/>
              </w:rPr>
              <w:t>309</w:t>
            </w:r>
            <w:del w:id="2161"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162"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63" w:author="Gülşah Tuba Ünlü (Open)&#10;" w:date="2011-02-13T01:48:00Z">
              <w:r>
                <w:rPr>
                  <w:sz w:val="18"/>
                  <w:szCs w:val="18"/>
                </w:rPr>
                <w:delText xml:space="preserve">        </w:delText>
              </w:r>
            </w:del>
            <w:r>
              <w:rPr>
                <w:sz w:val="18"/>
                <w:szCs w:val="18"/>
              </w:rPr>
              <w:t>7.</w:t>
            </w:r>
            <w:del w:id="2164" w:author="Gülşah Tuba Ünlü (Open)&#10;" w:date="2011-02-13T01:47:00Z">
              <w:r>
                <w:rPr>
                  <w:sz w:val="18"/>
                  <w:szCs w:val="18"/>
                </w:rPr>
                <w:delText xml:space="preserve">310 </w:delText>
              </w:r>
            </w:del>
            <w:ins w:id="2165" w:author="Gülşah Tuba Ünlü (Open)&#10;" w:date="2011-02-13T01:47:00Z">
              <w:r>
                <w:rPr>
                  <w:sz w:val="18"/>
                  <w:szCs w:val="18"/>
                </w:rPr>
                <w:t>370</w:t>
              </w:r>
            </w:ins>
          </w:p>
        </w:tc>
        <w:tc>
          <w:tcPr>
            <w:tcW w:w="831" w:type="dxa"/>
            <w:tcBorders>
              <w:top w:val="single" w:sz="4" w:space="0" w:color="auto"/>
              <w:left w:val="nil"/>
              <w:bottom w:val="single" w:sz="4" w:space="0" w:color="auto"/>
              <w:right w:val="single" w:sz="4" w:space="0" w:color="auto"/>
            </w:tcBorders>
            <w:noWrap/>
            <w:vAlign w:val="bottom"/>
            <w:tcPrChange w:id="2166"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67" w:author="Gülşah Tuba Ünlü (Open)&#10;" w:date="2011-02-13T01:48:00Z">
              <w:r>
                <w:rPr>
                  <w:sz w:val="18"/>
                  <w:szCs w:val="18"/>
                </w:rPr>
                <w:delText xml:space="preserve">         317 </w:delText>
              </w:r>
            </w:del>
            <w:ins w:id="2168" w:author="Gülşah Tuba Ünlü (Open)&#10;" w:date="2011-02-13T01:48:00Z">
              <w:r>
                <w:rPr>
                  <w:sz w:val="18"/>
                  <w:szCs w:val="18"/>
                </w:rPr>
                <w:t>338</w:t>
              </w:r>
            </w:ins>
          </w:p>
        </w:tc>
        <w:tc>
          <w:tcPr>
            <w:tcW w:w="1417" w:type="dxa"/>
            <w:tcBorders>
              <w:top w:val="single" w:sz="4" w:space="0" w:color="auto"/>
              <w:left w:val="nil"/>
              <w:bottom w:val="single" w:sz="4" w:space="0" w:color="auto"/>
              <w:right w:val="single" w:sz="4" w:space="0" w:color="auto"/>
            </w:tcBorders>
            <w:vAlign w:val="bottom"/>
            <w:tcPrChange w:id="2169"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170" w:author="Gülşah Tuba Ünlü (Open)&#10;" w:date="2011-02-13T01:48:00Z">
              <w:r>
                <w:rPr>
                  <w:sz w:val="18"/>
                  <w:szCs w:val="18"/>
                </w:rPr>
                <w:delText xml:space="preserve">         </w:delText>
              </w:r>
            </w:del>
            <w:r>
              <w:rPr>
                <w:sz w:val="18"/>
                <w:szCs w:val="18"/>
              </w:rPr>
              <w:t>3.691</w:t>
            </w:r>
            <w:del w:id="2171"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172"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173" w:author="Gülşah Tuba Ünlü (Open)&#10;" w:date="2011-02-13T01:48:00Z">
              <w:r>
                <w:rPr>
                  <w:sz w:val="18"/>
                  <w:szCs w:val="18"/>
                </w:rPr>
                <w:delText xml:space="preserve">     </w:delText>
              </w:r>
            </w:del>
            <w:r>
              <w:rPr>
                <w:sz w:val="18"/>
                <w:szCs w:val="18"/>
              </w:rPr>
              <w:t>32.</w:t>
            </w:r>
            <w:del w:id="2174" w:author="Gülşah Tuba Ünlü (Open)&#10;" w:date="2011-02-12T10:04:00Z">
              <w:r>
                <w:rPr>
                  <w:sz w:val="18"/>
                  <w:szCs w:val="18"/>
                </w:rPr>
                <w:delText xml:space="preserve">544 </w:delText>
              </w:r>
            </w:del>
            <w:ins w:id="2175" w:author="Gülşah Tuba Ünlü (Open)&#10;" w:date="2011-02-12T10:04:00Z">
              <w:r>
                <w:rPr>
                  <w:sz w:val="18"/>
                  <w:szCs w:val="18"/>
                </w:rPr>
                <w:t>349</w:t>
              </w:r>
            </w:ins>
          </w:p>
        </w:tc>
        <w:tc>
          <w:tcPr>
            <w:tcW w:w="912" w:type="dxa"/>
            <w:tcBorders>
              <w:top w:val="single" w:sz="4" w:space="0" w:color="auto"/>
              <w:left w:val="nil"/>
              <w:bottom w:val="single" w:sz="4" w:space="0" w:color="auto"/>
              <w:right w:val="single" w:sz="4" w:space="0" w:color="auto"/>
            </w:tcBorders>
            <w:noWrap/>
            <w:vAlign w:val="bottom"/>
            <w:tcPrChange w:id="2176"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77" w:author="Gülşah Tuba Ünlü (Open)&#10;" w:date="2011-02-13T01:48:00Z">
              <w:r>
                <w:rPr>
                  <w:sz w:val="18"/>
                  <w:szCs w:val="18"/>
                </w:rPr>
                <w:delText xml:space="preserve">         </w:delText>
              </w:r>
            </w:del>
            <w:r>
              <w:rPr>
                <w:sz w:val="18"/>
                <w:szCs w:val="18"/>
              </w:rPr>
              <w:t>44.</w:t>
            </w:r>
            <w:del w:id="2178" w:author="Gülşah Tuba Ünlü (Open)&#10;" w:date="2011-02-12T10:03:00Z">
              <w:r>
                <w:rPr>
                  <w:sz w:val="18"/>
                  <w:szCs w:val="18"/>
                </w:rPr>
                <w:delText xml:space="preserve">171 </w:delText>
              </w:r>
            </w:del>
            <w:ins w:id="2179" w:author="Gülşah Tuba Ünlü (Open)&#10;" w:date="2011-02-12T10:03:00Z">
              <w:r>
                <w:rPr>
                  <w:sz w:val="18"/>
                  <w:szCs w:val="18"/>
                </w:rPr>
                <w:t>057</w:t>
              </w:r>
            </w:ins>
          </w:p>
        </w:tc>
      </w:tr>
      <w:tr w:rsidR="005F52A3" w:rsidRPr="00872466" w:rsidTr="00C76FCA">
        <w:trPr>
          <w:trHeight w:val="249"/>
          <w:trPrChange w:id="2180"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181"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Elden Çıkarılan Sabit Kıymet Birikmiş Amortismanı</w:t>
            </w:r>
          </w:p>
        </w:tc>
        <w:tc>
          <w:tcPr>
            <w:tcW w:w="1403" w:type="dxa"/>
            <w:tcBorders>
              <w:top w:val="single" w:sz="4" w:space="0" w:color="auto"/>
              <w:left w:val="single" w:sz="4" w:space="0" w:color="auto"/>
              <w:bottom w:val="single" w:sz="4" w:space="0" w:color="auto"/>
              <w:right w:val="single" w:sz="4" w:space="0" w:color="auto"/>
            </w:tcBorders>
            <w:noWrap/>
            <w:vAlign w:val="bottom"/>
            <w:tcPrChange w:id="2182"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183" w:author="Gülşah Tuba Ünlü (Open)&#10;" w:date="2011-02-13T01:48:00Z">
              <w:r>
                <w:rPr>
                  <w:sz w:val="18"/>
                  <w:szCs w:val="18"/>
                </w:rPr>
                <w:delText xml:space="preserve">                 </w:delText>
              </w:r>
            </w:del>
            <w:r>
              <w:rPr>
                <w:sz w:val="18"/>
                <w:szCs w:val="18"/>
              </w:rPr>
              <w:t>-</w:t>
            </w:r>
            <w:del w:id="2184"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185"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86" w:author="Gülşah Tuba Ünlü (Open)&#10;" w:date="2011-02-13T01:48:00Z">
              <w:r>
                <w:rPr>
                  <w:sz w:val="18"/>
                  <w:szCs w:val="18"/>
                </w:rPr>
                <w:delText xml:space="preserve">       </w:delText>
              </w:r>
            </w:del>
            <w:r>
              <w:rPr>
                <w:sz w:val="18"/>
                <w:szCs w:val="18"/>
              </w:rPr>
              <w:t>(2.</w:t>
            </w:r>
            <w:del w:id="2187" w:author="Gülşah Tuba Ünlü (Open)&#10;" w:date="2011-02-13T17:37:00Z">
              <w:r>
                <w:rPr>
                  <w:sz w:val="18"/>
                  <w:szCs w:val="18"/>
                </w:rPr>
                <w:delText>275</w:delText>
              </w:r>
            </w:del>
            <w:ins w:id="2188" w:author="Gülşah Tuba Ünlü (Open)&#10;" w:date="2011-02-13T17:37:00Z">
              <w:r>
                <w:rPr>
                  <w:sz w:val="18"/>
                  <w:szCs w:val="18"/>
                </w:rPr>
                <w:t>335</w:t>
              </w:r>
            </w:ins>
            <w:r>
              <w:rPr>
                <w:sz w:val="18"/>
                <w:szCs w:val="18"/>
              </w:rPr>
              <w:t>)</w:t>
            </w:r>
          </w:p>
        </w:tc>
        <w:tc>
          <w:tcPr>
            <w:tcW w:w="831" w:type="dxa"/>
            <w:tcBorders>
              <w:top w:val="single" w:sz="4" w:space="0" w:color="auto"/>
              <w:left w:val="nil"/>
              <w:bottom w:val="single" w:sz="4" w:space="0" w:color="auto"/>
              <w:right w:val="single" w:sz="4" w:space="0" w:color="auto"/>
            </w:tcBorders>
            <w:noWrap/>
            <w:vAlign w:val="bottom"/>
            <w:tcPrChange w:id="2189"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190" w:author="Gülşah Tuba Ünlü (Open)&#10;" w:date="2011-02-13T01:48:00Z">
              <w:r>
                <w:rPr>
                  <w:sz w:val="18"/>
                  <w:szCs w:val="18"/>
                </w:rPr>
                <w:delText xml:space="preserve">        </w:delText>
              </w:r>
            </w:del>
            <w:r>
              <w:rPr>
                <w:sz w:val="18"/>
                <w:szCs w:val="18"/>
              </w:rPr>
              <w:t>(</w:t>
            </w:r>
            <w:del w:id="2191" w:author="Gülşah Tuba Ünlü (Open)&#10;" w:date="2011-02-13T01:48:00Z">
              <w:r>
                <w:rPr>
                  <w:sz w:val="18"/>
                  <w:szCs w:val="18"/>
                </w:rPr>
                <w:delText>623</w:delText>
              </w:r>
            </w:del>
            <w:ins w:id="2192" w:author="Gülşah Tuba Ünlü (Open)&#10;" w:date="2011-02-13T01:48:00Z">
              <w:r>
                <w:rPr>
                  <w:sz w:val="18"/>
                  <w:szCs w:val="18"/>
                </w:rPr>
                <w:t>644</w:t>
              </w:r>
            </w:ins>
            <w:r>
              <w:rPr>
                <w:sz w:val="18"/>
                <w:szCs w:val="18"/>
              </w:rPr>
              <w:t>)</w:t>
            </w:r>
          </w:p>
        </w:tc>
        <w:tc>
          <w:tcPr>
            <w:tcW w:w="1417" w:type="dxa"/>
            <w:tcBorders>
              <w:top w:val="single" w:sz="4" w:space="0" w:color="auto"/>
              <w:left w:val="nil"/>
              <w:bottom w:val="single" w:sz="4" w:space="0" w:color="auto"/>
              <w:right w:val="single" w:sz="4" w:space="0" w:color="auto"/>
            </w:tcBorders>
            <w:vAlign w:val="bottom"/>
            <w:tcPrChange w:id="2193"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194" w:author="Gülşah Tuba Ünlü (Open)&#10;" w:date="2011-02-13T01:48:00Z">
              <w:r>
                <w:rPr>
                  <w:sz w:val="18"/>
                  <w:szCs w:val="18"/>
                </w:rPr>
                <w:delText xml:space="preserve">       </w:delText>
              </w:r>
            </w:del>
            <w:r>
              <w:rPr>
                <w:sz w:val="18"/>
                <w:szCs w:val="18"/>
              </w:rPr>
              <w:t>(1.</w:t>
            </w:r>
            <w:del w:id="2195" w:author="Gülşah Tuba Ünlü (Open)&#10;" w:date="2011-02-12T10:04:00Z">
              <w:r>
                <w:rPr>
                  <w:sz w:val="18"/>
                  <w:szCs w:val="18"/>
                </w:rPr>
                <w:delText>797</w:delText>
              </w:r>
            </w:del>
            <w:ins w:id="2196" w:author="Gülşah Tuba Ünlü (Open)&#10;" w:date="2011-02-12T10:04:00Z">
              <w:r>
                <w:rPr>
                  <w:sz w:val="18"/>
                  <w:szCs w:val="18"/>
                </w:rPr>
                <w:t>875</w:t>
              </w:r>
            </w:ins>
            <w:r>
              <w:rPr>
                <w:sz w:val="18"/>
                <w:szCs w:val="18"/>
              </w:rPr>
              <w:t>)</w:t>
            </w:r>
          </w:p>
        </w:tc>
        <w:tc>
          <w:tcPr>
            <w:tcW w:w="1096" w:type="dxa"/>
            <w:tcBorders>
              <w:top w:val="single" w:sz="4" w:space="0" w:color="auto"/>
              <w:left w:val="single" w:sz="4" w:space="0" w:color="auto"/>
              <w:bottom w:val="single" w:sz="4" w:space="0" w:color="auto"/>
              <w:right w:val="single" w:sz="4" w:space="0" w:color="auto"/>
            </w:tcBorders>
            <w:noWrap/>
            <w:vAlign w:val="bottom"/>
            <w:tcPrChange w:id="2197"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198" w:author="Gülşah Tuba Ünlü (Open)&#10;" w:date="2011-02-13T01:48:00Z">
              <w:r>
                <w:rPr>
                  <w:sz w:val="18"/>
                  <w:szCs w:val="18"/>
                </w:rPr>
                <w:delText xml:space="preserve">      </w:delText>
              </w:r>
            </w:del>
            <w:r>
              <w:rPr>
                <w:sz w:val="18"/>
                <w:szCs w:val="18"/>
              </w:rPr>
              <w:t>(</w:t>
            </w:r>
            <w:del w:id="2199" w:author="Gülşah Tuba Ünlü (Open)&#10;" w:date="2011-02-12T10:04:00Z">
              <w:r>
                <w:rPr>
                  <w:sz w:val="18"/>
                  <w:szCs w:val="18"/>
                </w:rPr>
                <w:delText>4.068</w:delText>
              </w:r>
            </w:del>
            <w:ins w:id="2200" w:author="Gülşah Tuba Ünlü (Open)&#10;" w:date="2011-02-12T10:04:00Z">
              <w:r>
                <w:rPr>
                  <w:sz w:val="18"/>
                  <w:szCs w:val="18"/>
                </w:rPr>
                <w:t>3.981</w:t>
              </w:r>
            </w:ins>
            <w:r>
              <w:rPr>
                <w:sz w:val="18"/>
                <w:szCs w:val="18"/>
              </w:rPr>
              <w:t>)</w:t>
            </w:r>
          </w:p>
        </w:tc>
        <w:tc>
          <w:tcPr>
            <w:tcW w:w="912" w:type="dxa"/>
            <w:tcBorders>
              <w:top w:val="single" w:sz="4" w:space="0" w:color="auto"/>
              <w:left w:val="nil"/>
              <w:bottom w:val="single" w:sz="4" w:space="0" w:color="auto"/>
              <w:right w:val="single" w:sz="4" w:space="0" w:color="auto"/>
            </w:tcBorders>
            <w:noWrap/>
            <w:vAlign w:val="bottom"/>
            <w:tcPrChange w:id="2201"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02" w:author="Gülşah Tuba Ünlü (Open)&#10;" w:date="2011-02-13T01:48:00Z">
              <w:r>
                <w:rPr>
                  <w:sz w:val="18"/>
                  <w:szCs w:val="18"/>
                </w:rPr>
                <w:delText xml:space="preserve">         </w:delText>
              </w:r>
            </w:del>
            <w:r>
              <w:rPr>
                <w:sz w:val="18"/>
                <w:szCs w:val="18"/>
              </w:rPr>
              <w:t>(8.</w:t>
            </w:r>
            <w:del w:id="2203" w:author="Gülşah Tuba Ünlü (Open)&#10;" w:date="2011-02-12T10:05:00Z">
              <w:r>
                <w:rPr>
                  <w:sz w:val="18"/>
                  <w:szCs w:val="18"/>
                </w:rPr>
                <w:delText>763</w:delText>
              </w:r>
            </w:del>
            <w:ins w:id="2204" w:author="Gülşah Tuba Ünlü (Open)&#10;" w:date="2011-02-12T10:05:00Z">
              <w:r>
                <w:rPr>
                  <w:sz w:val="18"/>
                  <w:szCs w:val="18"/>
                </w:rPr>
                <w:t>835</w:t>
              </w:r>
            </w:ins>
            <w:r>
              <w:rPr>
                <w:sz w:val="18"/>
                <w:szCs w:val="18"/>
              </w:rPr>
              <w:t>)</w:t>
            </w:r>
          </w:p>
        </w:tc>
      </w:tr>
      <w:tr w:rsidR="005F52A3" w:rsidRPr="00872466" w:rsidTr="00C76FCA">
        <w:trPr>
          <w:trHeight w:val="249"/>
          <w:trPrChange w:id="2205"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206"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Transferler</w:t>
            </w:r>
          </w:p>
        </w:tc>
        <w:tc>
          <w:tcPr>
            <w:tcW w:w="1403" w:type="dxa"/>
            <w:tcBorders>
              <w:top w:val="single" w:sz="4" w:space="0" w:color="auto"/>
              <w:left w:val="single" w:sz="4" w:space="0" w:color="auto"/>
              <w:bottom w:val="single" w:sz="4" w:space="0" w:color="auto"/>
              <w:right w:val="single" w:sz="4" w:space="0" w:color="auto"/>
            </w:tcBorders>
            <w:noWrap/>
            <w:vAlign w:val="bottom"/>
            <w:tcPrChange w:id="2207"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208" w:author="Gülşah Tuba Ünlü (Open)&#10;" w:date="2011-02-13T01:48:00Z">
              <w:r>
                <w:rPr>
                  <w:sz w:val="18"/>
                  <w:szCs w:val="18"/>
                </w:rPr>
                <w:delText xml:space="preserve">                 </w:delText>
              </w:r>
            </w:del>
            <w:r>
              <w:rPr>
                <w:sz w:val="18"/>
                <w:szCs w:val="18"/>
              </w:rPr>
              <w:t>-</w:t>
            </w:r>
            <w:del w:id="2209"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210"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11" w:author="Gülşah Tuba Ünlü (Open)&#10;" w:date="2011-02-13T01:48:00Z">
              <w:r>
                <w:rPr>
                  <w:sz w:val="18"/>
                  <w:szCs w:val="18"/>
                </w:rPr>
                <w:delText xml:space="preserve">                </w:delText>
              </w:r>
            </w:del>
            <w:r>
              <w:rPr>
                <w:sz w:val="18"/>
                <w:szCs w:val="18"/>
              </w:rPr>
              <w:t>-</w:t>
            </w:r>
            <w:del w:id="2212"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213"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14" w:author="Gülşah Tuba Ünlü (Open)&#10;" w:date="2011-02-13T01:48:00Z">
              <w:r>
                <w:rPr>
                  <w:sz w:val="18"/>
                  <w:szCs w:val="18"/>
                </w:rPr>
                <w:delText xml:space="preserve">              </w:delText>
              </w:r>
            </w:del>
            <w:r>
              <w:rPr>
                <w:sz w:val="18"/>
                <w:szCs w:val="18"/>
              </w:rPr>
              <w:t>-</w:t>
            </w:r>
            <w:del w:id="2215"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216"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217" w:author="Gülşah Tuba Ünlü (Open)&#10;" w:date="2011-02-13T01:48:00Z">
              <w:r>
                <w:rPr>
                  <w:sz w:val="18"/>
                  <w:szCs w:val="18"/>
                </w:rPr>
                <w:delText xml:space="preserve">                 </w:delText>
              </w:r>
            </w:del>
            <w:del w:id="2218" w:author="Gülşah Tuba Ünlü (Open)&#10;" w:date="2011-02-13T16:52:00Z">
              <w:r>
                <w:rPr>
                  <w:sz w:val="18"/>
                  <w:szCs w:val="18"/>
                </w:rPr>
                <w:delText>-</w:delText>
              </w:r>
            </w:del>
            <w:ins w:id="2219" w:author="Gülşah Tuba Ünlü (Open)&#10;" w:date="2011-02-13T16:52:00Z">
              <w:r>
                <w:rPr>
                  <w:sz w:val="18"/>
                  <w:szCs w:val="18"/>
                </w:rPr>
                <w:t>(95)</w:t>
              </w:r>
            </w:ins>
            <w:del w:id="2220"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221"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222" w:author="Gülşah Tuba Ünlü (Open)&#10;" w:date="2011-02-13T01:48:00Z">
              <w:r>
                <w:rPr>
                  <w:sz w:val="18"/>
                  <w:szCs w:val="18"/>
                </w:rPr>
                <w:delText xml:space="preserve">               </w:delText>
              </w:r>
            </w:del>
            <w:r>
              <w:rPr>
                <w:sz w:val="18"/>
                <w:szCs w:val="18"/>
              </w:rPr>
              <w:t>-</w:t>
            </w:r>
            <w:del w:id="2223"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224"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ins w:id="2225" w:author="Gülşah Tuba Ünlü (Open)&#10;" w:date="2011-02-13T16:52:00Z">
              <w:r>
                <w:rPr>
                  <w:sz w:val="18"/>
                  <w:szCs w:val="18"/>
                </w:rPr>
                <w:t>(95)</w:t>
              </w:r>
            </w:ins>
            <w:del w:id="2226" w:author="Gülşah Tuba Ünlü (Open)&#10;" w:date="2011-02-13T01:48:00Z">
              <w:r>
                <w:rPr>
                  <w:sz w:val="18"/>
                  <w:szCs w:val="18"/>
                </w:rPr>
                <w:delText xml:space="preserve">                  </w:delText>
              </w:r>
            </w:del>
            <w:del w:id="2227" w:author="Gülşah Tuba Ünlü (Open)&#10;" w:date="2011-02-13T16:52:00Z">
              <w:r>
                <w:rPr>
                  <w:sz w:val="18"/>
                  <w:szCs w:val="18"/>
                </w:rPr>
                <w:delText>-</w:delText>
              </w:r>
            </w:del>
            <w:del w:id="2228" w:author="Gülşah Tuba Ünlü (Open)&#10;" w:date="2011-02-13T01:48:00Z">
              <w:r>
                <w:rPr>
                  <w:sz w:val="18"/>
                  <w:szCs w:val="18"/>
                </w:rPr>
                <w:delText xml:space="preserve"> </w:delText>
              </w:r>
            </w:del>
          </w:p>
        </w:tc>
      </w:tr>
      <w:tr w:rsidR="005F52A3" w:rsidRPr="00872466" w:rsidTr="00C76FCA">
        <w:trPr>
          <w:trHeight w:val="249"/>
          <w:trPrChange w:id="2229"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230"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sz w:val="18"/>
                <w:szCs w:val="18"/>
                <w:lang w:val="tr-TR"/>
              </w:rPr>
            </w:pPr>
            <w:r>
              <w:rPr>
                <w:rFonts w:eastAsia="Arial Unicode MS" w:cs="Arial Unicode MS"/>
                <w:sz w:val="18"/>
                <w:szCs w:val="18"/>
                <w:lang w:val="tr-TR"/>
              </w:rPr>
              <w:t>Değer (Düşüşü) / İptali</w:t>
            </w:r>
          </w:p>
        </w:tc>
        <w:tc>
          <w:tcPr>
            <w:tcW w:w="1403" w:type="dxa"/>
            <w:tcBorders>
              <w:top w:val="single" w:sz="4" w:space="0" w:color="auto"/>
              <w:left w:val="single" w:sz="4" w:space="0" w:color="auto"/>
              <w:bottom w:val="single" w:sz="4" w:space="0" w:color="auto"/>
              <w:right w:val="single" w:sz="4" w:space="0" w:color="auto"/>
            </w:tcBorders>
            <w:noWrap/>
            <w:vAlign w:val="bottom"/>
            <w:tcPrChange w:id="2231"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232" w:author="Gülşah Tuba Ünlü (Open)&#10;" w:date="2011-02-13T01:48:00Z">
              <w:r>
                <w:rPr>
                  <w:sz w:val="18"/>
                  <w:szCs w:val="18"/>
                </w:rPr>
                <w:delText xml:space="preserve">                </w:delText>
              </w:r>
            </w:del>
            <w:r>
              <w:rPr>
                <w:sz w:val="18"/>
                <w:szCs w:val="18"/>
              </w:rPr>
              <w:t>6</w:t>
            </w:r>
            <w:del w:id="2233"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234"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35" w:author="Gülşah Tuba Ünlü (Open)&#10;" w:date="2011-02-13T01:48:00Z">
              <w:r>
                <w:rPr>
                  <w:sz w:val="18"/>
                  <w:szCs w:val="18"/>
                </w:rPr>
                <w:delText xml:space="preserve">                </w:delText>
              </w:r>
            </w:del>
            <w:r>
              <w:rPr>
                <w:sz w:val="18"/>
                <w:szCs w:val="18"/>
              </w:rPr>
              <w:t>-</w:t>
            </w:r>
            <w:del w:id="2236" w:author="Gülşah Tuba Ünlü (Open)&#10;" w:date="2011-02-13T01:48:00Z">
              <w:r>
                <w:rPr>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237"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38" w:author="Gülşah Tuba Ünlü (Open)&#10;" w:date="2011-02-13T01:48:00Z">
              <w:r>
                <w:rPr>
                  <w:sz w:val="18"/>
                  <w:szCs w:val="18"/>
                </w:rPr>
                <w:delText xml:space="preserve">              </w:delText>
              </w:r>
            </w:del>
            <w:r>
              <w:rPr>
                <w:sz w:val="18"/>
                <w:szCs w:val="18"/>
              </w:rPr>
              <w:t>-</w:t>
            </w:r>
            <w:del w:id="2239" w:author="Gülşah Tuba Ünlü (Open)&#10;" w:date="2011-02-13T01:48:00Z">
              <w:r>
                <w:rPr>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240"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sz w:val="18"/>
                <w:szCs w:val="18"/>
              </w:rPr>
            </w:pPr>
            <w:del w:id="2241" w:author="Gülşah Tuba Ünlü (Open)&#10;" w:date="2011-02-13T01:48:00Z">
              <w:r>
                <w:rPr>
                  <w:sz w:val="18"/>
                  <w:szCs w:val="18"/>
                </w:rPr>
                <w:delText xml:space="preserve">            </w:delText>
              </w:r>
            </w:del>
            <w:r>
              <w:rPr>
                <w:sz w:val="18"/>
                <w:szCs w:val="18"/>
              </w:rPr>
              <w:t>2</w:t>
            </w:r>
            <w:ins w:id="2242" w:author="Gülşah Tuba Ünlü (Open)&#10;" w:date="2011-02-12T10:04:00Z">
              <w:r>
                <w:rPr>
                  <w:sz w:val="18"/>
                  <w:szCs w:val="18"/>
                </w:rPr>
                <w:t>90</w:t>
              </w:r>
            </w:ins>
            <w:del w:id="2243" w:author="Gülşah Tuba Ünlü (Open)&#10;" w:date="2011-02-12T10:04:00Z">
              <w:r>
                <w:rPr>
                  <w:sz w:val="18"/>
                  <w:szCs w:val="18"/>
                </w:rPr>
                <w:delText>91</w:delText>
              </w:r>
            </w:del>
            <w:del w:id="2244" w:author="Gülşah Tuba Ünlü (Open)&#10;" w:date="2011-02-13T01:48:00Z">
              <w:r>
                <w:rPr>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245"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sz w:val="18"/>
                <w:szCs w:val="18"/>
              </w:rPr>
            </w:pPr>
            <w:del w:id="2246" w:author="Gülşah Tuba Ünlü (Open)&#10;" w:date="2011-02-13T01:48:00Z">
              <w:r>
                <w:rPr>
                  <w:sz w:val="18"/>
                  <w:szCs w:val="18"/>
                </w:rPr>
                <w:delText xml:space="preserve">               </w:delText>
              </w:r>
            </w:del>
            <w:r>
              <w:rPr>
                <w:sz w:val="18"/>
                <w:szCs w:val="18"/>
              </w:rPr>
              <w:t>-</w:t>
            </w:r>
            <w:del w:id="2247" w:author="Gülşah Tuba Ünlü (Open)&#10;" w:date="2011-02-13T01:48:00Z">
              <w:r>
                <w:rPr>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248"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sz w:val="18"/>
                <w:szCs w:val="18"/>
              </w:rPr>
            </w:pPr>
            <w:del w:id="2249" w:author="Gülşah Tuba Ünlü (Open)&#10;" w:date="2011-02-13T01:48:00Z">
              <w:r>
                <w:rPr>
                  <w:sz w:val="18"/>
                  <w:szCs w:val="18"/>
                </w:rPr>
                <w:delText xml:space="preserve">              </w:delText>
              </w:r>
            </w:del>
            <w:del w:id="2250" w:author="Gülşah Tuba Ünlü (Open)&#10;" w:date="2011-02-11T23:32:00Z">
              <w:r>
                <w:rPr>
                  <w:sz w:val="18"/>
                  <w:szCs w:val="18"/>
                </w:rPr>
                <w:delText xml:space="preserve">296 </w:delText>
              </w:r>
            </w:del>
            <w:ins w:id="2251" w:author="Gülşah Tuba Ünlü (Open)&#10;" w:date="2011-02-11T23:32:00Z">
              <w:r>
                <w:rPr>
                  <w:sz w:val="18"/>
                  <w:szCs w:val="18"/>
                </w:rPr>
                <w:t>29</w:t>
              </w:r>
            </w:ins>
            <w:ins w:id="2252" w:author="Gülşah Tuba Ünlü (Open)&#10;" w:date="2011-02-12T10:05:00Z">
              <w:r>
                <w:rPr>
                  <w:sz w:val="18"/>
                  <w:szCs w:val="18"/>
                </w:rPr>
                <w:t>6</w:t>
              </w:r>
            </w:ins>
          </w:p>
        </w:tc>
      </w:tr>
      <w:tr w:rsidR="005F52A3" w:rsidRPr="00872466" w:rsidTr="00C76FCA">
        <w:trPr>
          <w:trHeight w:val="249"/>
          <w:trPrChange w:id="2253"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254"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 xml:space="preserve">Kapanış Bakiyesi </w:t>
            </w:r>
            <w:r>
              <w:rPr>
                <w:rFonts w:eastAsia="Arial Unicode MS" w:cs="Arial Unicode MS"/>
                <w:b/>
                <w:sz w:val="18"/>
                <w:szCs w:val="18"/>
                <w:lang w:val="tr-TR"/>
              </w:rPr>
              <w:t xml:space="preserve">- </w:t>
            </w:r>
            <w:r>
              <w:rPr>
                <w:rFonts w:eastAsia="Arial Unicode MS"/>
                <w:b/>
                <w:sz w:val="18"/>
                <w:szCs w:val="18"/>
                <w:lang w:val="tr-TR"/>
              </w:rPr>
              <w:t>31 Aralık 2010</w:t>
            </w:r>
          </w:p>
        </w:tc>
        <w:tc>
          <w:tcPr>
            <w:tcW w:w="1403" w:type="dxa"/>
            <w:tcBorders>
              <w:top w:val="single" w:sz="4" w:space="0" w:color="auto"/>
              <w:left w:val="single" w:sz="4" w:space="0" w:color="auto"/>
              <w:bottom w:val="single" w:sz="4" w:space="0" w:color="auto"/>
              <w:right w:val="single" w:sz="4" w:space="0" w:color="auto"/>
            </w:tcBorders>
            <w:noWrap/>
            <w:vAlign w:val="bottom"/>
            <w:tcPrChange w:id="2255"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sz w:val="18"/>
                <w:szCs w:val="18"/>
              </w:rPr>
            </w:pPr>
            <w:del w:id="2256" w:author="Gülşah Tuba Ünlü (Open)&#10;" w:date="2011-02-13T01:48:00Z">
              <w:r>
                <w:rPr>
                  <w:b/>
                  <w:sz w:val="18"/>
                  <w:szCs w:val="18"/>
                </w:rPr>
                <w:delText xml:space="preserve">         </w:delText>
              </w:r>
            </w:del>
            <w:r>
              <w:rPr>
                <w:b/>
                <w:sz w:val="18"/>
                <w:szCs w:val="18"/>
              </w:rPr>
              <w:t>2.442</w:t>
            </w:r>
            <w:del w:id="2257"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258"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259" w:author="Gülşah Tuba Ünlü (Open)&#10;" w:date="2011-02-13T01:48:00Z">
              <w:r>
                <w:rPr>
                  <w:b/>
                  <w:sz w:val="18"/>
                  <w:szCs w:val="18"/>
                </w:rPr>
                <w:delText xml:space="preserve">      </w:delText>
              </w:r>
            </w:del>
            <w:r>
              <w:rPr>
                <w:b/>
                <w:sz w:val="18"/>
                <w:szCs w:val="18"/>
              </w:rPr>
              <w:t>26.667</w:t>
            </w:r>
            <w:del w:id="2260" w:author="Gülşah Tuba Ünlü (Open)&#10;" w:date="2011-02-13T01:48:00Z">
              <w:r>
                <w:rPr>
                  <w:b/>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261"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262" w:author="Gülşah Tuba Ünlü (Open)&#10;" w:date="2011-02-13T01:48:00Z">
              <w:r>
                <w:rPr>
                  <w:b/>
                  <w:sz w:val="18"/>
                  <w:szCs w:val="18"/>
                </w:rPr>
                <w:delText xml:space="preserve">         </w:delText>
              </w:r>
            </w:del>
            <w:r>
              <w:rPr>
                <w:b/>
                <w:sz w:val="18"/>
                <w:szCs w:val="18"/>
              </w:rPr>
              <w:t>397</w:t>
            </w:r>
            <w:del w:id="2263"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264"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b/>
                <w:sz w:val="18"/>
                <w:szCs w:val="18"/>
              </w:rPr>
            </w:pPr>
            <w:del w:id="2265" w:author="Gülşah Tuba Ünlü (Open)&#10;" w:date="2011-02-13T01:48:00Z">
              <w:r>
                <w:rPr>
                  <w:b/>
                  <w:sz w:val="18"/>
                  <w:szCs w:val="18"/>
                </w:rPr>
                <w:delText xml:space="preserve">         </w:delText>
              </w:r>
            </w:del>
            <w:r>
              <w:rPr>
                <w:b/>
                <w:sz w:val="18"/>
                <w:szCs w:val="18"/>
              </w:rPr>
              <w:t>6.</w:t>
            </w:r>
            <w:del w:id="2266" w:author="Gülşah Tuba Ünlü (Open)&#10;" w:date="2011-02-12T10:04:00Z">
              <w:r>
                <w:rPr>
                  <w:b/>
                  <w:sz w:val="18"/>
                  <w:szCs w:val="18"/>
                </w:rPr>
                <w:delText xml:space="preserve">312 </w:delText>
              </w:r>
            </w:del>
            <w:ins w:id="2267" w:author="Gülşah Tuba Ünlü (Open)&#10;" w:date="2011-02-13T16:52:00Z">
              <w:r>
                <w:rPr>
                  <w:b/>
                  <w:sz w:val="18"/>
                  <w:szCs w:val="18"/>
                </w:rPr>
                <w:t>138</w:t>
              </w:r>
            </w:ins>
          </w:p>
        </w:tc>
        <w:tc>
          <w:tcPr>
            <w:tcW w:w="1096" w:type="dxa"/>
            <w:tcBorders>
              <w:top w:val="single" w:sz="4" w:space="0" w:color="auto"/>
              <w:left w:val="single" w:sz="4" w:space="0" w:color="auto"/>
              <w:bottom w:val="single" w:sz="4" w:space="0" w:color="auto"/>
              <w:right w:val="single" w:sz="4" w:space="0" w:color="auto"/>
            </w:tcBorders>
            <w:noWrap/>
            <w:vAlign w:val="bottom"/>
            <w:tcPrChange w:id="2268"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sz w:val="18"/>
                <w:szCs w:val="18"/>
              </w:rPr>
            </w:pPr>
            <w:del w:id="2269" w:author="Gülşah Tuba Ünlü (Open)&#10;" w:date="2011-02-13T01:48:00Z">
              <w:r>
                <w:rPr>
                  <w:b/>
                  <w:sz w:val="18"/>
                  <w:szCs w:val="18"/>
                </w:rPr>
                <w:delText xml:space="preserve">     </w:delText>
              </w:r>
            </w:del>
            <w:r>
              <w:rPr>
                <w:b/>
                <w:sz w:val="18"/>
                <w:szCs w:val="18"/>
              </w:rPr>
              <w:t>9</w:t>
            </w:r>
            <w:del w:id="2270" w:author="Gülşah Tuba Ünlü (Open)&#10;" w:date="2011-02-12T10:04:00Z">
              <w:r>
                <w:rPr>
                  <w:b/>
                  <w:sz w:val="18"/>
                  <w:szCs w:val="18"/>
                </w:rPr>
                <w:delText>3.006</w:delText>
              </w:r>
            </w:del>
            <w:ins w:id="2271" w:author="Gülşah Tuba Ünlü (Open)&#10;" w:date="2011-02-12T10:04:00Z">
              <w:r>
                <w:rPr>
                  <w:b/>
                  <w:sz w:val="18"/>
                  <w:szCs w:val="18"/>
                </w:rPr>
                <w:t>2.898</w:t>
              </w:r>
            </w:ins>
            <w:del w:id="2272" w:author="Gülşah Tuba Ünlü (Open)&#10;" w:date="2011-02-13T01:48:00Z">
              <w:r>
                <w:rPr>
                  <w:b/>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273"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274" w:author="Gülşah Tuba Ünlü (Open)&#10;" w:date="2011-02-13T01:48:00Z">
              <w:r>
                <w:rPr>
                  <w:b/>
                  <w:sz w:val="18"/>
                  <w:szCs w:val="18"/>
                </w:rPr>
                <w:delText xml:space="preserve">       </w:delText>
              </w:r>
            </w:del>
            <w:r>
              <w:rPr>
                <w:b/>
                <w:sz w:val="18"/>
                <w:szCs w:val="18"/>
              </w:rPr>
              <w:t>128</w:t>
            </w:r>
            <w:ins w:id="2275" w:author="Gülşah Tuba Ünlü (Open)&#10;" w:date="2011-02-12T10:05:00Z">
              <w:r>
                <w:rPr>
                  <w:b/>
                  <w:sz w:val="18"/>
                  <w:szCs w:val="18"/>
                </w:rPr>
                <w:t>.</w:t>
              </w:r>
            </w:ins>
            <w:del w:id="2276" w:author="Gülşah Tuba Ünlü (Open)&#10;" w:date="2011-02-12T10:05:00Z">
              <w:r>
                <w:rPr>
                  <w:b/>
                  <w:sz w:val="18"/>
                  <w:szCs w:val="18"/>
                </w:rPr>
                <w:delText>.</w:delText>
              </w:r>
            </w:del>
            <w:del w:id="2277" w:author="Gülşah Tuba Ünlü (Open)&#10;" w:date="2011-02-12T10:04:00Z">
              <w:r>
                <w:rPr>
                  <w:b/>
                  <w:sz w:val="18"/>
                  <w:szCs w:val="18"/>
                </w:rPr>
                <w:delText xml:space="preserve">824 </w:delText>
              </w:r>
            </w:del>
            <w:ins w:id="2278" w:author="Asiye Mara (Open)&#10;" w:date="2011-02-14T01:33:00Z">
              <w:r>
                <w:rPr>
                  <w:b/>
                  <w:sz w:val="18"/>
                  <w:szCs w:val="18"/>
                </w:rPr>
                <w:t>542</w:t>
              </w:r>
            </w:ins>
            <w:ins w:id="2279" w:author="Gülşah Tuba Ünlü (Open)&#10;" w:date="2011-02-12T10:04:00Z">
              <w:del w:id="2280" w:author="Asiye Mara (Open)&#10;" w:date="2011-02-14T01:33:00Z">
                <w:r>
                  <w:rPr>
                    <w:b/>
                    <w:sz w:val="18"/>
                    <w:szCs w:val="18"/>
                  </w:rPr>
                  <w:delText>63</w:delText>
                </w:r>
              </w:del>
            </w:ins>
            <w:ins w:id="2281" w:author="Gülşah Tuba Ünlü (Open)&#10;" w:date="2011-02-12T10:07:00Z">
              <w:del w:id="2282" w:author="Asiye Mara (Open)&#10;" w:date="2011-02-14T01:33:00Z">
                <w:r>
                  <w:rPr>
                    <w:b/>
                    <w:sz w:val="18"/>
                    <w:szCs w:val="18"/>
                  </w:rPr>
                  <w:delText>7</w:delText>
                </w:r>
              </w:del>
            </w:ins>
          </w:p>
        </w:tc>
      </w:tr>
      <w:tr w:rsidR="005F52A3" w:rsidRPr="00872466" w:rsidTr="00C76FCA">
        <w:trPr>
          <w:trHeight w:val="249"/>
          <w:trPrChange w:id="2283"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284"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sz w:val="18"/>
                <w:szCs w:val="18"/>
                <w:lang w:val="tr-TR"/>
              </w:rPr>
            </w:pPr>
          </w:p>
        </w:tc>
        <w:tc>
          <w:tcPr>
            <w:tcW w:w="1403" w:type="dxa"/>
            <w:tcBorders>
              <w:top w:val="single" w:sz="4" w:space="0" w:color="auto"/>
              <w:left w:val="single" w:sz="4" w:space="0" w:color="auto"/>
              <w:bottom w:val="single" w:sz="4" w:space="0" w:color="auto"/>
              <w:right w:val="single" w:sz="4" w:space="0" w:color="auto"/>
            </w:tcBorders>
            <w:noWrap/>
            <w:vAlign w:val="bottom"/>
            <w:tcPrChange w:id="2285"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b/>
                <w:sz w:val="18"/>
                <w:szCs w:val="18"/>
                <w:lang w:val="tr-TR"/>
              </w:rPr>
            </w:pPr>
          </w:p>
        </w:tc>
        <w:tc>
          <w:tcPr>
            <w:tcW w:w="1417" w:type="dxa"/>
            <w:tcBorders>
              <w:top w:val="single" w:sz="4" w:space="0" w:color="auto"/>
              <w:left w:val="nil"/>
              <w:bottom w:val="single" w:sz="4" w:space="0" w:color="auto"/>
              <w:right w:val="single" w:sz="4" w:space="0" w:color="auto"/>
            </w:tcBorders>
            <w:noWrap/>
            <w:vAlign w:val="bottom"/>
            <w:tcPrChange w:id="2286"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lang w:val="tr-TR"/>
              </w:rPr>
            </w:pPr>
          </w:p>
        </w:tc>
        <w:tc>
          <w:tcPr>
            <w:tcW w:w="831" w:type="dxa"/>
            <w:tcBorders>
              <w:top w:val="single" w:sz="4" w:space="0" w:color="auto"/>
              <w:left w:val="nil"/>
              <w:bottom w:val="single" w:sz="4" w:space="0" w:color="auto"/>
              <w:right w:val="single" w:sz="4" w:space="0" w:color="auto"/>
            </w:tcBorders>
            <w:noWrap/>
            <w:vAlign w:val="bottom"/>
            <w:tcPrChange w:id="2287"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lang w:val="tr-TR"/>
              </w:rPr>
            </w:pPr>
          </w:p>
        </w:tc>
        <w:tc>
          <w:tcPr>
            <w:tcW w:w="1417" w:type="dxa"/>
            <w:tcBorders>
              <w:top w:val="single" w:sz="4" w:space="0" w:color="auto"/>
              <w:left w:val="nil"/>
              <w:bottom w:val="single" w:sz="4" w:space="0" w:color="auto"/>
              <w:right w:val="single" w:sz="4" w:space="0" w:color="auto"/>
            </w:tcBorders>
            <w:vAlign w:val="bottom"/>
            <w:tcPrChange w:id="2288"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371160">
            <w:pPr>
              <w:ind w:right="57"/>
              <w:jc w:val="right"/>
              <w:rPr>
                <w:b/>
                <w:sz w:val="18"/>
                <w:szCs w:val="18"/>
                <w:lang w:val="tr-TR"/>
              </w:rPr>
            </w:pPr>
          </w:p>
        </w:tc>
        <w:tc>
          <w:tcPr>
            <w:tcW w:w="1096" w:type="dxa"/>
            <w:tcBorders>
              <w:top w:val="single" w:sz="4" w:space="0" w:color="auto"/>
              <w:left w:val="single" w:sz="4" w:space="0" w:color="auto"/>
              <w:bottom w:val="single" w:sz="4" w:space="0" w:color="auto"/>
              <w:right w:val="single" w:sz="4" w:space="0" w:color="auto"/>
            </w:tcBorders>
            <w:noWrap/>
            <w:vAlign w:val="bottom"/>
            <w:tcPrChange w:id="2289"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b/>
                <w:sz w:val="18"/>
                <w:szCs w:val="18"/>
                <w:lang w:val="tr-TR"/>
              </w:rPr>
            </w:pPr>
          </w:p>
        </w:tc>
        <w:tc>
          <w:tcPr>
            <w:tcW w:w="912" w:type="dxa"/>
            <w:tcBorders>
              <w:top w:val="single" w:sz="4" w:space="0" w:color="auto"/>
              <w:left w:val="nil"/>
              <w:bottom w:val="single" w:sz="4" w:space="0" w:color="auto"/>
              <w:right w:val="single" w:sz="4" w:space="0" w:color="auto"/>
            </w:tcBorders>
            <w:noWrap/>
            <w:vAlign w:val="bottom"/>
            <w:tcPrChange w:id="2290"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lang w:val="tr-TR"/>
              </w:rPr>
            </w:pPr>
          </w:p>
        </w:tc>
      </w:tr>
      <w:tr w:rsidR="005F52A3" w:rsidRPr="00872466" w:rsidTr="00C76FCA">
        <w:trPr>
          <w:trHeight w:val="249"/>
          <w:trPrChange w:id="2291"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292"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 xml:space="preserve">Net Defter Değeri </w:t>
            </w:r>
            <w:r>
              <w:rPr>
                <w:rFonts w:eastAsia="Arial Unicode MS" w:cs="Arial Unicode MS"/>
                <w:b/>
                <w:sz w:val="18"/>
                <w:szCs w:val="18"/>
                <w:lang w:val="tr-TR"/>
              </w:rPr>
              <w:t xml:space="preserve">- </w:t>
            </w:r>
            <w:r>
              <w:rPr>
                <w:rFonts w:eastAsia="Arial Unicode MS"/>
                <w:b/>
                <w:sz w:val="18"/>
                <w:szCs w:val="18"/>
                <w:lang w:val="tr-TR"/>
              </w:rPr>
              <w:t>31 Aralık 2009</w:t>
            </w:r>
          </w:p>
        </w:tc>
        <w:tc>
          <w:tcPr>
            <w:tcW w:w="1403" w:type="dxa"/>
            <w:tcBorders>
              <w:top w:val="single" w:sz="4" w:space="0" w:color="auto"/>
              <w:left w:val="single" w:sz="4" w:space="0" w:color="auto"/>
              <w:bottom w:val="single" w:sz="4" w:space="0" w:color="auto"/>
              <w:right w:val="single" w:sz="4" w:space="0" w:color="auto"/>
            </w:tcBorders>
            <w:noWrap/>
            <w:vAlign w:val="bottom"/>
            <w:tcPrChange w:id="2293"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bCs/>
                <w:sz w:val="18"/>
                <w:szCs w:val="18"/>
              </w:rPr>
            </w:pPr>
            <w:r>
              <w:rPr>
                <w:b/>
                <w:bCs/>
                <w:sz w:val="18"/>
                <w:szCs w:val="18"/>
              </w:rPr>
              <w:t>9.985</w:t>
            </w:r>
          </w:p>
        </w:tc>
        <w:tc>
          <w:tcPr>
            <w:tcW w:w="1417" w:type="dxa"/>
            <w:tcBorders>
              <w:top w:val="single" w:sz="4" w:space="0" w:color="auto"/>
              <w:left w:val="nil"/>
              <w:bottom w:val="single" w:sz="4" w:space="0" w:color="auto"/>
              <w:right w:val="single" w:sz="4" w:space="0" w:color="auto"/>
            </w:tcBorders>
            <w:noWrap/>
            <w:vAlign w:val="bottom"/>
            <w:tcPrChange w:id="2294"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bCs/>
                <w:sz w:val="18"/>
                <w:szCs w:val="18"/>
              </w:rPr>
            </w:pPr>
            <w:r>
              <w:rPr>
                <w:b/>
                <w:bCs/>
                <w:sz w:val="18"/>
                <w:szCs w:val="18"/>
              </w:rPr>
              <w:t>17.285</w:t>
            </w:r>
          </w:p>
        </w:tc>
        <w:tc>
          <w:tcPr>
            <w:tcW w:w="831" w:type="dxa"/>
            <w:tcBorders>
              <w:top w:val="single" w:sz="4" w:space="0" w:color="auto"/>
              <w:left w:val="nil"/>
              <w:bottom w:val="single" w:sz="4" w:space="0" w:color="auto"/>
              <w:right w:val="single" w:sz="4" w:space="0" w:color="auto"/>
            </w:tcBorders>
            <w:noWrap/>
            <w:vAlign w:val="bottom"/>
            <w:tcPrChange w:id="2295"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bCs/>
                <w:sz w:val="18"/>
                <w:szCs w:val="18"/>
              </w:rPr>
            </w:pPr>
            <w:r>
              <w:rPr>
                <w:b/>
                <w:bCs/>
                <w:sz w:val="18"/>
                <w:szCs w:val="18"/>
              </w:rPr>
              <w:t>590</w:t>
            </w:r>
          </w:p>
        </w:tc>
        <w:tc>
          <w:tcPr>
            <w:tcW w:w="1417" w:type="dxa"/>
            <w:tcBorders>
              <w:top w:val="single" w:sz="4" w:space="0" w:color="auto"/>
              <w:left w:val="nil"/>
              <w:bottom w:val="single" w:sz="4" w:space="0" w:color="auto"/>
              <w:right w:val="single" w:sz="4" w:space="0" w:color="auto"/>
            </w:tcBorders>
            <w:vAlign w:val="bottom"/>
            <w:tcPrChange w:id="2296"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b/>
                <w:bCs/>
                <w:sz w:val="18"/>
                <w:szCs w:val="18"/>
              </w:rPr>
            </w:pPr>
            <w:r>
              <w:rPr>
                <w:b/>
                <w:bCs/>
                <w:sz w:val="18"/>
                <w:szCs w:val="18"/>
              </w:rPr>
              <w:t>182.737</w:t>
            </w:r>
          </w:p>
        </w:tc>
        <w:tc>
          <w:tcPr>
            <w:tcW w:w="1096" w:type="dxa"/>
            <w:tcBorders>
              <w:top w:val="single" w:sz="4" w:space="0" w:color="auto"/>
              <w:left w:val="single" w:sz="4" w:space="0" w:color="auto"/>
              <w:bottom w:val="single" w:sz="4" w:space="0" w:color="auto"/>
              <w:right w:val="single" w:sz="4" w:space="0" w:color="auto"/>
            </w:tcBorders>
            <w:noWrap/>
            <w:vAlign w:val="bottom"/>
            <w:tcPrChange w:id="2297"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bCs/>
                <w:sz w:val="18"/>
                <w:szCs w:val="18"/>
              </w:rPr>
            </w:pPr>
            <w:r>
              <w:rPr>
                <w:b/>
                <w:bCs/>
                <w:sz w:val="18"/>
                <w:szCs w:val="18"/>
              </w:rPr>
              <w:t>99.297</w:t>
            </w:r>
          </w:p>
        </w:tc>
        <w:tc>
          <w:tcPr>
            <w:tcW w:w="912" w:type="dxa"/>
            <w:tcBorders>
              <w:top w:val="single" w:sz="4" w:space="0" w:color="auto"/>
              <w:left w:val="nil"/>
              <w:bottom w:val="single" w:sz="4" w:space="0" w:color="auto"/>
              <w:right w:val="single" w:sz="4" w:space="0" w:color="auto"/>
            </w:tcBorders>
            <w:noWrap/>
            <w:vAlign w:val="bottom"/>
            <w:tcPrChange w:id="2298"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bCs/>
                <w:sz w:val="18"/>
                <w:szCs w:val="18"/>
              </w:rPr>
            </w:pPr>
            <w:r>
              <w:rPr>
                <w:b/>
                <w:bCs/>
                <w:sz w:val="18"/>
                <w:szCs w:val="18"/>
              </w:rPr>
              <w:t>309.894</w:t>
            </w:r>
          </w:p>
        </w:tc>
      </w:tr>
      <w:tr w:rsidR="005F52A3" w:rsidRPr="00872466" w:rsidTr="00C76FCA">
        <w:trPr>
          <w:trHeight w:val="249"/>
          <w:trPrChange w:id="2299"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300"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sz w:val="18"/>
                <w:szCs w:val="18"/>
                <w:lang w:val="tr-TR"/>
              </w:rPr>
            </w:pPr>
          </w:p>
        </w:tc>
        <w:tc>
          <w:tcPr>
            <w:tcW w:w="1403" w:type="dxa"/>
            <w:tcBorders>
              <w:top w:val="single" w:sz="4" w:space="0" w:color="auto"/>
              <w:left w:val="single" w:sz="4" w:space="0" w:color="auto"/>
              <w:bottom w:val="single" w:sz="4" w:space="0" w:color="auto"/>
              <w:right w:val="single" w:sz="4" w:space="0" w:color="auto"/>
            </w:tcBorders>
            <w:noWrap/>
            <w:vAlign w:val="bottom"/>
            <w:tcPrChange w:id="2301"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b/>
                <w:sz w:val="18"/>
                <w:szCs w:val="18"/>
              </w:rPr>
            </w:pPr>
          </w:p>
        </w:tc>
        <w:tc>
          <w:tcPr>
            <w:tcW w:w="1417" w:type="dxa"/>
            <w:tcBorders>
              <w:top w:val="single" w:sz="4" w:space="0" w:color="auto"/>
              <w:left w:val="nil"/>
              <w:bottom w:val="single" w:sz="4" w:space="0" w:color="auto"/>
              <w:right w:val="single" w:sz="4" w:space="0" w:color="auto"/>
            </w:tcBorders>
            <w:noWrap/>
            <w:vAlign w:val="bottom"/>
            <w:tcPrChange w:id="2302"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rPr>
            </w:pPr>
          </w:p>
        </w:tc>
        <w:tc>
          <w:tcPr>
            <w:tcW w:w="831" w:type="dxa"/>
            <w:tcBorders>
              <w:top w:val="single" w:sz="4" w:space="0" w:color="auto"/>
              <w:left w:val="nil"/>
              <w:bottom w:val="single" w:sz="4" w:space="0" w:color="auto"/>
              <w:right w:val="single" w:sz="4" w:space="0" w:color="auto"/>
            </w:tcBorders>
            <w:noWrap/>
            <w:vAlign w:val="bottom"/>
            <w:tcPrChange w:id="2303"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rPr>
            </w:pPr>
          </w:p>
        </w:tc>
        <w:tc>
          <w:tcPr>
            <w:tcW w:w="1417" w:type="dxa"/>
            <w:tcBorders>
              <w:top w:val="single" w:sz="4" w:space="0" w:color="auto"/>
              <w:left w:val="nil"/>
              <w:bottom w:val="single" w:sz="4" w:space="0" w:color="auto"/>
              <w:right w:val="single" w:sz="4" w:space="0" w:color="auto"/>
            </w:tcBorders>
            <w:vAlign w:val="bottom"/>
            <w:tcPrChange w:id="2304"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371160">
            <w:pPr>
              <w:ind w:right="57"/>
              <w:jc w:val="right"/>
              <w:rPr>
                <w:b/>
                <w:sz w:val="18"/>
                <w:szCs w:val="18"/>
              </w:rPr>
            </w:pPr>
          </w:p>
        </w:tc>
        <w:tc>
          <w:tcPr>
            <w:tcW w:w="1096" w:type="dxa"/>
            <w:tcBorders>
              <w:top w:val="single" w:sz="4" w:space="0" w:color="auto"/>
              <w:left w:val="single" w:sz="4" w:space="0" w:color="auto"/>
              <w:bottom w:val="single" w:sz="4" w:space="0" w:color="auto"/>
              <w:right w:val="single" w:sz="4" w:space="0" w:color="auto"/>
            </w:tcBorders>
            <w:noWrap/>
            <w:vAlign w:val="bottom"/>
            <w:tcPrChange w:id="2305"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7"/>
              <w:jc w:val="right"/>
              <w:rPr>
                <w:b/>
                <w:sz w:val="18"/>
                <w:szCs w:val="18"/>
              </w:rPr>
            </w:pPr>
          </w:p>
        </w:tc>
        <w:tc>
          <w:tcPr>
            <w:tcW w:w="912" w:type="dxa"/>
            <w:tcBorders>
              <w:top w:val="single" w:sz="4" w:space="0" w:color="auto"/>
              <w:left w:val="nil"/>
              <w:bottom w:val="single" w:sz="4" w:space="0" w:color="auto"/>
              <w:right w:val="single" w:sz="4" w:space="0" w:color="auto"/>
            </w:tcBorders>
            <w:noWrap/>
            <w:vAlign w:val="bottom"/>
            <w:tcPrChange w:id="2306"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371160">
            <w:pPr>
              <w:ind w:right="57"/>
              <w:jc w:val="right"/>
              <w:rPr>
                <w:b/>
                <w:sz w:val="18"/>
                <w:szCs w:val="18"/>
              </w:rPr>
            </w:pPr>
          </w:p>
        </w:tc>
      </w:tr>
      <w:tr w:rsidR="005F52A3" w:rsidRPr="00872466" w:rsidTr="00C76FCA">
        <w:trPr>
          <w:trHeight w:val="249"/>
          <w:trPrChange w:id="2307" w:author="Asiye Mara (Open)&#10;" w:date="2011-02-14T12:11:00Z">
            <w:trPr>
              <w:trHeight w:val="249"/>
            </w:trPr>
          </w:trPrChange>
        </w:trPr>
        <w:tc>
          <w:tcPr>
            <w:tcW w:w="3119"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308" w:author="Asiye Mara (Open)&#10;" w:date="2011-02-14T12:11:00Z">
              <w:tcPr>
                <w:tcW w:w="301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Net Defter Değeri</w:t>
            </w:r>
            <w:r>
              <w:rPr>
                <w:rFonts w:eastAsia="Arial Unicode MS" w:cs="Arial Unicode MS"/>
                <w:b/>
                <w:sz w:val="18"/>
                <w:szCs w:val="18"/>
                <w:lang w:val="tr-TR"/>
              </w:rPr>
              <w:t xml:space="preserve">- </w:t>
            </w:r>
            <w:r>
              <w:rPr>
                <w:rFonts w:eastAsia="Arial Unicode MS"/>
                <w:b/>
                <w:sz w:val="18"/>
                <w:szCs w:val="18"/>
                <w:lang w:val="tr-TR"/>
              </w:rPr>
              <w:t>31 Aralık 2010</w:t>
            </w:r>
          </w:p>
        </w:tc>
        <w:tc>
          <w:tcPr>
            <w:tcW w:w="1403" w:type="dxa"/>
            <w:tcBorders>
              <w:top w:val="single" w:sz="4" w:space="0" w:color="auto"/>
              <w:left w:val="single" w:sz="4" w:space="0" w:color="auto"/>
              <w:bottom w:val="single" w:sz="4" w:space="0" w:color="auto"/>
              <w:right w:val="single" w:sz="4" w:space="0" w:color="auto"/>
            </w:tcBorders>
            <w:noWrap/>
            <w:vAlign w:val="bottom"/>
            <w:tcPrChange w:id="2309" w:author="Asiye Mara (Open)&#10;" w:date="2011-02-14T12:11:00Z">
              <w:tcPr>
                <w:tcW w:w="1383"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sz w:val="18"/>
                <w:szCs w:val="18"/>
              </w:rPr>
            </w:pPr>
            <w:del w:id="2310" w:author="Gülşah Tuba Ünlü (Open)&#10;" w:date="2011-02-13T01:48:00Z">
              <w:r>
                <w:rPr>
                  <w:b/>
                  <w:sz w:val="18"/>
                  <w:szCs w:val="18"/>
                </w:rPr>
                <w:delText xml:space="preserve">       </w:delText>
              </w:r>
            </w:del>
            <w:r>
              <w:rPr>
                <w:b/>
                <w:sz w:val="18"/>
                <w:szCs w:val="18"/>
              </w:rPr>
              <w:t>10.012</w:t>
            </w:r>
            <w:del w:id="2311"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noWrap/>
            <w:vAlign w:val="bottom"/>
            <w:tcPrChange w:id="2312" w:author="Asiye Mara (Open)&#10;" w:date="2011-02-14T12:11:00Z">
              <w:tcPr>
                <w:tcW w:w="1417"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313" w:author="Gülşah Tuba Ünlü (Open)&#10;" w:date="2011-02-13T01:48:00Z">
              <w:r>
                <w:rPr>
                  <w:b/>
                  <w:sz w:val="18"/>
                  <w:szCs w:val="18"/>
                </w:rPr>
                <w:delText xml:space="preserve">        </w:delText>
              </w:r>
            </w:del>
            <w:r>
              <w:rPr>
                <w:b/>
                <w:sz w:val="18"/>
                <w:szCs w:val="18"/>
              </w:rPr>
              <w:t>9.439</w:t>
            </w:r>
            <w:del w:id="2314" w:author="Gülşah Tuba Ünlü (Open)&#10;" w:date="2011-02-13T01:48:00Z">
              <w:r>
                <w:rPr>
                  <w:b/>
                  <w:sz w:val="18"/>
                  <w:szCs w:val="18"/>
                </w:rPr>
                <w:delText xml:space="preserve"> </w:delText>
              </w:r>
            </w:del>
          </w:p>
        </w:tc>
        <w:tc>
          <w:tcPr>
            <w:tcW w:w="831" w:type="dxa"/>
            <w:tcBorders>
              <w:top w:val="single" w:sz="4" w:space="0" w:color="auto"/>
              <w:left w:val="nil"/>
              <w:bottom w:val="single" w:sz="4" w:space="0" w:color="auto"/>
              <w:right w:val="single" w:sz="4" w:space="0" w:color="auto"/>
            </w:tcBorders>
            <w:noWrap/>
            <w:vAlign w:val="bottom"/>
            <w:tcPrChange w:id="2315" w:author="Asiye Mara (Open)&#10;" w:date="2011-02-14T12:11:00Z">
              <w:tcPr>
                <w:tcW w:w="99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316" w:author="Gülşah Tuba Ünlü (Open)&#10;" w:date="2011-02-13T01:48:00Z">
              <w:r>
                <w:rPr>
                  <w:b/>
                  <w:sz w:val="18"/>
                  <w:szCs w:val="18"/>
                </w:rPr>
                <w:delText xml:space="preserve">      </w:delText>
              </w:r>
            </w:del>
            <w:r>
              <w:rPr>
                <w:b/>
                <w:sz w:val="18"/>
                <w:szCs w:val="18"/>
              </w:rPr>
              <w:t>1.732</w:t>
            </w:r>
            <w:del w:id="2317" w:author="Gülşah Tuba Ünlü (Open)&#10;" w:date="2011-02-13T01:48:00Z">
              <w:r>
                <w:rPr>
                  <w:b/>
                  <w:sz w:val="18"/>
                  <w:szCs w:val="18"/>
                </w:rPr>
                <w:delText xml:space="preserve"> </w:delText>
              </w:r>
            </w:del>
          </w:p>
        </w:tc>
        <w:tc>
          <w:tcPr>
            <w:tcW w:w="1417" w:type="dxa"/>
            <w:tcBorders>
              <w:top w:val="single" w:sz="4" w:space="0" w:color="auto"/>
              <w:left w:val="nil"/>
              <w:bottom w:val="single" w:sz="4" w:space="0" w:color="auto"/>
              <w:right w:val="single" w:sz="4" w:space="0" w:color="auto"/>
            </w:tcBorders>
            <w:vAlign w:val="bottom"/>
            <w:tcPrChange w:id="2318" w:author="Asiye Mara (Open)&#10;" w:date="2011-02-14T12:11:00Z">
              <w:tcPr>
                <w:tcW w:w="1440" w:type="dxa"/>
                <w:tcBorders>
                  <w:top w:val="single" w:sz="4" w:space="0" w:color="auto"/>
                  <w:left w:val="nil"/>
                  <w:bottom w:val="single" w:sz="4" w:space="0" w:color="auto"/>
                  <w:right w:val="single" w:sz="4" w:space="0" w:color="auto"/>
                </w:tcBorders>
                <w:vAlign w:val="bottom"/>
              </w:tcPr>
            </w:tcPrChange>
          </w:tcPr>
          <w:p w:rsidR="00371160" w:rsidRDefault="009658B8">
            <w:pPr>
              <w:ind w:right="57"/>
              <w:jc w:val="right"/>
              <w:rPr>
                <w:b/>
                <w:sz w:val="18"/>
                <w:szCs w:val="18"/>
              </w:rPr>
            </w:pPr>
            <w:del w:id="2319" w:author="Gülşah Tuba Ünlü (Open)&#10;" w:date="2011-02-13T01:48:00Z">
              <w:r>
                <w:rPr>
                  <w:b/>
                  <w:sz w:val="18"/>
                  <w:szCs w:val="18"/>
                </w:rPr>
                <w:delText xml:space="preserve">     </w:delText>
              </w:r>
            </w:del>
            <w:r>
              <w:rPr>
                <w:b/>
                <w:sz w:val="18"/>
                <w:szCs w:val="18"/>
              </w:rPr>
              <w:t>220.05</w:t>
            </w:r>
            <w:ins w:id="2320" w:author="Gülşah Tuba Ünlü (Open)&#10;" w:date="2011-02-12T10:05:00Z">
              <w:r>
                <w:rPr>
                  <w:b/>
                  <w:sz w:val="18"/>
                  <w:szCs w:val="18"/>
                </w:rPr>
                <w:t>1</w:t>
              </w:r>
            </w:ins>
            <w:del w:id="2321" w:author="Gülşah Tuba Ünlü (Open)&#10;" w:date="2011-02-12T10:05:00Z">
              <w:r>
                <w:rPr>
                  <w:b/>
                  <w:sz w:val="18"/>
                  <w:szCs w:val="18"/>
                </w:rPr>
                <w:delText>0</w:delText>
              </w:r>
            </w:del>
            <w:del w:id="2322" w:author="Gülşah Tuba Ünlü (Open)&#10;" w:date="2011-02-13T01:48:00Z">
              <w:r>
                <w:rPr>
                  <w:b/>
                  <w:sz w:val="18"/>
                  <w:szCs w:val="18"/>
                </w:rPr>
                <w:delText xml:space="preserve"> </w:delText>
              </w:r>
            </w:del>
          </w:p>
        </w:tc>
        <w:tc>
          <w:tcPr>
            <w:tcW w:w="1096" w:type="dxa"/>
            <w:tcBorders>
              <w:top w:val="single" w:sz="4" w:space="0" w:color="auto"/>
              <w:left w:val="single" w:sz="4" w:space="0" w:color="auto"/>
              <w:bottom w:val="single" w:sz="4" w:space="0" w:color="auto"/>
              <w:right w:val="single" w:sz="4" w:space="0" w:color="auto"/>
            </w:tcBorders>
            <w:noWrap/>
            <w:vAlign w:val="bottom"/>
            <w:tcPrChange w:id="2323" w:author="Asiye Mara (Open)&#10;" w:date="2011-02-14T12:11:00Z">
              <w:tcPr>
                <w:tcW w:w="91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7"/>
              <w:jc w:val="right"/>
              <w:rPr>
                <w:b/>
                <w:sz w:val="18"/>
                <w:szCs w:val="18"/>
              </w:rPr>
            </w:pPr>
            <w:del w:id="2324" w:author="Gülşah Tuba Ünlü (Open)&#10;" w:date="2011-02-13T01:48:00Z">
              <w:r>
                <w:rPr>
                  <w:b/>
                  <w:sz w:val="18"/>
                  <w:szCs w:val="18"/>
                </w:rPr>
                <w:delText xml:space="preserve">   </w:delText>
              </w:r>
            </w:del>
            <w:r>
              <w:rPr>
                <w:b/>
                <w:sz w:val="18"/>
                <w:szCs w:val="18"/>
              </w:rPr>
              <w:t>112.21</w:t>
            </w:r>
            <w:ins w:id="2325" w:author="Gülşah Tuba Ünlü (Open)&#10;" w:date="2011-02-12T10:05:00Z">
              <w:r>
                <w:rPr>
                  <w:b/>
                  <w:sz w:val="18"/>
                  <w:szCs w:val="18"/>
                </w:rPr>
                <w:t>8</w:t>
              </w:r>
            </w:ins>
            <w:del w:id="2326" w:author="Gülşah Tuba Ünlü (Open)&#10;" w:date="2011-02-12T10:05:00Z">
              <w:r>
                <w:rPr>
                  <w:b/>
                  <w:sz w:val="18"/>
                  <w:szCs w:val="18"/>
                </w:rPr>
                <w:delText>9</w:delText>
              </w:r>
            </w:del>
            <w:del w:id="2327" w:author="Gülşah Tuba Ünlü (Open)&#10;" w:date="2011-02-13T01:48:00Z">
              <w:r>
                <w:rPr>
                  <w:b/>
                  <w:sz w:val="18"/>
                  <w:szCs w:val="18"/>
                </w:rPr>
                <w:delText xml:space="preserve"> </w:delText>
              </w:r>
            </w:del>
          </w:p>
        </w:tc>
        <w:tc>
          <w:tcPr>
            <w:tcW w:w="912" w:type="dxa"/>
            <w:tcBorders>
              <w:top w:val="single" w:sz="4" w:space="0" w:color="auto"/>
              <w:left w:val="nil"/>
              <w:bottom w:val="single" w:sz="4" w:space="0" w:color="auto"/>
              <w:right w:val="single" w:sz="4" w:space="0" w:color="auto"/>
            </w:tcBorders>
            <w:noWrap/>
            <w:vAlign w:val="bottom"/>
            <w:tcPrChange w:id="2328" w:author="Asiye Mara (Open)&#10;" w:date="2011-02-14T12:11:00Z">
              <w:tcPr>
                <w:tcW w:w="912" w:type="dxa"/>
                <w:tcBorders>
                  <w:top w:val="single" w:sz="4" w:space="0" w:color="auto"/>
                  <w:left w:val="nil"/>
                  <w:bottom w:val="single" w:sz="4" w:space="0" w:color="auto"/>
                  <w:right w:val="single" w:sz="4" w:space="0" w:color="auto"/>
                </w:tcBorders>
                <w:noWrap/>
                <w:vAlign w:val="bottom"/>
              </w:tcPr>
            </w:tcPrChange>
          </w:tcPr>
          <w:p w:rsidR="00371160" w:rsidRDefault="009658B8">
            <w:pPr>
              <w:ind w:right="57"/>
              <w:jc w:val="right"/>
              <w:rPr>
                <w:b/>
                <w:sz w:val="18"/>
                <w:szCs w:val="18"/>
              </w:rPr>
            </w:pPr>
            <w:del w:id="2329" w:author="Gülşah Tuba Ünlü (Open)&#10;" w:date="2011-02-13T01:48:00Z">
              <w:r>
                <w:rPr>
                  <w:b/>
                  <w:sz w:val="18"/>
                  <w:szCs w:val="18"/>
                </w:rPr>
                <w:delText xml:space="preserve">       </w:delText>
              </w:r>
            </w:del>
            <w:r>
              <w:rPr>
                <w:b/>
                <w:sz w:val="18"/>
                <w:szCs w:val="18"/>
              </w:rPr>
              <w:t>353.452</w:t>
            </w:r>
            <w:del w:id="2330" w:author="Gülşah Tuba Ünlü (Open)&#10;" w:date="2011-02-13T01:48:00Z">
              <w:r>
                <w:rPr>
                  <w:b/>
                  <w:sz w:val="18"/>
                  <w:szCs w:val="18"/>
                </w:rPr>
                <w:delText xml:space="preserve"> </w:delText>
              </w:r>
            </w:del>
          </w:p>
        </w:tc>
      </w:tr>
    </w:tbl>
    <w:p w:rsidR="00371160" w:rsidRDefault="009658B8">
      <w:pPr>
        <w:pStyle w:val="Footer"/>
        <w:tabs>
          <w:tab w:val="clear" w:pos="4536"/>
          <w:tab w:val="clear" w:pos="9072"/>
        </w:tabs>
        <w:rPr>
          <w:sz w:val="16"/>
          <w:szCs w:val="16"/>
          <w:lang w:val="tr-TR"/>
        </w:rPr>
      </w:pPr>
      <w:r>
        <w:rPr>
          <w:sz w:val="16"/>
          <w:szCs w:val="16"/>
          <w:lang w:val="tr-TR"/>
        </w:rPr>
        <w:t xml:space="preserve">(*) Diğer maddi duran varlıklar, özel maliyetler, kasa, büro makineleri, mobilya ve diğer menkullerden oluşmaktadır. </w:t>
      </w:r>
    </w:p>
    <w:p w:rsidR="00371160" w:rsidRDefault="009658B8">
      <w:pPr>
        <w:pStyle w:val="Footer"/>
        <w:tabs>
          <w:tab w:val="clear" w:pos="4536"/>
          <w:tab w:val="clear" w:pos="9072"/>
        </w:tabs>
        <w:jc w:val="both"/>
        <w:rPr>
          <w:sz w:val="16"/>
          <w:szCs w:val="16"/>
          <w:lang w:val="tr-TR"/>
        </w:rPr>
      </w:pPr>
      <w:r>
        <w:rPr>
          <w:sz w:val="16"/>
          <w:szCs w:val="16"/>
          <w:lang w:val="tr-TR"/>
        </w:rPr>
        <w:t xml:space="preserve">(**) İlgili bakiyenin </w:t>
      </w:r>
      <w:del w:id="2331" w:author="Gülşah Tuba Ünlü (Open)&#10;" w:date="2011-02-11T23:32:00Z">
        <w:r w:rsidR="0092089C" w:rsidRPr="0092089C">
          <w:rPr>
            <w:sz w:val="16"/>
            <w:szCs w:val="16"/>
            <w:lang w:val="tr-TR"/>
            <w:rPrChange w:id="2332" w:author="Asiye Mara (Open)&#10;" w:date="2011-02-14T12:31:00Z">
              <w:rPr>
                <w:iCs w:val="0"/>
                <w:sz w:val="16"/>
                <w:szCs w:val="16"/>
                <w:highlight w:val="red"/>
                <w:lang w:val="tr-TR"/>
              </w:rPr>
            </w:rPrChange>
          </w:rPr>
          <w:delText>3.042</w:delText>
        </w:r>
      </w:del>
      <w:ins w:id="2333" w:author="Gülşah Tuba Ünlü (Open)&#10;" w:date="2011-02-11T23:32:00Z">
        <w:r>
          <w:rPr>
            <w:sz w:val="16"/>
            <w:szCs w:val="16"/>
            <w:lang w:val="tr-TR"/>
          </w:rPr>
          <w:t>7.205</w:t>
        </w:r>
      </w:ins>
      <w:r>
        <w:rPr>
          <w:sz w:val="16"/>
          <w:szCs w:val="16"/>
          <w:lang w:val="tr-TR"/>
        </w:rPr>
        <w:t xml:space="preserve"> Bin TL’lik kısmı bir yıl içerisinde elden çıkarılamadığından satış amaçlı elde tutulan ve duran varlıklardan maddi duran varlıklara; </w:t>
      </w:r>
      <w:del w:id="2334" w:author="Gülşah Tuba Ünlü (Open)&#10;" w:date="2011-02-11T23:32:00Z">
        <w:r w:rsidR="0092089C" w:rsidRPr="0092089C">
          <w:rPr>
            <w:sz w:val="16"/>
            <w:szCs w:val="16"/>
            <w:lang w:val="tr-TR"/>
            <w:rPrChange w:id="2335" w:author="Asiye Mara (Open)&#10;" w:date="2011-02-14T12:31:00Z">
              <w:rPr>
                <w:iCs w:val="0"/>
                <w:sz w:val="16"/>
                <w:szCs w:val="16"/>
                <w:highlight w:val="red"/>
                <w:lang w:val="tr-TR"/>
              </w:rPr>
            </w:rPrChange>
          </w:rPr>
          <w:delText>2.943</w:delText>
        </w:r>
      </w:del>
      <w:ins w:id="2336" w:author="Gülşah Tuba Ünlü (Open)&#10;" w:date="2011-02-11T23:32:00Z">
        <w:r>
          <w:rPr>
            <w:sz w:val="16"/>
            <w:szCs w:val="16"/>
            <w:lang w:val="tr-TR"/>
          </w:rPr>
          <w:t>8.344</w:t>
        </w:r>
      </w:ins>
      <w:r>
        <w:rPr>
          <w:sz w:val="16"/>
          <w:szCs w:val="16"/>
          <w:lang w:val="tr-TR"/>
        </w:rPr>
        <w:t xml:space="preserve"> Bin TL’lik kısmı ise satış amaçlı elde tutulan ve duran varlık olarak sınıflanma özelliğini kazanarak elden çıkarılacak g</w:t>
      </w:r>
      <w:del w:id="2337" w:author="Gülşah Tuba Ünlü (Open)&#10;" w:date="2011-02-12T11:43:00Z">
        <w:r>
          <w:rPr>
            <w:sz w:val="16"/>
            <w:szCs w:val="16"/>
            <w:lang w:val="tr-TR"/>
          </w:rPr>
          <w:delText>ayrımenkul</w:delText>
        </w:r>
      </w:del>
      <w:ins w:id="2338" w:author="Gülşah Tuba Ünlü (Open)&#10;" w:date="2011-02-12T11:43:00Z">
        <w:r>
          <w:rPr>
            <w:sz w:val="16"/>
            <w:szCs w:val="16"/>
            <w:lang w:val="tr-TR"/>
          </w:rPr>
          <w:t>ayrimenkul</w:t>
        </w:r>
      </w:ins>
      <w:r>
        <w:rPr>
          <w:sz w:val="16"/>
          <w:szCs w:val="16"/>
          <w:lang w:val="tr-TR"/>
        </w:rPr>
        <w:t xml:space="preserve">lerden satış amaçlı elde tutulan ve duran varlıklara transfer edilmiştir. </w:t>
      </w:r>
    </w:p>
    <w:p w:rsidR="00371160" w:rsidRPr="00371160" w:rsidRDefault="0092089C">
      <w:pPr>
        <w:jc w:val="both"/>
        <w:rPr>
          <w:bCs/>
          <w:sz w:val="16"/>
          <w:szCs w:val="16"/>
          <w:lang w:val="tr-TR"/>
          <w:rPrChange w:id="2339" w:author="Asiye Mara (Open)&#10;" w:date="2011-02-14T12:31:00Z">
            <w:rPr>
              <w:b/>
              <w:bCs/>
              <w:sz w:val="22"/>
              <w:szCs w:val="22"/>
              <w:lang w:val="tr-TR"/>
            </w:rPr>
          </w:rPrChange>
        </w:rPr>
      </w:pPr>
      <w:ins w:id="2340" w:author="Asiye Mara (Open)&#10;" w:date="2011-02-12T02:16:00Z">
        <w:r w:rsidRPr="0092089C">
          <w:rPr>
            <w:bCs/>
            <w:sz w:val="16"/>
            <w:szCs w:val="16"/>
            <w:lang w:val="tr-TR"/>
            <w:rPrChange w:id="2341" w:author="Asiye Mara (Open)&#10;" w:date="2011-02-14T12:31:00Z">
              <w:rPr>
                <w:b/>
                <w:bCs/>
                <w:sz w:val="22"/>
                <w:szCs w:val="22"/>
                <w:lang w:val="tr-TR"/>
              </w:rPr>
            </w:rPrChange>
          </w:rPr>
          <w:t>(***) Cari dönemde</w:t>
        </w:r>
      </w:ins>
      <w:ins w:id="2342" w:author="Asiye Mara (Open)&#10;" w:date="2011-02-12T02:20:00Z">
        <w:r w:rsidRPr="0092089C">
          <w:rPr>
            <w:bCs/>
            <w:sz w:val="16"/>
            <w:szCs w:val="16"/>
            <w:lang w:val="tr-TR"/>
            <w:rPrChange w:id="2343" w:author="Asiye Mara (Open)&#10;" w:date="2011-02-14T12:31:00Z">
              <w:rPr>
                <w:b/>
                <w:bCs/>
                <w:sz w:val="16"/>
                <w:szCs w:val="16"/>
                <w:lang w:val="tr-TR"/>
              </w:rPr>
            </w:rPrChange>
          </w:rPr>
          <w:t xml:space="preserve"> 1.</w:t>
        </w:r>
        <w:del w:id="2344" w:author="Gülşah Tuba Ünlü (Open)&#10;" w:date="2011-02-12T10:00:00Z">
          <w:r w:rsidRPr="0092089C">
            <w:rPr>
              <w:bCs/>
              <w:sz w:val="16"/>
              <w:szCs w:val="16"/>
              <w:lang w:val="tr-TR"/>
              <w:rPrChange w:id="2345" w:author="Asiye Mara (Open)&#10;" w:date="2011-02-14T12:31:00Z">
                <w:rPr>
                  <w:b/>
                  <w:bCs/>
                  <w:sz w:val="16"/>
                  <w:szCs w:val="16"/>
                  <w:lang w:val="tr-TR"/>
                </w:rPr>
              </w:rPrChange>
            </w:rPr>
            <w:delText>745</w:delText>
          </w:r>
        </w:del>
      </w:ins>
      <w:ins w:id="2346" w:author="Gülşah Tuba Ünlü (Open)&#10;" w:date="2011-02-12T10:00:00Z">
        <w:r w:rsidR="009658B8">
          <w:rPr>
            <w:bCs/>
            <w:sz w:val="16"/>
            <w:szCs w:val="16"/>
            <w:lang w:val="tr-TR"/>
          </w:rPr>
          <w:t>6</w:t>
        </w:r>
      </w:ins>
      <w:ins w:id="2347" w:author="Gülşah Tuba Ünlü (Open)&#10;" w:date="2011-02-12T10:01:00Z">
        <w:r w:rsidR="009658B8">
          <w:rPr>
            <w:bCs/>
            <w:sz w:val="16"/>
            <w:szCs w:val="16"/>
            <w:lang w:val="tr-TR"/>
          </w:rPr>
          <w:t>19</w:t>
        </w:r>
      </w:ins>
      <w:ins w:id="2348" w:author="Asiye Mara (Open)&#10;" w:date="2011-02-12T02:16:00Z">
        <w:r w:rsidRPr="0092089C">
          <w:rPr>
            <w:bCs/>
            <w:sz w:val="16"/>
            <w:szCs w:val="16"/>
            <w:lang w:val="tr-TR"/>
            <w:rPrChange w:id="2349" w:author="Asiye Mara (Open)&#10;" w:date="2011-02-14T12:31:00Z">
              <w:rPr>
                <w:b/>
                <w:bCs/>
                <w:sz w:val="16"/>
                <w:szCs w:val="16"/>
                <w:lang w:val="tr-TR"/>
              </w:rPr>
            </w:rPrChange>
          </w:rPr>
          <w:t xml:space="preserve"> Bin TL </w:t>
        </w:r>
      </w:ins>
      <w:ins w:id="2350" w:author="Asiye Mara (Open)&#10;" w:date="2011-02-12T02:17:00Z">
        <w:r w:rsidRPr="0092089C">
          <w:rPr>
            <w:bCs/>
            <w:sz w:val="16"/>
            <w:szCs w:val="16"/>
            <w:lang w:val="tr-TR"/>
            <w:rPrChange w:id="2351" w:author="Asiye Mara (Open)&#10;" w:date="2011-02-14T12:31:00Z">
              <w:rPr>
                <w:b/>
                <w:bCs/>
                <w:sz w:val="16"/>
                <w:szCs w:val="16"/>
                <w:lang w:val="tr-TR"/>
              </w:rPr>
            </w:rPrChange>
          </w:rPr>
          <w:t xml:space="preserve">ilave </w:t>
        </w:r>
      </w:ins>
      <w:ins w:id="2352" w:author="Asiye Mara (Open)&#10;" w:date="2011-02-12T02:16:00Z">
        <w:r w:rsidRPr="0092089C">
          <w:rPr>
            <w:bCs/>
            <w:sz w:val="16"/>
            <w:szCs w:val="16"/>
            <w:lang w:val="tr-TR"/>
            <w:rPrChange w:id="2353" w:author="Asiye Mara (Open)&#10;" w:date="2011-02-14T12:31:00Z">
              <w:rPr>
                <w:b/>
                <w:bCs/>
                <w:sz w:val="16"/>
                <w:szCs w:val="16"/>
                <w:lang w:val="tr-TR"/>
              </w:rPr>
            </w:rPrChange>
          </w:rPr>
          <w:t>değer düşüş karşılığı ayrılmış olup,</w:t>
        </w:r>
      </w:ins>
      <w:ins w:id="2354" w:author="Asiye Mara (Open)&#10;" w:date="2011-02-12T02:17:00Z">
        <w:r w:rsidRPr="0092089C">
          <w:rPr>
            <w:bCs/>
            <w:sz w:val="16"/>
            <w:szCs w:val="16"/>
            <w:lang w:val="tr-TR"/>
            <w:rPrChange w:id="2355" w:author="Asiye Mara (Open)&#10;" w:date="2011-02-14T12:31:00Z">
              <w:rPr>
                <w:b/>
                <w:bCs/>
                <w:sz w:val="16"/>
                <w:szCs w:val="16"/>
                <w:lang w:val="tr-TR"/>
              </w:rPr>
            </w:rPrChange>
          </w:rPr>
          <w:t xml:space="preserve"> </w:t>
        </w:r>
      </w:ins>
      <w:ins w:id="2356" w:author="Asiye Mara (Open)&#10;" w:date="2011-02-12T02:16:00Z">
        <w:r w:rsidRPr="0092089C">
          <w:rPr>
            <w:bCs/>
            <w:sz w:val="16"/>
            <w:szCs w:val="16"/>
            <w:lang w:val="tr-TR"/>
            <w:rPrChange w:id="2357" w:author="Asiye Mara (Open)&#10;" w:date="2011-02-14T12:31:00Z">
              <w:rPr>
                <w:b/>
                <w:bCs/>
                <w:sz w:val="16"/>
                <w:szCs w:val="16"/>
                <w:lang w:val="tr-TR"/>
              </w:rPr>
            </w:rPrChange>
          </w:rPr>
          <w:t xml:space="preserve">çıkışlar dolayısıyla </w:t>
        </w:r>
      </w:ins>
      <w:ins w:id="2358" w:author="Asiye Mara (Open)&#10;" w:date="2011-02-12T02:20:00Z">
        <w:del w:id="2359" w:author="Gülşah Tuba Ünlü (Open)&#10;" w:date="2011-02-12T10:01:00Z">
          <w:r w:rsidRPr="0092089C">
            <w:rPr>
              <w:bCs/>
              <w:sz w:val="16"/>
              <w:szCs w:val="16"/>
              <w:lang w:val="tr-TR"/>
              <w:rPrChange w:id="2360" w:author="Asiye Mara (Open)&#10;" w:date="2011-02-14T12:31:00Z">
                <w:rPr>
                  <w:b/>
                  <w:bCs/>
                  <w:sz w:val="16"/>
                  <w:szCs w:val="16"/>
                  <w:lang w:val="tr-TR"/>
                </w:rPr>
              </w:rPrChange>
            </w:rPr>
            <w:delText>7.306</w:delText>
          </w:r>
        </w:del>
      </w:ins>
      <w:ins w:id="2361" w:author="Gülşah Tuba Ünlü (Open)&#10;" w:date="2011-02-12T14:53:00Z">
        <w:r w:rsidR="009658B8">
          <w:rPr>
            <w:bCs/>
            <w:sz w:val="16"/>
            <w:szCs w:val="16"/>
            <w:lang w:val="tr-TR"/>
          </w:rPr>
          <w:t>7.103</w:t>
        </w:r>
      </w:ins>
      <w:ins w:id="2362" w:author="Asiye Mara (Open)&#10;" w:date="2011-02-12T02:16:00Z">
        <w:r w:rsidRPr="0092089C">
          <w:rPr>
            <w:bCs/>
            <w:sz w:val="16"/>
            <w:szCs w:val="16"/>
            <w:lang w:val="tr-TR"/>
            <w:rPrChange w:id="2363" w:author="Asiye Mara (Open)&#10;" w:date="2011-02-14T12:31:00Z">
              <w:rPr>
                <w:b/>
                <w:bCs/>
                <w:sz w:val="16"/>
                <w:szCs w:val="16"/>
                <w:lang w:val="tr-TR"/>
              </w:rPr>
            </w:rPrChange>
          </w:rPr>
          <w:t xml:space="preserve"> Bin TL karşılık</w:t>
        </w:r>
      </w:ins>
      <w:ins w:id="2364" w:author="Asiye Mara (Open)&#10;" w:date="2011-02-12T02:17:00Z">
        <w:r w:rsidRPr="0092089C">
          <w:rPr>
            <w:bCs/>
            <w:sz w:val="16"/>
            <w:szCs w:val="16"/>
            <w:lang w:val="tr-TR"/>
            <w:rPrChange w:id="2365" w:author="Asiye Mara (Open)&#10;" w:date="2011-02-14T12:31:00Z">
              <w:rPr>
                <w:b/>
                <w:bCs/>
                <w:sz w:val="16"/>
                <w:szCs w:val="16"/>
                <w:lang w:val="tr-TR"/>
              </w:rPr>
            </w:rPrChange>
          </w:rPr>
          <w:t xml:space="preserve"> </w:t>
        </w:r>
      </w:ins>
      <w:ins w:id="2366" w:author="Asiye Mara (Open)&#10;" w:date="2011-02-12T02:20:00Z">
        <w:r w:rsidR="009658B8">
          <w:rPr>
            <w:bCs/>
            <w:sz w:val="16"/>
            <w:szCs w:val="16"/>
            <w:lang w:val="tr-TR"/>
          </w:rPr>
          <w:t>iptal edilmiştir.</w:t>
        </w:r>
      </w:ins>
    </w:p>
    <w:p w:rsidR="00371160" w:rsidRPr="00371160" w:rsidRDefault="00371160">
      <w:pPr>
        <w:jc w:val="both"/>
        <w:rPr>
          <w:b/>
          <w:bCs/>
          <w:sz w:val="16"/>
          <w:szCs w:val="16"/>
          <w:lang w:val="tr-TR"/>
          <w:rPrChange w:id="2367" w:author="Asiye Mara (Open)&#10;" w:date="2011-02-14T12:31:00Z">
            <w:rPr>
              <w:b/>
              <w:bCs/>
              <w:sz w:val="22"/>
              <w:szCs w:val="22"/>
              <w:lang w:val="tr-TR"/>
            </w:rPr>
          </w:rPrChange>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000000" w:rsidRDefault="006663F3">
      <w:pPr>
        <w:rPr>
          <w:del w:id="2368" w:author="Gülşah Tuba Ünlü (Open)&#10;" w:date="2011-02-12T13:05:00Z"/>
          <w:b/>
          <w:bCs/>
          <w:sz w:val="22"/>
          <w:szCs w:val="22"/>
          <w:lang w:val="tr-TR"/>
        </w:rPr>
        <w:pPrChange w:id="2369" w:author="Asiye Mara (Open)&#10;" w:date="2011-02-14T12:30:00Z">
          <w:pPr>
            <w:tabs>
              <w:tab w:val="left" w:pos="720"/>
            </w:tabs>
            <w:spacing w:line="216" w:lineRule="auto"/>
          </w:pPr>
        </w:pPrChange>
      </w:pPr>
    </w:p>
    <w:p w:rsidR="00371160" w:rsidRDefault="00371160">
      <w:pPr>
        <w:jc w:val="both"/>
        <w:rPr>
          <w:ins w:id="2370" w:author="Gülşah Tuba Ünlü (Open)&#10;" w:date="2011-02-12T13:05:00Z"/>
          <w:b/>
          <w:bCs/>
          <w:sz w:val="22"/>
          <w:szCs w:val="22"/>
          <w:lang w:val="tr-TR"/>
        </w:rPr>
      </w:pPr>
    </w:p>
    <w:p w:rsidR="00371160" w:rsidRDefault="00371160">
      <w:pPr>
        <w:jc w:val="both"/>
        <w:rPr>
          <w:del w:id="2371" w:author="Gülşah Tuba Ünlü (Open)&#10;" w:date="2011-02-12T13:05:00Z"/>
          <w:b/>
          <w:bCs/>
          <w:sz w:val="22"/>
          <w:szCs w:val="22"/>
          <w:lang w:val="tr-TR"/>
        </w:rPr>
      </w:pPr>
    </w:p>
    <w:p w:rsidR="00371160" w:rsidRDefault="00371160">
      <w:pPr>
        <w:jc w:val="both"/>
        <w:rPr>
          <w:del w:id="2372" w:author="Gülşah Tuba Ünlü (Open)&#10;" w:date="2011-02-12T13:05:00Z"/>
          <w:b/>
          <w:bCs/>
          <w:sz w:val="22"/>
          <w:szCs w:val="22"/>
          <w:lang w:val="tr-TR"/>
        </w:rPr>
      </w:pPr>
    </w:p>
    <w:p w:rsidR="00371160" w:rsidRDefault="00371160">
      <w:pPr>
        <w:jc w:val="both"/>
        <w:rPr>
          <w:del w:id="2373" w:author="Gülşah Tuba Ünlü (Open)&#10;" w:date="2011-02-12T13:05:00Z"/>
          <w:b/>
          <w:bCs/>
          <w:sz w:val="22"/>
          <w:szCs w:val="22"/>
          <w:lang w:val="tr-TR"/>
        </w:rPr>
      </w:pPr>
    </w:p>
    <w:p w:rsidR="00371160" w:rsidRDefault="00371160">
      <w:pPr>
        <w:jc w:val="both"/>
        <w:rPr>
          <w:del w:id="2374" w:author="Gülşah Tuba Ünlü (Open)&#10;" w:date="2011-02-12T13:05:00Z"/>
          <w:b/>
          <w:bCs/>
          <w:sz w:val="22"/>
          <w:szCs w:val="22"/>
          <w:lang w:val="tr-TR"/>
        </w:rPr>
      </w:pPr>
    </w:p>
    <w:p w:rsidR="00371160" w:rsidRDefault="00371160">
      <w:pPr>
        <w:jc w:val="both"/>
        <w:rPr>
          <w:del w:id="2375" w:author="Gülşah Tuba Ünlü (Open)&#10;" w:date="2011-02-12T13:05:00Z"/>
          <w:b/>
          <w:bCs/>
          <w:sz w:val="22"/>
          <w:szCs w:val="22"/>
          <w:lang w:val="tr-TR"/>
        </w:rPr>
      </w:pPr>
    </w:p>
    <w:p w:rsidR="00371160" w:rsidRDefault="00371160">
      <w:pPr>
        <w:jc w:val="both"/>
        <w:rPr>
          <w:del w:id="2376" w:author="Gülşah Tuba Ünlü (Open)&#10;" w:date="2011-02-12T13:05:00Z"/>
          <w:b/>
          <w:bCs/>
          <w:sz w:val="22"/>
          <w:szCs w:val="22"/>
          <w:lang w:val="tr-TR"/>
        </w:rPr>
      </w:pPr>
    </w:p>
    <w:p w:rsidR="00371160" w:rsidRDefault="00371160">
      <w:pPr>
        <w:tabs>
          <w:tab w:val="left" w:pos="720"/>
        </w:tabs>
        <w:spacing w:line="216" w:lineRule="auto"/>
        <w:rPr>
          <w:del w:id="2377" w:author="Gülşah Tuba Ünlü (Open)&#10;" w:date="2011-02-12T10:07:00Z"/>
          <w:b/>
          <w:bCs/>
          <w:sz w:val="22"/>
          <w:szCs w:val="22"/>
          <w:lang w:val="tr-TR"/>
        </w:rPr>
      </w:pPr>
    </w:p>
    <w:p w:rsidR="00371160" w:rsidRDefault="009658B8">
      <w:pPr>
        <w:rPr>
          <w:ins w:id="2378" w:author="Asiye Mara (Open)&#10;" w:date="2011-02-12T02:25:00Z"/>
          <w:del w:id="2379" w:author="Gülşah Tuba Ünlü (Open)&#10;" w:date="2011-02-12T13:05:00Z"/>
          <w:b/>
          <w:bCs/>
          <w:sz w:val="22"/>
          <w:szCs w:val="22"/>
          <w:lang w:val="tr-TR"/>
        </w:rPr>
      </w:pPr>
      <w:ins w:id="2380" w:author="Asiye Mara (Open)&#10;" w:date="2011-02-12T02:25:00Z">
        <w:del w:id="2381" w:author="Gülşah Tuba Ünlü (Open)&#10;" w:date="2011-02-12T10:07:00Z">
          <w:r>
            <w:rPr>
              <w:b/>
              <w:bCs/>
              <w:sz w:val="22"/>
              <w:szCs w:val="22"/>
              <w:lang w:val="tr-TR"/>
            </w:rPr>
            <w:br w:type="page"/>
          </w:r>
        </w:del>
      </w:ins>
    </w:p>
    <w:p w:rsidR="00000000" w:rsidRDefault="006663F3">
      <w:pPr>
        <w:rPr>
          <w:ins w:id="2382" w:author="Asiye Mara (Open)&#10;" w:date="2011-02-12T02:25:00Z"/>
          <w:b/>
          <w:bCs/>
          <w:sz w:val="22"/>
          <w:szCs w:val="22"/>
          <w:lang w:val="tr-TR"/>
        </w:rPr>
        <w:pPrChange w:id="2383" w:author="Asiye Mara (Open)&#10;" w:date="2011-02-14T12:30:00Z">
          <w:pPr>
            <w:tabs>
              <w:tab w:val="left" w:pos="720"/>
            </w:tabs>
            <w:spacing w:line="216" w:lineRule="auto"/>
          </w:pPr>
        </w:pPrChange>
      </w:pPr>
    </w:p>
    <w:p w:rsidR="00371160" w:rsidRDefault="00371160">
      <w:pPr>
        <w:tabs>
          <w:tab w:val="left" w:pos="720"/>
        </w:tabs>
        <w:spacing w:line="216" w:lineRule="auto"/>
        <w:rPr>
          <w:ins w:id="2384" w:author="Gülşah Tuba Ünlü (Open)&#10;" w:date="2011-02-13T01:49:00Z"/>
          <w:b/>
          <w:bCs/>
          <w:sz w:val="22"/>
          <w:szCs w:val="22"/>
          <w:lang w:val="tr-TR"/>
        </w:rPr>
      </w:pPr>
    </w:p>
    <w:p w:rsidR="00371160" w:rsidRDefault="00371160">
      <w:pPr>
        <w:tabs>
          <w:tab w:val="left" w:pos="720"/>
        </w:tabs>
        <w:spacing w:line="216" w:lineRule="auto"/>
        <w:rPr>
          <w:ins w:id="2385" w:author="Gülşah Tuba Ünlü (Open)&#10;" w:date="2011-02-13T01:49:00Z"/>
          <w:b/>
          <w:bCs/>
          <w:sz w:val="22"/>
          <w:szCs w:val="22"/>
          <w:lang w:val="tr-TR"/>
        </w:rPr>
      </w:pPr>
    </w:p>
    <w:p w:rsidR="00371160" w:rsidRDefault="00371160">
      <w:pPr>
        <w:tabs>
          <w:tab w:val="left" w:pos="720"/>
        </w:tabs>
        <w:spacing w:line="216" w:lineRule="auto"/>
        <w:rPr>
          <w:ins w:id="2386" w:author="Gülşah Tuba Ünlü (Open)&#10;" w:date="2011-02-13T01:49:00Z"/>
          <w:b/>
          <w:bCs/>
          <w:sz w:val="22"/>
          <w:szCs w:val="22"/>
          <w:lang w:val="tr-TR"/>
        </w:rPr>
      </w:pPr>
    </w:p>
    <w:p w:rsidR="00371160" w:rsidRDefault="00371160">
      <w:pPr>
        <w:tabs>
          <w:tab w:val="left" w:pos="720"/>
        </w:tabs>
        <w:spacing w:line="216" w:lineRule="auto"/>
        <w:rPr>
          <w:ins w:id="2387" w:author="Gülşah Tuba Ünlü (Open)&#10;" w:date="2011-02-13T01:49:00Z"/>
          <w:b/>
          <w:bCs/>
          <w:sz w:val="22"/>
          <w:szCs w:val="22"/>
          <w:lang w:val="tr-TR"/>
        </w:rPr>
      </w:pPr>
    </w:p>
    <w:p w:rsidR="00371160" w:rsidRDefault="00371160">
      <w:pPr>
        <w:tabs>
          <w:tab w:val="left" w:pos="720"/>
        </w:tabs>
        <w:spacing w:line="216" w:lineRule="auto"/>
        <w:rPr>
          <w:ins w:id="2388" w:author="Gülşah Tuba Ünlü (Open)&#10;" w:date="2011-02-13T01:49:00Z"/>
          <w:b/>
          <w:bCs/>
          <w:sz w:val="22"/>
          <w:szCs w:val="22"/>
          <w:lang w:val="tr-TR"/>
        </w:rPr>
      </w:pPr>
    </w:p>
    <w:p w:rsidR="00371160" w:rsidRDefault="00371160">
      <w:pPr>
        <w:tabs>
          <w:tab w:val="left" w:pos="720"/>
        </w:tabs>
        <w:spacing w:line="216" w:lineRule="auto"/>
        <w:rPr>
          <w:ins w:id="2389" w:author="Gülşah Tuba Ünlü (Open)&#10;" w:date="2011-02-13T01:49:00Z"/>
          <w:b/>
          <w:bCs/>
          <w:sz w:val="22"/>
          <w:szCs w:val="22"/>
          <w:lang w:val="tr-TR"/>
        </w:rPr>
      </w:pPr>
    </w:p>
    <w:p w:rsidR="00371160" w:rsidRDefault="00371160">
      <w:pPr>
        <w:tabs>
          <w:tab w:val="left" w:pos="720"/>
        </w:tabs>
        <w:spacing w:line="216" w:lineRule="auto"/>
        <w:rPr>
          <w:ins w:id="2390" w:author="Gülşah Tuba Ünlü (Open)&#10;" w:date="2011-02-13T01:49:00Z"/>
          <w:b/>
          <w:bCs/>
          <w:sz w:val="22"/>
          <w:szCs w:val="22"/>
          <w:lang w:val="tr-TR"/>
        </w:rPr>
      </w:pPr>
    </w:p>
    <w:p w:rsidR="00371160" w:rsidRDefault="00371160">
      <w:pPr>
        <w:tabs>
          <w:tab w:val="left" w:pos="720"/>
        </w:tabs>
        <w:spacing w:line="216" w:lineRule="auto"/>
        <w:rPr>
          <w:ins w:id="2391" w:author="Gülşah Tuba Ünlü (Open)&#10;" w:date="2011-02-13T01:49:00Z"/>
          <w:b/>
          <w:bCs/>
          <w:sz w:val="22"/>
          <w:szCs w:val="22"/>
          <w:lang w:val="tr-TR"/>
        </w:rPr>
      </w:pPr>
    </w:p>
    <w:p w:rsidR="00371160" w:rsidRDefault="00371160">
      <w:pPr>
        <w:tabs>
          <w:tab w:val="left" w:pos="720"/>
        </w:tabs>
        <w:spacing w:line="216" w:lineRule="auto"/>
        <w:rPr>
          <w:ins w:id="2392" w:author="Gülşah Tuba Ünlü (Open)&#10;" w:date="2011-02-13T17:25:00Z"/>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rPr>
          <w:b/>
          <w:iCs/>
          <w:sz w:val="22"/>
          <w:szCs w:val="22"/>
          <w:lang w:val="tr-TR"/>
        </w:rPr>
      </w:pPr>
      <w:r>
        <w:rPr>
          <w:b/>
          <w:iCs/>
          <w:sz w:val="22"/>
          <w:szCs w:val="22"/>
          <w:lang w:val="tr-TR"/>
        </w:rPr>
        <w:t xml:space="preserve">I. </w:t>
      </w:r>
      <w:r>
        <w:rPr>
          <w:b/>
          <w:iCs/>
          <w:sz w:val="22"/>
          <w:szCs w:val="22"/>
          <w:lang w:val="tr-TR"/>
        </w:rPr>
        <w:tab/>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rPr>
          <w:b/>
          <w:sz w:val="22"/>
          <w:szCs w:val="22"/>
          <w:lang w:val="tr-TR"/>
        </w:rPr>
      </w:pPr>
    </w:p>
    <w:p w:rsidR="00371160" w:rsidRDefault="009658B8">
      <w:pPr>
        <w:rPr>
          <w:b/>
          <w:sz w:val="22"/>
          <w:szCs w:val="22"/>
          <w:lang w:val="tr-TR"/>
        </w:rPr>
      </w:pPr>
      <w:r>
        <w:rPr>
          <w:b/>
          <w:sz w:val="22"/>
          <w:szCs w:val="22"/>
          <w:lang w:val="tr-TR"/>
        </w:rPr>
        <w:t>12.</w:t>
      </w:r>
      <w:r>
        <w:rPr>
          <w:b/>
          <w:sz w:val="22"/>
          <w:szCs w:val="22"/>
          <w:lang w:val="tr-TR"/>
        </w:rPr>
        <w:tab/>
        <w:t>Maddi Duran Varlıklara İlişkin Bilgiler (devamı)</w:t>
      </w:r>
    </w:p>
    <w:p w:rsidR="00371160" w:rsidRDefault="00371160">
      <w:pPr>
        <w:jc w:val="both"/>
        <w:rPr>
          <w:b/>
          <w:bCs/>
          <w:sz w:val="22"/>
          <w:szCs w:val="22"/>
          <w:lang w:val="tr-TR"/>
        </w:rPr>
      </w:pPr>
    </w:p>
    <w:tbl>
      <w:tblPr>
        <w:tblW w:w="10056" w:type="dxa"/>
        <w:tblInd w:w="5" w:type="dxa"/>
        <w:tblLayout w:type="fixed"/>
        <w:tblCellMar>
          <w:left w:w="0" w:type="dxa"/>
          <w:right w:w="0" w:type="dxa"/>
        </w:tblCellMar>
        <w:tblLook w:val="0000"/>
        <w:tblPrChange w:id="2393" w:author="Asiye Mara (Open)&#10;" w:date="2011-02-14T12:12:00Z">
          <w:tblPr>
            <w:tblW w:w="10065" w:type="dxa"/>
            <w:tblInd w:w="5" w:type="dxa"/>
            <w:tblCellMar>
              <w:left w:w="0" w:type="dxa"/>
              <w:right w:w="0" w:type="dxa"/>
            </w:tblCellMar>
            <w:tblLook w:val="0000"/>
          </w:tblPr>
        </w:tblPrChange>
      </w:tblPr>
      <w:tblGrid>
        <w:gridCol w:w="3230"/>
        <w:gridCol w:w="1615"/>
        <w:gridCol w:w="1287"/>
        <w:gridCol w:w="758"/>
        <w:gridCol w:w="1492"/>
        <w:gridCol w:w="901"/>
        <w:gridCol w:w="773"/>
        <w:tblGridChange w:id="2394">
          <w:tblGrid>
            <w:gridCol w:w="3025"/>
            <w:gridCol w:w="1726"/>
            <w:gridCol w:w="1243"/>
            <w:gridCol w:w="732"/>
            <w:gridCol w:w="1726"/>
            <w:gridCol w:w="870"/>
            <w:gridCol w:w="746"/>
          </w:tblGrid>
        </w:tblGridChange>
      </w:tblGrid>
      <w:tr w:rsidR="003F77BF" w:rsidRPr="00872466" w:rsidTr="00C76FCA">
        <w:trPr>
          <w:trHeight w:val="751"/>
          <w:trPrChange w:id="2395" w:author="Asiye Mara (Open)&#10;" w:date="2011-02-14T12:12:00Z">
            <w:trPr>
              <w:trHeight w:val="745"/>
            </w:trPr>
          </w:trPrChange>
        </w:trPr>
        <w:tc>
          <w:tcPr>
            <w:tcW w:w="3230"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Change w:id="2396"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tcPrChange>
          </w:tcPr>
          <w:p w:rsidR="00371160" w:rsidRDefault="009658B8">
            <w:pPr>
              <w:tabs>
                <w:tab w:val="left" w:pos="211"/>
                <w:tab w:val="left" w:pos="361"/>
              </w:tabs>
              <w:rPr>
                <w:rFonts w:eastAsia="Arial Unicode MS" w:cs="Arial Unicode MS"/>
                <w:sz w:val="18"/>
                <w:szCs w:val="18"/>
                <w:lang w:val="tr-TR"/>
              </w:rPr>
            </w:pPr>
            <w:r>
              <w:rPr>
                <w:sz w:val="18"/>
                <w:szCs w:val="18"/>
                <w:lang w:val="tr-TR"/>
              </w:rPr>
              <w:t> </w:t>
            </w:r>
          </w:p>
        </w:tc>
        <w:tc>
          <w:tcPr>
            <w:tcW w:w="1615" w:type="dxa"/>
            <w:tcBorders>
              <w:top w:val="single" w:sz="4" w:space="0" w:color="auto"/>
              <w:left w:val="nil"/>
              <w:bottom w:val="single" w:sz="4" w:space="0" w:color="auto"/>
              <w:right w:val="single" w:sz="4" w:space="0" w:color="auto"/>
            </w:tcBorders>
            <w:noWrap/>
            <w:vAlign w:val="bottom"/>
            <w:tcPrChange w:id="2397"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G</w:t>
            </w:r>
            <w:del w:id="2398" w:author="Gülşah Tuba Ünlü (Open)&#10;" w:date="2011-02-12T11:43:00Z">
              <w:r>
                <w:rPr>
                  <w:sz w:val="18"/>
                  <w:szCs w:val="18"/>
                  <w:lang w:val="tr-TR"/>
                </w:rPr>
                <w:delText>ayrımenkul</w:delText>
              </w:r>
            </w:del>
            <w:ins w:id="2399" w:author="Gülşah Tuba Ünlü (Open)&#10;" w:date="2011-02-12T11:43:00Z">
              <w:r>
                <w:rPr>
                  <w:sz w:val="18"/>
                  <w:szCs w:val="18"/>
                  <w:lang w:val="tr-TR"/>
                </w:rPr>
                <w:t>ayrimenkul</w:t>
              </w:r>
            </w:ins>
            <w:r>
              <w:rPr>
                <w:sz w:val="18"/>
                <w:szCs w:val="18"/>
                <w:lang w:val="tr-TR"/>
              </w:rPr>
              <w:t>ler</w:t>
            </w:r>
          </w:p>
        </w:tc>
        <w:tc>
          <w:tcPr>
            <w:tcW w:w="1287" w:type="dxa"/>
            <w:tcBorders>
              <w:top w:val="single" w:sz="4" w:space="0" w:color="auto"/>
              <w:left w:val="nil"/>
              <w:bottom w:val="single" w:sz="4" w:space="0" w:color="auto"/>
              <w:right w:val="single" w:sz="4" w:space="0" w:color="auto"/>
            </w:tcBorders>
            <w:vAlign w:val="bottom"/>
            <w:tcPrChange w:id="2400"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jc w:val="center"/>
              <w:rPr>
                <w:rFonts w:eastAsia="Arial Unicode MS" w:cs="Arial Unicode MS"/>
                <w:sz w:val="18"/>
                <w:szCs w:val="18"/>
                <w:lang w:val="tr-TR"/>
              </w:rPr>
            </w:pPr>
            <w:r>
              <w:rPr>
                <w:sz w:val="18"/>
                <w:szCs w:val="18"/>
                <w:lang w:val="tr-TR"/>
              </w:rPr>
              <w:t>Finansal Kiralama ile Edinilen MDV</w:t>
            </w:r>
          </w:p>
        </w:tc>
        <w:tc>
          <w:tcPr>
            <w:tcW w:w="758" w:type="dxa"/>
            <w:tcBorders>
              <w:top w:val="single" w:sz="4" w:space="0" w:color="auto"/>
              <w:left w:val="nil"/>
              <w:bottom w:val="single" w:sz="4" w:space="0" w:color="auto"/>
              <w:right w:val="single" w:sz="4" w:space="0" w:color="auto"/>
            </w:tcBorders>
            <w:noWrap/>
            <w:vAlign w:val="bottom"/>
            <w:tcPrChange w:id="2401"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Araçlar</w:t>
            </w:r>
          </w:p>
        </w:tc>
        <w:tc>
          <w:tcPr>
            <w:tcW w:w="1492" w:type="dxa"/>
            <w:tcBorders>
              <w:top w:val="single" w:sz="4" w:space="0" w:color="auto"/>
              <w:left w:val="nil"/>
              <w:bottom w:val="single" w:sz="4" w:space="0" w:color="auto"/>
              <w:right w:val="single" w:sz="4" w:space="0" w:color="auto"/>
            </w:tcBorders>
            <w:tcPrChange w:id="2402" w:author="Asiye Mara (Open)&#10;" w:date="2011-02-14T12:12:00Z">
              <w:tcPr>
                <w:tcW w:w="1418" w:type="dxa"/>
                <w:tcBorders>
                  <w:top w:val="single" w:sz="4" w:space="0" w:color="auto"/>
                  <w:left w:val="nil"/>
                  <w:bottom w:val="single" w:sz="4" w:space="0" w:color="auto"/>
                  <w:right w:val="single" w:sz="4" w:space="0" w:color="auto"/>
                </w:tcBorders>
              </w:tcPr>
            </w:tcPrChange>
          </w:tcPr>
          <w:p w:rsidR="00000000" w:rsidRDefault="006663F3">
            <w:pPr>
              <w:rPr>
                <w:sz w:val="18"/>
                <w:szCs w:val="18"/>
                <w:lang w:val="tr-TR"/>
                <w:rPrChange w:id="2403" w:author="Asiye Mara (Open)&#10;" w:date="2011-02-14T12:31:00Z">
                  <w:rPr>
                    <w:rFonts w:ascii="Univers (WN)" w:hAnsi="Univers (WN)"/>
                    <w:b/>
                    <w:sz w:val="18"/>
                    <w:szCs w:val="18"/>
                    <w:u w:val="single"/>
                    <w:lang w:val="tr-TR"/>
                  </w:rPr>
                </w:rPrChange>
              </w:rPr>
              <w:pPrChange w:id="2404" w:author="Asiye Mara (Open)&#10;" w:date="2011-02-14T12:30:00Z">
                <w:pPr>
                  <w:numPr>
                    <w:numId w:val="1"/>
                  </w:numPr>
                  <w:tabs>
                    <w:tab w:val="num" w:pos="1086"/>
                  </w:tabs>
                  <w:spacing w:before="240"/>
                  <w:ind w:left="1086" w:hanging="720"/>
                  <w:outlineLvl w:val="0"/>
                </w:pPr>
              </w:pPrChange>
            </w:pPr>
          </w:p>
          <w:p w:rsidR="00000000" w:rsidRDefault="006663F3">
            <w:pPr>
              <w:rPr>
                <w:sz w:val="18"/>
                <w:szCs w:val="18"/>
                <w:lang w:val="tr-TR"/>
                <w:rPrChange w:id="2405" w:author="Asiye Mara (Open)&#10;" w:date="2011-02-14T12:31:00Z">
                  <w:rPr>
                    <w:rFonts w:ascii="Univers (WN)" w:hAnsi="Univers (WN)"/>
                    <w:b/>
                    <w:sz w:val="18"/>
                    <w:szCs w:val="18"/>
                    <w:u w:val="single"/>
                    <w:lang w:val="tr-TR"/>
                  </w:rPr>
                </w:rPrChange>
              </w:rPr>
              <w:pPrChange w:id="2406" w:author="Asiye Mara (Open)&#10;" w:date="2011-02-14T12:30:00Z">
                <w:pPr>
                  <w:numPr>
                    <w:numId w:val="1"/>
                  </w:numPr>
                  <w:tabs>
                    <w:tab w:val="num" w:pos="1086"/>
                  </w:tabs>
                  <w:spacing w:before="240"/>
                  <w:ind w:left="1086" w:hanging="720"/>
                  <w:outlineLvl w:val="0"/>
                </w:pPr>
              </w:pPrChange>
            </w:pPr>
          </w:p>
          <w:p w:rsidR="00371160" w:rsidRDefault="009658B8">
            <w:pPr>
              <w:jc w:val="center"/>
              <w:rPr>
                <w:sz w:val="18"/>
                <w:szCs w:val="18"/>
                <w:lang w:val="tr-TR"/>
              </w:rPr>
            </w:pPr>
            <w:r>
              <w:rPr>
                <w:sz w:val="18"/>
                <w:szCs w:val="18"/>
                <w:lang w:val="tr-TR"/>
              </w:rPr>
              <w:t>Elden Çıkarılacak G</w:t>
            </w:r>
            <w:del w:id="2407" w:author="Gülşah Tuba Ünlü (Open)&#10;" w:date="2011-02-12T11:43:00Z">
              <w:r>
                <w:rPr>
                  <w:sz w:val="18"/>
                  <w:szCs w:val="18"/>
                  <w:lang w:val="tr-TR"/>
                </w:rPr>
                <w:delText>ayrımenkul</w:delText>
              </w:r>
            </w:del>
            <w:ins w:id="2408" w:author="Gülşah Tuba Ünlü (Open)&#10;" w:date="2011-02-12T11:43:00Z">
              <w:r>
                <w:rPr>
                  <w:sz w:val="18"/>
                  <w:szCs w:val="18"/>
                  <w:lang w:val="tr-TR"/>
                </w:rPr>
                <w:t>ayrimenkul</w:t>
              </w:r>
            </w:ins>
            <w:r>
              <w:rPr>
                <w:sz w:val="18"/>
                <w:szCs w:val="18"/>
                <w:lang w:val="tr-TR"/>
              </w:rPr>
              <w:t>ler</w:t>
            </w:r>
          </w:p>
        </w:tc>
        <w:tc>
          <w:tcPr>
            <w:tcW w:w="901" w:type="dxa"/>
            <w:tcBorders>
              <w:top w:val="single" w:sz="4" w:space="0" w:color="auto"/>
              <w:left w:val="single" w:sz="4" w:space="0" w:color="auto"/>
              <w:bottom w:val="single" w:sz="4" w:space="0" w:color="auto"/>
              <w:right w:val="single" w:sz="4" w:space="0" w:color="auto"/>
            </w:tcBorders>
            <w:noWrap/>
            <w:vAlign w:val="bottom"/>
            <w:tcPrChange w:id="2409"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Diğer MDV (*)</w:t>
            </w:r>
          </w:p>
        </w:tc>
        <w:tc>
          <w:tcPr>
            <w:tcW w:w="773" w:type="dxa"/>
            <w:tcBorders>
              <w:top w:val="single" w:sz="4" w:space="0" w:color="auto"/>
              <w:left w:val="nil"/>
              <w:bottom w:val="single" w:sz="4" w:space="0" w:color="auto"/>
              <w:right w:val="single" w:sz="4" w:space="0" w:color="auto"/>
            </w:tcBorders>
            <w:noWrap/>
            <w:vAlign w:val="bottom"/>
            <w:tcPrChange w:id="2410"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jc w:val="center"/>
              <w:rPr>
                <w:rFonts w:eastAsia="Arial Unicode MS" w:cs="Arial Unicode MS"/>
                <w:sz w:val="18"/>
                <w:szCs w:val="18"/>
                <w:lang w:val="tr-TR"/>
              </w:rPr>
            </w:pPr>
            <w:r>
              <w:rPr>
                <w:sz w:val="18"/>
                <w:szCs w:val="18"/>
                <w:lang w:val="tr-TR"/>
              </w:rPr>
              <w:t>Toplam</w:t>
            </w:r>
          </w:p>
        </w:tc>
      </w:tr>
      <w:tr w:rsidR="003F77BF" w:rsidRPr="00872466" w:rsidTr="00C76FCA">
        <w:trPr>
          <w:trHeight w:val="251"/>
          <w:trPrChange w:id="2411"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vAlign w:val="bottom"/>
            <w:tcPrChange w:id="2412" w:author="Asiye Mara (Open)&#10;" w:date="2011-02-14T12:12:00Z">
              <w:tcPr>
                <w:tcW w:w="3402" w:type="dxa"/>
                <w:tcBorders>
                  <w:top w:val="nil"/>
                  <w:left w:val="single" w:sz="4" w:space="0" w:color="auto"/>
                  <w:bottom w:val="single" w:sz="4" w:space="0" w:color="auto"/>
                  <w:right w:val="single" w:sz="4" w:space="0" w:color="auto"/>
                </w:tcBorders>
                <w:noWrap/>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Maliyet</w:t>
            </w:r>
          </w:p>
        </w:tc>
        <w:tc>
          <w:tcPr>
            <w:tcW w:w="1615" w:type="dxa"/>
            <w:tcBorders>
              <w:top w:val="nil"/>
              <w:left w:val="nil"/>
              <w:bottom w:val="single" w:sz="4" w:space="0" w:color="auto"/>
              <w:right w:val="single" w:sz="4" w:space="0" w:color="auto"/>
            </w:tcBorders>
            <w:noWrap/>
            <w:vAlign w:val="bottom"/>
            <w:tcPrChange w:id="2413" w:author="Asiye Mara (Open)&#10;" w:date="2011-02-14T12:12:00Z">
              <w:tcPr>
                <w:tcW w:w="1150"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1287" w:type="dxa"/>
            <w:tcBorders>
              <w:top w:val="nil"/>
              <w:left w:val="nil"/>
              <w:bottom w:val="single" w:sz="4" w:space="0" w:color="auto"/>
              <w:right w:val="single" w:sz="4" w:space="0" w:color="auto"/>
            </w:tcBorders>
            <w:noWrap/>
            <w:vAlign w:val="bottom"/>
            <w:tcPrChange w:id="2414" w:author="Asiye Mara (Open)&#10;" w:date="2011-02-14T12:12:00Z">
              <w:tcPr>
                <w:tcW w:w="1418"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758" w:type="dxa"/>
            <w:tcBorders>
              <w:top w:val="nil"/>
              <w:left w:val="nil"/>
              <w:bottom w:val="single" w:sz="4" w:space="0" w:color="auto"/>
              <w:right w:val="single" w:sz="4" w:space="0" w:color="auto"/>
            </w:tcBorders>
            <w:noWrap/>
            <w:vAlign w:val="bottom"/>
            <w:tcPrChange w:id="2415" w:author="Asiye Mara (Open)&#10;" w:date="2011-02-14T12:12:00Z">
              <w:tcPr>
                <w:tcW w:w="834"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1492" w:type="dxa"/>
            <w:tcBorders>
              <w:top w:val="single" w:sz="4" w:space="0" w:color="auto"/>
              <w:left w:val="nil"/>
              <w:bottom w:val="single" w:sz="4" w:space="0" w:color="auto"/>
              <w:right w:val="single" w:sz="4" w:space="0" w:color="auto"/>
            </w:tcBorders>
            <w:tcPrChange w:id="2416" w:author="Asiye Mara (Open)&#10;" w:date="2011-02-14T12:12:00Z">
              <w:tcPr>
                <w:tcW w:w="1418" w:type="dxa"/>
                <w:tcBorders>
                  <w:top w:val="single" w:sz="4" w:space="0" w:color="auto"/>
                  <w:left w:val="nil"/>
                  <w:bottom w:val="single" w:sz="4" w:space="0" w:color="auto"/>
                  <w:right w:val="single" w:sz="4" w:space="0" w:color="auto"/>
                </w:tcBorders>
              </w:tcPr>
            </w:tcPrChange>
          </w:tcPr>
          <w:p w:rsidR="00371160" w:rsidRDefault="00371160">
            <w:pPr>
              <w:jc w:val="center"/>
              <w:rPr>
                <w:sz w:val="18"/>
                <w:szCs w:val="18"/>
                <w:lang w:val="tr-TR"/>
              </w:rPr>
            </w:pPr>
          </w:p>
        </w:tc>
        <w:tc>
          <w:tcPr>
            <w:tcW w:w="901" w:type="dxa"/>
            <w:tcBorders>
              <w:top w:val="nil"/>
              <w:left w:val="single" w:sz="4" w:space="0" w:color="auto"/>
              <w:bottom w:val="single" w:sz="4" w:space="0" w:color="auto"/>
              <w:right w:val="single" w:sz="4" w:space="0" w:color="auto"/>
            </w:tcBorders>
            <w:noWrap/>
            <w:vAlign w:val="bottom"/>
            <w:tcPrChange w:id="2417" w:author="Asiye Mara (Open)&#10;" w:date="2011-02-14T12:12:00Z">
              <w:tcPr>
                <w:tcW w:w="992" w:type="dxa"/>
                <w:tcBorders>
                  <w:top w:val="nil"/>
                  <w:left w:val="single" w:sz="4" w:space="0" w:color="auto"/>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c>
          <w:tcPr>
            <w:tcW w:w="773" w:type="dxa"/>
            <w:tcBorders>
              <w:top w:val="nil"/>
              <w:left w:val="nil"/>
              <w:bottom w:val="single" w:sz="4" w:space="0" w:color="auto"/>
              <w:right w:val="single" w:sz="4" w:space="0" w:color="auto"/>
            </w:tcBorders>
            <w:noWrap/>
            <w:vAlign w:val="bottom"/>
            <w:tcPrChange w:id="2418" w:author="Asiye Mara (Open)&#10;" w:date="2011-02-14T12:12:00Z">
              <w:tcPr>
                <w:tcW w:w="851" w:type="dxa"/>
                <w:tcBorders>
                  <w:top w:val="nil"/>
                  <w:left w:val="nil"/>
                  <w:bottom w:val="single" w:sz="4" w:space="0" w:color="auto"/>
                  <w:right w:val="single" w:sz="4" w:space="0" w:color="auto"/>
                </w:tcBorders>
                <w:noWrap/>
                <w:vAlign w:val="bottom"/>
              </w:tcPr>
            </w:tcPrChange>
          </w:tcPr>
          <w:p w:rsidR="00371160" w:rsidRDefault="00371160">
            <w:pPr>
              <w:jc w:val="right"/>
              <w:rPr>
                <w:rFonts w:eastAsia="Arial Unicode MS"/>
                <w:sz w:val="18"/>
                <w:szCs w:val="18"/>
                <w:lang w:val="tr-TR"/>
              </w:rPr>
            </w:pPr>
          </w:p>
        </w:tc>
      </w:tr>
      <w:tr w:rsidR="00D43300" w:rsidRPr="00872466" w:rsidTr="00C76FCA">
        <w:trPr>
          <w:trHeight w:val="251"/>
          <w:trPrChange w:id="2419"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20"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ind w:left="-360"/>
              <w:rPr>
                <w:rFonts w:eastAsia="Arial Unicode MS" w:cs="Arial Unicode MS"/>
                <w:sz w:val="18"/>
                <w:szCs w:val="18"/>
                <w:lang w:val="tr-TR"/>
              </w:rPr>
            </w:pPr>
            <w:r>
              <w:rPr>
                <w:rFonts w:eastAsia="Arial Unicode MS" w:cs="Arial Unicode MS"/>
                <w:sz w:val="18"/>
                <w:szCs w:val="18"/>
                <w:lang w:val="tr-TR"/>
              </w:rPr>
              <w:t xml:space="preserve">        Açılış Bakiyesi - 1 Ocak 2009</w:t>
            </w:r>
          </w:p>
        </w:tc>
        <w:tc>
          <w:tcPr>
            <w:tcW w:w="1615" w:type="dxa"/>
            <w:tcBorders>
              <w:top w:val="single" w:sz="4" w:space="0" w:color="auto"/>
              <w:left w:val="nil"/>
              <w:bottom w:val="single" w:sz="4" w:space="0" w:color="auto"/>
              <w:right w:val="single" w:sz="4" w:space="0" w:color="auto"/>
            </w:tcBorders>
            <w:noWrap/>
            <w:vAlign w:val="bottom"/>
            <w:tcPrChange w:id="2421"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11.553</w:t>
            </w:r>
          </w:p>
        </w:tc>
        <w:tc>
          <w:tcPr>
            <w:tcW w:w="1287" w:type="dxa"/>
            <w:tcBorders>
              <w:top w:val="single" w:sz="4" w:space="0" w:color="auto"/>
              <w:left w:val="nil"/>
              <w:bottom w:val="single" w:sz="4" w:space="0" w:color="auto"/>
              <w:right w:val="single" w:sz="4" w:space="0" w:color="auto"/>
            </w:tcBorders>
            <w:noWrap/>
            <w:vAlign w:val="bottom"/>
            <w:tcPrChange w:id="2422"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39.926</w:t>
            </w:r>
          </w:p>
        </w:tc>
        <w:tc>
          <w:tcPr>
            <w:tcW w:w="758" w:type="dxa"/>
            <w:tcBorders>
              <w:top w:val="single" w:sz="4" w:space="0" w:color="auto"/>
              <w:left w:val="nil"/>
              <w:bottom w:val="single" w:sz="4" w:space="0" w:color="auto"/>
              <w:right w:val="single" w:sz="4" w:space="0" w:color="auto"/>
            </w:tcBorders>
            <w:noWrap/>
            <w:vAlign w:val="bottom"/>
            <w:tcPrChange w:id="2423"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1.560</w:t>
            </w:r>
          </w:p>
        </w:tc>
        <w:tc>
          <w:tcPr>
            <w:tcW w:w="1492" w:type="dxa"/>
            <w:tcBorders>
              <w:top w:val="single" w:sz="4" w:space="0" w:color="auto"/>
              <w:left w:val="nil"/>
              <w:bottom w:val="single" w:sz="4" w:space="0" w:color="auto"/>
              <w:right w:val="single" w:sz="4" w:space="0" w:color="auto"/>
            </w:tcBorders>
            <w:vAlign w:val="bottom"/>
            <w:tcPrChange w:id="2424"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110.843</w:t>
            </w:r>
          </w:p>
        </w:tc>
        <w:tc>
          <w:tcPr>
            <w:tcW w:w="901" w:type="dxa"/>
            <w:tcBorders>
              <w:top w:val="single" w:sz="4" w:space="0" w:color="auto"/>
              <w:left w:val="single" w:sz="4" w:space="0" w:color="auto"/>
              <w:bottom w:val="single" w:sz="4" w:space="0" w:color="auto"/>
              <w:right w:val="single" w:sz="4" w:space="0" w:color="auto"/>
            </w:tcBorders>
            <w:noWrap/>
            <w:vAlign w:val="bottom"/>
            <w:tcPrChange w:id="2425"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128.295</w:t>
            </w:r>
          </w:p>
        </w:tc>
        <w:tc>
          <w:tcPr>
            <w:tcW w:w="773" w:type="dxa"/>
            <w:tcBorders>
              <w:top w:val="single" w:sz="4" w:space="0" w:color="auto"/>
              <w:left w:val="nil"/>
              <w:bottom w:val="single" w:sz="4" w:space="0" w:color="auto"/>
              <w:right w:val="single" w:sz="4" w:space="0" w:color="auto"/>
            </w:tcBorders>
            <w:noWrap/>
            <w:vAlign w:val="bottom"/>
            <w:tcPrChange w:id="2426"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292.177</w:t>
            </w:r>
          </w:p>
        </w:tc>
      </w:tr>
      <w:tr w:rsidR="00D43300" w:rsidRPr="00872466" w:rsidTr="00C76FCA">
        <w:trPr>
          <w:trHeight w:val="251"/>
          <w:trPrChange w:id="2427"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28"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Alımlar </w:t>
            </w:r>
          </w:p>
        </w:tc>
        <w:tc>
          <w:tcPr>
            <w:tcW w:w="1615" w:type="dxa"/>
            <w:tcBorders>
              <w:top w:val="single" w:sz="4" w:space="0" w:color="auto"/>
              <w:left w:val="nil"/>
              <w:bottom w:val="single" w:sz="4" w:space="0" w:color="auto"/>
              <w:right w:val="single" w:sz="4" w:space="0" w:color="auto"/>
            </w:tcBorders>
            <w:noWrap/>
            <w:vAlign w:val="bottom"/>
            <w:tcPrChange w:id="2429"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287" w:type="dxa"/>
            <w:tcBorders>
              <w:top w:val="single" w:sz="4" w:space="0" w:color="auto"/>
              <w:left w:val="nil"/>
              <w:bottom w:val="single" w:sz="4" w:space="0" w:color="auto"/>
              <w:right w:val="single" w:sz="4" w:space="0" w:color="auto"/>
            </w:tcBorders>
            <w:noWrap/>
            <w:vAlign w:val="bottom"/>
            <w:tcPrChange w:id="2430"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58" w:type="dxa"/>
            <w:tcBorders>
              <w:top w:val="single" w:sz="4" w:space="0" w:color="auto"/>
              <w:left w:val="nil"/>
              <w:bottom w:val="single" w:sz="4" w:space="0" w:color="auto"/>
              <w:right w:val="single" w:sz="4" w:space="0" w:color="auto"/>
            </w:tcBorders>
            <w:noWrap/>
            <w:vAlign w:val="bottom"/>
            <w:tcPrChange w:id="2431"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62</w:t>
            </w:r>
          </w:p>
        </w:tc>
        <w:tc>
          <w:tcPr>
            <w:tcW w:w="1492" w:type="dxa"/>
            <w:tcBorders>
              <w:top w:val="single" w:sz="4" w:space="0" w:color="auto"/>
              <w:left w:val="nil"/>
              <w:bottom w:val="single" w:sz="4" w:space="0" w:color="auto"/>
              <w:right w:val="single" w:sz="4" w:space="0" w:color="auto"/>
            </w:tcBorders>
            <w:vAlign w:val="bottom"/>
            <w:tcPrChange w:id="2432"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75.413</w:t>
            </w:r>
          </w:p>
        </w:tc>
        <w:tc>
          <w:tcPr>
            <w:tcW w:w="901" w:type="dxa"/>
            <w:tcBorders>
              <w:top w:val="single" w:sz="4" w:space="0" w:color="auto"/>
              <w:left w:val="single" w:sz="4" w:space="0" w:color="auto"/>
              <w:bottom w:val="single" w:sz="4" w:space="0" w:color="auto"/>
              <w:right w:val="single" w:sz="4" w:space="0" w:color="auto"/>
            </w:tcBorders>
            <w:noWrap/>
            <w:vAlign w:val="bottom"/>
            <w:tcPrChange w:id="2433"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42.870</w:t>
            </w:r>
          </w:p>
        </w:tc>
        <w:tc>
          <w:tcPr>
            <w:tcW w:w="773" w:type="dxa"/>
            <w:tcBorders>
              <w:top w:val="single" w:sz="4" w:space="0" w:color="auto"/>
              <w:left w:val="nil"/>
              <w:bottom w:val="single" w:sz="4" w:space="0" w:color="auto"/>
              <w:right w:val="single" w:sz="4" w:space="0" w:color="auto"/>
            </w:tcBorders>
            <w:noWrap/>
            <w:vAlign w:val="bottom"/>
            <w:tcPrChange w:id="2434"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118.345</w:t>
            </w:r>
          </w:p>
        </w:tc>
      </w:tr>
      <w:tr w:rsidR="00D43300" w:rsidRPr="00872466" w:rsidTr="00C76FCA">
        <w:trPr>
          <w:trHeight w:val="251"/>
          <w:trPrChange w:id="2435"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vAlign w:val="bottom"/>
            <w:tcPrChange w:id="2436" w:author="Asiye Mara (Open)&#10;" w:date="2011-02-14T12:12:00Z">
              <w:tcPr>
                <w:tcW w:w="3402" w:type="dxa"/>
                <w:tcBorders>
                  <w:top w:val="nil"/>
                  <w:left w:val="single" w:sz="4" w:space="0" w:color="auto"/>
                  <w:bottom w:val="single" w:sz="4" w:space="0" w:color="auto"/>
                  <w:right w:val="single" w:sz="4" w:space="0" w:color="auto"/>
                </w:tcBorders>
                <w:noWrap/>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        Elden Çıkarılanlar</w:t>
            </w:r>
          </w:p>
        </w:tc>
        <w:tc>
          <w:tcPr>
            <w:tcW w:w="1615" w:type="dxa"/>
            <w:tcBorders>
              <w:top w:val="single" w:sz="4" w:space="0" w:color="auto"/>
              <w:left w:val="nil"/>
              <w:bottom w:val="single" w:sz="4" w:space="0" w:color="auto"/>
              <w:right w:val="single" w:sz="4" w:space="0" w:color="auto"/>
            </w:tcBorders>
            <w:noWrap/>
            <w:vAlign w:val="bottom"/>
            <w:tcPrChange w:id="2437"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287" w:type="dxa"/>
            <w:tcBorders>
              <w:top w:val="single" w:sz="4" w:space="0" w:color="auto"/>
              <w:left w:val="nil"/>
              <w:bottom w:val="single" w:sz="4" w:space="0" w:color="auto"/>
              <w:right w:val="single" w:sz="4" w:space="0" w:color="auto"/>
            </w:tcBorders>
            <w:noWrap/>
            <w:vAlign w:val="bottom"/>
            <w:tcPrChange w:id="2438"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(1.009)</w:t>
            </w:r>
          </w:p>
        </w:tc>
        <w:tc>
          <w:tcPr>
            <w:tcW w:w="758" w:type="dxa"/>
            <w:tcBorders>
              <w:top w:val="single" w:sz="4" w:space="0" w:color="auto"/>
              <w:left w:val="nil"/>
              <w:bottom w:val="single" w:sz="4" w:space="0" w:color="auto"/>
              <w:right w:val="single" w:sz="4" w:space="0" w:color="auto"/>
            </w:tcBorders>
            <w:noWrap/>
            <w:vAlign w:val="bottom"/>
            <w:tcPrChange w:id="2439"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(329)</w:t>
            </w:r>
          </w:p>
        </w:tc>
        <w:tc>
          <w:tcPr>
            <w:tcW w:w="1492" w:type="dxa"/>
            <w:tcBorders>
              <w:top w:val="single" w:sz="4" w:space="0" w:color="auto"/>
              <w:left w:val="nil"/>
              <w:bottom w:val="single" w:sz="4" w:space="0" w:color="auto"/>
              <w:right w:val="single" w:sz="4" w:space="0" w:color="auto"/>
            </w:tcBorders>
            <w:vAlign w:val="bottom"/>
            <w:tcPrChange w:id="2440"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(6.901)</w:t>
            </w:r>
          </w:p>
        </w:tc>
        <w:tc>
          <w:tcPr>
            <w:tcW w:w="901" w:type="dxa"/>
            <w:tcBorders>
              <w:top w:val="single" w:sz="4" w:space="0" w:color="auto"/>
              <w:left w:val="single" w:sz="4" w:space="0" w:color="auto"/>
              <w:bottom w:val="single" w:sz="4" w:space="0" w:color="auto"/>
              <w:right w:val="single" w:sz="4" w:space="0" w:color="auto"/>
            </w:tcBorders>
            <w:noWrap/>
            <w:vAlign w:val="bottom"/>
            <w:tcPrChange w:id="2441"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(7.338)</w:t>
            </w:r>
          </w:p>
        </w:tc>
        <w:tc>
          <w:tcPr>
            <w:tcW w:w="773" w:type="dxa"/>
            <w:tcBorders>
              <w:top w:val="single" w:sz="4" w:space="0" w:color="auto"/>
              <w:left w:val="nil"/>
              <w:bottom w:val="single" w:sz="4" w:space="0" w:color="auto"/>
              <w:right w:val="single" w:sz="4" w:space="0" w:color="auto"/>
            </w:tcBorders>
            <w:noWrap/>
            <w:vAlign w:val="bottom"/>
            <w:tcPrChange w:id="2442"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(15.577)</w:t>
            </w:r>
          </w:p>
        </w:tc>
      </w:tr>
      <w:tr w:rsidR="00D43300" w:rsidRPr="00872466" w:rsidTr="00C76FCA">
        <w:trPr>
          <w:trHeight w:val="251"/>
          <w:trPrChange w:id="2443"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44"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Transferler </w:t>
            </w:r>
            <w:r>
              <w:rPr>
                <w:rFonts w:eastAsia="Arial Unicode MS" w:cs="Arial Unicode MS"/>
                <w:sz w:val="16"/>
                <w:szCs w:val="16"/>
                <w:lang w:val="tr-TR"/>
              </w:rPr>
              <w:t>(**)</w:t>
            </w:r>
          </w:p>
        </w:tc>
        <w:tc>
          <w:tcPr>
            <w:tcW w:w="1615" w:type="dxa"/>
            <w:tcBorders>
              <w:top w:val="single" w:sz="4" w:space="0" w:color="auto"/>
              <w:left w:val="nil"/>
              <w:bottom w:val="single" w:sz="4" w:space="0" w:color="auto"/>
              <w:right w:val="single" w:sz="4" w:space="0" w:color="auto"/>
            </w:tcBorders>
            <w:noWrap/>
            <w:vAlign w:val="bottom"/>
            <w:tcPrChange w:id="2445"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287" w:type="dxa"/>
            <w:tcBorders>
              <w:top w:val="single" w:sz="4" w:space="0" w:color="auto"/>
              <w:left w:val="nil"/>
              <w:bottom w:val="single" w:sz="4" w:space="0" w:color="auto"/>
              <w:right w:val="single" w:sz="4" w:space="0" w:color="auto"/>
            </w:tcBorders>
            <w:noWrap/>
            <w:vAlign w:val="bottom"/>
            <w:tcPrChange w:id="2446"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58" w:type="dxa"/>
            <w:tcBorders>
              <w:top w:val="single" w:sz="4" w:space="0" w:color="auto"/>
              <w:left w:val="nil"/>
              <w:bottom w:val="single" w:sz="4" w:space="0" w:color="auto"/>
              <w:right w:val="single" w:sz="4" w:space="0" w:color="auto"/>
            </w:tcBorders>
            <w:noWrap/>
            <w:vAlign w:val="bottom"/>
            <w:tcPrChange w:id="2447"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492" w:type="dxa"/>
            <w:tcBorders>
              <w:top w:val="single" w:sz="4" w:space="0" w:color="auto"/>
              <w:left w:val="nil"/>
              <w:bottom w:val="single" w:sz="4" w:space="0" w:color="auto"/>
              <w:right w:val="single" w:sz="4" w:space="0" w:color="auto"/>
            </w:tcBorders>
            <w:vAlign w:val="bottom"/>
            <w:tcPrChange w:id="2448"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10.399</w:t>
            </w:r>
          </w:p>
        </w:tc>
        <w:tc>
          <w:tcPr>
            <w:tcW w:w="901" w:type="dxa"/>
            <w:tcBorders>
              <w:top w:val="single" w:sz="4" w:space="0" w:color="auto"/>
              <w:left w:val="single" w:sz="4" w:space="0" w:color="auto"/>
              <w:bottom w:val="single" w:sz="4" w:space="0" w:color="auto"/>
              <w:right w:val="single" w:sz="4" w:space="0" w:color="auto"/>
            </w:tcBorders>
            <w:noWrap/>
            <w:vAlign w:val="bottom"/>
            <w:tcPrChange w:id="2449"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73" w:type="dxa"/>
            <w:tcBorders>
              <w:top w:val="single" w:sz="4" w:space="0" w:color="auto"/>
              <w:left w:val="nil"/>
              <w:bottom w:val="single" w:sz="4" w:space="0" w:color="auto"/>
              <w:right w:val="single" w:sz="4" w:space="0" w:color="auto"/>
            </w:tcBorders>
            <w:noWrap/>
            <w:vAlign w:val="bottom"/>
            <w:tcPrChange w:id="2450"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10.399</w:t>
            </w:r>
          </w:p>
        </w:tc>
      </w:tr>
      <w:tr w:rsidR="00D43300" w:rsidRPr="00872466" w:rsidTr="00C76FCA">
        <w:trPr>
          <w:trHeight w:val="251"/>
          <w:trPrChange w:id="2451"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52"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Değer (Düşüşü) / İptali</w:t>
            </w:r>
            <w:r>
              <w:rPr>
                <w:rFonts w:eastAsia="Arial Unicode MS" w:cs="Arial Unicode MS"/>
                <w:sz w:val="18"/>
                <w:szCs w:val="18"/>
                <w:lang w:val="tr-TR"/>
              </w:rPr>
              <w:tab/>
            </w:r>
          </w:p>
        </w:tc>
        <w:tc>
          <w:tcPr>
            <w:tcW w:w="1615" w:type="dxa"/>
            <w:tcBorders>
              <w:top w:val="single" w:sz="4" w:space="0" w:color="auto"/>
              <w:left w:val="nil"/>
              <w:bottom w:val="single" w:sz="4" w:space="0" w:color="auto"/>
              <w:right w:val="single" w:sz="4" w:space="0" w:color="auto"/>
            </w:tcBorders>
            <w:noWrap/>
            <w:vAlign w:val="bottom"/>
            <w:tcPrChange w:id="2453"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559</w:t>
            </w:r>
          </w:p>
        </w:tc>
        <w:tc>
          <w:tcPr>
            <w:tcW w:w="1287" w:type="dxa"/>
            <w:tcBorders>
              <w:top w:val="single" w:sz="4" w:space="0" w:color="auto"/>
              <w:left w:val="nil"/>
              <w:bottom w:val="single" w:sz="4" w:space="0" w:color="auto"/>
              <w:right w:val="single" w:sz="4" w:space="0" w:color="auto"/>
            </w:tcBorders>
            <w:noWrap/>
            <w:vAlign w:val="bottom"/>
            <w:tcPrChange w:id="2454"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58" w:type="dxa"/>
            <w:tcBorders>
              <w:top w:val="single" w:sz="4" w:space="0" w:color="auto"/>
              <w:left w:val="nil"/>
              <w:bottom w:val="single" w:sz="4" w:space="0" w:color="auto"/>
              <w:right w:val="single" w:sz="4" w:space="0" w:color="auto"/>
            </w:tcBorders>
            <w:noWrap/>
            <w:vAlign w:val="bottom"/>
            <w:tcPrChange w:id="2455"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492" w:type="dxa"/>
            <w:tcBorders>
              <w:top w:val="single" w:sz="4" w:space="0" w:color="auto"/>
              <w:left w:val="nil"/>
              <w:bottom w:val="single" w:sz="4" w:space="0" w:color="auto"/>
              <w:right w:val="single" w:sz="4" w:space="0" w:color="auto"/>
            </w:tcBorders>
            <w:vAlign w:val="bottom"/>
            <w:tcPrChange w:id="2456"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(2.890)</w:t>
            </w:r>
          </w:p>
        </w:tc>
        <w:tc>
          <w:tcPr>
            <w:tcW w:w="901" w:type="dxa"/>
            <w:tcBorders>
              <w:top w:val="single" w:sz="4" w:space="0" w:color="auto"/>
              <w:left w:val="single" w:sz="4" w:space="0" w:color="auto"/>
              <w:bottom w:val="single" w:sz="4" w:space="0" w:color="auto"/>
              <w:right w:val="single" w:sz="4" w:space="0" w:color="auto"/>
            </w:tcBorders>
            <w:noWrap/>
            <w:vAlign w:val="bottom"/>
            <w:tcPrChange w:id="2457"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73" w:type="dxa"/>
            <w:tcBorders>
              <w:top w:val="single" w:sz="4" w:space="0" w:color="auto"/>
              <w:left w:val="nil"/>
              <w:bottom w:val="single" w:sz="4" w:space="0" w:color="auto"/>
              <w:right w:val="single" w:sz="4" w:space="0" w:color="auto"/>
            </w:tcBorders>
            <w:noWrap/>
            <w:vAlign w:val="bottom"/>
            <w:tcPrChange w:id="2458"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(2.331)</w:t>
            </w:r>
          </w:p>
        </w:tc>
      </w:tr>
      <w:tr w:rsidR="00D43300" w:rsidRPr="00872466" w:rsidTr="00C76FCA">
        <w:trPr>
          <w:trHeight w:val="251"/>
          <w:trPrChange w:id="2459"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60"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b/>
                <w:sz w:val="18"/>
                <w:szCs w:val="18"/>
                <w:lang w:val="tr-TR"/>
              </w:rPr>
            </w:pPr>
            <w:r>
              <w:rPr>
                <w:rFonts w:eastAsia="Arial Unicode MS" w:cs="Arial Unicode MS"/>
                <w:b/>
                <w:sz w:val="18"/>
                <w:szCs w:val="18"/>
                <w:lang w:val="tr-TR"/>
              </w:rPr>
              <w:t>Kapanış Bakiyesi -  31 Aralık 2009</w:t>
            </w:r>
          </w:p>
        </w:tc>
        <w:tc>
          <w:tcPr>
            <w:tcW w:w="1615" w:type="dxa"/>
            <w:tcBorders>
              <w:top w:val="single" w:sz="4" w:space="0" w:color="auto"/>
              <w:left w:val="nil"/>
              <w:bottom w:val="single" w:sz="4" w:space="0" w:color="auto"/>
              <w:right w:val="single" w:sz="4" w:space="0" w:color="auto"/>
            </w:tcBorders>
            <w:noWrap/>
            <w:vAlign w:val="bottom"/>
            <w:tcPrChange w:id="2461"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12.112</w:t>
            </w:r>
          </w:p>
        </w:tc>
        <w:tc>
          <w:tcPr>
            <w:tcW w:w="1287" w:type="dxa"/>
            <w:tcBorders>
              <w:top w:val="single" w:sz="4" w:space="0" w:color="auto"/>
              <w:left w:val="nil"/>
              <w:bottom w:val="single" w:sz="4" w:space="0" w:color="auto"/>
              <w:right w:val="single" w:sz="4" w:space="0" w:color="auto"/>
            </w:tcBorders>
            <w:noWrap/>
            <w:vAlign w:val="bottom"/>
            <w:tcPrChange w:id="2462"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38.917</w:t>
            </w:r>
          </w:p>
        </w:tc>
        <w:tc>
          <w:tcPr>
            <w:tcW w:w="758" w:type="dxa"/>
            <w:tcBorders>
              <w:top w:val="single" w:sz="4" w:space="0" w:color="auto"/>
              <w:left w:val="nil"/>
              <w:bottom w:val="single" w:sz="4" w:space="0" w:color="auto"/>
              <w:right w:val="single" w:sz="4" w:space="0" w:color="auto"/>
            </w:tcBorders>
            <w:noWrap/>
            <w:vAlign w:val="bottom"/>
            <w:tcPrChange w:id="2463"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1.293</w:t>
            </w:r>
          </w:p>
        </w:tc>
        <w:tc>
          <w:tcPr>
            <w:tcW w:w="1492" w:type="dxa"/>
            <w:tcBorders>
              <w:top w:val="single" w:sz="4" w:space="0" w:color="auto"/>
              <w:left w:val="nil"/>
              <w:bottom w:val="single" w:sz="4" w:space="0" w:color="auto"/>
              <w:right w:val="single" w:sz="4" w:space="0" w:color="auto"/>
            </w:tcBorders>
            <w:vAlign w:val="bottom"/>
            <w:tcPrChange w:id="2464"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b/>
                <w:sz w:val="18"/>
                <w:szCs w:val="18"/>
                <w:lang w:val="tr-TR"/>
              </w:rPr>
            </w:pPr>
            <w:r>
              <w:rPr>
                <w:b/>
                <w:sz w:val="18"/>
                <w:szCs w:val="18"/>
                <w:lang w:val="tr-TR"/>
              </w:rPr>
              <w:t>186.864</w:t>
            </w:r>
          </w:p>
        </w:tc>
        <w:tc>
          <w:tcPr>
            <w:tcW w:w="901" w:type="dxa"/>
            <w:tcBorders>
              <w:top w:val="single" w:sz="4" w:space="0" w:color="auto"/>
              <w:left w:val="single" w:sz="4" w:space="0" w:color="auto"/>
              <w:bottom w:val="single" w:sz="4" w:space="0" w:color="auto"/>
              <w:right w:val="single" w:sz="4" w:space="0" w:color="auto"/>
            </w:tcBorders>
            <w:noWrap/>
            <w:vAlign w:val="bottom"/>
            <w:tcPrChange w:id="2465"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163.827</w:t>
            </w:r>
          </w:p>
        </w:tc>
        <w:tc>
          <w:tcPr>
            <w:tcW w:w="773" w:type="dxa"/>
            <w:tcBorders>
              <w:top w:val="single" w:sz="4" w:space="0" w:color="auto"/>
              <w:left w:val="nil"/>
              <w:bottom w:val="single" w:sz="4" w:space="0" w:color="auto"/>
              <w:right w:val="single" w:sz="4" w:space="0" w:color="auto"/>
            </w:tcBorders>
            <w:noWrap/>
            <w:vAlign w:val="bottom"/>
            <w:tcPrChange w:id="2466"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403.013</w:t>
            </w:r>
          </w:p>
        </w:tc>
      </w:tr>
      <w:tr w:rsidR="00D43300" w:rsidRPr="00872466" w:rsidTr="00C76FCA">
        <w:trPr>
          <w:trHeight w:val="251"/>
          <w:trPrChange w:id="2467"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68"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sz w:val="18"/>
                <w:szCs w:val="18"/>
                <w:lang w:val="tr-TR"/>
              </w:rPr>
            </w:pPr>
          </w:p>
        </w:tc>
        <w:tc>
          <w:tcPr>
            <w:tcW w:w="1615" w:type="dxa"/>
            <w:tcBorders>
              <w:top w:val="single" w:sz="4" w:space="0" w:color="auto"/>
              <w:left w:val="nil"/>
              <w:bottom w:val="single" w:sz="4" w:space="0" w:color="auto"/>
              <w:right w:val="single" w:sz="4" w:space="0" w:color="auto"/>
            </w:tcBorders>
            <w:noWrap/>
            <w:vAlign w:val="bottom"/>
            <w:tcPrChange w:id="2469"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1287" w:type="dxa"/>
            <w:tcBorders>
              <w:top w:val="single" w:sz="4" w:space="0" w:color="auto"/>
              <w:left w:val="nil"/>
              <w:bottom w:val="single" w:sz="4" w:space="0" w:color="auto"/>
              <w:right w:val="single" w:sz="4" w:space="0" w:color="auto"/>
            </w:tcBorders>
            <w:noWrap/>
            <w:vAlign w:val="bottom"/>
            <w:tcPrChange w:id="2470"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758" w:type="dxa"/>
            <w:tcBorders>
              <w:top w:val="single" w:sz="4" w:space="0" w:color="auto"/>
              <w:left w:val="nil"/>
              <w:bottom w:val="single" w:sz="4" w:space="0" w:color="auto"/>
              <w:right w:val="single" w:sz="4" w:space="0" w:color="auto"/>
            </w:tcBorders>
            <w:noWrap/>
            <w:vAlign w:val="bottom"/>
            <w:tcPrChange w:id="2471"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1492" w:type="dxa"/>
            <w:tcBorders>
              <w:top w:val="single" w:sz="4" w:space="0" w:color="auto"/>
              <w:left w:val="nil"/>
              <w:bottom w:val="single" w:sz="4" w:space="0" w:color="auto"/>
              <w:right w:val="single" w:sz="4" w:space="0" w:color="auto"/>
            </w:tcBorders>
            <w:vAlign w:val="bottom"/>
            <w:tcPrChange w:id="2472"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371160">
            <w:pPr>
              <w:ind w:right="61"/>
              <w:jc w:val="right"/>
              <w:rPr>
                <w:sz w:val="18"/>
                <w:szCs w:val="18"/>
                <w:lang w:val="tr-TR"/>
              </w:rPr>
            </w:pPr>
          </w:p>
        </w:tc>
        <w:tc>
          <w:tcPr>
            <w:tcW w:w="901" w:type="dxa"/>
            <w:tcBorders>
              <w:top w:val="single" w:sz="4" w:space="0" w:color="auto"/>
              <w:left w:val="single" w:sz="4" w:space="0" w:color="auto"/>
              <w:bottom w:val="single" w:sz="4" w:space="0" w:color="auto"/>
              <w:right w:val="single" w:sz="4" w:space="0" w:color="auto"/>
            </w:tcBorders>
            <w:noWrap/>
            <w:vAlign w:val="bottom"/>
            <w:tcPrChange w:id="2473"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773" w:type="dxa"/>
            <w:tcBorders>
              <w:top w:val="single" w:sz="4" w:space="0" w:color="auto"/>
              <w:left w:val="nil"/>
              <w:bottom w:val="single" w:sz="4" w:space="0" w:color="auto"/>
              <w:right w:val="single" w:sz="4" w:space="0" w:color="auto"/>
            </w:tcBorders>
            <w:noWrap/>
            <w:vAlign w:val="bottom"/>
            <w:tcPrChange w:id="2474"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r>
      <w:tr w:rsidR="00D43300" w:rsidRPr="00872466" w:rsidTr="00C76FCA">
        <w:trPr>
          <w:trHeight w:val="251"/>
          <w:trPrChange w:id="2475"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76"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ind w:left="-360"/>
              <w:rPr>
                <w:rFonts w:eastAsia="Arial Unicode MS" w:cs="Arial Unicode MS"/>
                <w:sz w:val="18"/>
                <w:szCs w:val="18"/>
                <w:lang w:val="tr-TR"/>
              </w:rPr>
            </w:pPr>
            <w:r>
              <w:rPr>
                <w:rFonts w:eastAsia="Arial Unicode MS" w:cs="Arial Unicode MS"/>
                <w:sz w:val="18"/>
                <w:szCs w:val="18"/>
                <w:lang w:val="tr-TR"/>
              </w:rPr>
              <w:t>Birikmiş Amortisman (-)</w:t>
            </w:r>
          </w:p>
        </w:tc>
        <w:tc>
          <w:tcPr>
            <w:tcW w:w="1615" w:type="dxa"/>
            <w:tcBorders>
              <w:top w:val="single" w:sz="4" w:space="0" w:color="auto"/>
              <w:left w:val="nil"/>
              <w:bottom w:val="single" w:sz="4" w:space="0" w:color="auto"/>
              <w:right w:val="single" w:sz="4" w:space="0" w:color="auto"/>
            </w:tcBorders>
            <w:noWrap/>
            <w:vAlign w:val="bottom"/>
            <w:tcPrChange w:id="2477"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rFonts w:eastAsia="Arial Unicode MS" w:cs="Arial Unicode MS"/>
                <w:sz w:val="18"/>
                <w:szCs w:val="18"/>
                <w:lang w:val="tr-TR"/>
              </w:rPr>
            </w:pPr>
          </w:p>
        </w:tc>
        <w:tc>
          <w:tcPr>
            <w:tcW w:w="1287" w:type="dxa"/>
            <w:tcBorders>
              <w:top w:val="single" w:sz="4" w:space="0" w:color="auto"/>
              <w:left w:val="nil"/>
              <w:bottom w:val="single" w:sz="4" w:space="0" w:color="auto"/>
              <w:right w:val="single" w:sz="4" w:space="0" w:color="auto"/>
            </w:tcBorders>
            <w:noWrap/>
            <w:vAlign w:val="bottom"/>
            <w:tcPrChange w:id="2478"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758" w:type="dxa"/>
            <w:tcBorders>
              <w:top w:val="single" w:sz="4" w:space="0" w:color="auto"/>
              <w:left w:val="nil"/>
              <w:bottom w:val="single" w:sz="4" w:space="0" w:color="auto"/>
              <w:right w:val="single" w:sz="4" w:space="0" w:color="auto"/>
            </w:tcBorders>
            <w:noWrap/>
            <w:vAlign w:val="bottom"/>
            <w:tcPrChange w:id="2479"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1492" w:type="dxa"/>
            <w:tcBorders>
              <w:top w:val="single" w:sz="4" w:space="0" w:color="auto"/>
              <w:left w:val="nil"/>
              <w:bottom w:val="single" w:sz="4" w:space="0" w:color="auto"/>
              <w:right w:val="single" w:sz="4" w:space="0" w:color="auto"/>
            </w:tcBorders>
            <w:vAlign w:val="bottom"/>
            <w:tcPrChange w:id="2480"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371160">
            <w:pPr>
              <w:ind w:right="61"/>
              <w:jc w:val="right"/>
              <w:rPr>
                <w:sz w:val="18"/>
                <w:szCs w:val="18"/>
                <w:lang w:val="tr-TR"/>
              </w:rPr>
            </w:pPr>
          </w:p>
        </w:tc>
        <w:tc>
          <w:tcPr>
            <w:tcW w:w="901" w:type="dxa"/>
            <w:tcBorders>
              <w:top w:val="single" w:sz="4" w:space="0" w:color="auto"/>
              <w:left w:val="single" w:sz="4" w:space="0" w:color="auto"/>
              <w:bottom w:val="single" w:sz="4" w:space="0" w:color="auto"/>
              <w:right w:val="single" w:sz="4" w:space="0" w:color="auto"/>
            </w:tcBorders>
            <w:noWrap/>
            <w:vAlign w:val="bottom"/>
            <w:tcPrChange w:id="2481"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c>
          <w:tcPr>
            <w:tcW w:w="773" w:type="dxa"/>
            <w:tcBorders>
              <w:top w:val="single" w:sz="4" w:space="0" w:color="auto"/>
              <w:left w:val="nil"/>
              <w:bottom w:val="single" w:sz="4" w:space="0" w:color="auto"/>
              <w:right w:val="single" w:sz="4" w:space="0" w:color="auto"/>
            </w:tcBorders>
            <w:noWrap/>
            <w:vAlign w:val="bottom"/>
            <w:tcPrChange w:id="2482"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sz w:val="18"/>
                <w:szCs w:val="18"/>
                <w:lang w:val="tr-TR"/>
              </w:rPr>
            </w:pPr>
          </w:p>
        </w:tc>
      </w:tr>
      <w:tr w:rsidR="00D43300" w:rsidRPr="00872466" w:rsidTr="00C76FCA">
        <w:trPr>
          <w:trHeight w:val="251"/>
          <w:trPrChange w:id="2483"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84"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Açılış Bakiyesi - 1 Ocak 2009</w:t>
            </w:r>
          </w:p>
        </w:tc>
        <w:tc>
          <w:tcPr>
            <w:tcW w:w="1615" w:type="dxa"/>
            <w:tcBorders>
              <w:top w:val="single" w:sz="4" w:space="0" w:color="auto"/>
              <w:left w:val="nil"/>
              <w:bottom w:val="single" w:sz="4" w:space="0" w:color="auto"/>
              <w:right w:val="single" w:sz="4" w:space="0" w:color="auto"/>
            </w:tcBorders>
            <w:noWrap/>
            <w:vAlign w:val="bottom"/>
            <w:tcPrChange w:id="2485"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1.795</w:t>
            </w:r>
          </w:p>
        </w:tc>
        <w:tc>
          <w:tcPr>
            <w:tcW w:w="1287" w:type="dxa"/>
            <w:tcBorders>
              <w:top w:val="single" w:sz="4" w:space="0" w:color="auto"/>
              <w:left w:val="nil"/>
              <w:bottom w:val="single" w:sz="4" w:space="0" w:color="auto"/>
              <w:right w:val="single" w:sz="4" w:space="0" w:color="auto"/>
            </w:tcBorders>
            <w:noWrap/>
            <w:vAlign w:val="bottom"/>
            <w:tcPrChange w:id="2486"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14.572</w:t>
            </w:r>
          </w:p>
        </w:tc>
        <w:tc>
          <w:tcPr>
            <w:tcW w:w="758" w:type="dxa"/>
            <w:tcBorders>
              <w:top w:val="single" w:sz="4" w:space="0" w:color="auto"/>
              <w:left w:val="nil"/>
              <w:bottom w:val="single" w:sz="4" w:space="0" w:color="auto"/>
              <w:right w:val="single" w:sz="4" w:space="0" w:color="auto"/>
            </w:tcBorders>
            <w:noWrap/>
            <w:vAlign w:val="bottom"/>
            <w:tcPrChange w:id="2487"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600</w:t>
            </w:r>
          </w:p>
        </w:tc>
        <w:tc>
          <w:tcPr>
            <w:tcW w:w="1492" w:type="dxa"/>
            <w:tcBorders>
              <w:top w:val="single" w:sz="4" w:space="0" w:color="auto"/>
              <w:left w:val="nil"/>
              <w:bottom w:val="single" w:sz="4" w:space="0" w:color="auto"/>
              <w:right w:val="single" w:sz="4" w:space="0" w:color="auto"/>
            </w:tcBorders>
            <w:vAlign w:val="bottom"/>
            <w:tcPrChange w:id="2488"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1.533</w:t>
            </w:r>
          </w:p>
        </w:tc>
        <w:tc>
          <w:tcPr>
            <w:tcW w:w="901" w:type="dxa"/>
            <w:tcBorders>
              <w:top w:val="single" w:sz="4" w:space="0" w:color="auto"/>
              <w:left w:val="single" w:sz="4" w:space="0" w:color="auto"/>
              <w:bottom w:val="single" w:sz="4" w:space="0" w:color="auto"/>
              <w:right w:val="single" w:sz="4" w:space="0" w:color="auto"/>
            </w:tcBorders>
            <w:noWrap/>
            <w:vAlign w:val="bottom"/>
            <w:tcPrChange w:id="2489"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47.051</w:t>
            </w:r>
          </w:p>
        </w:tc>
        <w:tc>
          <w:tcPr>
            <w:tcW w:w="773" w:type="dxa"/>
            <w:tcBorders>
              <w:top w:val="single" w:sz="4" w:space="0" w:color="auto"/>
              <w:left w:val="nil"/>
              <w:bottom w:val="single" w:sz="4" w:space="0" w:color="auto"/>
              <w:right w:val="single" w:sz="4" w:space="0" w:color="auto"/>
            </w:tcBorders>
            <w:noWrap/>
            <w:vAlign w:val="bottom"/>
            <w:tcPrChange w:id="2490"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65.551</w:t>
            </w:r>
          </w:p>
        </w:tc>
      </w:tr>
      <w:tr w:rsidR="00D43300" w:rsidRPr="00872466" w:rsidTr="00C76FCA">
        <w:trPr>
          <w:trHeight w:val="251"/>
          <w:trPrChange w:id="2491" w:author="Asiye Mara (Open)&#10;" w:date="2011-02-14T12:12:00Z">
            <w:trPr>
              <w:trHeight w:val="249"/>
            </w:trPr>
          </w:trPrChange>
        </w:trPr>
        <w:tc>
          <w:tcPr>
            <w:tcW w:w="3230"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Change w:id="2492" w:author="Asiye Mara (Open)&#10;" w:date="2011-02-14T12:12:00Z">
              <w:tcPr>
                <w:tcW w:w="3402" w:type="dxa"/>
                <w:tcBorders>
                  <w:top w:val="nil"/>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Amortisman Gideri</w:t>
            </w:r>
          </w:p>
        </w:tc>
        <w:tc>
          <w:tcPr>
            <w:tcW w:w="1615" w:type="dxa"/>
            <w:tcBorders>
              <w:top w:val="single" w:sz="4" w:space="0" w:color="auto"/>
              <w:left w:val="nil"/>
              <w:bottom w:val="single" w:sz="4" w:space="0" w:color="auto"/>
              <w:right w:val="single" w:sz="4" w:space="0" w:color="auto"/>
            </w:tcBorders>
            <w:noWrap/>
            <w:vAlign w:val="bottom"/>
            <w:tcPrChange w:id="2493" w:author="Asiye Mara (Open)&#10;" w:date="2011-02-14T12:12:00Z">
              <w:tcPr>
                <w:tcW w:w="1150"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308</w:t>
            </w:r>
          </w:p>
        </w:tc>
        <w:tc>
          <w:tcPr>
            <w:tcW w:w="1287" w:type="dxa"/>
            <w:tcBorders>
              <w:top w:val="single" w:sz="4" w:space="0" w:color="auto"/>
              <w:left w:val="nil"/>
              <w:bottom w:val="single" w:sz="4" w:space="0" w:color="auto"/>
              <w:right w:val="single" w:sz="4" w:space="0" w:color="auto"/>
            </w:tcBorders>
            <w:noWrap/>
            <w:vAlign w:val="bottom"/>
            <w:tcPrChange w:id="2494"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7.932</w:t>
            </w:r>
          </w:p>
        </w:tc>
        <w:tc>
          <w:tcPr>
            <w:tcW w:w="758" w:type="dxa"/>
            <w:tcBorders>
              <w:top w:val="single" w:sz="4" w:space="0" w:color="auto"/>
              <w:left w:val="nil"/>
              <w:bottom w:val="single" w:sz="4" w:space="0" w:color="auto"/>
              <w:right w:val="single" w:sz="4" w:space="0" w:color="auto"/>
            </w:tcBorders>
            <w:noWrap/>
            <w:vAlign w:val="bottom"/>
            <w:tcPrChange w:id="2495"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240</w:t>
            </w:r>
          </w:p>
        </w:tc>
        <w:tc>
          <w:tcPr>
            <w:tcW w:w="1492" w:type="dxa"/>
            <w:tcBorders>
              <w:top w:val="single" w:sz="4" w:space="0" w:color="auto"/>
              <w:left w:val="nil"/>
              <w:bottom w:val="single" w:sz="4" w:space="0" w:color="auto"/>
              <w:right w:val="single" w:sz="4" w:space="0" w:color="auto"/>
            </w:tcBorders>
            <w:vAlign w:val="bottom"/>
            <w:tcPrChange w:id="2496"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2.965</w:t>
            </w:r>
          </w:p>
        </w:tc>
        <w:tc>
          <w:tcPr>
            <w:tcW w:w="901" w:type="dxa"/>
            <w:tcBorders>
              <w:top w:val="single" w:sz="4" w:space="0" w:color="auto"/>
              <w:left w:val="single" w:sz="4" w:space="0" w:color="auto"/>
              <w:bottom w:val="single" w:sz="4" w:space="0" w:color="auto"/>
              <w:right w:val="single" w:sz="4" w:space="0" w:color="auto"/>
            </w:tcBorders>
            <w:noWrap/>
            <w:vAlign w:val="bottom"/>
            <w:tcPrChange w:id="2497"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24.410</w:t>
            </w:r>
          </w:p>
        </w:tc>
        <w:tc>
          <w:tcPr>
            <w:tcW w:w="773" w:type="dxa"/>
            <w:tcBorders>
              <w:top w:val="single" w:sz="4" w:space="0" w:color="auto"/>
              <w:left w:val="nil"/>
              <w:bottom w:val="single" w:sz="4" w:space="0" w:color="auto"/>
              <w:right w:val="single" w:sz="4" w:space="0" w:color="auto"/>
            </w:tcBorders>
            <w:noWrap/>
            <w:vAlign w:val="bottom"/>
            <w:tcPrChange w:id="2498"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35.855</w:t>
            </w:r>
          </w:p>
        </w:tc>
      </w:tr>
      <w:tr w:rsidR="00D43300" w:rsidRPr="00872466" w:rsidTr="00C76FCA">
        <w:trPr>
          <w:trHeight w:val="251"/>
          <w:trPrChange w:id="2499"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00"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Elden Çıkarılan Sabit Kıymet Birikmiş Amortismanı</w:t>
            </w:r>
          </w:p>
        </w:tc>
        <w:tc>
          <w:tcPr>
            <w:tcW w:w="1615" w:type="dxa"/>
            <w:tcBorders>
              <w:top w:val="single" w:sz="4" w:space="0" w:color="auto"/>
              <w:left w:val="single" w:sz="4" w:space="0" w:color="auto"/>
              <w:bottom w:val="single" w:sz="4" w:space="0" w:color="auto"/>
              <w:right w:val="single" w:sz="4" w:space="0" w:color="auto"/>
            </w:tcBorders>
            <w:noWrap/>
            <w:vAlign w:val="bottom"/>
            <w:tcPrChange w:id="2501"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287" w:type="dxa"/>
            <w:tcBorders>
              <w:top w:val="single" w:sz="4" w:space="0" w:color="auto"/>
              <w:left w:val="nil"/>
              <w:bottom w:val="single" w:sz="4" w:space="0" w:color="auto"/>
              <w:right w:val="single" w:sz="4" w:space="0" w:color="auto"/>
            </w:tcBorders>
            <w:noWrap/>
            <w:vAlign w:val="bottom"/>
            <w:tcPrChange w:id="2502"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(872)</w:t>
            </w:r>
          </w:p>
        </w:tc>
        <w:tc>
          <w:tcPr>
            <w:tcW w:w="758" w:type="dxa"/>
            <w:tcBorders>
              <w:top w:val="single" w:sz="4" w:space="0" w:color="auto"/>
              <w:left w:val="nil"/>
              <w:bottom w:val="single" w:sz="4" w:space="0" w:color="auto"/>
              <w:right w:val="single" w:sz="4" w:space="0" w:color="auto"/>
            </w:tcBorders>
            <w:noWrap/>
            <w:vAlign w:val="bottom"/>
            <w:tcPrChange w:id="2503"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(137)</w:t>
            </w:r>
          </w:p>
        </w:tc>
        <w:tc>
          <w:tcPr>
            <w:tcW w:w="1492" w:type="dxa"/>
            <w:tcBorders>
              <w:top w:val="single" w:sz="4" w:space="0" w:color="auto"/>
              <w:left w:val="nil"/>
              <w:bottom w:val="single" w:sz="4" w:space="0" w:color="auto"/>
              <w:right w:val="single" w:sz="4" w:space="0" w:color="auto"/>
            </w:tcBorders>
            <w:vAlign w:val="bottom"/>
            <w:tcPrChange w:id="2504"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(372)</w:t>
            </w:r>
          </w:p>
        </w:tc>
        <w:tc>
          <w:tcPr>
            <w:tcW w:w="901" w:type="dxa"/>
            <w:tcBorders>
              <w:top w:val="single" w:sz="4" w:space="0" w:color="auto"/>
              <w:left w:val="single" w:sz="4" w:space="0" w:color="auto"/>
              <w:bottom w:val="single" w:sz="4" w:space="0" w:color="auto"/>
              <w:right w:val="single" w:sz="4" w:space="0" w:color="auto"/>
            </w:tcBorders>
            <w:noWrap/>
            <w:vAlign w:val="bottom"/>
            <w:tcPrChange w:id="2505"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(6.931)</w:t>
            </w:r>
          </w:p>
        </w:tc>
        <w:tc>
          <w:tcPr>
            <w:tcW w:w="773" w:type="dxa"/>
            <w:tcBorders>
              <w:top w:val="single" w:sz="4" w:space="0" w:color="auto"/>
              <w:left w:val="nil"/>
              <w:bottom w:val="single" w:sz="4" w:space="0" w:color="auto"/>
              <w:right w:val="single" w:sz="4" w:space="0" w:color="auto"/>
            </w:tcBorders>
            <w:noWrap/>
            <w:vAlign w:val="bottom"/>
            <w:tcPrChange w:id="2506"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(8.312)</w:t>
            </w:r>
          </w:p>
        </w:tc>
      </w:tr>
      <w:tr w:rsidR="00D43300" w:rsidRPr="00872466" w:rsidTr="00C76FCA">
        <w:trPr>
          <w:trHeight w:val="251"/>
          <w:trPrChange w:id="2507"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08"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cs="Arial Unicode MS"/>
                <w:sz w:val="18"/>
                <w:szCs w:val="18"/>
                <w:lang w:val="tr-TR"/>
              </w:rPr>
            </w:pPr>
            <w:r>
              <w:rPr>
                <w:rFonts w:eastAsia="Arial Unicode MS" w:cs="Arial Unicode MS"/>
                <w:sz w:val="18"/>
                <w:szCs w:val="18"/>
                <w:lang w:val="tr-TR"/>
              </w:rPr>
              <w:t>Transferler</w:t>
            </w:r>
          </w:p>
        </w:tc>
        <w:tc>
          <w:tcPr>
            <w:tcW w:w="1615" w:type="dxa"/>
            <w:tcBorders>
              <w:top w:val="single" w:sz="4" w:space="0" w:color="auto"/>
              <w:left w:val="single" w:sz="4" w:space="0" w:color="auto"/>
              <w:bottom w:val="single" w:sz="4" w:space="0" w:color="auto"/>
              <w:right w:val="single" w:sz="4" w:space="0" w:color="auto"/>
            </w:tcBorders>
            <w:noWrap/>
            <w:vAlign w:val="bottom"/>
            <w:tcPrChange w:id="2509"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287" w:type="dxa"/>
            <w:tcBorders>
              <w:top w:val="single" w:sz="4" w:space="0" w:color="auto"/>
              <w:left w:val="nil"/>
              <w:bottom w:val="single" w:sz="4" w:space="0" w:color="auto"/>
              <w:right w:val="single" w:sz="4" w:space="0" w:color="auto"/>
            </w:tcBorders>
            <w:noWrap/>
            <w:vAlign w:val="bottom"/>
            <w:tcPrChange w:id="2510"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58" w:type="dxa"/>
            <w:tcBorders>
              <w:top w:val="single" w:sz="4" w:space="0" w:color="auto"/>
              <w:left w:val="nil"/>
              <w:bottom w:val="single" w:sz="4" w:space="0" w:color="auto"/>
              <w:right w:val="single" w:sz="4" w:space="0" w:color="auto"/>
            </w:tcBorders>
            <w:noWrap/>
            <w:vAlign w:val="bottom"/>
            <w:tcPrChange w:id="2511"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492" w:type="dxa"/>
            <w:tcBorders>
              <w:top w:val="single" w:sz="4" w:space="0" w:color="auto"/>
              <w:left w:val="nil"/>
              <w:bottom w:val="single" w:sz="4" w:space="0" w:color="auto"/>
              <w:right w:val="single" w:sz="4" w:space="0" w:color="auto"/>
            </w:tcBorders>
            <w:vAlign w:val="bottom"/>
            <w:tcPrChange w:id="2512"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64</w:t>
            </w:r>
          </w:p>
        </w:tc>
        <w:tc>
          <w:tcPr>
            <w:tcW w:w="901" w:type="dxa"/>
            <w:tcBorders>
              <w:top w:val="single" w:sz="4" w:space="0" w:color="auto"/>
              <w:left w:val="single" w:sz="4" w:space="0" w:color="auto"/>
              <w:bottom w:val="single" w:sz="4" w:space="0" w:color="auto"/>
              <w:right w:val="single" w:sz="4" w:space="0" w:color="auto"/>
            </w:tcBorders>
            <w:noWrap/>
            <w:vAlign w:val="bottom"/>
            <w:tcPrChange w:id="2513"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73" w:type="dxa"/>
            <w:tcBorders>
              <w:top w:val="single" w:sz="4" w:space="0" w:color="auto"/>
              <w:left w:val="nil"/>
              <w:bottom w:val="single" w:sz="4" w:space="0" w:color="auto"/>
              <w:right w:val="single" w:sz="4" w:space="0" w:color="auto"/>
            </w:tcBorders>
            <w:noWrap/>
            <w:vAlign w:val="bottom"/>
            <w:tcPrChange w:id="2514"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64</w:t>
            </w:r>
          </w:p>
        </w:tc>
      </w:tr>
      <w:tr w:rsidR="00D43300" w:rsidRPr="00872466" w:rsidTr="00C76FCA">
        <w:trPr>
          <w:trHeight w:val="251"/>
          <w:trPrChange w:id="2515"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16"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sz w:val="18"/>
                <w:szCs w:val="18"/>
                <w:lang w:val="tr-TR"/>
              </w:rPr>
            </w:pPr>
            <w:r>
              <w:rPr>
                <w:rFonts w:eastAsia="Arial Unicode MS" w:cs="Arial Unicode MS"/>
                <w:sz w:val="18"/>
                <w:szCs w:val="18"/>
                <w:lang w:val="tr-TR"/>
              </w:rPr>
              <w:t>Değer (Düşüşü) / İptali</w:t>
            </w:r>
          </w:p>
        </w:tc>
        <w:tc>
          <w:tcPr>
            <w:tcW w:w="1615" w:type="dxa"/>
            <w:tcBorders>
              <w:top w:val="single" w:sz="4" w:space="0" w:color="auto"/>
              <w:left w:val="single" w:sz="4" w:space="0" w:color="auto"/>
              <w:bottom w:val="single" w:sz="4" w:space="0" w:color="auto"/>
              <w:right w:val="single" w:sz="4" w:space="0" w:color="auto"/>
            </w:tcBorders>
            <w:noWrap/>
            <w:vAlign w:val="bottom"/>
            <w:tcPrChange w:id="2517"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24</w:t>
            </w:r>
          </w:p>
        </w:tc>
        <w:tc>
          <w:tcPr>
            <w:tcW w:w="1287" w:type="dxa"/>
            <w:tcBorders>
              <w:top w:val="single" w:sz="4" w:space="0" w:color="auto"/>
              <w:left w:val="nil"/>
              <w:bottom w:val="single" w:sz="4" w:space="0" w:color="auto"/>
              <w:right w:val="single" w:sz="4" w:space="0" w:color="auto"/>
            </w:tcBorders>
            <w:noWrap/>
            <w:vAlign w:val="bottom"/>
            <w:tcPrChange w:id="2518"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58" w:type="dxa"/>
            <w:tcBorders>
              <w:top w:val="single" w:sz="4" w:space="0" w:color="auto"/>
              <w:left w:val="nil"/>
              <w:bottom w:val="single" w:sz="4" w:space="0" w:color="auto"/>
              <w:right w:val="single" w:sz="4" w:space="0" w:color="auto"/>
            </w:tcBorders>
            <w:noWrap/>
            <w:vAlign w:val="bottom"/>
            <w:tcPrChange w:id="2519"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1492" w:type="dxa"/>
            <w:tcBorders>
              <w:top w:val="single" w:sz="4" w:space="0" w:color="auto"/>
              <w:left w:val="nil"/>
              <w:bottom w:val="single" w:sz="4" w:space="0" w:color="auto"/>
              <w:right w:val="single" w:sz="4" w:space="0" w:color="auto"/>
            </w:tcBorders>
            <w:vAlign w:val="bottom"/>
            <w:tcPrChange w:id="2520"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sz w:val="18"/>
                <w:szCs w:val="18"/>
                <w:lang w:val="tr-TR"/>
              </w:rPr>
            </w:pPr>
            <w:r>
              <w:rPr>
                <w:sz w:val="18"/>
                <w:szCs w:val="18"/>
                <w:lang w:val="tr-TR"/>
              </w:rPr>
              <w:t>(63)</w:t>
            </w:r>
          </w:p>
        </w:tc>
        <w:tc>
          <w:tcPr>
            <w:tcW w:w="901" w:type="dxa"/>
            <w:tcBorders>
              <w:top w:val="single" w:sz="4" w:space="0" w:color="auto"/>
              <w:left w:val="single" w:sz="4" w:space="0" w:color="auto"/>
              <w:bottom w:val="single" w:sz="4" w:space="0" w:color="auto"/>
              <w:right w:val="single" w:sz="4" w:space="0" w:color="auto"/>
            </w:tcBorders>
            <w:noWrap/>
            <w:vAlign w:val="bottom"/>
            <w:tcPrChange w:id="2521"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w:t>
            </w:r>
          </w:p>
        </w:tc>
        <w:tc>
          <w:tcPr>
            <w:tcW w:w="773" w:type="dxa"/>
            <w:tcBorders>
              <w:top w:val="single" w:sz="4" w:space="0" w:color="auto"/>
              <w:left w:val="nil"/>
              <w:bottom w:val="single" w:sz="4" w:space="0" w:color="auto"/>
              <w:right w:val="single" w:sz="4" w:space="0" w:color="auto"/>
            </w:tcBorders>
            <w:noWrap/>
            <w:vAlign w:val="bottom"/>
            <w:tcPrChange w:id="2522"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sz w:val="18"/>
                <w:szCs w:val="18"/>
                <w:lang w:val="tr-TR"/>
              </w:rPr>
            </w:pPr>
            <w:r>
              <w:rPr>
                <w:sz w:val="18"/>
                <w:szCs w:val="18"/>
                <w:lang w:val="tr-TR"/>
              </w:rPr>
              <w:t>(39)</w:t>
            </w:r>
          </w:p>
        </w:tc>
      </w:tr>
      <w:tr w:rsidR="00D43300" w:rsidRPr="00872466" w:rsidTr="00C76FCA">
        <w:trPr>
          <w:trHeight w:val="251"/>
          <w:trPrChange w:id="2523"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24"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 xml:space="preserve">Kapanış Bakiyesi </w:t>
            </w:r>
            <w:r>
              <w:rPr>
                <w:rFonts w:eastAsia="Arial Unicode MS" w:cs="Arial Unicode MS"/>
                <w:b/>
                <w:sz w:val="18"/>
                <w:szCs w:val="18"/>
                <w:lang w:val="tr-TR"/>
              </w:rPr>
              <w:t xml:space="preserve">- </w:t>
            </w:r>
            <w:r>
              <w:rPr>
                <w:rFonts w:eastAsia="Arial Unicode MS"/>
                <w:b/>
                <w:sz w:val="18"/>
                <w:szCs w:val="18"/>
                <w:lang w:val="tr-TR"/>
              </w:rPr>
              <w:t xml:space="preserve"> 31 Aralık 2009</w:t>
            </w:r>
          </w:p>
        </w:tc>
        <w:tc>
          <w:tcPr>
            <w:tcW w:w="1615" w:type="dxa"/>
            <w:tcBorders>
              <w:top w:val="single" w:sz="4" w:space="0" w:color="auto"/>
              <w:left w:val="single" w:sz="4" w:space="0" w:color="auto"/>
              <w:bottom w:val="single" w:sz="4" w:space="0" w:color="auto"/>
              <w:right w:val="single" w:sz="4" w:space="0" w:color="auto"/>
            </w:tcBorders>
            <w:noWrap/>
            <w:vAlign w:val="bottom"/>
            <w:tcPrChange w:id="2525"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2.127</w:t>
            </w:r>
          </w:p>
        </w:tc>
        <w:tc>
          <w:tcPr>
            <w:tcW w:w="1287" w:type="dxa"/>
            <w:tcBorders>
              <w:top w:val="single" w:sz="4" w:space="0" w:color="auto"/>
              <w:left w:val="nil"/>
              <w:bottom w:val="single" w:sz="4" w:space="0" w:color="auto"/>
              <w:right w:val="single" w:sz="4" w:space="0" w:color="auto"/>
            </w:tcBorders>
            <w:noWrap/>
            <w:vAlign w:val="bottom"/>
            <w:tcPrChange w:id="2526"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21.632</w:t>
            </w:r>
          </w:p>
        </w:tc>
        <w:tc>
          <w:tcPr>
            <w:tcW w:w="758" w:type="dxa"/>
            <w:tcBorders>
              <w:top w:val="single" w:sz="4" w:space="0" w:color="auto"/>
              <w:left w:val="nil"/>
              <w:bottom w:val="single" w:sz="4" w:space="0" w:color="auto"/>
              <w:right w:val="single" w:sz="4" w:space="0" w:color="auto"/>
            </w:tcBorders>
            <w:noWrap/>
            <w:vAlign w:val="bottom"/>
            <w:tcPrChange w:id="2527"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703</w:t>
            </w:r>
          </w:p>
        </w:tc>
        <w:tc>
          <w:tcPr>
            <w:tcW w:w="1492" w:type="dxa"/>
            <w:tcBorders>
              <w:top w:val="single" w:sz="4" w:space="0" w:color="auto"/>
              <w:left w:val="nil"/>
              <w:bottom w:val="single" w:sz="4" w:space="0" w:color="auto"/>
              <w:right w:val="single" w:sz="4" w:space="0" w:color="auto"/>
            </w:tcBorders>
            <w:vAlign w:val="bottom"/>
            <w:tcPrChange w:id="2528"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b/>
                <w:sz w:val="18"/>
                <w:szCs w:val="18"/>
                <w:lang w:val="tr-TR"/>
              </w:rPr>
            </w:pPr>
            <w:r>
              <w:rPr>
                <w:b/>
                <w:sz w:val="18"/>
                <w:szCs w:val="18"/>
                <w:lang w:val="tr-TR"/>
              </w:rPr>
              <w:t>4.127</w:t>
            </w:r>
          </w:p>
        </w:tc>
        <w:tc>
          <w:tcPr>
            <w:tcW w:w="901" w:type="dxa"/>
            <w:tcBorders>
              <w:top w:val="single" w:sz="4" w:space="0" w:color="auto"/>
              <w:left w:val="single" w:sz="4" w:space="0" w:color="auto"/>
              <w:bottom w:val="single" w:sz="4" w:space="0" w:color="auto"/>
              <w:right w:val="single" w:sz="4" w:space="0" w:color="auto"/>
            </w:tcBorders>
            <w:noWrap/>
            <w:vAlign w:val="bottom"/>
            <w:tcPrChange w:id="2529"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64.530</w:t>
            </w:r>
          </w:p>
        </w:tc>
        <w:tc>
          <w:tcPr>
            <w:tcW w:w="773" w:type="dxa"/>
            <w:tcBorders>
              <w:top w:val="single" w:sz="4" w:space="0" w:color="auto"/>
              <w:left w:val="nil"/>
              <w:bottom w:val="single" w:sz="4" w:space="0" w:color="auto"/>
              <w:right w:val="single" w:sz="4" w:space="0" w:color="auto"/>
            </w:tcBorders>
            <w:noWrap/>
            <w:vAlign w:val="bottom"/>
            <w:tcPrChange w:id="2530"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93.119</w:t>
            </w:r>
          </w:p>
        </w:tc>
      </w:tr>
      <w:tr w:rsidR="00D43300" w:rsidRPr="00872466" w:rsidTr="00C76FCA">
        <w:trPr>
          <w:trHeight w:val="251"/>
          <w:trPrChange w:id="2531"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32"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b/>
                <w:sz w:val="18"/>
                <w:szCs w:val="18"/>
                <w:lang w:val="tr-TR"/>
              </w:rPr>
            </w:pPr>
          </w:p>
        </w:tc>
        <w:tc>
          <w:tcPr>
            <w:tcW w:w="1615" w:type="dxa"/>
            <w:tcBorders>
              <w:top w:val="single" w:sz="4" w:space="0" w:color="auto"/>
              <w:left w:val="single" w:sz="4" w:space="0" w:color="auto"/>
              <w:bottom w:val="single" w:sz="4" w:space="0" w:color="auto"/>
              <w:right w:val="single" w:sz="4" w:space="0" w:color="auto"/>
            </w:tcBorders>
            <w:noWrap/>
            <w:vAlign w:val="bottom"/>
            <w:tcPrChange w:id="2533"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1"/>
              <w:jc w:val="right"/>
              <w:rPr>
                <w:sz w:val="18"/>
                <w:szCs w:val="18"/>
                <w:lang w:val="tr-TR"/>
              </w:rPr>
            </w:pPr>
          </w:p>
        </w:tc>
        <w:tc>
          <w:tcPr>
            <w:tcW w:w="1287" w:type="dxa"/>
            <w:tcBorders>
              <w:top w:val="single" w:sz="4" w:space="0" w:color="auto"/>
              <w:left w:val="nil"/>
              <w:bottom w:val="single" w:sz="4" w:space="0" w:color="auto"/>
              <w:right w:val="single" w:sz="4" w:space="0" w:color="auto"/>
            </w:tcBorders>
            <w:noWrap/>
            <w:vAlign w:val="bottom"/>
            <w:tcPrChange w:id="2534"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371160">
            <w:pPr>
              <w:ind w:right="51"/>
              <w:jc w:val="right"/>
              <w:rPr>
                <w:sz w:val="18"/>
                <w:szCs w:val="18"/>
                <w:lang w:val="tr-TR"/>
              </w:rPr>
            </w:pPr>
          </w:p>
        </w:tc>
        <w:tc>
          <w:tcPr>
            <w:tcW w:w="758" w:type="dxa"/>
            <w:tcBorders>
              <w:top w:val="single" w:sz="4" w:space="0" w:color="auto"/>
              <w:left w:val="nil"/>
              <w:bottom w:val="single" w:sz="4" w:space="0" w:color="auto"/>
              <w:right w:val="single" w:sz="4" w:space="0" w:color="auto"/>
            </w:tcBorders>
            <w:noWrap/>
            <w:vAlign w:val="bottom"/>
            <w:tcPrChange w:id="2535"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371160">
            <w:pPr>
              <w:ind w:right="51"/>
              <w:jc w:val="right"/>
              <w:rPr>
                <w:sz w:val="18"/>
                <w:szCs w:val="18"/>
                <w:lang w:val="tr-TR"/>
              </w:rPr>
            </w:pPr>
          </w:p>
        </w:tc>
        <w:tc>
          <w:tcPr>
            <w:tcW w:w="1492" w:type="dxa"/>
            <w:tcBorders>
              <w:top w:val="single" w:sz="4" w:space="0" w:color="auto"/>
              <w:left w:val="nil"/>
              <w:bottom w:val="single" w:sz="4" w:space="0" w:color="auto"/>
              <w:right w:val="single" w:sz="4" w:space="0" w:color="auto"/>
            </w:tcBorders>
            <w:vAlign w:val="bottom"/>
            <w:tcPrChange w:id="2536"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371160">
            <w:pPr>
              <w:ind w:right="51"/>
              <w:jc w:val="right"/>
              <w:rPr>
                <w:sz w:val="18"/>
                <w:szCs w:val="18"/>
                <w:lang w:val="tr-TR"/>
              </w:rPr>
            </w:pPr>
          </w:p>
        </w:tc>
        <w:tc>
          <w:tcPr>
            <w:tcW w:w="901" w:type="dxa"/>
            <w:tcBorders>
              <w:top w:val="single" w:sz="4" w:space="0" w:color="auto"/>
              <w:left w:val="single" w:sz="4" w:space="0" w:color="auto"/>
              <w:bottom w:val="single" w:sz="4" w:space="0" w:color="auto"/>
              <w:right w:val="single" w:sz="4" w:space="0" w:color="auto"/>
            </w:tcBorders>
            <w:noWrap/>
            <w:vAlign w:val="bottom"/>
            <w:tcPrChange w:id="2537"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51"/>
              <w:jc w:val="right"/>
              <w:rPr>
                <w:sz w:val="18"/>
                <w:szCs w:val="18"/>
                <w:lang w:val="tr-TR"/>
              </w:rPr>
            </w:pPr>
          </w:p>
        </w:tc>
        <w:tc>
          <w:tcPr>
            <w:tcW w:w="773" w:type="dxa"/>
            <w:tcBorders>
              <w:top w:val="single" w:sz="4" w:space="0" w:color="auto"/>
              <w:left w:val="nil"/>
              <w:bottom w:val="single" w:sz="4" w:space="0" w:color="auto"/>
              <w:right w:val="single" w:sz="4" w:space="0" w:color="auto"/>
            </w:tcBorders>
            <w:noWrap/>
            <w:vAlign w:val="bottom"/>
            <w:tcPrChange w:id="2538"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371160">
            <w:pPr>
              <w:ind w:right="51"/>
              <w:jc w:val="right"/>
              <w:rPr>
                <w:sz w:val="18"/>
                <w:szCs w:val="18"/>
                <w:lang w:val="tr-TR"/>
              </w:rPr>
            </w:pPr>
          </w:p>
        </w:tc>
      </w:tr>
      <w:tr w:rsidR="00D43300" w:rsidRPr="00872466" w:rsidTr="00C76FCA">
        <w:trPr>
          <w:trHeight w:val="251"/>
          <w:trPrChange w:id="2539"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40"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Net Defter Değeri</w:t>
            </w:r>
            <w:r>
              <w:rPr>
                <w:rFonts w:eastAsia="Arial Unicode MS" w:cs="Arial Unicode MS"/>
                <w:b/>
                <w:sz w:val="18"/>
                <w:szCs w:val="18"/>
                <w:lang w:val="tr-TR"/>
              </w:rPr>
              <w:t xml:space="preserve">- </w:t>
            </w:r>
            <w:r>
              <w:rPr>
                <w:rFonts w:eastAsia="Arial Unicode MS"/>
                <w:b/>
                <w:sz w:val="18"/>
                <w:szCs w:val="18"/>
                <w:lang w:val="tr-TR"/>
              </w:rPr>
              <w:t>31 Aralık 2008</w:t>
            </w:r>
          </w:p>
        </w:tc>
        <w:tc>
          <w:tcPr>
            <w:tcW w:w="1615" w:type="dxa"/>
            <w:tcBorders>
              <w:top w:val="single" w:sz="4" w:space="0" w:color="auto"/>
              <w:left w:val="single" w:sz="4" w:space="0" w:color="auto"/>
              <w:bottom w:val="single" w:sz="4" w:space="0" w:color="auto"/>
              <w:right w:val="single" w:sz="4" w:space="0" w:color="auto"/>
            </w:tcBorders>
            <w:noWrap/>
            <w:vAlign w:val="bottom"/>
            <w:tcPrChange w:id="2541"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9.758</w:t>
            </w:r>
          </w:p>
        </w:tc>
        <w:tc>
          <w:tcPr>
            <w:tcW w:w="1287" w:type="dxa"/>
            <w:tcBorders>
              <w:top w:val="single" w:sz="4" w:space="0" w:color="auto"/>
              <w:left w:val="nil"/>
              <w:bottom w:val="single" w:sz="4" w:space="0" w:color="auto"/>
              <w:right w:val="single" w:sz="4" w:space="0" w:color="auto"/>
            </w:tcBorders>
            <w:noWrap/>
            <w:vAlign w:val="bottom"/>
            <w:tcPrChange w:id="2542"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25.354</w:t>
            </w:r>
          </w:p>
        </w:tc>
        <w:tc>
          <w:tcPr>
            <w:tcW w:w="758" w:type="dxa"/>
            <w:tcBorders>
              <w:top w:val="single" w:sz="4" w:space="0" w:color="auto"/>
              <w:left w:val="nil"/>
              <w:bottom w:val="single" w:sz="4" w:space="0" w:color="auto"/>
              <w:right w:val="single" w:sz="4" w:space="0" w:color="auto"/>
            </w:tcBorders>
            <w:noWrap/>
            <w:vAlign w:val="bottom"/>
            <w:tcPrChange w:id="2543"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960</w:t>
            </w:r>
          </w:p>
        </w:tc>
        <w:tc>
          <w:tcPr>
            <w:tcW w:w="1492" w:type="dxa"/>
            <w:tcBorders>
              <w:top w:val="single" w:sz="4" w:space="0" w:color="auto"/>
              <w:left w:val="nil"/>
              <w:bottom w:val="single" w:sz="4" w:space="0" w:color="auto"/>
              <w:right w:val="single" w:sz="4" w:space="0" w:color="auto"/>
            </w:tcBorders>
            <w:vAlign w:val="bottom"/>
            <w:tcPrChange w:id="2544"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51"/>
              <w:jc w:val="right"/>
              <w:rPr>
                <w:b/>
                <w:sz w:val="18"/>
                <w:szCs w:val="18"/>
                <w:lang w:val="tr-TR"/>
              </w:rPr>
            </w:pPr>
            <w:r>
              <w:rPr>
                <w:b/>
                <w:sz w:val="18"/>
                <w:szCs w:val="18"/>
                <w:lang w:val="tr-TR"/>
              </w:rPr>
              <w:t>109.310</w:t>
            </w:r>
          </w:p>
        </w:tc>
        <w:tc>
          <w:tcPr>
            <w:tcW w:w="901" w:type="dxa"/>
            <w:tcBorders>
              <w:top w:val="single" w:sz="4" w:space="0" w:color="auto"/>
              <w:left w:val="single" w:sz="4" w:space="0" w:color="auto"/>
              <w:bottom w:val="single" w:sz="4" w:space="0" w:color="auto"/>
              <w:right w:val="single" w:sz="4" w:space="0" w:color="auto"/>
            </w:tcBorders>
            <w:noWrap/>
            <w:vAlign w:val="bottom"/>
            <w:tcPrChange w:id="2545"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81.244</w:t>
            </w:r>
          </w:p>
        </w:tc>
        <w:tc>
          <w:tcPr>
            <w:tcW w:w="773" w:type="dxa"/>
            <w:tcBorders>
              <w:top w:val="single" w:sz="4" w:space="0" w:color="auto"/>
              <w:left w:val="nil"/>
              <w:bottom w:val="single" w:sz="4" w:space="0" w:color="auto"/>
              <w:right w:val="single" w:sz="4" w:space="0" w:color="auto"/>
            </w:tcBorders>
            <w:noWrap/>
            <w:vAlign w:val="bottom"/>
            <w:tcPrChange w:id="2546"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51"/>
              <w:jc w:val="right"/>
              <w:rPr>
                <w:b/>
                <w:sz w:val="18"/>
                <w:szCs w:val="18"/>
                <w:lang w:val="tr-TR"/>
              </w:rPr>
            </w:pPr>
            <w:r>
              <w:rPr>
                <w:b/>
                <w:sz w:val="18"/>
                <w:szCs w:val="18"/>
                <w:lang w:val="tr-TR"/>
              </w:rPr>
              <w:t>226.626</w:t>
            </w:r>
          </w:p>
        </w:tc>
      </w:tr>
      <w:tr w:rsidR="00D43300" w:rsidRPr="00872466" w:rsidTr="00C76FCA">
        <w:trPr>
          <w:trHeight w:val="251"/>
          <w:trPrChange w:id="2547"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48"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371160">
            <w:pPr>
              <w:ind w:firstLineChars="200" w:firstLine="360"/>
              <w:rPr>
                <w:rFonts w:eastAsia="Arial Unicode MS"/>
                <w:b/>
                <w:sz w:val="18"/>
                <w:szCs w:val="18"/>
                <w:lang w:val="tr-TR"/>
              </w:rPr>
            </w:pPr>
          </w:p>
        </w:tc>
        <w:tc>
          <w:tcPr>
            <w:tcW w:w="1615" w:type="dxa"/>
            <w:tcBorders>
              <w:top w:val="single" w:sz="4" w:space="0" w:color="auto"/>
              <w:left w:val="single" w:sz="4" w:space="0" w:color="auto"/>
              <w:bottom w:val="single" w:sz="4" w:space="0" w:color="auto"/>
              <w:right w:val="single" w:sz="4" w:space="0" w:color="auto"/>
            </w:tcBorders>
            <w:noWrap/>
            <w:vAlign w:val="bottom"/>
            <w:tcPrChange w:id="2549"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61"/>
              <w:jc w:val="right"/>
              <w:rPr>
                <w:b/>
                <w:sz w:val="18"/>
                <w:szCs w:val="18"/>
                <w:lang w:val="tr-TR"/>
              </w:rPr>
            </w:pPr>
          </w:p>
        </w:tc>
        <w:tc>
          <w:tcPr>
            <w:tcW w:w="1287" w:type="dxa"/>
            <w:tcBorders>
              <w:top w:val="single" w:sz="4" w:space="0" w:color="auto"/>
              <w:left w:val="nil"/>
              <w:bottom w:val="single" w:sz="4" w:space="0" w:color="auto"/>
              <w:right w:val="single" w:sz="4" w:space="0" w:color="auto"/>
            </w:tcBorders>
            <w:noWrap/>
            <w:vAlign w:val="bottom"/>
            <w:tcPrChange w:id="2550"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b/>
                <w:sz w:val="18"/>
                <w:szCs w:val="18"/>
                <w:lang w:val="tr-TR"/>
              </w:rPr>
            </w:pPr>
          </w:p>
        </w:tc>
        <w:tc>
          <w:tcPr>
            <w:tcW w:w="758" w:type="dxa"/>
            <w:tcBorders>
              <w:top w:val="single" w:sz="4" w:space="0" w:color="auto"/>
              <w:left w:val="nil"/>
              <w:bottom w:val="single" w:sz="4" w:space="0" w:color="auto"/>
              <w:right w:val="single" w:sz="4" w:space="0" w:color="auto"/>
            </w:tcBorders>
            <w:noWrap/>
            <w:vAlign w:val="bottom"/>
            <w:tcPrChange w:id="2551"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b/>
                <w:sz w:val="18"/>
                <w:szCs w:val="18"/>
                <w:lang w:val="tr-TR"/>
              </w:rPr>
            </w:pPr>
          </w:p>
        </w:tc>
        <w:tc>
          <w:tcPr>
            <w:tcW w:w="1492" w:type="dxa"/>
            <w:tcBorders>
              <w:top w:val="single" w:sz="4" w:space="0" w:color="auto"/>
              <w:left w:val="nil"/>
              <w:bottom w:val="single" w:sz="4" w:space="0" w:color="auto"/>
              <w:right w:val="single" w:sz="4" w:space="0" w:color="auto"/>
            </w:tcBorders>
            <w:vAlign w:val="bottom"/>
            <w:tcPrChange w:id="2552"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371160">
            <w:pPr>
              <w:ind w:right="61"/>
              <w:jc w:val="right"/>
              <w:rPr>
                <w:b/>
                <w:sz w:val="18"/>
                <w:szCs w:val="18"/>
                <w:lang w:val="tr-TR"/>
              </w:rPr>
            </w:pPr>
          </w:p>
        </w:tc>
        <w:tc>
          <w:tcPr>
            <w:tcW w:w="901" w:type="dxa"/>
            <w:tcBorders>
              <w:top w:val="single" w:sz="4" w:space="0" w:color="auto"/>
              <w:left w:val="single" w:sz="4" w:space="0" w:color="auto"/>
              <w:bottom w:val="single" w:sz="4" w:space="0" w:color="auto"/>
              <w:right w:val="single" w:sz="4" w:space="0" w:color="auto"/>
            </w:tcBorders>
            <w:noWrap/>
            <w:vAlign w:val="bottom"/>
            <w:tcPrChange w:id="2553"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371160">
            <w:pPr>
              <w:ind w:right="61"/>
              <w:jc w:val="right"/>
              <w:rPr>
                <w:b/>
                <w:sz w:val="18"/>
                <w:szCs w:val="18"/>
                <w:lang w:val="tr-TR"/>
              </w:rPr>
            </w:pPr>
          </w:p>
        </w:tc>
        <w:tc>
          <w:tcPr>
            <w:tcW w:w="773" w:type="dxa"/>
            <w:tcBorders>
              <w:top w:val="single" w:sz="4" w:space="0" w:color="auto"/>
              <w:left w:val="nil"/>
              <w:bottom w:val="single" w:sz="4" w:space="0" w:color="auto"/>
              <w:right w:val="single" w:sz="4" w:space="0" w:color="auto"/>
            </w:tcBorders>
            <w:noWrap/>
            <w:vAlign w:val="bottom"/>
            <w:tcPrChange w:id="2554"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371160">
            <w:pPr>
              <w:ind w:right="61"/>
              <w:jc w:val="right"/>
              <w:rPr>
                <w:b/>
                <w:sz w:val="18"/>
                <w:szCs w:val="18"/>
                <w:lang w:val="tr-TR"/>
              </w:rPr>
            </w:pPr>
          </w:p>
        </w:tc>
      </w:tr>
      <w:tr w:rsidR="00D43300" w:rsidRPr="00872466" w:rsidTr="00C76FCA">
        <w:trPr>
          <w:trHeight w:val="251"/>
          <w:trPrChange w:id="2555" w:author="Asiye Mara (Open)&#10;" w:date="2011-02-14T12:12:00Z">
            <w:trPr>
              <w:trHeight w:val="249"/>
            </w:trPr>
          </w:trPrChange>
        </w:trPr>
        <w:tc>
          <w:tcPr>
            <w:tcW w:w="3230"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Change w:id="2556" w:author="Asiye Mara (Open)&#10;" w:date="2011-02-14T12:12:00Z">
              <w:tcPr>
                <w:tcW w:w="3402" w:type="dxa"/>
                <w:tcBorders>
                  <w:top w:val="single" w:sz="4" w:space="0" w:color="auto"/>
                  <w:left w:val="single" w:sz="4" w:space="0" w:color="auto"/>
                  <w:bottom w:val="single" w:sz="4" w:space="0" w:color="auto"/>
                  <w:right w:val="single" w:sz="4" w:space="0" w:color="auto"/>
                </w:tcBorders>
                <w:noWrap/>
                <w:tcMar>
                  <w:top w:w="0" w:type="dxa"/>
                  <w:left w:w="360" w:type="dxa"/>
                  <w:bottom w:w="0" w:type="dxa"/>
                  <w:right w:w="0" w:type="dxa"/>
                </w:tcMar>
                <w:vAlign w:val="bottom"/>
              </w:tcPr>
            </w:tcPrChange>
          </w:tcPr>
          <w:p w:rsidR="00371160" w:rsidRDefault="009658B8">
            <w:pPr>
              <w:rPr>
                <w:rFonts w:eastAsia="Arial Unicode MS"/>
                <w:b/>
                <w:sz w:val="18"/>
                <w:szCs w:val="18"/>
                <w:lang w:val="tr-TR"/>
              </w:rPr>
            </w:pPr>
            <w:r>
              <w:rPr>
                <w:rFonts w:eastAsia="Arial Unicode MS"/>
                <w:b/>
                <w:sz w:val="18"/>
                <w:szCs w:val="18"/>
                <w:lang w:val="tr-TR"/>
              </w:rPr>
              <w:t xml:space="preserve">Net Defter Değeri </w:t>
            </w:r>
            <w:r>
              <w:rPr>
                <w:rFonts w:eastAsia="Arial Unicode MS" w:cs="Arial Unicode MS"/>
                <w:b/>
                <w:sz w:val="18"/>
                <w:szCs w:val="18"/>
                <w:lang w:val="tr-TR"/>
              </w:rPr>
              <w:t xml:space="preserve">- </w:t>
            </w:r>
            <w:r>
              <w:rPr>
                <w:rFonts w:eastAsia="Arial Unicode MS"/>
                <w:b/>
                <w:sz w:val="18"/>
                <w:szCs w:val="18"/>
                <w:lang w:val="tr-TR"/>
              </w:rPr>
              <w:t>31 Aralık 2009</w:t>
            </w:r>
          </w:p>
        </w:tc>
        <w:tc>
          <w:tcPr>
            <w:tcW w:w="1615" w:type="dxa"/>
            <w:tcBorders>
              <w:top w:val="single" w:sz="4" w:space="0" w:color="auto"/>
              <w:left w:val="single" w:sz="4" w:space="0" w:color="auto"/>
              <w:bottom w:val="single" w:sz="4" w:space="0" w:color="auto"/>
              <w:right w:val="single" w:sz="4" w:space="0" w:color="auto"/>
            </w:tcBorders>
            <w:noWrap/>
            <w:vAlign w:val="bottom"/>
            <w:tcPrChange w:id="2557" w:author="Asiye Mara (Open)&#10;" w:date="2011-02-14T12:12:00Z">
              <w:tcPr>
                <w:tcW w:w="1150"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61"/>
              <w:jc w:val="right"/>
              <w:rPr>
                <w:b/>
                <w:sz w:val="18"/>
                <w:szCs w:val="18"/>
                <w:lang w:val="tr-TR"/>
              </w:rPr>
            </w:pPr>
            <w:r>
              <w:rPr>
                <w:b/>
                <w:sz w:val="18"/>
                <w:szCs w:val="18"/>
                <w:lang w:val="tr-TR"/>
              </w:rPr>
              <w:t>9.985</w:t>
            </w:r>
          </w:p>
        </w:tc>
        <w:tc>
          <w:tcPr>
            <w:tcW w:w="1287" w:type="dxa"/>
            <w:tcBorders>
              <w:top w:val="single" w:sz="4" w:space="0" w:color="auto"/>
              <w:left w:val="nil"/>
              <w:bottom w:val="single" w:sz="4" w:space="0" w:color="auto"/>
              <w:right w:val="single" w:sz="4" w:space="0" w:color="auto"/>
            </w:tcBorders>
            <w:noWrap/>
            <w:vAlign w:val="bottom"/>
            <w:tcPrChange w:id="2558" w:author="Asiye Mara (Open)&#10;" w:date="2011-02-14T12:12:00Z">
              <w:tcPr>
                <w:tcW w:w="1418" w:type="dxa"/>
                <w:tcBorders>
                  <w:top w:val="single" w:sz="4" w:space="0" w:color="auto"/>
                  <w:left w:val="nil"/>
                  <w:bottom w:val="single" w:sz="4" w:space="0" w:color="auto"/>
                  <w:right w:val="single" w:sz="4" w:space="0" w:color="auto"/>
                </w:tcBorders>
                <w:noWrap/>
                <w:vAlign w:val="bottom"/>
              </w:tcPr>
            </w:tcPrChange>
          </w:tcPr>
          <w:p w:rsidR="00371160" w:rsidRDefault="009658B8">
            <w:pPr>
              <w:ind w:right="61"/>
              <w:jc w:val="right"/>
              <w:rPr>
                <w:b/>
                <w:sz w:val="18"/>
                <w:szCs w:val="18"/>
                <w:lang w:val="tr-TR"/>
              </w:rPr>
            </w:pPr>
            <w:r>
              <w:rPr>
                <w:b/>
                <w:sz w:val="18"/>
                <w:szCs w:val="18"/>
                <w:lang w:val="tr-TR"/>
              </w:rPr>
              <w:t>17.285</w:t>
            </w:r>
          </w:p>
        </w:tc>
        <w:tc>
          <w:tcPr>
            <w:tcW w:w="758" w:type="dxa"/>
            <w:tcBorders>
              <w:top w:val="single" w:sz="4" w:space="0" w:color="auto"/>
              <w:left w:val="nil"/>
              <w:bottom w:val="single" w:sz="4" w:space="0" w:color="auto"/>
              <w:right w:val="single" w:sz="4" w:space="0" w:color="auto"/>
            </w:tcBorders>
            <w:noWrap/>
            <w:vAlign w:val="bottom"/>
            <w:tcPrChange w:id="2559" w:author="Asiye Mara (Open)&#10;" w:date="2011-02-14T12:12:00Z">
              <w:tcPr>
                <w:tcW w:w="834" w:type="dxa"/>
                <w:tcBorders>
                  <w:top w:val="single" w:sz="4" w:space="0" w:color="auto"/>
                  <w:left w:val="nil"/>
                  <w:bottom w:val="single" w:sz="4" w:space="0" w:color="auto"/>
                  <w:right w:val="single" w:sz="4" w:space="0" w:color="auto"/>
                </w:tcBorders>
                <w:noWrap/>
                <w:vAlign w:val="bottom"/>
              </w:tcPr>
            </w:tcPrChange>
          </w:tcPr>
          <w:p w:rsidR="00371160" w:rsidRDefault="009658B8">
            <w:pPr>
              <w:ind w:right="61"/>
              <w:jc w:val="right"/>
              <w:rPr>
                <w:b/>
                <w:sz w:val="18"/>
                <w:szCs w:val="18"/>
                <w:lang w:val="tr-TR"/>
              </w:rPr>
            </w:pPr>
            <w:r>
              <w:rPr>
                <w:b/>
                <w:sz w:val="18"/>
                <w:szCs w:val="18"/>
                <w:lang w:val="tr-TR"/>
              </w:rPr>
              <w:t>590</w:t>
            </w:r>
          </w:p>
        </w:tc>
        <w:tc>
          <w:tcPr>
            <w:tcW w:w="1492" w:type="dxa"/>
            <w:tcBorders>
              <w:top w:val="single" w:sz="4" w:space="0" w:color="auto"/>
              <w:left w:val="nil"/>
              <w:bottom w:val="single" w:sz="4" w:space="0" w:color="auto"/>
              <w:right w:val="single" w:sz="4" w:space="0" w:color="auto"/>
            </w:tcBorders>
            <w:vAlign w:val="bottom"/>
            <w:tcPrChange w:id="2560" w:author="Asiye Mara (Open)&#10;" w:date="2011-02-14T12:12:00Z">
              <w:tcPr>
                <w:tcW w:w="1418" w:type="dxa"/>
                <w:tcBorders>
                  <w:top w:val="single" w:sz="4" w:space="0" w:color="auto"/>
                  <w:left w:val="nil"/>
                  <w:bottom w:val="single" w:sz="4" w:space="0" w:color="auto"/>
                  <w:right w:val="single" w:sz="4" w:space="0" w:color="auto"/>
                </w:tcBorders>
                <w:vAlign w:val="bottom"/>
              </w:tcPr>
            </w:tcPrChange>
          </w:tcPr>
          <w:p w:rsidR="00371160" w:rsidRDefault="009658B8">
            <w:pPr>
              <w:ind w:right="61"/>
              <w:jc w:val="right"/>
              <w:rPr>
                <w:b/>
                <w:sz w:val="18"/>
                <w:szCs w:val="18"/>
                <w:lang w:val="tr-TR"/>
              </w:rPr>
            </w:pPr>
            <w:r>
              <w:rPr>
                <w:b/>
                <w:sz w:val="18"/>
                <w:szCs w:val="18"/>
                <w:lang w:val="tr-TR"/>
              </w:rPr>
              <w:t>182.737</w:t>
            </w:r>
          </w:p>
        </w:tc>
        <w:tc>
          <w:tcPr>
            <w:tcW w:w="901" w:type="dxa"/>
            <w:tcBorders>
              <w:top w:val="single" w:sz="4" w:space="0" w:color="auto"/>
              <w:left w:val="single" w:sz="4" w:space="0" w:color="auto"/>
              <w:bottom w:val="single" w:sz="4" w:space="0" w:color="auto"/>
              <w:right w:val="single" w:sz="4" w:space="0" w:color="auto"/>
            </w:tcBorders>
            <w:noWrap/>
            <w:vAlign w:val="bottom"/>
            <w:tcPrChange w:id="2561" w:author="Asiye Mara (Open)&#10;" w:date="2011-02-14T12:12:00Z">
              <w:tcPr>
                <w:tcW w:w="992" w:type="dxa"/>
                <w:tcBorders>
                  <w:top w:val="single" w:sz="4" w:space="0" w:color="auto"/>
                  <w:left w:val="single" w:sz="4" w:space="0" w:color="auto"/>
                  <w:bottom w:val="single" w:sz="4" w:space="0" w:color="auto"/>
                  <w:right w:val="single" w:sz="4" w:space="0" w:color="auto"/>
                </w:tcBorders>
                <w:noWrap/>
                <w:vAlign w:val="bottom"/>
              </w:tcPr>
            </w:tcPrChange>
          </w:tcPr>
          <w:p w:rsidR="00371160" w:rsidRDefault="009658B8">
            <w:pPr>
              <w:ind w:right="61"/>
              <w:jc w:val="right"/>
              <w:rPr>
                <w:b/>
                <w:sz w:val="18"/>
                <w:szCs w:val="18"/>
                <w:lang w:val="tr-TR"/>
              </w:rPr>
            </w:pPr>
            <w:r>
              <w:rPr>
                <w:b/>
                <w:sz w:val="18"/>
                <w:szCs w:val="18"/>
                <w:lang w:val="tr-TR"/>
              </w:rPr>
              <w:t>99.297</w:t>
            </w:r>
          </w:p>
        </w:tc>
        <w:tc>
          <w:tcPr>
            <w:tcW w:w="773" w:type="dxa"/>
            <w:tcBorders>
              <w:top w:val="single" w:sz="4" w:space="0" w:color="auto"/>
              <w:left w:val="nil"/>
              <w:bottom w:val="single" w:sz="4" w:space="0" w:color="auto"/>
              <w:right w:val="single" w:sz="4" w:space="0" w:color="auto"/>
            </w:tcBorders>
            <w:noWrap/>
            <w:vAlign w:val="bottom"/>
            <w:tcPrChange w:id="2562" w:author="Asiye Mara (Open)&#10;" w:date="2011-02-14T12:12:00Z">
              <w:tcPr>
                <w:tcW w:w="851" w:type="dxa"/>
                <w:tcBorders>
                  <w:top w:val="single" w:sz="4" w:space="0" w:color="auto"/>
                  <w:left w:val="nil"/>
                  <w:bottom w:val="single" w:sz="4" w:space="0" w:color="auto"/>
                  <w:right w:val="single" w:sz="4" w:space="0" w:color="auto"/>
                </w:tcBorders>
                <w:noWrap/>
                <w:vAlign w:val="bottom"/>
              </w:tcPr>
            </w:tcPrChange>
          </w:tcPr>
          <w:p w:rsidR="00371160" w:rsidRDefault="009658B8">
            <w:pPr>
              <w:ind w:right="61"/>
              <w:jc w:val="right"/>
              <w:rPr>
                <w:b/>
                <w:sz w:val="18"/>
                <w:szCs w:val="18"/>
                <w:lang w:val="tr-TR"/>
              </w:rPr>
            </w:pPr>
            <w:r>
              <w:rPr>
                <w:b/>
                <w:sz w:val="18"/>
                <w:szCs w:val="18"/>
                <w:lang w:val="tr-TR"/>
              </w:rPr>
              <w:t>309.894</w:t>
            </w:r>
          </w:p>
        </w:tc>
      </w:tr>
    </w:tbl>
    <w:p w:rsidR="00371160" w:rsidRDefault="009658B8">
      <w:pPr>
        <w:pStyle w:val="Footer"/>
        <w:tabs>
          <w:tab w:val="clear" w:pos="4536"/>
          <w:tab w:val="clear" w:pos="9072"/>
        </w:tabs>
        <w:rPr>
          <w:sz w:val="16"/>
          <w:szCs w:val="16"/>
          <w:lang w:val="tr-TR"/>
        </w:rPr>
      </w:pPr>
      <w:r>
        <w:rPr>
          <w:sz w:val="16"/>
          <w:szCs w:val="16"/>
          <w:lang w:val="tr-TR"/>
        </w:rPr>
        <w:t xml:space="preserve">(*) Diğer maddi duran varlıklar, özel maliyetler, kasa, büro makineleri, mobilya ve diğer menkullerden oluşmaktadır. </w:t>
      </w:r>
    </w:p>
    <w:p w:rsidR="00371160" w:rsidRDefault="009658B8">
      <w:pPr>
        <w:pStyle w:val="Footer"/>
        <w:tabs>
          <w:tab w:val="clear" w:pos="4536"/>
          <w:tab w:val="clear" w:pos="9072"/>
        </w:tabs>
        <w:jc w:val="both"/>
        <w:rPr>
          <w:sz w:val="16"/>
          <w:szCs w:val="16"/>
          <w:lang w:val="tr-TR"/>
        </w:rPr>
      </w:pPr>
      <w:r>
        <w:rPr>
          <w:sz w:val="16"/>
          <w:szCs w:val="16"/>
          <w:lang w:val="tr-TR"/>
        </w:rPr>
        <w:t>(**) İlgili bakiyenin 23.037 Bin TL’lik kısmı bir yıl içerisinde elden çıkarılamadığından satış amaçlı elde tutulan ve duran varlıklardan maddi duran varlıklara; 12.701 Bin TL’lik kısmı ise satış amaçlı elde tutulan ve duran varlık olarak sınıflanma özelliğini kazanarak elden çıkarılacak g</w:t>
      </w:r>
      <w:del w:id="2563" w:author="Gülşah Tuba Ünlü (Open)&#10;" w:date="2011-02-12T11:43:00Z">
        <w:r>
          <w:rPr>
            <w:sz w:val="16"/>
            <w:szCs w:val="16"/>
            <w:lang w:val="tr-TR"/>
          </w:rPr>
          <w:delText>ayrımenkul</w:delText>
        </w:r>
      </w:del>
      <w:ins w:id="2564" w:author="Gülşah Tuba Ünlü (Open)&#10;" w:date="2011-02-12T11:43:00Z">
        <w:r>
          <w:rPr>
            <w:sz w:val="16"/>
            <w:szCs w:val="16"/>
            <w:lang w:val="tr-TR"/>
          </w:rPr>
          <w:t>ayrimenkul</w:t>
        </w:r>
      </w:ins>
      <w:r>
        <w:rPr>
          <w:sz w:val="16"/>
          <w:szCs w:val="16"/>
          <w:lang w:val="tr-TR"/>
        </w:rPr>
        <w:t xml:space="preserve">lerden satış amaçlı elde tutulan ve duran varlıklara transfer edilmiştir. Satış amaçlı elde tutulan ve duran varlıklardan 23.037 Bin TL’lik transfer 1.006 Bin TL’lik değer düşüş rakamını da içermektedir. </w:t>
      </w:r>
    </w:p>
    <w:p w:rsidR="00371160" w:rsidRDefault="00371160">
      <w:pPr>
        <w:jc w:val="both"/>
        <w:rPr>
          <w:b/>
          <w:bCs/>
          <w:sz w:val="22"/>
          <w:szCs w:val="22"/>
          <w:lang w:val="tr-TR"/>
        </w:rPr>
      </w:pPr>
    </w:p>
    <w:p w:rsidR="00371160" w:rsidRDefault="009658B8">
      <w:pPr>
        <w:jc w:val="both"/>
        <w:rPr>
          <w:b/>
          <w:bCs/>
          <w:sz w:val="22"/>
          <w:szCs w:val="22"/>
          <w:lang w:val="tr-TR"/>
        </w:rPr>
      </w:pPr>
      <w:r>
        <w:rPr>
          <w:b/>
          <w:bCs/>
          <w:sz w:val="22"/>
          <w:szCs w:val="22"/>
          <w:lang w:val="tr-TR"/>
        </w:rPr>
        <w:t>13.</w:t>
      </w:r>
      <w:r>
        <w:rPr>
          <w:b/>
          <w:bCs/>
          <w:sz w:val="22"/>
          <w:szCs w:val="22"/>
          <w:lang w:val="tr-TR"/>
        </w:rPr>
        <w:tab/>
        <w:t xml:space="preserve">  Maddi Olmayan Duran Varlıklara İlişkin Bilgiler</w:t>
      </w:r>
    </w:p>
    <w:p w:rsidR="00371160" w:rsidRDefault="009658B8">
      <w:pPr>
        <w:tabs>
          <w:tab w:val="left" w:pos="720"/>
          <w:tab w:val="left" w:pos="900"/>
        </w:tabs>
        <w:spacing w:before="100" w:beforeAutospacing="1" w:after="100" w:afterAutospacing="1"/>
        <w:jc w:val="both"/>
        <w:rPr>
          <w:b/>
          <w:bCs/>
          <w:sz w:val="22"/>
          <w:szCs w:val="22"/>
          <w:lang w:val="tr-TR"/>
        </w:rPr>
      </w:pPr>
      <w:r>
        <w:rPr>
          <w:b/>
          <w:bCs/>
          <w:sz w:val="22"/>
          <w:szCs w:val="22"/>
          <w:lang w:val="tr-TR"/>
        </w:rPr>
        <w:t>13.1.</w:t>
      </w:r>
      <w:r>
        <w:rPr>
          <w:b/>
          <w:bCs/>
          <w:sz w:val="22"/>
          <w:szCs w:val="22"/>
          <w:lang w:val="tr-TR"/>
        </w:rPr>
        <w:tab/>
        <w:t>Dönem Başı ve Dönem Sonundaki Brüt Defter Değeri ile Birikmiş Amortisman Tutarları:</w:t>
      </w:r>
    </w:p>
    <w:tbl>
      <w:tblPr>
        <w:tblW w:w="9345" w:type="dxa"/>
        <w:tblInd w:w="735" w:type="dxa"/>
        <w:tblCellMar>
          <w:left w:w="0" w:type="dxa"/>
          <w:right w:w="0" w:type="dxa"/>
        </w:tblCellMar>
        <w:tblLook w:val="0000"/>
      </w:tblPr>
      <w:tblGrid>
        <w:gridCol w:w="3816"/>
        <w:gridCol w:w="2835"/>
        <w:gridCol w:w="2694"/>
      </w:tblGrid>
      <w:tr w:rsidR="00C55BF9" w:rsidRPr="00872466" w:rsidTr="00633B71">
        <w:trPr>
          <w:trHeight w:val="255"/>
        </w:trPr>
        <w:tc>
          <w:tcPr>
            <w:tcW w:w="381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371160" w:rsidRDefault="009658B8">
            <w:pPr>
              <w:rPr>
                <w:rFonts w:eastAsia="Arial Unicode MS" w:cs="Arial Unicode MS"/>
                <w:sz w:val="18"/>
                <w:szCs w:val="18"/>
                <w:lang w:val="tr-TR"/>
              </w:rPr>
            </w:pPr>
            <w:r>
              <w:rPr>
                <w:sz w:val="18"/>
                <w:szCs w:val="20"/>
                <w:lang w:val="tr-TR"/>
              </w:rPr>
              <w:t> </w:t>
            </w:r>
          </w:p>
        </w:tc>
        <w:tc>
          <w:tcPr>
            <w:tcW w:w="2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71160" w:rsidRDefault="009658B8">
            <w:pPr>
              <w:jc w:val="center"/>
              <w:rPr>
                <w:sz w:val="18"/>
                <w:szCs w:val="18"/>
                <w:lang w:val="tr-TR"/>
              </w:rPr>
            </w:pPr>
            <w:r>
              <w:rPr>
                <w:sz w:val="18"/>
                <w:szCs w:val="18"/>
                <w:lang w:val="tr-TR"/>
              </w:rPr>
              <w:t>Cari Dönem</w:t>
            </w:r>
          </w:p>
        </w:tc>
        <w:tc>
          <w:tcPr>
            <w:tcW w:w="2694" w:type="dxa"/>
            <w:tcBorders>
              <w:top w:val="single" w:sz="4" w:space="0" w:color="auto"/>
              <w:left w:val="nil"/>
              <w:bottom w:val="single" w:sz="4" w:space="0" w:color="auto"/>
              <w:right w:val="single" w:sz="4" w:space="0" w:color="auto"/>
            </w:tcBorders>
            <w:vAlign w:val="center"/>
          </w:tcPr>
          <w:p w:rsidR="00371160" w:rsidRDefault="009658B8">
            <w:pPr>
              <w:jc w:val="center"/>
              <w:rPr>
                <w:sz w:val="18"/>
                <w:szCs w:val="18"/>
                <w:lang w:val="tr-TR"/>
              </w:rPr>
            </w:pPr>
            <w:r>
              <w:rPr>
                <w:sz w:val="18"/>
                <w:szCs w:val="18"/>
                <w:lang w:val="tr-TR"/>
              </w:rPr>
              <w:t>Önceki Dönem</w:t>
            </w:r>
          </w:p>
        </w:tc>
      </w:tr>
      <w:tr w:rsidR="00A90555" w:rsidRPr="00872466" w:rsidTr="00633B71">
        <w:trPr>
          <w:trHeight w:val="255"/>
        </w:trPr>
        <w:tc>
          <w:tcPr>
            <w:tcW w:w="38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71160" w:rsidRDefault="009658B8">
            <w:pPr>
              <w:ind w:firstLine="116"/>
              <w:rPr>
                <w:rFonts w:eastAsia="Arial Unicode MS" w:cs="Arial Unicode MS"/>
                <w:sz w:val="18"/>
                <w:szCs w:val="18"/>
                <w:lang w:val="tr-TR"/>
              </w:rPr>
            </w:pPr>
            <w:r>
              <w:rPr>
                <w:sz w:val="18"/>
                <w:szCs w:val="20"/>
                <w:lang w:val="tr-TR"/>
              </w:rPr>
              <w:t xml:space="preserve">      Defter Değeri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20.728 </w:t>
            </w:r>
          </w:p>
        </w:tc>
        <w:tc>
          <w:tcPr>
            <w:tcW w:w="2694"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17.261</w:t>
            </w:r>
          </w:p>
        </w:tc>
      </w:tr>
      <w:tr w:rsidR="00A90555" w:rsidRPr="00872466" w:rsidTr="00633B71">
        <w:trPr>
          <w:trHeight w:val="255"/>
        </w:trPr>
        <w:tc>
          <w:tcPr>
            <w:tcW w:w="38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71160" w:rsidRDefault="009658B8">
            <w:pPr>
              <w:ind w:firstLine="116"/>
              <w:rPr>
                <w:rFonts w:eastAsia="Arial Unicode MS" w:cs="Arial Unicode MS"/>
                <w:sz w:val="18"/>
                <w:szCs w:val="18"/>
                <w:lang w:val="tr-TR"/>
              </w:rPr>
            </w:pPr>
            <w:r>
              <w:rPr>
                <w:sz w:val="18"/>
                <w:szCs w:val="20"/>
                <w:lang w:val="tr-TR"/>
              </w:rPr>
              <w:t xml:space="preserve">      Birikmiş Amortisman Tutarı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(10.309)</w:t>
            </w:r>
          </w:p>
        </w:tc>
        <w:tc>
          <w:tcPr>
            <w:tcW w:w="2694"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(7.037)</w:t>
            </w:r>
          </w:p>
        </w:tc>
      </w:tr>
      <w:tr w:rsidR="00A90555" w:rsidRPr="00872466" w:rsidTr="00633B71">
        <w:trPr>
          <w:trHeight w:val="255"/>
        </w:trPr>
        <w:tc>
          <w:tcPr>
            <w:tcW w:w="38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71160" w:rsidRDefault="009658B8">
            <w:pPr>
              <w:ind w:firstLine="116"/>
              <w:rPr>
                <w:rFonts w:eastAsia="Arial Unicode MS" w:cs="Arial Unicode MS"/>
                <w:b/>
                <w:sz w:val="18"/>
                <w:szCs w:val="18"/>
                <w:lang w:val="tr-TR"/>
              </w:rPr>
            </w:pPr>
            <w:r>
              <w:rPr>
                <w:b/>
                <w:sz w:val="18"/>
                <w:szCs w:val="18"/>
                <w:lang w:val="tr-TR"/>
              </w:rPr>
              <w:t xml:space="preserve"> Net Defter Değeri </w:t>
            </w:r>
          </w:p>
        </w:tc>
        <w:tc>
          <w:tcPr>
            <w:tcW w:w="28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10.419 </w:t>
            </w:r>
          </w:p>
        </w:tc>
        <w:tc>
          <w:tcPr>
            <w:tcW w:w="2694" w:type="dxa"/>
            <w:tcBorders>
              <w:top w:val="single" w:sz="4" w:space="0" w:color="auto"/>
              <w:left w:val="nil"/>
              <w:bottom w:val="single" w:sz="4" w:space="0" w:color="auto"/>
              <w:right w:val="single" w:sz="4" w:space="0" w:color="auto"/>
            </w:tcBorders>
            <w:vAlign w:val="bottom"/>
          </w:tcPr>
          <w:p w:rsidR="00371160" w:rsidRDefault="009658B8">
            <w:pPr>
              <w:ind w:right="57"/>
              <w:jc w:val="right"/>
              <w:rPr>
                <w:b/>
                <w:sz w:val="18"/>
                <w:szCs w:val="18"/>
              </w:rPr>
            </w:pPr>
            <w:r>
              <w:rPr>
                <w:b/>
                <w:sz w:val="18"/>
                <w:szCs w:val="18"/>
              </w:rPr>
              <w:t>10.224</w:t>
            </w:r>
          </w:p>
        </w:tc>
      </w:tr>
    </w:tbl>
    <w:p w:rsidR="00371160" w:rsidRDefault="009658B8">
      <w:pPr>
        <w:jc w:val="both"/>
        <w:rPr>
          <w:b/>
          <w:bCs/>
          <w:sz w:val="22"/>
          <w:szCs w:val="22"/>
          <w:lang w:val="tr-TR"/>
        </w:rPr>
      </w:pPr>
      <w:r>
        <w:rPr>
          <w:b/>
          <w:bCs/>
          <w:sz w:val="22"/>
          <w:szCs w:val="22"/>
          <w:lang w:val="tr-TR"/>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pStyle w:val="ListParagraph"/>
        <w:numPr>
          <w:ilvl w:val="0"/>
          <w:numId w:val="26"/>
        </w:numPr>
        <w:ind w:left="709" w:hanging="709"/>
        <w:rPr>
          <w:b/>
          <w:iCs/>
          <w:sz w:val="22"/>
          <w:szCs w:val="22"/>
          <w:lang w:val="tr-TR"/>
        </w:rPr>
      </w:pPr>
      <w:r>
        <w:rPr>
          <w:b/>
          <w:iCs/>
          <w:sz w:val="22"/>
          <w:szCs w:val="22"/>
          <w:lang w:val="tr-TR"/>
        </w:rPr>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jc w:val="both"/>
        <w:rPr>
          <w:b/>
          <w:bCs/>
          <w:sz w:val="22"/>
          <w:szCs w:val="22"/>
          <w:lang w:val="tr-TR"/>
        </w:rPr>
      </w:pPr>
    </w:p>
    <w:p w:rsidR="00371160" w:rsidRDefault="009658B8">
      <w:pPr>
        <w:tabs>
          <w:tab w:val="left" w:pos="567"/>
          <w:tab w:val="left" w:pos="709"/>
        </w:tabs>
        <w:jc w:val="both"/>
        <w:rPr>
          <w:b/>
          <w:bCs/>
          <w:sz w:val="22"/>
          <w:szCs w:val="22"/>
          <w:lang w:val="tr-TR"/>
        </w:rPr>
      </w:pPr>
      <w:r>
        <w:rPr>
          <w:b/>
          <w:bCs/>
          <w:sz w:val="22"/>
          <w:szCs w:val="22"/>
          <w:lang w:val="tr-TR"/>
        </w:rPr>
        <w:t>13.</w:t>
      </w:r>
      <w:r>
        <w:rPr>
          <w:b/>
          <w:bCs/>
          <w:sz w:val="22"/>
          <w:szCs w:val="22"/>
          <w:lang w:val="tr-TR"/>
        </w:rPr>
        <w:tab/>
        <w:t xml:space="preserve">  Maddi Olmayan Duran Varlıklara İlişkin Bilgiler (devamı)</w:t>
      </w:r>
    </w:p>
    <w:p w:rsidR="00371160" w:rsidRDefault="00371160">
      <w:pPr>
        <w:jc w:val="both"/>
        <w:rPr>
          <w:b/>
          <w:bCs/>
          <w:sz w:val="22"/>
          <w:szCs w:val="22"/>
          <w:lang w:val="tr-TR"/>
        </w:rPr>
      </w:pPr>
    </w:p>
    <w:p w:rsidR="00371160" w:rsidRDefault="009658B8">
      <w:pPr>
        <w:pStyle w:val="Footer"/>
        <w:tabs>
          <w:tab w:val="clear" w:pos="4536"/>
          <w:tab w:val="clear" w:pos="9072"/>
        </w:tabs>
        <w:ind w:left="720" w:hanging="720"/>
        <w:rPr>
          <w:b/>
          <w:bCs/>
          <w:sz w:val="22"/>
          <w:szCs w:val="22"/>
          <w:lang w:val="tr-TR"/>
        </w:rPr>
      </w:pPr>
      <w:r>
        <w:rPr>
          <w:b/>
          <w:bCs/>
          <w:sz w:val="22"/>
          <w:szCs w:val="22"/>
          <w:lang w:val="tr-TR"/>
        </w:rPr>
        <w:t xml:space="preserve">13.2. </w:t>
      </w:r>
      <w:r>
        <w:rPr>
          <w:b/>
          <w:bCs/>
          <w:sz w:val="22"/>
          <w:szCs w:val="22"/>
          <w:lang w:val="tr-TR"/>
        </w:rPr>
        <w:tab/>
        <w:t>Dönem Başı ve Dönem Sonu Arasındaki Hareket Tablosu:</w:t>
      </w:r>
    </w:p>
    <w:p w:rsidR="00371160" w:rsidRDefault="00371160">
      <w:pPr>
        <w:pStyle w:val="Footer"/>
        <w:tabs>
          <w:tab w:val="clear" w:pos="4536"/>
          <w:tab w:val="clear" w:pos="9072"/>
        </w:tabs>
        <w:ind w:left="720"/>
        <w:rPr>
          <w:b/>
          <w:bCs/>
          <w:sz w:val="22"/>
          <w:szCs w:val="22"/>
          <w:lang w:val="tr-TR"/>
        </w:rPr>
      </w:pPr>
    </w:p>
    <w:tbl>
      <w:tblPr>
        <w:tblW w:w="624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8"/>
        <w:gridCol w:w="2273"/>
      </w:tblGrid>
      <w:tr w:rsidR="009306B5" w:rsidRPr="00872466" w:rsidTr="00A90555">
        <w:trPr>
          <w:trHeight w:val="252"/>
        </w:trPr>
        <w:tc>
          <w:tcPr>
            <w:tcW w:w="3968" w:type="dxa"/>
          </w:tcPr>
          <w:p w:rsidR="00371160" w:rsidRDefault="009658B8">
            <w:pPr>
              <w:jc w:val="both"/>
              <w:rPr>
                <w:rFonts w:eastAsia="Arial Unicode MS" w:cs="Arial Unicode MS"/>
                <w:sz w:val="18"/>
                <w:szCs w:val="18"/>
                <w:lang w:val="tr-TR"/>
              </w:rPr>
            </w:pPr>
            <w:r>
              <w:rPr>
                <w:sz w:val="18"/>
                <w:szCs w:val="18"/>
                <w:lang w:val="tr-TR"/>
              </w:rPr>
              <w:t> </w:t>
            </w:r>
          </w:p>
        </w:tc>
        <w:tc>
          <w:tcPr>
            <w:tcW w:w="2273" w:type="dxa"/>
            <w:vAlign w:val="center"/>
          </w:tcPr>
          <w:p w:rsidR="00371160" w:rsidRDefault="009658B8">
            <w:pPr>
              <w:jc w:val="center"/>
              <w:rPr>
                <w:rFonts w:eastAsia="Arial Unicode MS"/>
                <w:sz w:val="18"/>
                <w:lang w:val="tr-TR"/>
              </w:rPr>
            </w:pPr>
            <w:r>
              <w:rPr>
                <w:rFonts w:eastAsia="Arial Unicode MS" w:cs="Arial Unicode MS"/>
                <w:sz w:val="18"/>
                <w:szCs w:val="18"/>
                <w:lang w:val="tr-TR"/>
              </w:rPr>
              <w:t>Bilgisayar Yazılımları</w:t>
            </w:r>
          </w:p>
        </w:tc>
      </w:tr>
      <w:tr w:rsidR="009306B5" w:rsidRPr="00872466" w:rsidTr="00A90555">
        <w:trPr>
          <w:trHeight w:val="252"/>
        </w:trPr>
        <w:tc>
          <w:tcPr>
            <w:tcW w:w="3968" w:type="dxa"/>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Maliyet </w:t>
            </w:r>
          </w:p>
        </w:tc>
        <w:tc>
          <w:tcPr>
            <w:tcW w:w="2273" w:type="dxa"/>
            <w:vAlign w:val="bottom"/>
          </w:tcPr>
          <w:p w:rsidR="00371160" w:rsidRDefault="00371160">
            <w:pPr>
              <w:jc w:val="right"/>
              <w:rPr>
                <w:sz w:val="18"/>
                <w:szCs w:val="18"/>
                <w:lang w:val="tr-TR"/>
              </w:rPr>
            </w:pP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Açılış Bakiyesi – 1 Ocak 2010</w:t>
            </w:r>
          </w:p>
        </w:tc>
        <w:tc>
          <w:tcPr>
            <w:tcW w:w="2273" w:type="dxa"/>
            <w:vAlign w:val="bottom"/>
          </w:tcPr>
          <w:p w:rsidR="00371160" w:rsidRDefault="009658B8">
            <w:pPr>
              <w:jc w:val="right"/>
              <w:rPr>
                <w:sz w:val="18"/>
                <w:szCs w:val="18"/>
              </w:rPr>
            </w:pPr>
            <w:r>
              <w:rPr>
                <w:sz w:val="18"/>
                <w:szCs w:val="18"/>
              </w:rPr>
              <w:t>17.261</w:t>
            </w: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Alımlar</w:t>
            </w:r>
          </w:p>
        </w:tc>
        <w:tc>
          <w:tcPr>
            <w:tcW w:w="2273" w:type="dxa"/>
            <w:vAlign w:val="bottom"/>
          </w:tcPr>
          <w:p w:rsidR="00371160" w:rsidRDefault="009658B8">
            <w:pPr>
              <w:jc w:val="right"/>
              <w:rPr>
                <w:sz w:val="18"/>
                <w:szCs w:val="18"/>
              </w:rPr>
            </w:pPr>
            <w:r>
              <w:rPr>
                <w:sz w:val="18"/>
                <w:szCs w:val="18"/>
              </w:rPr>
              <w:t>3.467</w:t>
            </w: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Elden Çıkarılanlar</w:t>
            </w:r>
          </w:p>
        </w:tc>
        <w:tc>
          <w:tcPr>
            <w:tcW w:w="2273" w:type="dxa"/>
            <w:vAlign w:val="bottom"/>
          </w:tcPr>
          <w:p w:rsidR="00371160" w:rsidRDefault="009658B8">
            <w:pPr>
              <w:jc w:val="right"/>
              <w:rPr>
                <w:sz w:val="18"/>
                <w:szCs w:val="18"/>
              </w:rPr>
            </w:pPr>
            <w:r>
              <w:rPr>
                <w:sz w:val="18"/>
                <w:szCs w:val="18"/>
              </w:rPr>
              <w:t>-</w:t>
            </w:r>
          </w:p>
        </w:tc>
      </w:tr>
      <w:tr w:rsidR="00A90555" w:rsidRPr="00872466" w:rsidTr="00A90555">
        <w:trPr>
          <w:trHeight w:val="252"/>
        </w:trPr>
        <w:tc>
          <w:tcPr>
            <w:tcW w:w="3968" w:type="dxa"/>
            <w:vAlign w:val="bottom"/>
          </w:tcPr>
          <w:p w:rsidR="00371160" w:rsidRDefault="009658B8">
            <w:pPr>
              <w:rPr>
                <w:rFonts w:eastAsia="Arial Unicode MS" w:cs="Arial Unicode MS"/>
                <w:b/>
                <w:sz w:val="18"/>
                <w:szCs w:val="18"/>
                <w:lang w:val="tr-TR"/>
              </w:rPr>
            </w:pPr>
            <w:r>
              <w:rPr>
                <w:rFonts w:eastAsia="Arial Unicode MS"/>
                <w:b/>
                <w:sz w:val="18"/>
                <w:szCs w:val="18"/>
                <w:lang w:val="tr-TR"/>
              </w:rPr>
              <w:t xml:space="preserve">      Kapanış Bakiyesi – 31 Aralık 2010</w:t>
            </w:r>
          </w:p>
        </w:tc>
        <w:tc>
          <w:tcPr>
            <w:tcW w:w="2273" w:type="dxa"/>
            <w:vAlign w:val="bottom"/>
          </w:tcPr>
          <w:p w:rsidR="00371160" w:rsidRDefault="009658B8">
            <w:pPr>
              <w:jc w:val="right"/>
              <w:rPr>
                <w:b/>
                <w:sz w:val="18"/>
                <w:szCs w:val="18"/>
              </w:rPr>
            </w:pPr>
            <w:r>
              <w:rPr>
                <w:b/>
                <w:sz w:val="18"/>
                <w:szCs w:val="18"/>
              </w:rPr>
              <w:t>20.728</w:t>
            </w:r>
          </w:p>
        </w:tc>
      </w:tr>
      <w:tr w:rsidR="009745D9" w:rsidRPr="00872466" w:rsidTr="00A90555">
        <w:trPr>
          <w:trHeight w:val="252"/>
        </w:trPr>
        <w:tc>
          <w:tcPr>
            <w:tcW w:w="3968" w:type="dxa"/>
            <w:vAlign w:val="bottom"/>
          </w:tcPr>
          <w:p w:rsidR="00000000" w:rsidRDefault="006663F3">
            <w:pPr>
              <w:ind w:firstLineChars="2" w:firstLine="4"/>
              <w:rPr>
                <w:rFonts w:eastAsia="Arial Unicode MS" w:cs="Arial Unicode MS"/>
                <w:sz w:val="18"/>
                <w:szCs w:val="18"/>
                <w:lang w:val="tr-TR"/>
                <w:rPrChange w:id="2565" w:author="Asiye Mara (Open)&#10;" w:date="2011-02-14T12:31:00Z">
                  <w:rPr>
                    <w:rFonts w:ascii="Univers (WN)" w:eastAsia="Arial Unicode MS" w:hAnsi="Univers (WN)" w:cs="Arial Unicode MS"/>
                    <w:b/>
                    <w:sz w:val="18"/>
                    <w:szCs w:val="18"/>
                    <w:lang w:val="tr-TR"/>
                  </w:rPr>
                </w:rPrChange>
              </w:rPr>
              <w:pPrChange w:id="2566" w:author="Asiye Mara (Open)&#10;" w:date="2011-02-14T12:30:00Z">
                <w:pPr>
                  <w:spacing w:before="120"/>
                  <w:ind w:firstLineChars="2" w:firstLine="4"/>
                  <w:outlineLvl w:val="1"/>
                </w:pPr>
              </w:pPrChange>
            </w:pPr>
          </w:p>
        </w:tc>
        <w:tc>
          <w:tcPr>
            <w:tcW w:w="2273" w:type="dxa"/>
            <w:vAlign w:val="bottom"/>
          </w:tcPr>
          <w:p w:rsidR="00000000" w:rsidRDefault="006663F3">
            <w:pPr>
              <w:jc w:val="right"/>
              <w:rPr>
                <w:sz w:val="18"/>
                <w:szCs w:val="18"/>
                <w:rPrChange w:id="2567" w:author="Asiye Mara (Open)&#10;" w:date="2011-02-14T12:31:00Z">
                  <w:rPr>
                    <w:rFonts w:ascii="Univers (WN)" w:hAnsi="Univers (WN)"/>
                    <w:b/>
                    <w:sz w:val="18"/>
                    <w:szCs w:val="18"/>
                  </w:rPr>
                </w:rPrChange>
              </w:rPr>
              <w:pPrChange w:id="2568" w:author="Asiye Mara (Open)&#10;" w:date="2011-02-14T12:30:00Z">
                <w:pPr>
                  <w:spacing w:before="120"/>
                  <w:jc w:val="right"/>
                  <w:outlineLvl w:val="1"/>
                </w:pPr>
              </w:pPrChange>
            </w:pPr>
          </w:p>
        </w:tc>
      </w:tr>
      <w:tr w:rsidR="009745D9" w:rsidRPr="00872466" w:rsidTr="00A90555">
        <w:trPr>
          <w:trHeight w:val="252"/>
        </w:trPr>
        <w:tc>
          <w:tcPr>
            <w:tcW w:w="3968" w:type="dxa"/>
            <w:vAlign w:val="bottom"/>
          </w:tcPr>
          <w:p w:rsidR="00371160" w:rsidRDefault="009658B8">
            <w:pPr>
              <w:ind w:firstLineChars="2" w:firstLine="4"/>
              <w:rPr>
                <w:rFonts w:eastAsia="Arial Unicode MS" w:cs="Arial Unicode MS"/>
                <w:sz w:val="18"/>
                <w:szCs w:val="18"/>
                <w:lang w:val="tr-TR"/>
              </w:rPr>
            </w:pPr>
            <w:r>
              <w:rPr>
                <w:rFonts w:eastAsia="Arial Unicode MS" w:cs="Arial Unicode MS"/>
                <w:sz w:val="18"/>
                <w:szCs w:val="18"/>
                <w:lang w:val="tr-TR"/>
              </w:rPr>
              <w:t>Birikmiş Amortisman (-)</w:t>
            </w:r>
          </w:p>
        </w:tc>
        <w:tc>
          <w:tcPr>
            <w:tcW w:w="2273" w:type="dxa"/>
            <w:vAlign w:val="bottom"/>
          </w:tcPr>
          <w:p w:rsidR="00371160" w:rsidRDefault="00371160">
            <w:pPr>
              <w:jc w:val="right"/>
              <w:rPr>
                <w:sz w:val="18"/>
                <w:szCs w:val="18"/>
              </w:rPr>
            </w:pP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Açılış Bakiyesi – 1 Ocak 2010</w:t>
            </w:r>
          </w:p>
        </w:tc>
        <w:tc>
          <w:tcPr>
            <w:tcW w:w="2273" w:type="dxa"/>
            <w:vAlign w:val="bottom"/>
          </w:tcPr>
          <w:p w:rsidR="00371160" w:rsidRDefault="009658B8">
            <w:pPr>
              <w:jc w:val="right"/>
              <w:rPr>
                <w:sz w:val="18"/>
                <w:szCs w:val="18"/>
              </w:rPr>
            </w:pPr>
            <w:r>
              <w:rPr>
                <w:sz w:val="18"/>
                <w:szCs w:val="18"/>
              </w:rPr>
              <w:t>7.037</w:t>
            </w: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Amortisman Gideri</w:t>
            </w:r>
          </w:p>
        </w:tc>
        <w:tc>
          <w:tcPr>
            <w:tcW w:w="2273" w:type="dxa"/>
            <w:vAlign w:val="bottom"/>
          </w:tcPr>
          <w:p w:rsidR="00371160" w:rsidRDefault="009658B8">
            <w:pPr>
              <w:jc w:val="right"/>
              <w:rPr>
                <w:sz w:val="18"/>
                <w:szCs w:val="18"/>
              </w:rPr>
            </w:pPr>
            <w:r>
              <w:rPr>
                <w:sz w:val="18"/>
                <w:szCs w:val="18"/>
              </w:rPr>
              <w:t>3.272</w:t>
            </w:r>
          </w:p>
        </w:tc>
      </w:tr>
      <w:tr w:rsidR="00A90555" w:rsidRPr="00872466" w:rsidTr="00A90555">
        <w:trPr>
          <w:trHeight w:val="252"/>
        </w:trPr>
        <w:tc>
          <w:tcPr>
            <w:tcW w:w="396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Elden Çıkarılanlar</w:t>
            </w:r>
          </w:p>
        </w:tc>
        <w:tc>
          <w:tcPr>
            <w:tcW w:w="2273" w:type="dxa"/>
            <w:vAlign w:val="bottom"/>
          </w:tcPr>
          <w:p w:rsidR="00371160" w:rsidRDefault="009658B8">
            <w:pPr>
              <w:jc w:val="right"/>
              <w:rPr>
                <w:sz w:val="18"/>
                <w:szCs w:val="18"/>
              </w:rPr>
            </w:pPr>
            <w:r>
              <w:rPr>
                <w:sz w:val="18"/>
                <w:szCs w:val="18"/>
              </w:rPr>
              <w:t>-</w:t>
            </w:r>
          </w:p>
        </w:tc>
      </w:tr>
      <w:tr w:rsidR="00A90555" w:rsidRPr="00872466" w:rsidTr="00A90555">
        <w:trPr>
          <w:trHeight w:val="252"/>
        </w:trPr>
        <w:tc>
          <w:tcPr>
            <w:tcW w:w="3968" w:type="dxa"/>
            <w:vAlign w:val="bottom"/>
          </w:tcPr>
          <w:p w:rsidR="00371160" w:rsidRDefault="009658B8">
            <w:pPr>
              <w:rPr>
                <w:rFonts w:eastAsia="Arial Unicode MS" w:cs="Arial Unicode MS"/>
                <w:b/>
                <w:sz w:val="18"/>
                <w:szCs w:val="18"/>
                <w:lang w:val="tr-TR"/>
              </w:rPr>
            </w:pPr>
            <w:r>
              <w:rPr>
                <w:rFonts w:eastAsia="Arial Unicode MS"/>
                <w:b/>
                <w:sz w:val="18"/>
                <w:szCs w:val="18"/>
                <w:lang w:val="tr-TR"/>
              </w:rPr>
              <w:t xml:space="preserve">      Kapanış Bakiyesi –31 Aralık 2010</w:t>
            </w:r>
          </w:p>
        </w:tc>
        <w:tc>
          <w:tcPr>
            <w:tcW w:w="2273" w:type="dxa"/>
            <w:vAlign w:val="bottom"/>
          </w:tcPr>
          <w:p w:rsidR="00371160" w:rsidRDefault="009658B8">
            <w:pPr>
              <w:jc w:val="right"/>
              <w:rPr>
                <w:b/>
                <w:sz w:val="18"/>
                <w:szCs w:val="18"/>
              </w:rPr>
            </w:pPr>
            <w:r>
              <w:rPr>
                <w:b/>
                <w:sz w:val="18"/>
                <w:szCs w:val="18"/>
              </w:rPr>
              <w:t>10.309</w:t>
            </w:r>
          </w:p>
        </w:tc>
      </w:tr>
      <w:tr w:rsidR="009745D9" w:rsidRPr="00872466" w:rsidTr="00A90555">
        <w:trPr>
          <w:trHeight w:val="252"/>
        </w:trPr>
        <w:tc>
          <w:tcPr>
            <w:tcW w:w="3968" w:type="dxa"/>
            <w:vAlign w:val="bottom"/>
          </w:tcPr>
          <w:p w:rsidR="00000000" w:rsidRDefault="006663F3">
            <w:pPr>
              <w:ind w:firstLineChars="200" w:firstLine="360"/>
              <w:rPr>
                <w:rFonts w:eastAsia="Arial Unicode MS"/>
                <w:b/>
                <w:sz w:val="18"/>
                <w:szCs w:val="18"/>
                <w:lang w:val="tr-TR"/>
                <w:rPrChange w:id="2569" w:author="Asiye Mara (Open)&#10;" w:date="2011-02-14T12:31:00Z">
                  <w:rPr>
                    <w:rFonts w:ascii="Univers (WN)" w:eastAsia="Arial Unicode MS" w:hAnsi="Univers (WN)"/>
                    <w:b/>
                    <w:sz w:val="18"/>
                    <w:szCs w:val="18"/>
                    <w:lang w:val="tr-TR"/>
                  </w:rPr>
                </w:rPrChange>
              </w:rPr>
              <w:pPrChange w:id="2570" w:author="Asiye Mara (Open)&#10;" w:date="2011-02-14T12:30:00Z">
                <w:pPr>
                  <w:spacing w:before="120"/>
                  <w:ind w:firstLineChars="200" w:firstLine="360"/>
                  <w:outlineLvl w:val="1"/>
                </w:pPr>
              </w:pPrChange>
            </w:pPr>
          </w:p>
        </w:tc>
        <w:tc>
          <w:tcPr>
            <w:tcW w:w="2273" w:type="dxa"/>
            <w:vAlign w:val="bottom"/>
          </w:tcPr>
          <w:p w:rsidR="00000000" w:rsidRDefault="006663F3">
            <w:pPr>
              <w:jc w:val="right"/>
              <w:rPr>
                <w:b/>
                <w:sz w:val="18"/>
                <w:szCs w:val="18"/>
                <w:rPrChange w:id="2571" w:author="Asiye Mara (Open)&#10;" w:date="2011-02-14T12:31:00Z">
                  <w:rPr>
                    <w:rFonts w:ascii="Univers (WN)" w:hAnsi="Univers (WN)"/>
                    <w:b/>
                    <w:sz w:val="18"/>
                    <w:szCs w:val="18"/>
                  </w:rPr>
                </w:rPrChange>
              </w:rPr>
              <w:pPrChange w:id="2572" w:author="Asiye Mara (Open)&#10;" w:date="2011-02-14T12:30:00Z">
                <w:pPr>
                  <w:spacing w:before="120"/>
                  <w:jc w:val="right"/>
                  <w:outlineLvl w:val="1"/>
                </w:pPr>
              </w:pPrChange>
            </w:pPr>
          </w:p>
        </w:tc>
      </w:tr>
      <w:tr w:rsidR="009745D9" w:rsidRPr="00872466" w:rsidTr="00A90555">
        <w:trPr>
          <w:trHeight w:val="252"/>
        </w:trPr>
        <w:tc>
          <w:tcPr>
            <w:tcW w:w="3968" w:type="dxa"/>
            <w:vAlign w:val="bottom"/>
          </w:tcPr>
          <w:p w:rsidR="00371160" w:rsidRDefault="009658B8">
            <w:pPr>
              <w:rPr>
                <w:rFonts w:eastAsia="Arial Unicode MS"/>
                <w:b/>
                <w:sz w:val="18"/>
                <w:szCs w:val="18"/>
                <w:lang w:val="tr-TR"/>
              </w:rPr>
            </w:pPr>
            <w:r>
              <w:rPr>
                <w:rFonts w:eastAsia="Arial Unicode MS"/>
                <w:b/>
                <w:sz w:val="18"/>
                <w:szCs w:val="18"/>
                <w:lang w:val="tr-TR"/>
              </w:rPr>
              <w:t>Net Defter Değeri – 31 Aralık 2009</w:t>
            </w:r>
          </w:p>
        </w:tc>
        <w:tc>
          <w:tcPr>
            <w:tcW w:w="2273" w:type="dxa"/>
            <w:vAlign w:val="bottom"/>
          </w:tcPr>
          <w:p w:rsidR="00371160" w:rsidRDefault="009658B8">
            <w:pPr>
              <w:jc w:val="right"/>
              <w:rPr>
                <w:b/>
                <w:sz w:val="18"/>
                <w:szCs w:val="18"/>
              </w:rPr>
            </w:pPr>
            <w:r>
              <w:rPr>
                <w:b/>
                <w:sz w:val="18"/>
                <w:szCs w:val="18"/>
              </w:rPr>
              <w:t>10.224</w:t>
            </w:r>
          </w:p>
        </w:tc>
      </w:tr>
      <w:tr w:rsidR="009745D9" w:rsidRPr="00872466" w:rsidTr="00A90555">
        <w:trPr>
          <w:trHeight w:val="252"/>
        </w:trPr>
        <w:tc>
          <w:tcPr>
            <w:tcW w:w="3968" w:type="dxa"/>
            <w:vAlign w:val="bottom"/>
          </w:tcPr>
          <w:p w:rsidR="00000000" w:rsidRDefault="006663F3">
            <w:pPr>
              <w:ind w:firstLineChars="200" w:firstLine="360"/>
              <w:rPr>
                <w:rFonts w:eastAsia="Arial Unicode MS"/>
                <w:b/>
                <w:sz w:val="18"/>
                <w:szCs w:val="18"/>
                <w:lang w:val="tr-TR"/>
                <w:rPrChange w:id="2573" w:author="Asiye Mara (Open)&#10;" w:date="2011-02-14T12:31:00Z">
                  <w:rPr>
                    <w:rFonts w:ascii="Univers (WN)" w:eastAsia="Arial Unicode MS" w:hAnsi="Univers (WN)"/>
                    <w:b/>
                    <w:sz w:val="18"/>
                    <w:szCs w:val="18"/>
                    <w:lang w:val="tr-TR"/>
                  </w:rPr>
                </w:rPrChange>
              </w:rPr>
              <w:pPrChange w:id="2574" w:author="Asiye Mara (Open)&#10;" w:date="2011-02-14T12:30:00Z">
                <w:pPr>
                  <w:spacing w:before="120"/>
                  <w:ind w:firstLineChars="200" w:firstLine="360"/>
                  <w:outlineLvl w:val="1"/>
                </w:pPr>
              </w:pPrChange>
            </w:pPr>
          </w:p>
        </w:tc>
        <w:tc>
          <w:tcPr>
            <w:tcW w:w="2273" w:type="dxa"/>
            <w:vAlign w:val="bottom"/>
          </w:tcPr>
          <w:p w:rsidR="00000000" w:rsidRDefault="006663F3">
            <w:pPr>
              <w:jc w:val="right"/>
              <w:rPr>
                <w:b/>
                <w:sz w:val="18"/>
                <w:szCs w:val="18"/>
                <w:rPrChange w:id="2575" w:author="Asiye Mara (Open)&#10;" w:date="2011-02-14T12:31:00Z">
                  <w:rPr>
                    <w:rFonts w:ascii="Univers (WN)" w:hAnsi="Univers (WN)"/>
                    <w:b/>
                    <w:sz w:val="18"/>
                    <w:szCs w:val="18"/>
                  </w:rPr>
                </w:rPrChange>
              </w:rPr>
              <w:pPrChange w:id="2576" w:author="Asiye Mara (Open)&#10;" w:date="2011-02-14T12:30:00Z">
                <w:pPr>
                  <w:spacing w:before="120"/>
                  <w:jc w:val="right"/>
                  <w:outlineLvl w:val="1"/>
                </w:pPr>
              </w:pPrChange>
            </w:pPr>
          </w:p>
        </w:tc>
      </w:tr>
      <w:tr w:rsidR="009745D9" w:rsidRPr="00872466" w:rsidTr="003C62C8">
        <w:trPr>
          <w:trHeight w:val="308"/>
        </w:trPr>
        <w:tc>
          <w:tcPr>
            <w:tcW w:w="3968" w:type="dxa"/>
            <w:vAlign w:val="bottom"/>
          </w:tcPr>
          <w:p w:rsidR="00371160" w:rsidRDefault="009658B8">
            <w:pPr>
              <w:rPr>
                <w:rFonts w:eastAsia="Arial Unicode MS"/>
                <w:b/>
                <w:sz w:val="18"/>
                <w:szCs w:val="18"/>
                <w:lang w:val="tr-TR"/>
              </w:rPr>
            </w:pPr>
            <w:r>
              <w:rPr>
                <w:rFonts w:eastAsia="Arial Unicode MS"/>
                <w:b/>
                <w:sz w:val="18"/>
                <w:szCs w:val="18"/>
                <w:lang w:val="tr-TR"/>
              </w:rPr>
              <w:t>Net Defter Değeri – 31 Aralık 2010</w:t>
            </w:r>
          </w:p>
        </w:tc>
        <w:tc>
          <w:tcPr>
            <w:tcW w:w="2273" w:type="dxa"/>
            <w:vAlign w:val="bottom"/>
          </w:tcPr>
          <w:p w:rsidR="00371160" w:rsidRDefault="009658B8">
            <w:pPr>
              <w:jc w:val="right"/>
              <w:rPr>
                <w:rFonts w:eastAsia="Arial Unicode MS"/>
                <w:b/>
                <w:sz w:val="18"/>
                <w:szCs w:val="18"/>
                <w:lang w:val="tr-TR"/>
              </w:rPr>
            </w:pPr>
            <w:r>
              <w:rPr>
                <w:rFonts w:eastAsia="Arial Unicode MS"/>
                <w:b/>
                <w:sz w:val="18"/>
                <w:szCs w:val="18"/>
                <w:lang w:val="tr-TR"/>
              </w:rPr>
              <w:t>10.419</w:t>
            </w:r>
          </w:p>
        </w:tc>
      </w:tr>
    </w:tbl>
    <w:p w:rsidR="00371160" w:rsidRDefault="00371160">
      <w:pPr>
        <w:pStyle w:val="Footer"/>
        <w:tabs>
          <w:tab w:val="clear" w:pos="4536"/>
          <w:tab w:val="clear" w:pos="9072"/>
        </w:tabs>
        <w:rPr>
          <w:b/>
          <w:bCs/>
          <w:sz w:val="22"/>
          <w:szCs w:val="22"/>
          <w:lang w:val="tr-TR"/>
        </w:rPr>
      </w:pPr>
    </w:p>
    <w:tbl>
      <w:tblPr>
        <w:tblW w:w="622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2268"/>
      </w:tblGrid>
      <w:tr w:rsidR="009B6790" w:rsidRPr="00872466" w:rsidTr="009B6790">
        <w:trPr>
          <w:trHeight w:val="255"/>
        </w:trPr>
        <w:tc>
          <w:tcPr>
            <w:tcW w:w="3958" w:type="dxa"/>
          </w:tcPr>
          <w:p w:rsidR="00371160" w:rsidRDefault="009658B8">
            <w:pPr>
              <w:jc w:val="both"/>
              <w:rPr>
                <w:rFonts w:eastAsia="Arial Unicode MS" w:cs="Arial Unicode MS"/>
                <w:sz w:val="18"/>
                <w:szCs w:val="18"/>
                <w:lang w:val="tr-TR"/>
              </w:rPr>
            </w:pPr>
            <w:r>
              <w:rPr>
                <w:sz w:val="18"/>
                <w:szCs w:val="18"/>
                <w:lang w:val="tr-TR"/>
              </w:rPr>
              <w:t> </w:t>
            </w:r>
          </w:p>
        </w:tc>
        <w:tc>
          <w:tcPr>
            <w:tcW w:w="2268" w:type="dxa"/>
            <w:vAlign w:val="center"/>
          </w:tcPr>
          <w:p w:rsidR="00371160" w:rsidRDefault="009658B8">
            <w:pPr>
              <w:jc w:val="center"/>
              <w:rPr>
                <w:rFonts w:eastAsia="Arial Unicode MS"/>
                <w:sz w:val="18"/>
                <w:lang w:val="tr-TR"/>
              </w:rPr>
            </w:pPr>
            <w:r>
              <w:rPr>
                <w:rFonts w:eastAsia="Arial Unicode MS" w:cs="Arial Unicode MS"/>
                <w:sz w:val="18"/>
                <w:szCs w:val="18"/>
                <w:lang w:val="tr-TR"/>
              </w:rPr>
              <w:t>Bilgisayar Yazılımları</w:t>
            </w:r>
          </w:p>
        </w:tc>
      </w:tr>
      <w:tr w:rsidR="009B6790" w:rsidRPr="00872466" w:rsidTr="009B6790">
        <w:trPr>
          <w:trHeight w:val="255"/>
        </w:trPr>
        <w:tc>
          <w:tcPr>
            <w:tcW w:w="3958" w:type="dxa"/>
            <w:vAlign w:val="bottom"/>
          </w:tcPr>
          <w:p w:rsidR="00371160" w:rsidRDefault="009658B8">
            <w:pPr>
              <w:rPr>
                <w:rFonts w:eastAsia="Arial Unicode MS" w:cs="Arial Unicode MS"/>
                <w:sz w:val="18"/>
                <w:szCs w:val="18"/>
                <w:lang w:val="tr-TR"/>
              </w:rPr>
            </w:pPr>
            <w:r>
              <w:rPr>
                <w:rFonts w:eastAsia="Arial Unicode MS" w:cs="Arial Unicode MS"/>
                <w:sz w:val="18"/>
                <w:szCs w:val="18"/>
                <w:lang w:val="tr-TR"/>
              </w:rPr>
              <w:t xml:space="preserve">Maliyet </w:t>
            </w:r>
          </w:p>
        </w:tc>
        <w:tc>
          <w:tcPr>
            <w:tcW w:w="2268" w:type="dxa"/>
            <w:vAlign w:val="bottom"/>
          </w:tcPr>
          <w:p w:rsidR="00371160" w:rsidRDefault="00371160">
            <w:pPr>
              <w:jc w:val="right"/>
              <w:rPr>
                <w:sz w:val="18"/>
                <w:szCs w:val="18"/>
                <w:lang w:val="tr-TR"/>
              </w:rPr>
            </w:pP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Açılış Bakiyesi – 1 Ocak 2009</w:t>
            </w:r>
          </w:p>
        </w:tc>
        <w:tc>
          <w:tcPr>
            <w:tcW w:w="2268" w:type="dxa"/>
            <w:vAlign w:val="bottom"/>
          </w:tcPr>
          <w:p w:rsidR="00371160" w:rsidRDefault="009658B8">
            <w:pPr>
              <w:jc w:val="right"/>
              <w:rPr>
                <w:sz w:val="18"/>
                <w:szCs w:val="18"/>
              </w:rPr>
            </w:pPr>
            <w:r>
              <w:rPr>
                <w:sz w:val="18"/>
                <w:szCs w:val="18"/>
              </w:rPr>
              <w:t>11.173</w:t>
            </w: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Alımlar</w:t>
            </w:r>
          </w:p>
        </w:tc>
        <w:tc>
          <w:tcPr>
            <w:tcW w:w="2268" w:type="dxa"/>
            <w:vAlign w:val="bottom"/>
          </w:tcPr>
          <w:p w:rsidR="00371160" w:rsidRDefault="009658B8">
            <w:pPr>
              <w:jc w:val="right"/>
              <w:rPr>
                <w:sz w:val="18"/>
                <w:szCs w:val="18"/>
              </w:rPr>
            </w:pPr>
            <w:r>
              <w:rPr>
                <w:sz w:val="18"/>
                <w:szCs w:val="18"/>
              </w:rPr>
              <w:t>6.088</w:t>
            </w: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Elden Çıkarılanlar</w:t>
            </w:r>
          </w:p>
        </w:tc>
        <w:tc>
          <w:tcPr>
            <w:tcW w:w="2268" w:type="dxa"/>
            <w:vAlign w:val="bottom"/>
          </w:tcPr>
          <w:p w:rsidR="00371160" w:rsidRDefault="009658B8">
            <w:pPr>
              <w:jc w:val="right"/>
              <w:rPr>
                <w:sz w:val="18"/>
                <w:szCs w:val="18"/>
              </w:rPr>
            </w:pPr>
            <w:r>
              <w:rPr>
                <w:sz w:val="18"/>
                <w:szCs w:val="18"/>
              </w:rPr>
              <w:t>-</w:t>
            </w:r>
          </w:p>
        </w:tc>
      </w:tr>
      <w:tr w:rsidR="008B5A77" w:rsidRPr="00872466" w:rsidTr="009B6790">
        <w:trPr>
          <w:trHeight w:val="255"/>
        </w:trPr>
        <w:tc>
          <w:tcPr>
            <w:tcW w:w="3958" w:type="dxa"/>
            <w:vAlign w:val="bottom"/>
          </w:tcPr>
          <w:p w:rsidR="00371160" w:rsidRDefault="009658B8">
            <w:pPr>
              <w:rPr>
                <w:rFonts w:eastAsia="Arial Unicode MS" w:cs="Arial Unicode MS"/>
                <w:b/>
                <w:sz w:val="18"/>
                <w:szCs w:val="18"/>
                <w:lang w:val="tr-TR"/>
              </w:rPr>
            </w:pPr>
            <w:r>
              <w:rPr>
                <w:rFonts w:eastAsia="Arial Unicode MS"/>
                <w:b/>
                <w:sz w:val="18"/>
                <w:szCs w:val="18"/>
                <w:lang w:val="tr-TR"/>
              </w:rPr>
              <w:t xml:space="preserve">      Kapanış Bakiyesi – 31 Aralık 2009</w:t>
            </w:r>
          </w:p>
        </w:tc>
        <w:tc>
          <w:tcPr>
            <w:tcW w:w="2268" w:type="dxa"/>
            <w:vAlign w:val="bottom"/>
          </w:tcPr>
          <w:p w:rsidR="00371160" w:rsidRDefault="009658B8">
            <w:pPr>
              <w:jc w:val="right"/>
              <w:rPr>
                <w:b/>
                <w:sz w:val="18"/>
                <w:szCs w:val="18"/>
              </w:rPr>
            </w:pPr>
            <w:r>
              <w:rPr>
                <w:b/>
                <w:sz w:val="18"/>
                <w:szCs w:val="18"/>
              </w:rPr>
              <w:t>17.261</w:t>
            </w:r>
          </w:p>
        </w:tc>
      </w:tr>
      <w:tr w:rsidR="008B5A77" w:rsidRPr="00872466" w:rsidTr="009B6790">
        <w:trPr>
          <w:trHeight w:val="255"/>
        </w:trPr>
        <w:tc>
          <w:tcPr>
            <w:tcW w:w="3958" w:type="dxa"/>
            <w:vAlign w:val="bottom"/>
          </w:tcPr>
          <w:p w:rsidR="00000000" w:rsidRDefault="006663F3">
            <w:pPr>
              <w:ind w:firstLineChars="2" w:firstLine="4"/>
              <w:rPr>
                <w:rFonts w:eastAsia="Arial Unicode MS" w:cs="Arial Unicode MS"/>
                <w:sz w:val="18"/>
                <w:szCs w:val="18"/>
                <w:lang w:val="tr-TR"/>
                <w:rPrChange w:id="2577" w:author="Asiye Mara (Open)&#10;" w:date="2011-02-14T12:31:00Z">
                  <w:rPr>
                    <w:rFonts w:ascii="Univers (WN)" w:eastAsia="Arial Unicode MS" w:hAnsi="Univers (WN)" w:cs="Arial Unicode MS"/>
                    <w:b/>
                    <w:sz w:val="18"/>
                    <w:szCs w:val="18"/>
                    <w:lang w:val="tr-TR"/>
                  </w:rPr>
                </w:rPrChange>
              </w:rPr>
              <w:pPrChange w:id="2578" w:author="Asiye Mara (Open)&#10;" w:date="2011-02-14T12:30:00Z">
                <w:pPr>
                  <w:spacing w:before="120"/>
                  <w:ind w:firstLineChars="2" w:firstLine="4"/>
                  <w:outlineLvl w:val="1"/>
                </w:pPr>
              </w:pPrChange>
            </w:pPr>
          </w:p>
        </w:tc>
        <w:tc>
          <w:tcPr>
            <w:tcW w:w="2268" w:type="dxa"/>
            <w:vAlign w:val="bottom"/>
          </w:tcPr>
          <w:p w:rsidR="00000000" w:rsidRDefault="006663F3">
            <w:pPr>
              <w:jc w:val="right"/>
              <w:rPr>
                <w:sz w:val="18"/>
                <w:szCs w:val="18"/>
                <w:lang w:val="tr-TR"/>
                <w:rPrChange w:id="2579" w:author="Asiye Mara (Open)&#10;" w:date="2011-02-14T12:31:00Z">
                  <w:rPr>
                    <w:rFonts w:ascii="Univers (WN)" w:hAnsi="Univers (WN)"/>
                    <w:b/>
                    <w:sz w:val="18"/>
                    <w:szCs w:val="18"/>
                    <w:lang w:val="tr-TR"/>
                  </w:rPr>
                </w:rPrChange>
              </w:rPr>
              <w:pPrChange w:id="2580" w:author="Asiye Mara (Open)&#10;" w:date="2011-02-14T12:30:00Z">
                <w:pPr>
                  <w:spacing w:before="120"/>
                  <w:jc w:val="right"/>
                  <w:outlineLvl w:val="1"/>
                </w:pPr>
              </w:pPrChange>
            </w:pPr>
          </w:p>
        </w:tc>
      </w:tr>
      <w:tr w:rsidR="008B5A77" w:rsidRPr="00872466" w:rsidTr="009B6790">
        <w:trPr>
          <w:trHeight w:val="255"/>
        </w:trPr>
        <w:tc>
          <w:tcPr>
            <w:tcW w:w="3958" w:type="dxa"/>
            <w:vAlign w:val="bottom"/>
          </w:tcPr>
          <w:p w:rsidR="00371160" w:rsidRDefault="009658B8">
            <w:pPr>
              <w:ind w:firstLineChars="2" w:firstLine="4"/>
              <w:rPr>
                <w:rFonts w:eastAsia="Arial Unicode MS" w:cs="Arial Unicode MS"/>
                <w:sz w:val="18"/>
                <w:szCs w:val="18"/>
                <w:lang w:val="tr-TR"/>
              </w:rPr>
            </w:pPr>
            <w:r>
              <w:rPr>
                <w:rFonts w:eastAsia="Arial Unicode MS" w:cs="Arial Unicode MS"/>
                <w:sz w:val="18"/>
                <w:szCs w:val="18"/>
                <w:lang w:val="tr-TR"/>
              </w:rPr>
              <w:t>Birikmiş Amortisman (-)</w:t>
            </w:r>
          </w:p>
        </w:tc>
        <w:tc>
          <w:tcPr>
            <w:tcW w:w="2268" w:type="dxa"/>
            <w:vAlign w:val="bottom"/>
          </w:tcPr>
          <w:p w:rsidR="00371160" w:rsidRDefault="00371160">
            <w:pPr>
              <w:jc w:val="right"/>
              <w:rPr>
                <w:sz w:val="18"/>
                <w:szCs w:val="18"/>
                <w:lang w:val="tr-TR"/>
              </w:rPr>
            </w:pP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Açılış Bakiyesi – 1 Ocak 2009</w:t>
            </w:r>
          </w:p>
        </w:tc>
        <w:tc>
          <w:tcPr>
            <w:tcW w:w="2268" w:type="dxa"/>
            <w:vAlign w:val="bottom"/>
          </w:tcPr>
          <w:p w:rsidR="00371160" w:rsidRDefault="009658B8">
            <w:pPr>
              <w:jc w:val="right"/>
              <w:rPr>
                <w:sz w:val="18"/>
                <w:szCs w:val="18"/>
              </w:rPr>
            </w:pPr>
            <w:r>
              <w:rPr>
                <w:sz w:val="18"/>
                <w:szCs w:val="18"/>
              </w:rPr>
              <w:t>4.841</w:t>
            </w: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Amortisman Gideri</w:t>
            </w:r>
          </w:p>
        </w:tc>
        <w:tc>
          <w:tcPr>
            <w:tcW w:w="2268" w:type="dxa"/>
            <w:vAlign w:val="bottom"/>
          </w:tcPr>
          <w:p w:rsidR="00371160" w:rsidRDefault="009658B8">
            <w:pPr>
              <w:jc w:val="right"/>
              <w:rPr>
                <w:sz w:val="18"/>
                <w:szCs w:val="18"/>
              </w:rPr>
            </w:pPr>
            <w:r>
              <w:rPr>
                <w:sz w:val="18"/>
                <w:szCs w:val="18"/>
              </w:rPr>
              <w:t>2.196</w:t>
            </w:r>
          </w:p>
        </w:tc>
      </w:tr>
      <w:tr w:rsidR="008B5A77" w:rsidRPr="00872466" w:rsidTr="009B6790">
        <w:trPr>
          <w:trHeight w:val="255"/>
        </w:trPr>
        <w:tc>
          <w:tcPr>
            <w:tcW w:w="3958" w:type="dxa"/>
            <w:vAlign w:val="bottom"/>
          </w:tcPr>
          <w:p w:rsidR="00371160" w:rsidRDefault="009658B8">
            <w:pPr>
              <w:ind w:left="252"/>
              <w:rPr>
                <w:rFonts w:eastAsia="Arial Unicode MS" w:cs="Arial Unicode MS"/>
                <w:sz w:val="18"/>
                <w:szCs w:val="18"/>
                <w:lang w:val="tr-TR"/>
              </w:rPr>
            </w:pPr>
            <w:r>
              <w:rPr>
                <w:rFonts w:eastAsia="Arial Unicode MS" w:cs="Arial Unicode MS"/>
                <w:sz w:val="18"/>
                <w:szCs w:val="18"/>
                <w:lang w:val="tr-TR"/>
              </w:rPr>
              <w:t>Elden Çıkarılanlar</w:t>
            </w:r>
          </w:p>
        </w:tc>
        <w:tc>
          <w:tcPr>
            <w:tcW w:w="2268" w:type="dxa"/>
            <w:vAlign w:val="bottom"/>
          </w:tcPr>
          <w:p w:rsidR="00371160" w:rsidRDefault="009658B8">
            <w:pPr>
              <w:jc w:val="right"/>
              <w:rPr>
                <w:sz w:val="18"/>
                <w:szCs w:val="18"/>
              </w:rPr>
            </w:pPr>
            <w:r>
              <w:rPr>
                <w:sz w:val="18"/>
                <w:szCs w:val="18"/>
              </w:rPr>
              <w:t>-</w:t>
            </w:r>
          </w:p>
        </w:tc>
      </w:tr>
      <w:tr w:rsidR="008B5A77" w:rsidRPr="00872466" w:rsidTr="009B6790">
        <w:trPr>
          <w:trHeight w:val="255"/>
        </w:trPr>
        <w:tc>
          <w:tcPr>
            <w:tcW w:w="3958" w:type="dxa"/>
            <w:vAlign w:val="bottom"/>
          </w:tcPr>
          <w:p w:rsidR="00371160" w:rsidRDefault="009658B8">
            <w:pPr>
              <w:rPr>
                <w:rFonts w:eastAsia="Arial Unicode MS" w:cs="Arial Unicode MS"/>
                <w:b/>
                <w:sz w:val="18"/>
                <w:szCs w:val="18"/>
                <w:lang w:val="tr-TR"/>
              </w:rPr>
            </w:pPr>
            <w:r>
              <w:rPr>
                <w:rFonts w:eastAsia="Arial Unicode MS"/>
                <w:b/>
                <w:sz w:val="18"/>
                <w:szCs w:val="18"/>
                <w:lang w:val="tr-TR"/>
              </w:rPr>
              <w:t xml:space="preserve">     Kapanış Bakiyesi – 31 Aralık 2009</w:t>
            </w:r>
          </w:p>
        </w:tc>
        <w:tc>
          <w:tcPr>
            <w:tcW w:w="2268" w:type="dxa"/>
            <w:vAlign w:val="bottom"/>
          </w:tcPr>
          <w:p w:rsidR="00371160" w:rsidRDefault="009658B8">
            <w:pPr>
              <w:jc w:val="right"/>
              <w:rPr>
                <w:b/>
                <w:sz w:val="18"/>
                <w:szCs w:val="18"/>
              </w:rPr>
            </w:pPr>
            <w:r>
              <w:rPr>
                <w:b/>
                <w:sz w:val="18"/>
                <w:szCs w:val="18"/>
              </w:rPr>
              <w:t>7.037</w:t>
            </w:r>
          </w:p>
        </w:tc>
      </w:tr>
      <w:tr w:rsidR="008B5A77" w:rsidRPr="00872466" w:rsidTr="009B6790">
        <w:trPr>
          <w:trHeight w:val="255"/>
        </w:trPr>
        <w:tc>
          <w:tcPr>
            <w:tcW w:w="3958" w:type="dxa"/>
            <w:vAlign w:val="bottom"/>
          </w:tcPr>
          <w:p w:rsidR="00000000" w:rsidRDefault="006663F3">
            <w:pPr>
              <w:ind w:firstLineChars="200" w:firstLine="360"/>
              <w:rPr>
                <w:rFonts w:eastAsia="Arial Unicode MS"/>
                <w:b/>
                <w:sz w:val="18"/>
                <w:szCs w:val="18"/>
                <w:lang w:val="tr-TR"/>
                <w:rPrChange w:id="2581" w:author="Asiye Mara (Open)&#10;" w:date="2011-02-14T12:31:00Z">
                  <w:rPr>
                    <w:rFonts w:ascii="Univers (WN)" w:eastAsia="Arial Unicode MS" w:hAnsi="Univers (WN)"/>
                    <w:b/>
                    <w:sz w:val="18"/>
                    <w:szCs w:val="18"/>
                    <w:lang w:val="tr-TR"/>
                  </w:rPr>
                </w:rPrChange>
              </w:rPr>
              <w:pPrChange w:id="2582" w:author="Asiye Mara (Open)&#10;" w:date="2011-02-14T12:30:00Z">
                <w:pPr>
                  <w:spacing w:before="120"/>
                  <w:ind w:firstLineChars="200" w:firstLine="360"/>
                  <w:outlineLvl w:val="1"/>
                </w:pPr>
              </w:pPrChange>
            </w:pPr>
          </w:p>
        </w:tc>
        <w:tc>
          <w:tcPr>
            <w:tcW w:w="2268" w:type="dxa"/>
            <w:vAlign w:val="bottom"/>
          </w:tcPr>
          <w:p w:rsidR="00000000" w:rsidRDefault="006663F3">
            <w:pPr>
              <w:jc w:val="right"/>
              <w:rPr>
                <w:b/>
                <w:sz w:val="18"/>
                <w:szCs w:val="18"/>
                <w:lang w:val="tr-TR"/>
                <w:rPrChange w:id="2583" w:author="Asiye Mara (Open)&#10;" w:date="2011-02-14T12:31:00Z">
                  <w:rPr>
                    <w:rFonts w:ascii="Univers (WN)" w:hAnsi="Univers (WN)"/>
                    <w:b/>
                    <w:sz w:val="18"/>
                    <w:szCs w:val="18"/>
                    <w:lang w:val="tr-TR"/>
                  </w:rPr>
                </w:rPrChange>
              </w:rPr>
              <w:pPrChange w:id="2584" w:author="Asiye Mara (Open)&#10;" w:date="2011-02-14T12:30:00Z">
                <w:pPr>
                  <w:spacing w:before="120"/>
                  <w:jc w:val="right"/>
                  <w:outlineLvl w:val="1"/>
                </w:pPr>
              </w:pPrChange>
            </w:pPr>
          </w:p>
        </w:tc>
      </w:tr>
      <w:tr w:rsidR="008B5A77" w:rsidRPr="00872466" w:rsidTr="009B6790">
        <w:trPr>
          <w:trHeight w:val="255"/>
        </w:trPr>
        <w:tc>
          <w:tcPr>
            <w:tcW w:w="3958" w:type="dxa"/>
            <w:vAlign w:val="bottom"/>
          </w:tcPr>
          <w:p w:rsidR="00371160" w:rsidRDefault="009658B8">
            <w:pPr>
              <w:rPr>
                <w:rFonts w:eastAsia="Arial Unicode MS"/>
                <w:b/>
                <w:sz w:val="18"/>
                <w:szCs w:val="18"/>
                <w:lang w:val="tr-TR"/>
              </w:rPr>
            </w:pPr>
            <w:r>
              <w:rPr>
                <w:rFonts w:eastAsia="Arial Unicode MS"/>
                <w:b/>
                <w:sz w:val="18"/>
                <w:szCs w:val="18"/>
                <w:lang w:val="tr-TR"/>
              </w:rPr>
              <w:t>Net Defter Değeri – 31 Aralık 2008</w:t>
            </w:r>
          </w:p>
        </w:tc>
        <w:tc>
          <w:tcPr>
            <w:tcW w:w="2268" w:type="dxa"/>
            <w:vAlign w:val="bottom"/>
          </w:tcPr>
          <w:p w:rsidR="00371160" w:rsidRDefault="009658B8">
            <w:pPr>
              <w:jc w:val="right"/>
              <w:rPr>
                <w:b/>
                <w:sz w:val="18"/>
                <w:szCs w:val="18"/>
                <w:lang w:val="tr-TR"/>
              </w:rPr>
            </w:pPr>
            <w:r>
              <w:rPr>
                <w:b/>
                <w:sz w:val="18"/>
                <w:szCs w:val="18"/>
                <w:lang w:val="tr-TR"/>
              </w:rPr>
              <w:t>6.332</w:t>
            </w:r>
          </w:p>
        </w:tc>
      </w:tr>
      <w:tr w:rsidR="008B5A77" w:rsidRPr="00872466" w:rsidTr="009B6790">
        <w:trPr>
          <w:trHeight w:val="255"/>
        </w:trPr>
        <w:tc>
          <w:tcPr>
            <w:tcW w:w="3958" w:type="dxa"/>
            <w:vAlign w:val="bottom"/>
          </w:tcPr>
          <w:p w:rsidR="00000000" w:rsidRDefault="006663F3">
            <w:pPr>
              <w:ind w:firstLineChars="200" w:firstLine="360"/>
              <w:rPr>
                <w:rFonts w:eastAsia="Arial Unicode MS"/>
                <w:b/>
                <w:sz w:val="18"/>
                <w:szCs w:val="18"/>
                <w:lang w:val="tr-TR"/>
                <w:rPrChange w:id="2585" w:author="Asiye Mara (Open)&#10;" w:date="2011-02-14T12:31:00Z">
                  <w:rPr>
                    <w:rFonts w:ascii="Univers (WN)" w:eastAsia="Arial Unicode MS" w:hAnsi="Univers (WN)"/>
                    <w:b/>
                    <w:sz w:val="18"/>
                    <w:szCs w:val="18"/>
                    <w:lang w:val="tr-TR"/>
                  </w:rPr>
                </w:rPrChange>
              </w:rPr>
              <w:pPrChange w:id="2586" w:author="Asiye Mara (Open)&#10;" w:date="2011-02-14T12:30:00Z">
                <w:pPr>
                  <w:spacing w:before="120"/>
                  <w:ind w:firstLineChars="200" w:firstLine="360"/>
                  <w:outlineLvl w:val="1"/>
                </w:pPr>
              </w:pPrChange>
            </w:pPr>
          </w:p>
        </w:tc>
        <w:tc>
          <w:tcPr>
            <w:tcW w:w="2268" w:type="dxa"/>
            <w:vAlign w:val="bottom"/>
          </w:tcPr>
          <w:p w:rsidR="00000000" w:rsidRDefault="006663F3">
            <w:pPr>
              <w:jc w:val="right"/>
              <w:rPr>
                <w:b/>
                <w:sz w:val="18"/>
                <w:szCs w:val="18"/>
                <w:lang w:val="tr-TR"/>
                <w:rPrChange w:id="2587" w:author="Asiye Mara (Open)&#10;" w:date="2011-02-14T12:31:00Z">
                  <w:rPr>
                    <w:rFonts w:ascii="Univers (WN)" w:hAnsi="Univers (WN)"/>
                    <w:b/>
                    <w:sz w:val="18"/>
                    <w:szCs w:val="18"/>
                    <w:lang w:val="tr-TR"/>
                  </w:rPr>
                </w:rPrChange>
              </w:rPr>
              <w:pPrChange w:id="2588" w:author="Asiye Mara (Open)&#10;" w:date="2011-02-14T12:30:00Z">
                <w:pPr>
                  <w:spacing w:before="120"/>
                  <w:jc w:val="right"/>
                  <w:outlineLvl w:val="1"/>
                </w:pPr>
              </w:pPrChange>
            </w:pPr>
          </w:p>
        </w:tc>
      </w:tr>
      <w:tr w:rsidR="008B5A77" w:rsidRPr="00872466" w:rsidTr="009B6790">
        <w:trPr>
          <w:trHeight w:val="255"/>
        </w:trPr>
        <w:tc>
          <w:tcPr>
            <w:tcW w:w="3958" w:type="dxa"/>
            <w:vAlign w:val="bottom"/>
          </w:tcPr>
          <w:p w:rsidR="00371160" w:rsidRDefault="009658B8">
            <w:pPr>
              <w:rPr>
                <w:rFonts w:eastAsia="Arial Unicode MS"/>
                <w:b/>
                <w:sz w:val="18"/>
                <w:szCs w:val="18"/>
                <w:lang w:val="tr-TR"/>
              </w:rPr>
            </w:pPr>
            <w:r>
              <w:rPr>
                <w:rFonts w:eastAsia="Arial Unicode MS"/>
                <w:b/>
                <w:sz w:val="18"/>
                <w:szCs w:val="18"/>
                <w:lang w:val="tr-TR"/>
              </w:rPr>
              <w:t>Net Defter Değeri – 31 Aralık 2009</w:t>
            </w:r>
          </w:p>
        </w:tc>
        <w:tc>
          <w:tcPr>
            <w:tcW w:w="2268" w:type="dxa"/>
            <w:vAlign w:val="bottom"/>
          </w:tcPr>
          <w:p w:rsidR="00371160" w:rsidRDefault="009658B8">
            <w:pPr>
              <w:jc w:val="right"/>
              <w:rPr>
                <w:b/>
                <w:sz w:val="18"/>
                <w:szCs w:val="18"/>
              </w:rPr>
            </w:pPr>
            <w:r>
              <w:rPr>
                <w:b/>
                <w:sz w:val="18"/>
                <w:szCs w:val="18"/>
              </w:rPr>
              <w:t>10.224</w:t>
            </w:r>
          </w:p>
        </w:tc>
      </w:tr>
    </w:tbl>
    <w:p w:rsidR="00371160" w:rsidRDefault="00371160">
      <w:pPr>
        <w:pStyle w:val="Footer"/>
        <w:tabs>
          <w:tab w:val="clear" w:pos="4536"/>
          <w:tab w:val="clear" w:pos="9072"/>
        </w:tabs>
        <w:rPr>
          <w:bCs/>
          <w:sz w:val="22"/>
          <w:szCs w:val="22"/>
          <w:lang w:val="tr-TR"/>
        </w:rPr>
      </w:pPr>
    </w:p>
    <w:p w:rsidR="00371160" w:rsidRDefault="009658B8">
      <w:pPr>
        <w:pStyle w:val="Footer"/>
        <w:tabs>
          <w:tab w:val="clear" w:pos="4536"/>
          <w:tab w:val="clear" w:pos="9072"/>
        </w:tabs>
        <w:ind w:left="720" w:hanging="720"/>
        <w:rPr>
          <w:b/>
          <w:bCs/>
          <w:sz w:val="22"/>
          <w:szCs w:val="22"/>
          <w:lang w:val="tr-TR"/>
        </w:rPr>
      </w:pPr>
      <w:r>
        <w:rPr>
          <w:b/>
          <w:bCs/>
          <w:sz w:val="22"/>
          <w:szCs w:val="22"/>
          <w:lang w:val="tr-TR"/>
        </w:rPr>
        <w:t>14.</w:t>
      </w:r>
      <w:r>
        <w:rPr>
          <w:b/>
          <w:bCs/>
          <w:sz w:val="22"/>
          <w:szCs w:val="22"/>
          <w:lang w:val="tr-TR"/>
        </w:rPr>
        <w:tab/>
        <w:t>Yatırım Amaçlı G</w:t>
      </w:r>
      <w:del w:id="2589" w:author="Gülşah Tuba Ünlü (Open)&#10;" w:date="2011-02-12T11:43:00Z">
        <w:r>
          <w:rPr>
            <w:b/>
            <w:bCs/>
            <w:sz w:val="22"/>
            <w:szCs w:val="22"/>
            <w:lang w:val="tr-TR"/>
          </w:rPr>
          <w:delText>ayrımenkul</w:delText>
        </w:r>
      </w:del>
      <w:ins w:id="2590" w:author="Gülşah Tuba Ünlü (Open)&#10;" w:date="2011-02-12T11:43:00Z">
        <w:r>
          <w:rPr>
            <w:b/>
            <w:bCs/>
            <w:sz w:val="22"/>
            <w:szCs w:val="22"/>
            <w:lang w:val="tr-TR"/>
          </w:rPr>
          <w:t>ayrimenkul</w:t>
        </w:r>
      </w:ins>
      <w:r>
        <w:rPr>
          <w:b/>
          <w:bCs/>
          <w:sz w:val="22"/>
          <w:szCs w:val="22"/>
          <w:lang w:val="tr-TR"/>
        </w:rPr>
        <w:t>lere İlişkin Açıklamalar</w:t>
      </w:r>
    </w:p>
    <w:p w:rsidR="00371160" w:rsidRDefault="00371160">
      <w:pPr>
        <w:pStyle w:val="BodyTextIndent"/>
        <w:ind w:left="720" w:hanging="720"/>
        <w:rPr>
          <w:b/>
          <w:sz w:val="22"/>
          <w:szCs w:val="22"/>
        </w:rPr>
      </w:pPr>
    </w:p>
    <w:p w:rsidR="00371160" w:rsidRDefault="009658B8">
      <w:pPr>
        <w:pStyle w:val="BodyTextIndent"/>
        <w:ind w:left="720" w:hanging="720"/>
        <w:rPr>
          <w:sz w:val="22"/>
          <w:szCs w:val="22"/>
        </w:rPr>
      </w:pPr>
      <w:r>
        <w:rPr>
          <w:sz w:val="22"/>
          <w:szCs w:val="22"/>
        </w:rPr>
        <w:tab/>
        <w:t>Banka’nın yatırım amaçlı g</w:t>
      </w:r>
      <w:del w:id="2591" w:author="Gülşah Tuba Ünlü (Open)&#10;" w:date="2011-02-12T11:43:00Z">
        <w:r>
          <w:rPr>
            <w:sz w:val="22"/>
            <w:szCs w:val="22"/>
          </w:rPr>
          <w:delText>ayrımenkul</w:delText>
        </w:r>
      </w:del>
      <w:ins w:id="2592" w:author="Gülşah Tuba Ünlü (Open)&#10;" w:date="2011-02-12T11:43:00Z">
        <w:r>
          <w:rPr>
            <w:sz w:val="22"/>
            <w:szCs w:val="22"/>
          </w:rPr>
          <w:t>ayrimenkul</w:t>
        </w:r>
      </w:ins>
      <w:r>
        <w:rPr>
          <w:sz w:val="22"/>
          <w:szCs w:val="22"/>
        </w:rPr>
        <w:t>leri bulunmamaktadır (31 Aralık 2009: Bulunmamaktadır).</w:t>
      </w:r>
    </w:p>
    <w:p w:rsidR="00371160" w:rsidRDefault="00371160">
      <w:pPr>
        <w:pStyle w:val="BodyTextIndent"/>
        <w:ind w:firstLine="0"/>
        <w:rPr>
          <w:b/>
          <w:sz w:val="22"/>
          <w:szCs w:val="22"/>
        </w:rPr>
      </w:pPr>
    </w:p>
    <w:p w:rsidR="00371160" w:rsidRDefault="009658B8">
      <w:pPr>
        <w:pStyle w:val="BodyTextIndent"/>
        <w:ind w:left="720" w:hanging="720"/>
        <w:jc w:val="left"/>
        <w:rPr>
          <w:b/>
          <w:sz w:val="22"/>
          <w:szCs w:val="22"/>
        </w:rPr>
      </w:pPr>
      <w:r>
        <w:rPr>
          <w:b/>
          <w:sz w:val="22"/>
          <w:szCs w:val="22"/>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pStyle w:val="ListParagraph"/>
        <w:numPr>
          <w:ilvl w:val="0"/>
          <w:numId w:val="22"/>
        </w:numPr>
        <w:ind w:left="709" w:hanging="709"/>
        <w:rPr>
          <w:b/>
          <w:iCs/>
          <w:sz w:val="22"/>
          <w:szCs w:val="22"/>
          <w:lang w:val="tr-TR"/>
        </w:rPr>
      </w:pPr>
      <w:r>
        <w:rPr>
          <w:b/>
          <w:iCs/>
          <w:sz w:val="22"/>
          <w:szCs w:val="22"/>
          <w:lang w:val="tr-TR"/>
        </w:rPr>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ind w:firstLine="0"/>
        <w:jc w:val="left"/>
        <w:rPr>
          <w:b/>
          <w:sz w:val="22"/>
          <w:szCs w:val="22"/>
        </w:rPr>
      </w:pPr>
    </w:p>
    <w:p w:rsidR="00371160" w:rsidRDefault="009658B8">
      <w:pPr>
        <w:pStyle w:val="BodyTextIndent"/>
        <w:ind w:left="720" w:hanging="720"/>
        <w:jc w:val="left"/>
        <w:rPr>
          <w:b/>
          <w:sz w:val="22"/>
          <w:szCs w:val="22"/>
        </w:rPr>
      </w:pPr>
      <w:r>
        <w:rPr>
          <w:b/>
          <w:sz w:val="22"/>
          <w:szCs w:val="22"/>
        </w:rPr>
        <w:t>15.</w:t>
      </w:r>
      <w:r>
        <w:rPr>
          <w:b/>
          <w:sz w:val="22"/>
          <w:szCs w:val="22"/>
        </w:rPr>
        <w:tab/>
        <w:t>Ertelenmiş Vergi Varlığına İlişkin Açıklamalar</w:t>
      </w:r>
    </w:p>
    <w:p w:rsidR="00371160" w:rsidRDefault="00371160">
      <w:pPr>
        <w:tabs>
          <w:tab w:val="left" w:pos="180"/>
        </w:tabs>
        <w:jc w:val="both"/>
        <w:rPr>
          <w:b/>
          <w:sz w:val="22"/>
          <w:szCs w:val="22"/>
          <w:lang w:val="tr-TR"/>
        </w:rPr>
      </w:pPr>
    </w:p>
    <w:p w:rsidR="00371160" w:rsidRDefault="009658B8">
      <w:pPr>
        <w:ind w:left="720" w:right="-2"/>
        <w:jc w:val="both"/>
        <w:rPr>
          <w:sz w:val="22"/>
          <w:szCs w:val="22"/>
          <w:lang w:val="tr-TR"/>
        </w:rPr>
      </w:pPr>
      <w:r>
        <w:rPr>
          <w:sz w:val="22"/>
          <w:szCs w:val="22"/>
          <w:lang w:val="tr-TR"/>
        </w:rPr>
        <w:t xml:space="preserve">Banka, 31 Aralık 2010 tarihi itibarıyla genel kredi karşılıkları ve serbest karşılıklar dışında kalan indirilebilir geçici farklar üzerinden 9.811 Bin TL tutarında ertelenmiş vergi aktifi hesaplamış ve ertelenmiş vergi aktifi hesap kaleminde muhasebeleştirmiştir. </w:t>
      </w:r>
    </w:p>
    <w:p w:rsidR="00371160" w:rsidRDefault="009658B8">
      <w:pPr>
        <w:tabs>
          <w:tab w:val="left" w:pos="1189"/>
        </w:tabs>
        <w:jc w:val="both"/>
        <w:rPr>
          <w:b/>
          <w:bCs/>
          <w:lang w:val="tr-TR"/>
        </w:rPr>
      </w:pPr>
      <w:r>
        <w:rPr>
          <w:b/>
          <w:bCs/>
          <w:lang w:val="tr-TR"/>
        </w:rPr>
        <w:tab/>
      </w:r>
      <w:r>
        <w:rPr>
          <w:b/>
          <w:bCs/>
          <w:lang w:val="tr-TR"/>
        </w:rPr>
        <w:tab/>
      </w: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25"/>
        <w:gridCol w:w="2268"/>
        <w:gridCol w:w="2552"/>
      </w:tblGrid>
      <w:tr w:rsidR="001D0DF7" w:rsidRPr="00872466" w:rsidTr="0005053A">
        <w:trPr>
          <w:trHeight w:val="227"/>
        </w:trPr>
        <w:tc>
          <w:tcPr>
            <w:tcW w:w="4525" w:type="dxa"/>
            <w:shd w:val="clear" w:color="auto" w:fill="FFFFFF"/>
            <w:noWrap/>
            <w:vAlign w:val="bottom"/>
          </w:tcPr>
          <w:p w:rsidR="00371160" w:rsidRDefault="009658B8">
            <w:pPr>
              <w:rPr>
                <w:bCs/>
                <w:sz w:val="18"/>
                <w:szCs w:val="18"/>
                <w:lang w:val="tr-TR"/>
              </w:rPr>
            </w:pPr>
            <w:r>
              <w:rPr>
                <w:bCs/>
                <w:sz w:val="18"/>
                <w:szCs w:val="18"/>
                <w:lang w:val="tr-TR"/>
              </w:rPr>
              <w:t> </w:t>
            </w:r>
          </w:p>
        </w:tc>
        <w:tc>
          <w:tcPr>
            <w:tcW w:w="4820" w:type="dxa"/>
            <w:gridSpan w:val="2"/>
            <w:shd w:val="clear" w:color="auto" w:fill="FFFFFF"/>
            <w:vAlign w:val="bottom"/>
          </w:tcPr>
          <w:p w:rsidR="00371160" w:rsidRDefault="009658B8">
            <w:pPr>
              <w:jc w:val="center"/>
              <w:rPr>
                <w:bCs/>
                <w:sz w:val="18"/>
                <w:szCs w:val="18"/>
                <w:lang w:val="tr-TR"/>
              </w:rPr>
            </w:pPr>
            <w:r>
              <w:rPr>
                <w:bCs/>
                <w:sz w:val="18"/>
                <w:szCs w:val="18"/>
                <w:lang w:val="tr-TR"/>
              </w:rPr>
              <w:t>Cari Dönem</w:t>
            </w:r>
          </w:p>
        </w:tc>
      </w:tr>
      <w:tr w:rsidR="001D0DF7" w:rsidRPr="00872466" w:rsidTr="0005053A">
        <w:trPr>
          <w:trHeight w:val="227"/>
        </w:trPr>
        <w:tc>
          <w:tcPr>
            <w:tcW w:w="4525" w:type="dxa"/>
            <w:shd w:val="clear" w:color="auto" w:fill="FFFFFF"/>
            <w:noWrap/>
            <w:vAlign w:val="bottom"/>
          </w:tcPr>
          <w:p w:rsidR="00000000" w:rsidRDefault="006663F3">
            <w:pPr>
              <w:rPr>
                <w:bCs/>
                <w:sz w:val="18"/>
                <w:szCs w:val="18"/>
                <w:lang w:val="tr-TR"/>
                <w:rPrChange w:id="2593" w:author="Asiye Mara (Open)&#10;" w:date="2011-02-14T12:31:00Z">
                  <w:rPr>
                    <w:rFonts w:ascii="Univers (WN)" w:hAnsi="Univers (WN)"/>
                    <w:b/>
                    <w:bCs/>
                    <w:sz w:val="18"/>
                    <w:szCs w:val="18"/>
                    <w:u w:val="single"/>
                    <w:lang w:val="tr-TR"/>
                  </w:rPr>
                </w:rPrChange>
              </w:rPr>
              <w:pPrChange w:id="2594" w:author="Asiye Mara (Open)&#10;" w:date="2011-02-14T12:30:00Z">
                <w:pPr>
                  <w:numPr>
                    <w:numId w:val="1"/>
                  </w:numPr>
                  <w:tabs>
                    <w:tab w:val="num" w:pos="1086"/>
                  </w:tabs>
                  <w:spacing w:before="240"/>
                  <w:ind w:left="1086" w:hanging="720"/>
                  <w:outlineLvl w:val="0"/>
                </w:pPr>
              </w:pPrChange>
            </w:pPr>
          </w:p>
        </w:tc>
        <w:tc>
          <w:tcPr>
            <w:tcW w:w="2268" w:type="dxa"/>
            <w:shd w:val="clear" w:color="auto" w:fill="FFFFFF"/>
            <w:noWrap/>
            <w:vAlign w:val="bottom"/>
          </w:tcPr>
          <w:p w:rsidR="00371160" w:rsidRDefault="009658B8">
            <w:pPr>
              <w:jc w:val="center"/>
              <w:rPr>
                <w:bCs/>
                <w:sz w:val="18"/>
                <w:szCs w:val="18"/>
                <w:lang w:val="tr-TR"/>
              </w:rPr>
            </w:pPr>
            <w:r>
              <w:rPr>
                <w:bCs/>
                <w:sz w:val="18"/>
                <w:szCs w:val="18"/>
                <w:lang w:val="tr-TR"/>
              </w:rPr>
              <w:t>Ertelenmiş Vergi Matrahı</w:t>
            </w:r>
          </w:p>
        </w:tc>
        <w:tc>
          <w:tcPr>
            <w:tcW w:w="2552" w:type="dxa"/>
            <w:shd w:val="clear" w:color="auto" w:fill="FFFFFF"/>
            <w:noWrap/>
            <w:vAlign w:val="bottom"/>
          </w:tcPr>
          <w:p w:rsidR="00371160" w:rsidRDefault="009658B8">
            <w:pPr>
              <w:jc w:val="center"/>
              <w:rPr>
                <w:bCs/>
                <w:sz w:val="18"/>
                <w:szCs w:val="18"/>
                <w:lang w:val="tr-TR"/>
              </w:rPr>
            </w:pPr>
            <w:r>
              <w:rPr>
                <w:bCs/>
                <w:sz w:val="18"/>
                <w:szCs w:val="18"/>
                <w:lang w:val="tr-TR"/>
              </w:rPr>
              <w:t>Ertelenmiş Vergi Aktifi / (Pasifi)</w:t>
            </w:r>
          </w:p>
        </w:tc>
      </w:tr>
      <w:tr w:rsidR="00817009" w:rsidRPr="00872466" w:rsidTr="0005053A">
        <w:trPr>
          <w:trHeight w:val="227"/>
        </w:trPr>
        <w:tc>
          <w:tcPr>
            <w:tcW w:w="4525" w:type="dxa"/>
            <w:shd w:val="clear" w:color="auto" w:fill="FFFFFF"/>
            <w:noWrap/>
            <w:vAlign w:val="bottom"/>
          </w:tcPr>
          <w:p w:rsidR="00371160" w:rsidRDefault="009658B8">
            <w:pPr>
              <w:rPr>
                <w:sz w:val="18"/>
                <w:szCs w:val="18"/>
                <w:lang w:val="tr-TR"/>
              </w:rPr>
            </w:pPr>
            <w:r>
              <w:rPr>
                <w:sz w:val="18"/>
                <w:szCs w:val="18"/>
                <w:lang w:val="tr-TR"/>
              </w:rPr>
              <w:t>Kıdem Tazminatı ve Kullanılmamış İzin Karşılığı Yükümlülüğü</w:t>
            </w:r>
          </w:p>
        </w:tc>
        <w:tc>
          <w:tcPr>
            <w:tcW w:w="2268" w:type="dxa"/>
            <w:shd w:val="clear" w:color="auto" w:fill="FFFFFF"/>
            <w:noWrap/>
            <w:vAlign w:val="bottom"/>
          </w:tcPr>
          <w:p w:rsidR="00371160" w:rsidRDefault="009658B8">
            <w:pPr>
              <w:jc w:val="right"/>
              <w:rPr>
                <w:sz w:val="18"/>
                <w:szCs w:val="18"/>
              </w:rPr>
            </w:pPr>
            <w:r>
              <w:rPr>
                <w:sz w:val="18"/>
                <w:szCs w:val="18"/>
              </w:rPr>
              <w:t>23.</w:t>
            </w:r>
            <w:del w:id="2595" w:author="Asiye Mara (Open)&#10;" w:date="2011-02-12T01:55:00Z">
              <w:r>
                <w:rPr>
                  <w:sz w:val="18"/>
                  <w:szCs w:val="18"/>
                </w:rPr>
                <w:delText>056</w:delText>
              </w:r>
            </w:del>
            <w:ins w:id="2596" w:author="Asiye Mara (Open)&#10;" w:date="2011-02-12T01:55:00Z">
              <w:r>
                <w:rPr>
                  <w:sz w:val="18"/>
                  <w:szCs w:val="18"/>
                </w:rPr>
                <w:t>058</w:t>
              </w:r>
            </w:ins>
          </w:p>
        </w:tc>
        <w:tc>
          <w:tcPr>
            <w:tcW w:w="2552" w:type="dxa"/>
            <w:shd w:val="clear" w:color="auto" w:fill="FFFFFF"/>
            <w:noWrap/>
            <w:vAlign w:val="bottom"/>
          </w:tcPr>
          <w:p w:rsidR="00371160" w:rsidRDefault="009658B8">
            <w:pPr>
              <w:jc w:val="right"/>
              <w:rPr>
                <w:sz w:val="18"/>
                <w:szCs w:val="18"/>
              </w:rPr>
            </w:pPr>
            <w:r>
              <w:rPr>
                <w:sz w:val="18"/>
                <w:szCs w:val="18"/>
              </w:rPr>
              <w:t>4.</w:t>
            </w:r>
            <w:del w:id="2597" w:author="Asiye Mara (Open)&#10;" w:date="2011-02-12T01:56:00Z">
              <w:r>
                <w:rPr>
                  <w:sz w:val="18"/>
                  <w:szCs w:val="18"/>
                </w:rPr>
                <w:delText>611</w:delText>
              </w:r>
            </w:del>
            <w:ins w:id="2598" w:author="Asiye Mara (Open)&#10;" w:date="2011-02-12T01:56:00Z">
              <w:r>
                <w:rPr>
                  <w:sz w:val="18"/>
                  <w:szCs w:val="18"/>
                </w:rPr>
                <w:t>612</w:t>
              </w:r>
            </w:ins>
          </w:p>
        </w:tc>
      </w:tr>
      <w:tr w:rsidR="00817009" w:rsidRPr="00872466" w:rsidTr="0005053A">
        <w:trPr>
          <w:trHeight w:val="227"/>
        </w:trPr>
        <w:tc>
          <w:tcPr>
            <w:tcW w:w="4525" w:type="dxa"/>
            <w:shd w:val="clear" w:color="auto" w:fill="FFFFFF"/>
            <w:noWrap/>
            <w:vAlign w:val="bottom"/>
          </w:tcPr>
          <w:p w:rsidR="00371160" w:rsidRDefault="009658B8">
            <w:pPr>
              <w:autoSpaceDE w:val="0"/>
              <w:autoSpaceDN w:val="0"/>
              <w:adjustRightInd w:val="0"/>
              <w:ind w:firstLine="61"/>
              <w:rPr>
                <w:sz w:val="18"/>
                <w:szCs w:val="18"/>
                <w:lang w:val="tr-TR"/>
              </w:rPr>
            </w:pPr>
            <w:r>
              <w:rPr>
                <w:sz w:val="18"/>
                <w:szCs w:val="18"/>
                <w:lang w:val="tr-TR"/>
              </w:rPr>
              <w:t>Diğer Karşılıklar</w:t>
            </w:r>
          </w:p>
        </w:tc>
        <w:tc>
          <w:tcPr>
            <w:tcW w:w="2268" w:type="dxa"/>
            <w:shd w:val="clear" w:color="auto" w:fill="FFFFFF"/>
            <w:noWrap/>
            <w:vAlign w:val="bottom"/>
          </w:tcPr>
          <w:p w:rsidR="00371160" w:rsidRDefault="009658B8">
            <w:pPr>
              <w:jc w:val="right"/>
              <w:rPr>
                <w:sz w:val="18"/>
                <w:szCs w:val="18"/>
              </w:rPr>
            </w:pPr>
            <w:r>
              <w:rPr>
                <w:sz w:val="18"/>
                <w:szCs w:val="18"/>
              </w:rPr>
              <w:t>21.233</w:t>
            </w:r>
          </w:p>
        </w:tc>
        <w:tc>
          <w:tcPr>
            <w:tcW w:w="2552" w:type="dxa"/>
            <w:shd w:val="clear" w:color="auto" w:fill="FFFFFF"/>
            <w:noWrap/>
            <w:vAlign w:val="bottom"/>
          </w:tcPr>
          <w:p w:rsidR="00371160" w:rsidRDefault="009658B8">
            <w:pPr>
              <w:jc w:val="right"/>
              <w:rPr>
                <w:sz w:val="18"/>
                <w:szCs w:val="18"/>
              </w:rPr>
            </w:pPr>
            <w:r>
              <w:rPr>
                <w:sz w:val="18"/>
                <w:szCs w:val="18"/>
              </w:rPr>
              <w:t>4.247</w:t>
            </w:r>
          </w:p>
        </w:tc>
      </w:tr>
      <w:tr w:rsidR="00817009" w:rsidRPr="00872466" w:rsidTr="0005053A">
        <w:trPr>
          <w:trHeight w:val="227"/>
        </w:trPr>
        <w:tc>
          <w:tcPr>
            <w:tcW w:w="4525" w:type="dxa"/>
            <w:shd w:val="clear" w:color="auto" w:fill="FFFFFF"/>
            <w:noWrap/>
            <w:vAlign w:val="bottom"/>
          </w:tcPr>
          <w:p w:rsidR="00371160" w:rsidRDefault="009658B8">
            <w:pPr>
              <w:autoSpaceDE w:val="0"/>
              <w:autoSpaceDN w:val="0"/>
              <w:adjustRightInd w:val="0"/>
              <w:ind w:firstLine="61"/>
              <w:rPr>
                <w:sz w:val="18"/>
                <w:szCs w:val="18"/>
                <w:lang w:val="tr-TR"/>
              </w:rPr>
            </w:pPr>
            <w:r>
              <w:rPr>
                <w:sz w:val="18"/>
                <w:szCs w:val="18"/>
                <w:lang w:val="tr-TR"/>
              </w:rPr>
              <w:t>Peşin Tahsil Edilen Komisyon Geliri</w:t>
            </w:r>
          </w:p>
        </w:tc>
        <w:tc>
          <w:tcPr>
            <w:tcW w:w="2268" w:type="dxa"/>
            <w:shd w:val="clear" w:color="auto" w:fill="FFFFFF"/>
            <w:noWrap/>
            <w:vAlign w:val="bottom"/>
          </w:tcPr>
          <w:p w:rsidR="00371160" w:rsidRDefault="009658B8">
            <w:pPr>
              <w:jc w:val="right"/>
              <w:rPr>
                <w:sz w:val="18"/>
                <w:szCs w:val="18"/>
              </w:rPr>
            </w:pPr>
            <w:r>
              <w:rPr>
                <w:sz w:val="18"/>
                <w:szCs w:val="18"/>
              </w:rPr>
              <w:t>33.145</w:t>
            </w:r>
          </w:p>
        </w:tc>
        <w:tc>
          <w:tcPr>
            <w:tcW w:w="2552" w:type="dxa"/>
            <w:shd w:val="clear" w:color="auto" w:fill="FFFFFF"/>
            <w:noWrap/>
            <w:vAlign w:val="bottom"/>
          </w:tcPr>
          <w:p w:rsidR="00371160" w:rsidRDefault="009658B8">
            <w:pPr>
              <w:jc w:val="right"/>
              <w:rPr>
                <w:sz w:val="18"/>
                <w:szCs w:val="18"/>
              </w:rPr>
            </w:pPr>
            <w:r>
              <w:rPr>
                <w:sz w:val="18"/>
                <w:szCs w:val="18"/>
              </w:rPr>
              <w:t>6.629</w:t>
            </w:r>
          </w:p>
        </w:tc>
      </w:tr>
      <w:tr w:rsidR="00817009" w:rsidRPr="00872466" w:rsidTr="0005053A">
        <w:trPr>
          <w:trHeight w:val="227"/>
        </w:trPr>
        <w:tc>
          <w:tcPr>
            <w:tcW w:w="4525" w:type="dxa"/>
            <w:shd w:val="clear" w:color="auto" w:fill="FFFFFF"/>
            <w:noWrap/>
            <w:vAlign w:val="bottom"/>
          </w:tcPr>
          <w:p w:rsidR="00371160" w:rsidRDefault="009658B8">
            <w:pPr>
              <w:ind w:firstLine="61"/>
              <w:rPr>
                <w:sz w:val="18"/>
                <w:szCs w:val="18"/>
                <w:lang w:val="tr-TR" w:eastAsia="tr-TR"/>
              </w:rPr>
            </w:pPr>
            <w:r>
              <w:rPr>
                <w:sz w:val="18"/>
                <w:szCs w:val="18"/>
                <w:lang w:val="tr-TR" w:eastAsia="tr-TR"/>
              </w:rPr>
              <w:t>Maddi Duran Varlık Matrah Farkları</w:t>
            </w:r>
          </w:p>
        </w:tc>
        <w:tc>
          <w:tcPr>
            <w:tcW w:w="2268" w:type="dxa"/>
            <w:shd w:val="clear" w:color="auto" w:fill="FFFFFF"/>
            <w:noWrap/>
            <w:vAlign w:val="bottom"/>
          </w:tcPr>
          <w:p w:rsidR="00371160" w:rsidRDefault="009658B8">
            <w:pPr>
              <w:jc w:val="right"/>
              <w:rPr>
                <w:sz w:val="18"/>
                <w:szCs w:val="18"/>
              </w:rPr>
            </w:pPr>
            <w:ins w:id="2599" w:author="Gülşah Tuba Ünlü (Open)&#10;" w:date="2011-02-11T23:34:00Z">
              <w:r>
                <w:rPr>
                  <w:sz w:val="18"/>
                  <w:szCs w:val="18"/>
                </w:rPr>
                <w:t>(</w:t>
              </w:r>
            </w:ins>
            <w:del w:id="2600" w:author="Gülşah Tuba Ünlü (Open)&#10;" w:date="2011-02-11T23:34:00Z">
              <w:r>
                <w:rPr>
                  <w:sz w:val="18"/>
                  <w:szCs w:val="18"/>
                </w:rPr>
                <w:delText>-</w:delText>
              </w:r>
            </w:del>
            <w:r>
              <w:rPr>
                <w:sz w:val="18"/>
                <w:szCs w:val="18"/>
              </w:rPr>
              <w:t>23.362</w:t>
            </w:r>
            <w:ins w:id="2601" w:author="Gülşah Tuba Ünlü (Open)&#10;" w:date="2011-02-11T23:34:00Z">
              <w:r>
                <w:rPr>
                  <w:sz w:val="18"/>
                  <w:szCs w:val="18"/>
                </w:rPr>
                <w:t>)</w:t>
              </w:r>
            </w:ins>
          </w:p>
        </w:tc>
        <w:tc>
          <w:tcPr>
            <w:tcW w:w="2552" w:type="dxa"/>
            <w:shd w:val="clear" w:color="auto" w:fill="FFFFFF"/>
            <w:noWrap/>
            <w:vAlign w:val="bottom"/>
          </w:tcPr>
          <w:p w:rsidR="00371160" w:rsidRDefault="009658B8">
            <w:pPr>
              <w:jc w:val="right"/>
              <w:rPr>
                <w:sz w:val="18"/>
                <w:szCs w:val="18"/>
              </w:rPr>
            </w:pPr>
            <w:ins w:id="2602" w:author="Gülşah Tuba Ünlü (Open)&#10;" w:date="2011-02-11T23:34:00Z">
              <w:r>
                <w:rPr>
                  <w:sz w:val="18"/>
                  <w:szCs w:val="18"/>
                </w:rPr>
                <w:t>(</w:t>
              </w:r>
            </w:ins>
            <w:del w:id="2603" w:author="Gülşah Tuba Ünlü (Open)&#10;" w:date="2011-02-11T23:34:00Z">
              <w:r>
                <w:rPr>
                  <w:sz w:val="18"/>
                  <w:szCs w:val="18"/>
                </w:rPr>
                <w:delText>-</w:delText>
              </w:r>
            </w:del>
            <w:r>
              <w:rPr>
                <w:sz w:val="18"/>
                <w:szCs w:val="18"/>
              </w:rPr>
              <w:t>4.672</w:t>
            </w:r>
            <w:ins w:id="2604" w:author="Gülşah Tuba Ünlü (Open)&#10;" w:date="2011-02-11T23:34:00Z">
              <w:r>
                <w:rPr>
                  <w:sz w:val="18"/>
                  <w:szCs w:val="18"/>
                </w:rPr>
                <w:t>)</w:t>
              </w:r>
            </w:ins>
          </w:p>
        </w:tc>
      </w:tr>
      <w:tr w:rsidR="00817009" w:rsidRPr="00872466" w:rsidTr="0005053A">
        <w:trPr>
          <w:trHeight w:val="227"/>
        </w:trPr>
        <w:tc>
          <w:tcPr>
            <w:tcW w:w="4525" w:type="dxa"/>
            <w:shd w:val="clear" w:color="auto" w:fill="FFFFFF"/>
            <w:noWrap/>
            <w:vAlign w:val="bottom"/>
          </w:tcPr>
          <w:p w:rsidR="00371160" w:rsidRDefault="009658B8">
            <w:pPr>
              <w:ind w:firstLine="61"/>
              <w:rPr>
                <w:sz w:val="18"/>
                <w:szCs w:val="18"/>
                <w:lang w:val="tr-TR"/>
              </w:rPr>
            </w:pPr>
            <w:r>
              <w:rPr>
                <w:sz w:val="18"/>
                <w:szCs w:val="18"/>
                <w:lang w:val="tr-TR"/>
              </w:rPr>
              <w:t>Finansal Varlıkları Değerlemesi</w:t>
            </w:r>
          </w:p>
        </w:tc>
        <w:tc>
          <w:tcPr>
            <w:tcW w:w="2268" w:type="dxa"/>
            <w:shd w:val="clear" w:color="auto" w:fill="FFFFFF"/>
            <w:noWrap/>
            <w:vAlign w:val="bottom"/>
          </w:tcPr>
          <w:p w:rsidR="00371160" w:rsidRDefault="009658B8">
            <w:pPr>
              <w:jc w:val="right"/>
              <w:rPr>
                <w:sz w:val="18"/>
                <w:szCs w:val="18"/>
              </w:rPr>
            </w:pPr>
            <w:ins w:id="2605" w:author="Gülşah Tuba Ünlü (Open)&#10;" w:date="2011-02-11T23:34:00Z">
              <w:r>
                <w:rPr>
                  <w:sz w:val="18"/>
                  <w:szCs w:val="18"/>
                </w:rPr>
                <w:t>(</w:t>
              </w:r>
            </w:ins>
            <w:del w:id="2606" w:author="Gülşah Tuba Ünlü (Open)&#10;" w:date="2011-02-11T23:34:00Z">
              <w:r>
                <w:rPr>
                  <w:sz w:val="18"/>
                  <w:szCs w:val="18"/>
                </w:rPr>
                <w:delText>-</w:delText>
              </w:r>
            </w:del>
            <w:r>
              <w:rPr>
                <w:sz w:val="18"/>
                <w:szCs w:val="18"/>
              </w:rPr>
              <w:t>5.038</w:t>
            </w:r>
            <w:ins w:id="2607" w:author="Gülşah Tuba Ünlü (Open)&#10;" w:date="2011-02-11T23:34:00Z">
              <w:r>
                <w:rPr>
                  <w:sz w:val="18"/>
                  <w:szCs w:val="18"/>
                </w:rPr>
                <w:t>)</w:t>
              </w:r>
            </w:ins>
          </w:p>
        </w:tc>
        <w:tc>
          <w:tcPr>
            <w:tcW w:w="2552" w:type="dxa"/>
            <w:shd w:val="clear" w:color="auto" w:fill="FFFFFF"/>
            <w:noWrap/>
            <w:vAlign w:val="bottom"/>
          </w:tcPr>
          <w:p w:rsidR="00371160" w:rsidRDefault="009658B8">
            <w:pPr>
              <w:jc w:val="right"/>
              <w:rPr>
                <w:sz w:val="18"/>
                <w:szCs w:val="18"/>
              </w:rPr>
            </w:pPr>
            <w:ins w:id="2608" w:author="Gülşah Tuba Ünlü (Open)&#10;" w:date="2011-02-11T23:34:00Z">
              <w:r>
                <w:rPr>
                  <w:sz w:val="18"/>
                  <w:szCs w:val="18"/>
                </w:rPr>
                <w:t>(</w:t>
              </w:r>
            </w:ins>
            <w:del w:id="2609" w:author="Gülşah Tuba Ünlü (Open)&#10;" w:date="2011-02-11T23:34:00Z">
              <w:r>
                <w:rPr>
                  <w:sz w:val="18"/>
                  <w:szCs w:val="18"/>
                </w:rPr>
                <w:delText>-</w:delText>
              </w:r>
            </w:del>
            <w:r>
              <w:rPr>
                <w:sz w:val="18"/>
                <w:szCs w:val="18"/>
              </w:rPr>
              <w:t>1.008</w:t>
            </w:r>
            <w:ins w:id="2610" w:author="Gülşah Tuba Ünlü (Open)&#10;" w:date="2011-02-11T23:34:00Z">
              <w:r>
                <w:rPr>
                  <w:sz w:val="18"/>
                  <w:szCs w:val="18"/>
                </w:rPr>
                <w:t>)</w:t>
              </w:r>
            </w:ins>
          </w:p>
        </w:tc>
      </w:tr>
      <w:tr w:rsidR="00817009" w:rsidRPr="00872466" w:rsidTr="0005053A">
        <w:trPr>
          <w:trHeight w:val="227"/>
        </w:trPr>
        <w:tc>
          <w:tcPr>
            <w:tcW w:w="4525" w:type="dxa"/>
            <w:shd w:val="clear" w:color="auto" w:fill="FFFFFF"/>
            <w:noWrap/>
            <w:vAlign w:val="bottom"/>
          </w:tcPr>
          <w:p w:rsidR="00371160" w:rsidRDefault="009658B8">
            <w:pPr>
              <w:ind w:firstLine="61"/>
              <w:rPr>
                <w:sz w:val="18"/>
                <w:szCs w:val="18"/>
                <w:lang w:val="tr-TR"/>
              </w:rPr>
            </w:pPr>
            <w:r>
              <w:rPr>
                <w:sz w:val="18"/>
                <w:szCs w:val="18"/>
                <w:lang w:val="tr-TR"/>
              </w:rPr>
              <w:t>Diğer</w:t>
            </w:r>
          </w:p>
        </w:tc>
        <w:tc>
          <w:tcPr>
            <w:tcW w:w="2268" w:type="dxa"/>
            <w:shd w:val="clear" w:color="auto" w:fill="FFFFFF"/>
            <w:noWrap/>
            <w:vAlign w:val="bottom"/>
          </w:tcPr>
          <w:p w:rsidR="00371160" w:rsidRDefault="009658B8">
            <w:pPr>
              <w:jc w:val="right"/>
              <w:rPr>
                <w:sz w:val="18"/>
                <w:szCs w:val="18"/>
              </w:rPr>
            </w:pPr>
            <w:del w:id="2611" w:author="Asiye Mara (Open)&#10;" w:date="2011-02-12T02:00:00Z">
              <w:r>
                <w:rPr>
                  <w:sz w:val="18"/>
                  <w:szCs w:val="18"/>
                </w:rPr>
                <w:delText>22</w:delText>
              </w:r>
            </w:del>
            <w:ins w:id="2612" w:author="Asiye Mara (Open)&#10;" w:date="2011-02-12T02:00:00Z">
              <w:r>
                <w:rPr>
                  <w:sz w:val="18"/>
                  <w:szCs w:val="18"/>
                </w:rPr>
                <w:t>17</w:t>
              </w:r>
            </w:ins>
          </w:p>
        </w:tc>
        <w:tc>
          <w:tcPr>
            <w:tcW w:w="2552" w:type="dxa"/>
            <w:shd w:val="clear" w:color="auto" w:fill="FFFFFF"/>
            <w:noWrap/>
            <w:vAlign w:val="bottom"/>
          </w:tcPr>
          <w:p w:rsidR="00371160" w:rsidRDefault="009658B8">
            <w:pPr>
              <w:jc w:val="right"/>
              <w:rPr>
                <w:sz w:val="18"/>
                <w:szCs w:val="18"/>
              </w:rPr>
            </w:pPr>
            <w:del w:id="2613" w:author="Asiye Mara (Open)&#10;" w:date="2011-02-12T02:00:00Z">
              <w:r>
                <w:rPr>
                  <w:sz w:val="18"/>
                  <w:szCs w:val="18"/>
                </w:rPr>
                <w:delText>4</w:delText>
              </w:r>
            </w:del>
            <w:ins w:id="2614" w:author="Asiye Mara (Open)&#10;" w:date="2011-02-12T02:00:00Z">
              <w:r>
                <w:rPr>
                  <w:sz w:val="18"/>
                  <w:szCs w:val="18"/>
                </w:rPr>
                <w:t>3</w:t>
              </w:r>
            </w:ins>
          </w:p>
        </w:tc>
      </w:tr>
      <w:tr w:rsidR="00817009" w:rsidRPr="00872466" w:rsidTr="0005053A">
        <w:trPr>
          <w:trHeight w:val="227"/>
        </w:trPr>
        <w:tc>
          <w:tcPr>
            <w:tcW w:w="4525" w:type="dxa"/>
            <w:shd w:val="clear" w:color="auto" w:fill="FFFFFF"/>
            <w:noWrap/>
            <w:vAlign w:val="bottom"/>
          </w:tcPr>
          <w:p w:rsidR="00371160" w:rsidRDefault="009658B8">
            <w:pPr>
              <w:ind w:firstLine="61"/>
              <w:rPr>
                <w:b/>
                <w:sz w:val="18"/>
                <w:szCs w:val="18"/>
                <w:lang w:val="tr-TR"/>
              </w:rPr>
            </w:pPr>
            <w:r>
              <w:rPr>
                <w:b/>
                <w:sz w:val="18"/>
                <w:szCs w:val="18"/>
                <w:lang w:val="tr-TR"/>
              </w:rPr>
              <w:t>Ertelenmiş Vergi Aktifi (net)</w:t>
            </w:r>
          </w:p>
        </w:tc>
        <w:tc>
          <w:tcPr>
            <w:tcW w:w="2268" w:type="dxa"/>
            <w:shd w:val="clear" w:color="auto" w:fill="FFFFFF"/>
            <w:noWrap/>
            <w:vAlign w:val="bottom"/>
          </w:tcPr>
          <w:p w:rsidR="00371160" w:rsidRDefault="009658B8">
            <w:pPr>
              <w:jc w:val="right"/>
              <w:rPr>
                <w:b/>
                <w:bCs/>
                <w:sz w:val="18"/>
                <w:szCs w:val="18"/>
              </w:rPr>
            </w:pPr>
            <w:r>
              <w:rPr>
                <w:b/>
                <w:bCs/>
                <w:sz w:val="18"/>
                <w:szCs w:val="18"/>
              </w:rPr>
              <w:t>49.05</w:t>
            </w:r>
            <w:ins w:id="2615" w:author="Asiye Mara (Open)&#10;" w:date="2011-02-12T02:01:00Z">
              <w:r>
                <w:rPr>
                  <w:b/>
                  <w:bCs/>
                  <w:sz w:val="18"/>
                  <w:szCs w:val="18"/>
                </w:rPr>
                <w:t>3</w:t>
              </w:r>
            </w:ins>
            <w:del w:id="2616" w:author="Asiye Mara (Open)&#10;" w:date="2011-02-12T02:01:00Z">
              <w:r>
                <w:rPr>
                  <w:b/>
                  <w:bCs/>
                  <w:sz w:val="18"/>
                  <w:szCs w:val="18"/>
                </w:rPr>
                <w:delText>6</w:delText>
              </w:r>
            </w:del>
          </w:p>
        </w:tc>
        <w:tc>
          <w:tcPr>
            <w:tcW w:w="2552" w:type="dxa"/>
            <w:shd w:val="clear" w:color="auto" w:fill="FFFFFF"/>
            <w:noWrap/>
            <w:vAlign w:val="bottom"/>
          </w:tcPr>
          <w:p w:rsidR="00371160" w:rsidRDefault="009658B8">
            <w:pPr>
              <w:jc w:val="right"/>
              <w:rPr>
                <w:b/>
                <w:bCs/>
                <w:sz w:val="18"/>
                <w:szCs w:val="18"/>
              </w:rPr>
            </w:pPr>
            <w:r>
              <w:rPr>
                <w:b/>
                <w:bCs/>
                <w:sz w:val="18"/>
                <w:szCs w:val="18"/>
              </w:rPr>
              <w:t>9.811</w:t>
            </w:r>
          </w:p>
        </w:tc>
      </w:tr>
    </w:tbl>
    <w:p w:rsidR="00371160" w:rsidRDefault="009658B8">
      <w:pPr>
        <w:pStyle w:val="Footer"/>
        <w:tabs>
          <w:tab w:val="clear" w:pos="4536"/>
          <w:tab w:val="clear" w:pos="9072"/>
        </w:tabs>
        <w:rPr>
          <w:b/>
          <w:bCs/>
          <w:szCs w:val="24"/>
          <w:lang w:val="tr-TR"/>
        </w:rPr>
      </w:pPr>
      <w:r>
        <w:rPr>
          <w:b/>
          <w:bCs/>
          <w:szCs w:val="24"/>
          <w:lang w:val="tr-TR"/>
        </w:rPr>
        <w:t xml:space="preserve">       </w:t>
      </w: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25"/>
        <w:gridCol w:w="2268"/>
        <w:gridCol w:w="2552"/>
      </w:tblGrid>
      <w:tr w:rsidR="00817009" w:rsidRPr="00872466" w:rsidTr="0005053A">
        <w:tc>
          <w:tcPr>
            <w:tcW w:w="4525" w:type="dxa"/>
            <w:shd w:val="clear" w:color="auto" w:fill="FFFFFF"/>
            <w:noWrap/>
            <w:vAlign w:val="bottom"/>
          </w:tcPr>
          <w:p w:rsidR="00371160" w:rsidRDefault="009658B8">
            <w:pPr>
              <w:rPr>
                <w:bCs/>
                <w:sz w:val="18"/>
                <w:szCs w:val="18"/>
                <w:lang w:val="tr-TR"/>
              </w:rPr>
            </w:pPr>
            <w:r>
              <w:rPr>
                <w:bCs/>
                <w:sz w:val="18"/>
                <w:szCs w:val="18"/>
                <w:lang w:val="tr-TR"/>
              </w:rPr>
              <w:t> </w:t>
            </w:r>
          </w:p>
        </w:tc>
        <w:tc>
          <w:tcPr>
            <w:tcW w:w="4820" w:type="dxa"/>
            <w:gridSpan w:val="2"/>
            <w:shd w:val="clear" w:color="auto" w:fill="FFFFFF"/>
            <w:vAlign w:val="bottom"/>
          </w:tcPr>
          <w:p w:rsidR="00371160" w:rsidRDefault="009658B8">
            <w:pPr>
              <w:jc w:val="center"/>
              <w:rPr>
                <w:bCs/>
                <w:sz w:val="18"/>
                <w:szCs w:val="18"/>
                <w:lang w:val="tr-TR"/>
              </w:rPr>
            </w:pPr>
            <w:r>
              <w:rPr>
                <w:bCs/>
                <w:sz w:val="18"/>
                <w:szCs w:val="18"/>
                <w:lang w:val="tr-TR"/>
              </w:rPr>
              <w:t>Önceki Dönem</w:t>
            </w:r>
          </w:p>
        </w:tc>
      </w:tr>
      <w:tr w:rsidR="00817009" w:rsidRPr="00872466" w:rsidTr="0005053A">
        <w:tc>
          <w:tcPr>
            <w:tcW w:w="4525" w:type="dxa"/>
            <w:shd w:val="clear" w:color="auto" w:fill="FFFFFF"/>
            <w:noWrap/>
            <w:vAlign w:val="bottom"/>
          </w:tcPr>
          <w:p w:rsidR="00000000" w:rsidRDefault="006663F3">
            <w:pPr>
              <w:rPr>
                <w:bCs/>
                <w:sz w:val="18"/>
                <w:szCs w:val="18"/>
                <w:lang w:val="tr-TR"/>
                <w:rPrChange w:id="2617" w:author="Asiye Mara (Open)&#10;" w:date="2011-02-14T12:31:00Z">
                  <w:rPr>
                    <w:rFonts w:ascii="Univers (WN)" w:hAnsi="Univers (WN)"/>
                    <w:b/>
                    <w:bCs/>
                    <w:sz w:val="18"/>
                    <w:szCs w:val="18"/>
                    <w:u w:val="single"/>
                    <w:lang w:val="tr-TR"/>
                  </w:rPr>
                </w:rPrChange>
              </w:rPr>
              <w:pPrChange w:id="2618" w:author="Asiye Mara (Open)&#10;" w:date="2011-02-14T12:30:00Z">
                <w:pPr>
                  <w:numPr>
                    <w:numId w:val="1"/>
                  </w:numPr>
                  <w:tabs>
                    <w:tab w:val="num" w:pos="1086"/>
                  </w:tabs>
                  <w:spacing w:before="240"/>
                  <w:ind w:left="1086" w:hanging="720"/>
                  <w:outlineLvl w:val="0"/>
                </w:pPr>
              </w:pPrChange>
            </w:pPr>
          </w:p>
        </w:tc>
        <w:tc>
          <w:tcPr>
            <w:tcW w:w="2268" w:type="dxa"/>
            <w:shd w:val="clear" w:color="auto" w:fill="FFFFFF"/>
            <w:noWrap/>
            <w:vAlign w:val="bottom"/>
          </w:tcPr>
          <w:p w:rsidR="00371160" w:rsidRDefault="009658B8">
            <w:pPr>
              <w:jc w:val="center"/>
              <w:rPr>
                <w:bCs/>
                <w:sz w:val="18"/>
                <w:szCs w:val="18"/>
                <w:lang w:val="tr-TR"/>
              </w:rPr>
            </w:pPr>
            <w:r>
              <w:rPr>
                <w:bCs/>
                <w:sz w:val="18"/>
                <w:szCs w:val="18"/>
                <w:lang w:val="tr-TR"/>
              </w:rPr>
              <w:t>Ertelenmiş Vergi Matrahı</w:t>
            </w:r>
          </w:p>
        </w:tc>
        <w:tc>
          <w:tcPr>
            <w:tcW w:w="2552" w:type="dxa"/>
            <w:shd w:val="clear" w:color="auto" w:fill="FFFFFF"/>
            <w:noWrap/>
            <w:vAlign w:val="bottom"/>
          </w:tcPr>
          <w:p w:rsidR="00371160" w:rsidRDefault="009658B8">
            <w:pPr>
              <w:jc w:val="center"/>
              <w:rPr>
                <w:bCs/>
                <w:sz w:val="18"/>
                <w:szCs w:val="18"/>
                <w:lang w:val="tr-TR"/>
              </w:rPr>
            </w:pPr>
            <w:r>
              <w:rPr>
                <w:bCs/>
                <w:sz w:val="18"/>
                <w:szCs w:val="18"/>
                <w:lang w:val="tr-TR"/>
              </w:rPr>
              <w:t>Ertelenmiş Vergi Aktifi / (Pasifi)</w:t>
            </w:r>
          </w:p>
        </w:tc>
      </w:tr>
      <w:tr w:rsidR="002473A0" w:rsidRPr="00872466" w:rsidTr="0005053A">
        <w:tc>
          <w:tcPr>
            <w:tcW w:w="4525" w:type="dxa"/>
            <w:shd w:val="clear" w:color="auto" w:fill="FFFFFF"/>
            <w:noWrap/>
            <w:vAlign w:val="bottom"/>
          </w:tcPr>
          <w:p w:rsidR="00371160" w:rsidRDefault="009658B8">
            <w:pPr>
              <w:rPr>
                <w:sz w:val="18"/>
                <w:szCs w:val="18"/>
                <w:lang w:val="tr-TR"/>
              </w:rPr>
            </w:pPr>
            <w:r>
              <w:rPr>
                <w:sz w:val="18"/>
                <w:szCs w:val="18"/>
                <w:lang w:val="tr-TR"/>
              </w:rPr>
              <w:t>Kıdem Tazminatı ve Kullanılmamış İzin Karşılığı  Yükümlülüğü</w:t>
            </w:r>
          </w:p>
        </w:tc>
        <w:tc>
          <w:tcPr>
            <w:tcW w:w="2268" w:type="dxa"/>
            <w:shd w:val="clear" w:color="auto" w:fill="FFFFFF"/>
            <w:noWrap/>
            <w:vAlign w:val="bottom"/>
          </w:tcPr>
          <w:p w:rsidR="00371160" w:rsidRDefault="0092089C">
            <w:pPr>
              <w:jc w:val="right"/>
              <w:rPr>
                <w:sz w:val="18"/>
                <w:szCs w:val="18"/>
              </w:rPr>
            </w:pPr>
            <w:ins w:id="2619" w:author="Gülşah Tuba Ünlü (Open)&#10;" w:date="2011-02-11T23:44:00Z">
              <w:r w:rsidRPr="0092089C">
                <w:rPr>
                  <w:sz w:val="18"/>
                  <w:szCs w:val="18"/>
                  <w:rPrChange w:id="2620" w:author="Asiye Mara (Open)&#10;" w:date="2011-02-14T12:31:00Z">
                    <w:rPr>
                      <w:sz w:val="20"/>
                      <w:szCs w:val="20"/>
                    </w:rPr>
                  </w:rPrChange>
                </w:rPr>
                <w:t xml:space="preserve">                       16.689 </w:t>
              </w:r>
            </w:ins>
          </w:p>
        </w:tc>
        <w:tc>
          <w:tcPr>
            <w:tcW w:w="2552" w:type="dxa"/>
            <w:shd w:val="clear" w:color="auto" w:fill="FFFFFF"/>
            <w:noWrap/>
            <w:vAlign w:val="bottom"/>
          </w:tcPr>
          <w:p w:rsidR="00371160" w:rsidRDefault="0092089C">
            <w:pPr>
              <w:jc w:val="right"/>
              <w:rPr>
                <w:sz w:val="18"/>
                <w:szCs w:val="18"/>
              </w:rPr>
            </w:pPr>
            <w:ins w:id="2621" w:author="Gülşah Tuba Ünlü (Open)&#10;" w:date="2011-02-11T23:44:00Z">
              <w:r w:rsidRPr="0092089C">
                <w:rPr>
                  <w:sz w:val="18"/>
                  <w:szCs w:val="18"/>
                  <w:rPrChange w:id="2622" w:author="Asiye Mara (Open)&#10;" w:date="2011-02-14T12:31:00Z">
                    <w:rPr>
                      <w:sz w:val="20"/>
                      <w:szCs w:val="20"/>
                    </w:rPr>
                  </w:rPrChange>
                </w:rPr>
                <w:t xml:space="preserve">                   3.338 </w:t>
              </w:r>
            </w:ins>
          </w:p>
        </w:tc>
      </w:tr>
      <w:tr w:rsidR="002473A0" w:rsidRPr="00872466" w:rsidTr="0005053A">
        <w:tc>
          <w:tcPr>
            <w:tcW w:w="4525" w:type="dxa"/>
            <w:shd w:val="clear" w:color="auto" w:fill="FFFFFF"/>
            <w:noWrap/>
            <w:vAlign w:val="bottom"/>
          </w:tcPr>
          <w:p w:rsidR="00371160" w:rsidRDefault="009658B8">
            <w:pPr>
              <w:autoSpaceDE w:val="0"/>
              <w:autoSpaceDN w:val="0"/>
              <w:adjustRightInd w:val="0"/>
              <w:ind w:firstLine="61"/>
              <w:rPr>
                <w:sz w:val="18"/>
                <w:szCs w:val="18"/>
                <w:lang w:val="tr-TR"/>
              </w:rPr>
            </w:pPr>
            <w:r>
              <w:rPr>
                <w:sz w:val="18"/>
                <w:szCs w:val="18"/>
                <w:lang w:val="tr-TR"/>
              </w:rPr>
              <w:t>Diğer Karşılıklar</w:t>
            </w:r>
          </w:p>
        </w:tc>
        <w:tc>
          <w:tcPr>
            <w:tcW w:w="2268" w:type="dxa"/>
            <w:shd w:val="clear" w:color="auto" w:fill="FFFFFF"/>
            <w:noWrap/>
            <w:vAlign w:val="bottom"/>
          </w:tcPr>
          <w:p w:rsidR="00371160" w:rsidRDefault="0092089C">
            <w:pPr>
              <w:jc w:val="right"/>
              <w:rPr>
                <w:sz w:val="18"/>
                <w:szCs w:val="18"/>
              </w:rPr>
            </w:pPr>
            <w:ins w:id="2623" w:author="Gülşah Tuba Ünlü (Open)&#10;" w:date="2011-02-11T23:44:00Z">
              <w:r w:rsidRPr="0092089C">
                <w:rPr>
                  <w:sz w:val="18"/>
                  <w:szCs w:val="18"/>
                  <w:rPrChange w:id="2624" w:author="Asiye Mara (Open)&#10;" w:date="2011-02-14T12:31:00Z">
                    <w:rPr>
                      <w:sz w:val="20"/>
                      <w:szCs w:val="20"/>
                    </w:rPr>
                  </w:rPrChange>
                </w:rPr>
                <w:t xml:space="preserve">                         5.750 </w:t>
              </w:r>
            </w:ins>
          </w:p>
        </w:tc>
        <w:tc>
          <w:tcPr>
            <w:tcW w:w="2552" w:type="dxa"/>
            <w:shd w:val="clear" w:color="auto" w:fill="FFFFFF"/>
            <w:noWrap/>
            <w:vAlign w:val="bottom"/>
          </w:tcPr>
          <w:p w:rsidR="00371160" w:rsidRDefault="0092089C">
            <w:pPr>
              <w:jc w:val="right"/>
              <w:rPr>
                <w:sz w:val="18"/>
                <w:szCs w:val="18"/>
              </w:rPr>
            </w:pPr>
            <w:ins w:id="2625" w:author="Gülşah Tuba Ünlü (Open)&#10;" w:date="2011-02-11T23:44:00Z">
              <w:r w:rsidRPr="0092089C">
                <w:rPr>
                  <w:sz w:val="18"/>
                  <w:szCs w:val="18"/>
                  <w:rPrChange w:id="2626" w:author="Asiye Mara (Open)&#10;" w:date="2011-02-14T12:31:00Z">
                    <w:rPr>
                      <w:sz w:val="20"/>
                      <w:szCs w:val="20"/>
                    </w:rPr>
                  </w:rPrChange>
                </w:rPr>
                <w:t xml:space="preserve">                   1.150 </w:t>
              </w:r>
            </w:ins>
          </w:p>
        </w:tc>
      </w:tr>
      <w:tr w:rsidR="002473A0" w:rsidRPr="00872466" w:rsidTr="0005053A">
        <w:tc>
          <w:tcPr>
            <w:tcW w:w="4525" w:type="dxa"/>
            <w:shd w:val="clear" w:color="auto" w:fill="FFFFFF"/>
            <w:noWrap/>
            <w:vAlign w:val="bottom"/>
          </w:tcPr>
          <w:p w:rsidR="00371160" w:rsidRDefault="009658B8">
            <w:pPr>
              <w:autoSpaceDE w:val="0"/>
              <w:autoSpaceDN w:val="0"/>
              <w:adjustRightInd w:val="0"/>
              <w:ind w:firstLine="61"/>
              <w:rPr>
                <w:sz w:val="18"/>
                <w:szCs w:val="18"/>
                <w:lang w:val="tr-TR"/>
              </w:rPr>
            </w:pPr>
            <w:r>
              <w:rPr>
                <w:sz w:val="18"/>
                <w:szCs w:val="18"/>
                <w:lang w:val="tr-TR"/>
              </w:rPr>
              <w:t>Peşin Tahsil Edilen Komisyon Geliri</w:t>
            </w:r>
          </w:p>
        </w:tc>
        <w:tc>
          <w:tcPr>
            <w:tcW w:w="2268" w:type="dxa"/>
            <w:shd w:val="clear" w:color="auto" w:fill="FFFFFF"/>
            <w:noWrap/>
            <w:vAlign w:val="bottom"/>
          </w:tcPr>
          <w:p w:rsidR="00371160" w:rsidRDefault="0092089C">
            <w:pPr>
              <w:jc w:val="right"/>
              <w:rPr>
                <w:sz w:val="18"/>
                <w:szCs w:val="18"/>
              </w:rPr>
            </w:pPr>
            <w:ins w:id="2627" w:author="Gülşah Tuba Ünlü (Open)&#10;" w:date="2011-02-11T23:44:00Z">
              <w:r w:rsidRPr="0092089C">
                <w:rPr>
                  <w:sz w:val="18"/>
                  <w:szCs w:val="18"/>
                  <w:rPrChange w:id="2628" w:author="Asiye Mara (Open)&#10;" w:date="2011-02-14T12:31:00Z">
                    <w:rPr>
                      <w:sz w:val="20"/>
                      <w:szCs w:val="20"/>
                    </w:rPr>
                  </w:rPrChange>
                </w:rPr>
                <w:t xml:space="preserve">                       26.379 </w:t>
              </w:r>
            </w:ins>
          </w:p>
        </w:tc>
        <w:tc>
          <w:tcPr>
            <w:tcW w:w="2552" w:type="dxa"/>
            <w:shd w:val="clear" w:color="auto" w:fill="FFFFFF"/>
            <w:noWrap/>
            <w:vAlign w:val="bottom"/>
          </w:tcPr>
          <w:p w:rsidR="00371160" w:rsidRDefault="0092089C">
            <w:pPr>
              <w:jc w:val="right"/>
              <w:rPr>
                <w:sz w:val="18"/>
                <w:szCs w:val="18"/>
              </w:rPr>
            </w:pPr>
            <w:ins w:id="2629" w:author="Gülşah Tuba Ünlü (Open)&#10;" w:date="2011-02-11T23:44:00Z">
              <w:r w:rsidRPr="0092089C">
                <w:rPr>
                  <w:sz w:val="18"/>
                  <w:szCs w:val="18"/>
                  <w:rPrChange w:id="2630" w:author="Asiye Mara (Open)&#10;" w:date="2011-02-14T12:31:00Z">
                    <w:rPr>
                      <w:sz w:val="20"/>
                      <w:szCs w:val="20"/>
                    </w:rPr>
                  </w:rPrChange>
                </w:rPr>
                <w:t xml:space="preserve">                   5.276 </w:t>
              </w:r>
            </w:ins>
          </w:p>
        </w:tc>
      </w:tr>
      <w:tr w:rsidR="002473A0" w:rsidRPr="00872466" w:rsidTr="0005053A">
        <w:tc>
          <w:tcPr>
            <w:tcW w:w="4525" w:type="dxa"/>
            <w:shd w:val="clear" w:color="auto" w:fill="FFFFFF"/>
            <w:noWrap/>
            <w:vAlign w:val="bottom"/>
          </w:tcPr>
          <w:p w:rsidR="00371160" w:rsidRDefault="009658B8">
            <w:pPr>
              <w:ind w:firstLine="61"/>
              <w:rPr>
                <w:sz w:val="18"/>
                <w:szCs w:val="18"/>
                <w:lang w:val="tr-TR" w:eastAsia="tr-TR"/>
              </w:rPr>
            </w:pPr>
            <w:r>
              <w:rPr>
                <w:sz w:val="18"/>
                <w:szCs w:val="18"/>
                <w:lang w:val="tr-TR" w:eastAsia="tr-TR"/>
              </w:rPr>
              <w:t>Maddi Duran Varlık Matrah Farkları</w:t>
            </w:r>
          </w:p>
        </w:tc>
        <w:tc>
          <w:tcPr>
            <w:tcW w:w="2268" w:type="dxa"/>
            <w:shd w:val="clear" w:color="auto" w:fill="FFFFFF"/>
            <w:noWrap/>
            <w:vAlign w:val="bottom"/>
          </w:tcPr>
          <w:p w:rsidR="00371160" w:rsidRDefault="0092089C">
            <w:pPr>
              <w:jc w:val="right"/>
              <w:rPr>
                <w:sz w:val="18"/>
                <w:szCs w:val="18"/>
              </w:rPr>
            </w:pPr>
            <w:ins w:id="2631" w:author="Gülşah Tuba Ünlü (Open)&#10;" w:date="2011-02-11T23:44:00Z">
              <w:r w:rsidRPr="0092089C">
                <w:rPr>
                  <w:sz w:val="18"/>
                  <w:szCs w:val="18"/>
                  <w:rPrChange w:id="2632" w:author="Asiye Mara (Open)&#10;" w:date="2011-02-14T12:31:00Z">
                    <w:rPr>
                      <w:sz w:val="20"/>
                      <w:szCs w:val="20"/>
                    </w:rPr>
                  </w:rPrChange>
                </w:rPr>
                <w:t xml:space="preserve">                     (17.634)</w:t>
              </w:r>
            </w:ins>
          </w:p>
        </w:tc>
        <w:tc>
          <w:tcPr>
            <w:tcW w:w="2552" w:type="dxa"/>
            <w:shd w:val="clear" w:color="auto" w:fill="FFFFFF"/>
            <w:noWrap/>
            <w:vAlign w:val="bottom"/>
          </w:tcPr>
          <w:p w:rsidR="00371160" w:rsidRDefault="0092089C">
            <w:pPr>
              <w:jc w:val="right"/>
              <w:rPr>
                <w:sz w:val="18"/>
                <w:szCs w:val="18"/>
              </w:rPr>
            </w:pPr>
            <w:ins w:id="2633" w:author="Gülşah Tuba Ünlü (Open)&#10;" w:date="2011-02-11T23:44:00Z">
              <w:r w:rsidRPr="0092089C">
                <w:rPr>
                  <w:sz w:val="18"/>
                  <w:szCs w:val="18"/>
                  <w:rPrChange w:id="2634" w:author="Asiye Mara (Open)&#10;" w:date="2011-02-14T12:31:00Z">
                    <w:rPr>
                      <w:sz w:val="20"/>
                      <w:szCs w:val="20"/>
                    </w:rPr>
                  </w:rPrChange>
                </w:rPr>
                <w:t xml:space="preserve">                  (3.527)</w:t>
              </w:r>
            </w:ins>
          </w:p>
        </w:tc>
      </w:tr>
      <w:tr w:rsidR="002473A0" w:rsidRPr="00872466" w:rsidTr="0005053A">
        <w:tc>
          <w:tcPr>
            <w:tcW w:w="4525" w:type="dxa"/>
            <w:shd w:val="clear" w:color="auto" w:fill="FFFFFF"/>
            <w:noWrap/>
            <w:vAlign w:val="bottom"/>
          </w:tcPr>
          <w:p w:rsidR="00371160" w:rsidRDefault="009658B8">
            <w:pPr>
              <w:ind w:firstLine="61"/>
              <w:rPr>
                <w:sz w:val="18"/>
                <w:szCs w:val="18"/>
                <w:lang w:val="tr-TR"/>
              </w:rPr>
            </w:pPr>
            <w:r>
              <w:rPr>
                <w:sz w:val="18"/>
                <w:szCs w:val="18"/>
                <w:lang w:val="tr-TR"/>
              </w:rPr>
              <w:t>Finansal Varlıkları Değerlemesi</w:t>
            </w:r>
          </w:p>
        </w:tc>
        <w:tc>
          <w:tcPr>
            <w:tcW w:w="2268" w:type="dxa"/>
            <w:shd w:val="clear" w:color="auto" w:fill="FFFFFF"/>
            <w:noWrap/>
            <w:vAlign w:val="bottom"/>
          </w:tcPr>
          <w:p w:rsidR="00371160" w:rsidRDefault="0092089C">
            <w:pPr>
              <w:jc w:val="right"/>
              <w:rPr>
                <w:sz w:val="18"/>
                <w:szCs w:val="18"/>
              </w:rPr>
            </w:pPr>
            <w:ins w:id="2635" w:author="Gülşah Tuba Ünlü (Open)&#10;" w:date="2011-02-11T23:44:00Z">
              <w:r w:rsidRPr="0092089C">
                <w:rPr>
                  <w:sz w:val="18"/>
                  <w:szCs w:val="18"/>
                  <w:rPrChange w:id="2636" w:author="Asiye Mara (Open)&#10;" w:date="2011-02-14T12:31:00Z">
                    <w:rPr>
                      <w:sz w:val="20"/>
                      <w:szCs w:val="20"/>
                    </w:rPr>
                  </w:rPrChange>
                </w:rPr>
                <w:t xml:space="preserve">                       (7.418)</w:t>
              </w:r>
            </w:ins>
          </w:p>
        </w:tc>
        <w:tc>
          <w:tcPr>
            <w:tcW w:w="2552" w:type="dxa"/>
            <w:shd w:val="clear" w:color="auto" w:fill="FFFFFF"/>
            <w:noWrap/>
            <w:vAlign w:val="bottom"/>
          </w:tcPr>
          <w:p w:rsidR="00371160" w:rsidRDefault="0092089C">
            <w:pPr>
              <w:jc w:val="right"/>
              <w:rPr>
                <w:sz w:val="18"/>
                <w:szCs w:val="18"/>
              </w:rPr>
            </w:pPr>
            <w:ins w:id="2637" w:author="Gülşah Tuba Ünlü (Open)&#10;" w:date="2011-02-11T23:44:00Z">
              <w:r w:rsidRPr="0092089C">
                <w:rPr>
                  <w:sz w:val="18"/>
                  <w:szCs w:val="18"/>
                  <w:rPrChange w:id="2638" w:author="Asiye Mara (Open)&#10;" w:date="2011-02-14T12:31:00Z">
                    <w:rPr>
                      <w:sz w:val="20"/>
                      <w:szCs w:val="20"/>
                    </w:rPr>
                  </w:rPrChange>
                </w:rPr>
                <w:t xml:space="preserve">                  (1.484)</w:t>
              </w:r>
            </w:ins>
          </w:p>
        </w:tc>
      </w:tr>
      <w:tr w:rsidR="002473A0" w:rsidRPr="00872466" w:rsidTr="0005053A">
        <w:tc>
          <w:tcPr>
            <w:tcW w:w="4525" w:type="dxa"/>
            <w:shd w:val="clear" w:color="auto" w:fill="FFFFFF"/>
            <w:noWrap/>
            <w:vAlign w:val="bottom"/>
          </w:tcPr>
          <w:p w:rsidR="00371160" w:rsidRDefault="009658B8">
            <w:pPr>
              <w:ind w:firstLine="61"/>
              <w:rPr>
                <w:sz w:val="18"/>
                <w:szCs w:val="18"/>
                <w:lang w:val="tr-TR"/>
              </w:rPr>
            </w:pPr>
            <w:r>
              <w:rPr>
                <w:sz w:val="18"/>
                <w:szCs w:val="18"/>
                <w:lang w:val="tr-TR"/>
              </w:rPr>
              <w:t>Diğer</w:t>
            </w:r>
          </w:p>
        </w:tc>
        <w:tc>
          <w:tcPr>
            <w:tcW w:w="2268" w:type="dxa"/>
            <w:shd w:val="clear" w:color="auto" w:fill="FFFFFF"/>
            <w:noWrap/>
            <w:vAlign w:val="bottom"/>
          </w:tcPr>
          <w:p w:rsidR="00371160" w:rsidRDefault="0092089C">
            <w:pPr>
              <w:jc w:val="right"/>
              <w:rPr>
                <w:sz w:val="18"/>
                <w:szCs w:val="18"/>
              </w:rPr>
            </w:pPr>
            <w:ins w:id="2639" w:author="Gülşah Tuba Ünlü (Open)&#10;" w:date="2011-02-11T23:44:00Z">
              <w:r w:rsidRPr="0092089C">
                <w:rPr>
                  <w:sz w:val="18"/>
                  <w:szCs w:val="18"/>
                  <w:rPrChange w:id="2640" w:author="Asiye Mara (Open)&#10;" w:date="2011-02-14T12:31:00Z">
                    <w:rPr>
                      <w:sz w:val="20"/>
                      <w:szCs w:val="20"/>
                    </w:rPr>
                  </w:rPrChange>
                </w:rPr>
                <w:t xml:space="preserve">                                6 </w:t>
              </w:r>
            </w:ins>
          </w:p>
        </w:tc>
        <w:tc>
          <w:tcPr>
            <w:tcW w:w="2552" w:type="dxa"/>
            <w:shd w:val="clear" w:color="auto" w:fill="FFFFFF"/>
            <w:noWrap/>
            <w:vAlign w:val="bottom"/>
          </w:tcPr>
          <w:p w:rsidR="00371160" w:rsidRDefault="0092089C">
            <w:pPr>
              <w:jc w:val="right"/>
              <w:rPr>
                <w:sz w:val="18"/>
                <w:szCs w:val="18"/>
              </w:rPr>
            </w:pPr>
            <w:ins w:id="2641" w:author="Gülşah Tuba Ünlü (Open)&#10;" w:date="2011-02-11T23:44:00Z">
              <w:r w:rsidRPr="0092089C">
                <w:rPr>
                  <w:sz w:val="18"/>
                  <w:szCs w:val="18"/>
                  <w:rPrChange w:id="2642" w:author="Asiye Mara (Open)&#10;" w:date="2011-02-14T12:31:00Z">
                    <w:rPr>
                      <w:sz w:val="20"/>
                      <w:szCs w:val="20"/>
                    </w:rPr>
                  </w:rPrChange>
                </w:rPr>
                <w:t xml:space="preserve">                          1 </w:t>
              </w:r>
            </w:ins>
          </w:p>
        </w:tc>
      </w:tr>
      <w:tr w:rsidR="00817009" w:rsidRPr="00872466" w:rsidTr="0005053A">
        <w:tc>
          <w:tcPr>
            <w:tcW w:w="4525" w:type="dxa"/>
            <w:shd w:val="clear" w:color="auto" w:fill="FFFFFF"/>
            <w:noWrap/>
            <w:vAlign w:val="bottom"/>
          </w:tcPr>
          <w:p w:rsidR="00371160" w:rsidRDefault="009658B8">
            <w:pPr>
              <w:ind w:firstLine="61"/>
              <w:rPr>
                <w:b/>
                <w:sz w:val="18"/>
                <w:szCs w:val="18"/>
                <w:lang w:val="tr-TR"/>
              </w:rPr>
            </w:pPr>
            <w:r>
              <w:rPr>
                <w:b/>
                <w:sz w:val="18"/>
                <w:szCs w:val="18"/>
                <w:lang w:val="tr-TR"/>
              </w:rPr>
              <w:t>Ertelenmiş Vergi Aktifi (net)</w:t>
            </w:r>
          </w:p>
        </w:tc>
        <w:tc>
          <w:tcPr>
            <w:tcW w:w="2268" w:type="dxa"/>
            <w:shd w:val="clear" w:color="auto" w:fill="FFFFFF"/>
            <w:noWrap/>
            <w:vAlign w:val="bottom"/>
          </w:tcPr>
          <w:p w:rsidR="00371160" w:rsidRDefault="009658B8">
            <w:pPr>
              <w:jc w:val="right"/>
              <w:rPr>
                <w:b/>
                <w:bCs/>
                <w:sz w:val="18"/>
                <w:szCs w:val="18"/>
              </w:rPr>
            </w:pPr>
            <w:ins w:id="2643" w:author="Gülşah Tuba Ünlü (Open)&#10;" w:date="2011-02-11T23:44:00Z">
              <w:r>
                <w:rPr>
                  <w:b/>
                  <w:bCs/>
                  <w:sz w:val="18"/>
                  <w:szCs w:val="18"/>
                </w:rPr>
                <w:t>23.772</w:t>
              </w:r>
            </w:ins>
          </w:p>
        </w:tc>
        <w:tc>
          <w:tcPr>
            <w:tcW w:w="2552" w:type="dxa"/>
            <w:shd w:val="clear" w:color="auto" w:fill="FFFFFF"/>
            <w:noWrap/>
            <w:vAlign w:val="bottom"/>
          </w:tcPr>
          <w:p w:rsidR="00371160" w:rsidRDefault="009658B8">
            <w:pPr>
              <w:jc w:val="right"/>
              <w:rPr>
                <w:b/>
                <w:bCs/>
                <w:sz w:val="18"/>
                <w:szCs w:val="18"/>
              </w:rPr>
            </w:pPr>
            <w:ins w:id="2644" w:author="Gülşah Tuba Ünlü (Open)&#10;" w:date="2011-02-11T23:44:00Z">
              <w:r>
                <w:rPr>
                  <w:b/>
                  <w:bCs/>
                  <w:sz w:val="18"/>
                  <w:szCs w:val="18"/>
                </w:rPr>
                <w:t>4.754</w:t>
              </w:r>
            </w:ins>
          </w:p>
        </w:tc>
      </w:tr>
    </w:tbl>
    <w:p w:rsidR="00371160" w:rsidRDefault="00371160">
      <w:pPr>
        <w:spacing w:after="120"/>
        <w:ind w:left="720"/>
        <w:jc w:val="both"/>
        <w:rPr>
          <w:sz w:val="2"/>
          <w:szCs w:val="2"/>
          <w:lang w:val="tr-TR"/>
        </w:rPr>
      </w:pPr>
    </w:p>
    <w:p w:rsidR="00371160" w:rsidRDefault="009658B8">
      <w:pPr>
        <w:spacing w:after="120"/>
        <w:ind w:left="720"/>
        <w:jc w:val="both"/>
        <w:rPr>
          <w:sz w:val="22"/>
          <w:szCs w:val="22"/>
          <w:lang w:val="tr-TR"/>
        </w:rPr>
      </w:pPr>
      <w:r>
        <w:rPr>
          <w:sz w:val="22"/>
          <w:szCs w:val="22"/>
          <w:lang w:val="tr-TR"/>
        </w:rPr>
        <w:t>Cari dönem ve önceki dönem ertelenmiş vergi aktifi hareket tablosu aşağıdaki gibidir:</w:t>
      </w:r>
    </w:p>
    <w:p w:rsidR="00371160" w:rsidRDefault="00371160">
      <w:pPr>
        <w:spacing w:after="120"/>
        <w:ind w:left="720"/>
        <w:jc w:val="both"/>
        <w:rPr>
          <w:sz w:val="2"/>
          <w:szCs w:val="2"/>
          <w:lang w:val="tr-TR"/>
        </w:rPr>
      </w:pPr>
    </w:p>
    <w:tbl>
      <w:tblPr>
        <w:tblW w:w="9345" w:type="dxa"/>
        <w:tblInd w:w="828" w:type="dxa"/>
        <w:tblLook w:val="0000"/>
      </w:tblPr>
      <w:tblGrid>
        <w:gridCol w:w="4525"/>
        <w:gridCol w:w="2268"/>
        <w:gridCol w:w="2552"/>
      </w:tblGrid>
      <w:tr w:rsidR="00A5208A" w:rsidRPr="00872466" w:rsidTr="0005053A">
        <w:tc>
          <w:tcPr>
            <w:tcW w:w="4525" w:type="dxa"/>
            <w:tcBorders>
              <w:top w:val="single" w:sz="4" w:space="0" w:color="auto"/>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rPr>
            </w:pPr>
            <w:r>
              <w:rPr>
                <w:sz w:val="18"/>
                <w:szCs w:val="18"/>
                <w:lang w:val="tr-TR"/>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Önceki Dönem</w:t>
            </w:r>
          </w:p>
        </w:tc>
      </w:tr>
      <w:tr w:rsidR="00303588" w:rsidRPr="00872466" w:rsidTr="0005053A">
        <w:tc>
          <w:tcPr>
            <w:tcW w:w="4525"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firstLine="23"/>
              <w:rPr>
                <w:sz w:val="18"/>
                <w:szCs w:val="18"/>
                <w:lang w:val="tr-TR"/>
              </w:rPr>
            </w:pPr>
            <w:r>
              <w:rPr>
                <w:sz w:val="18"/>
                <w:szCs w:val="18"/>
                <w:lang w:val="tr-TR"/>
              </w:rPr>
              <w:t>Ertelenmiş Vergi Aktifi, 1 Ocak</w:t>
            </w:r>
          </w:p>
        </w:tc>
        <w:tc>
          <w:tcPr>
            <w:tcW w:w="2268"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4.754</w:t>
            </w:r>
          </w:p>
        </w:tc>
        <w:tc>
          <w:tcPr>
            <w:tcW w:w="2552"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(1.250)</w:t>
            </w:r>
          </w:p>
        </w:tc>
      </w:tr>
      <w:tr w:rsidR="00303588" w:rsidRPr="00872466" w:rsidTr="0005053A">
        <w:tc>
          <w:tcPr>
            <w:tcW w:w="4525"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firstLine="23"/>
              <w:rPr>
                <w:sz w:val="18"/>
                <w:szCs w:val="18"/>
                <w:lang w:val="tr-TR"/>
              </w:rPr>
            </w:pPr>
            <w:r>
              <w:rPr>
                <w:sz w:val="18"/>
                <w:szCs w:val="18"/>
                <w:lang w:val="tr-TR"/>
              </w:rPr>
              <w:t>Özkaynaklar Altında Muhasebeleştirilen Ertelenmiş Vergi</w:t>
            </w:r>
          </w:p>
        </w:tc>
        <w:tc>
          <w:tcPr>
            <w:tcW w:w="2268"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(953)</w:t>
            </w:r>
          </w:p>
        </w:tc>
        <w:tc>
          <w:tcPr>
            <w:tcW w:w="2552"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(730)</w:t>
            </w:r>
          </w:p>
        </w:tc>
      </w:tr>
      <w:tr w:rsidR="00303588" w:rsidRPr="00872466" w:rsidTr="0005053A">
        <w:tc>
          <w:tcPr>
            <w:tcW w:w="4525"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firstLine="23"/>
              <w:rPr>
                <w:sz w:val="18"/>
                <w:szCs w:val="18"/>
                <w:lang w:val="tr-TR"/>
              </w:rPr>
            </w:pPr>
            <w:r>
              <w:rPr>
                <w:sz w:val="18"/>
                <w:szCs w:val="18"/>
                <w:lang w:val="tr-TR"/>
              </w:rPr>
              <w:t>Cari Dönem  Geliri / (Gideri)</w:t>
            </w:r>
          </w:p>
        </w:tc>
        <w:tc>
          <w:tcPr>
            <w:tcW w:w="2268"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6.010</w:t>
            </w:r>
          </w:p>
        </w:tc>
        <w:tc>
          <w:tcPr>
            <w:tcW w:w="2552"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6.734</w:t>
            </w:r>
          </w:p>
        </w:tc>
      </w:tr>
      <w:tr w:rsidR="00303588" w:rsidRPr="00872466" w:rsidTr="0005053A">
        <w:tc>
          <w:tcPr>
            <w:tcW w:w="4525"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firstLine="23"/>
              <w:rPr>
                <w:b/>
                <w:sz w:val="18"/>
                <w:szCs w:val="18"/>
                <w:lang w:val="tr-TR"/>
              </w:rPr>
            </w:pPr>
            <w:r>
              <w:rPr>
                <w:b/>
                <w:sz w:val="18"/>
                <w:szCs w:val="18"/>
                <w:lang w:val="tr-TR"/>
              </w:rPr>
              <w:t xml:space="preserve">Ertelenmiş Vergi Aktifi </w:t>
            </w:r>
          </w:p>
        </w:tc>
        <w:tc>
          <w:tcPr>
            <w:tcW w:w="2268" w:type="dxa"/>
            <w:tcBorders>
              <w:top w:val="nil"/>
              <w:left w:val="nil"/>
              <w:bottom w:val="single" w:sz="4" w:space="0" w:color="auto"/>
              <w:right w:val="single" w:sz="4" w:space="0" w:color="auto"/>
            </w:tcBorders>
            <w:shd w:val="clear" w:color="auto" w:fill="auto"/>
            <w:noWrap/>
            <w:vAlign w:val="bottom"/>
          </w:tcPr>
          <w:p w:rsidR="00371160" w:rsidRDefault="009658B8">
            <w:pPr>
              <w:jc w:val="right"/>
              <w:rPr>
                <w:b/>
                <w:sz w:val="18"/>
                <w:szCs w:val="18"/>
              </w:rPr>
            </w:pPr>
            <w:r>
              <w:rPr>
                <w:b/>
                <w:sz w:val="18"/>
                <w:szCs w:val="18"/>
              </w:rPr>
              <w:t>9.811</w:t>
            </w:r>
          </w:p>
        </w:tc>
        <w:tc>
          <w:tcPr>
            <w:tcW w:w="2552" w:type="dxa"/>
            <w:tcBorders>
              <w:top w:val="nil"/>
              <w:left w:val="nil"/>
              <w:bottom w:val="single" w:sz="4" w:space="0" w:color="auto"/>
              <w:right w:val="single" w:sz="4" w:space="0" w:color="auto"/>
            </w:tcBorders>
            <w:shd w:val="clear" w:color="auto" w:fill="auto"/>
            <w:noWrap/>
            <w:vAlign w:val="bottom"/>
          </w:tcPr>
          <w:p w:rsidR="00371160" w:rsidRDefault="009658B8">
            <w:pPr>
              <w:jc w:val="right"/>
              <w:rPr>
                <w:b/>
                <w:sz w:val="18"/>
                <w:szCs w:val="18"/>
              </w:rPr>
            </w:pPr>
            <w:r>
              <w:rPr>
                <w:b/>
                <w:sz w:val="18"/>
                <w:szCs w:val="18"/>
              </w:rPr>
              <w:t>4.754</w:t>
            </w:r>
          </w:p>
        </w:tc>
      </w:tr>
    </w:tbl>
    <w:p w:rsidR="00371160" w:rsidRDefault="00371160">
      <w:pPr>
        <w:pStyle w:val="BodyTextIndent"/>
        <w:tabs>
          <w:tab w:val="num" w:pos="900"/>
        </w:tabs>
        <w:ind w:firstLine="0"/>
        <w:rPr>
          <w:bCs/>
          <w:sz w:val="6"/>
          <w:szCs w:val="6"/>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b/>
          <w:bCs/>
          <w:sz w:val="22"/>
          <w:szCs w:val="22"/>
        </w:rPr>
      </w:pPr>
    </w:p>
    <w:p w:rsidR="00371160" w:rsidRDefault="00371160">
      <w:pPr>
        <w:pStyle w:val="BodyTextIndent"/>
        <w:tabs>
          <w:tab w:val="num" w:pos="900"/>
        </w:tabs>
        <w:ind w:left="720" w:hanging="720"/>
        <w:rPr>
          <w:del w:id="2645" w:author="Gülşah Tuba Ünlü (Open)&#10;" w:date="2011-02-11T23:45:00Z"/>
          <w:b/>
          <w:bCs/>
          <w:sz w:val="22"/>
          <w:szCs w:val="22"/>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ins w:id="2646" w:author="Gülşah Tuba Ünlü (Open)&#10;" w:date="2011-02-12T13:05:00Z"/>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09"/>
        </w:tabs>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spacing w:line="216" w:lineRule="auto"/>
        <w:ind w:left="720" w:hanging="720"/>
        <w:jc w:val="both"/>
        <w:rPr>
          <w:b/>
          <w:iCs/>
          <w:sz w:val="22"/>
          <w:szCs w:val="22"/>
          <w:lang w:val="tr-TR"/>
        </w:rPr>
      </w:pPr>
    </w:p>
    <w:p w:rsidR="00371160" w:rsidRDefault="009658B8">
      <w:pPr>
        <w:pStyle w:val="ListParagraph"/>
        <w:numPr>
          <w:ilvl w:val="0"/>
          <w:numId w:val="23"/>
        </w:numPr>
        <w:ind w:left="709"/>
        <w:rPr>
          <w:b/>
          <w:iCs/>
          <w:sz w:val="22"/>
          <w:szCs w:val="22"/>
          <w:lang w:val="tr-TR"/>
        </w:rPr>
      </w:pPr>
      <w:r>
        <w:rPr>
          <w:b/>
          <w:iCs/>
          <w:sz w:val="22"/>
          <w:szCs w:val="22"/>
          <w:lang w:val="tr-TR"/>
        </w:rPr>
        <w:t xml:space="preserve">Bilançonun </w:t>
      </w:r>
      <w:r>
        <w:rPr>
          <w:b/>
          <w:bCs/>
          <w:sz w:val="22"/>
          <w:szCs w:val="22"/>
          <w:lang w:val="tr-TR"/>
        </w:rPr>
        <w:t>Aktif Hesaplarına İlişkin Açıklama ve Dipnotlar</w:t>
      </w:r>
      <w:r>
        <w:rPr>
          <w:b/>
          <w:iCs/>
          <w:sz w:val="22"/>
          <w:szCs w:val="22"/>
          <w:lang w:val="tr-TR"/>
        </w:rPr>
        <w:t xml:space="preserve"> </w:t>
      </w:r>
      <w:r>
        <w:rPr>
          <w:b/>
          <w:bCs/>
          <w:sz w:val="22"/>
          <w:szCs w:val="22"/>
          <w:lang w:val="tr-TR"/>
        </w:rPr>
        <w:t>(devamı)</w:t>
      </w:r>
    </w:p>
    <w:p w:rsidR="00371160" w:rsidRDefault="00371160">
      <w:pPr>
        <w:pStyle w:val="BodyTextIndent"/>
        <w:tabs>
          <w:tab w:val="num" w:pos="900"/>
        </w:tabs>
        <w:ind w:left="720" w:hanging="720"/>
        <w:rPr>
          <w:b/>
          <w:bCs/>
          <w:sz w:val="22"/>
          <w:szCs w:val="22"/>
        </w:rPr>
      </w:pPr>
    </w:p>
    <w:p w:rsidR="00371160" w:rsidRDefault="009658B8">
      <w:pPr>
        <w:pStyle w:val="BodyTextIndent"/>
        <w:tabs>
          <w:tab w:val="num" w:pos="900"/>
        </w:tabs>
        <w:ind w:left="720" w:hanging="720"/>
        <w:rPr>
          <w:b/>
          <w:sz w:val="22"/>
          <w:szCs w:val="22"/>
        </w:rPr>
      </w:pPr>
      <w:r>
        <w:rPr>
          <w:b/>
          <w:bCs/>
          <w:sz w:val="22"/>
          <w:szCs w:val="22"/>
        </w:rPr>
        <w:t xml:space="preserve">16. </w:t>
      </w:r>
      <w:r>
        <w:rPr>
          <w:b/>
          <w:bCs/>
          <w:sz w:val="22"/>
          <w:szCs w:val="22"/>
        </w:rPr>
        <w:tab/>
      </w:r>
      <w:r>
        <w:rPr>
          <w:b/>
          <w:sz w:val="22"/>
          <w:szCs w:val="22"/>
        </w:rPr>
        <w:t>Satış Amaçlı Elde Tutulan ve Duran Varlıklara İlişkin Açıklamalar</w:t>
      </w:r>
    </w:p>
    <w:p w:rsidR="00371160" w:rsidRDefault="009658B8">
      <w:pPr>
        <w:pStyle w:val="BodyTextIndent"/>
        <w:spacing w:before="120"/>
        <w:ind w:left="720" w:right="-2" w:firstLine="0"/>
        <w:rPr>
          <w:sz w:val="22"/>
          <w:szCs w:val="22"/>
        </w:rPr>
      </w:pPr>
      <w:r>
        <w:rPr>
          <w:sz w:val="22"/>
          <w:szCs w:val="22"/>
        </w:rPr>
        <w:t>Satış amaçlı duran varlıklar donuk alacaklardan dolayı edinilen maddi duran varlıklardan oluşmakta olup, konsolide olmayan finansal tablolarda 1 Kasım 2006 tarih ve 26333 sayılı Resmi Gazete’de  yayımlanan “Bankaların Kıymetli Maden Alım Satımına ve Alacaklarından Dolayı Edindikleri Emtia ve G</w:t>
      </w:r>
      <w:del w:id="2647" w:author="Gülşah Tuba Ünlü (Open)&#10;" w:date="2011-02-12T11:43:00Z">
        <w:r>
          <w:rPr>
            <w:sz w:val="22"/>
            <w:szCs w:val="22"/>
          </w:rPr>
          <w:delText>ayrımenkul</w:delText>
        </w:r>
      </w:del>
      <w:ins w:id="2648" w:author="Gülşah Tuba Ünlü (Open)&#10;" w:date="2011-02-12T11:43:00Z">
        <w:r>
          <w:rPr>
            <w:sz w:val="22"/>
            <w:szCs w:val="22"/>
          </w:rPr>
          <w:t>ayrimenkul</w:t>
        </w:r>
      </w:ins>
      <w:r>
        <w:rPr>
          <w:sz w:val="22"/>
          <w:szCs w:val="22"/>
        </w:rPr>
        <w:t>lerin Elden Çıkarılmasına İlişkin Usul ve Esaslar Hakkında Yönetmelik” hükümlerine uygun olarak muhasebeleştirilmektedir.</w:t>
      </w:r>
    </w:p>
    <w:p w:rsidR="00371160" w:rsidRDefault="009658B8">
      <w:pPr>
        <w:pStyle w:val="BodyTextIndent"/>
        <w:spacing w:before="120" w:after="120"/>
        <w:ind w:left="709" w:right="-2" w:firstLine="0"/>
        <w:rPr>
          <w:sz w:val="22"/>
          <w:szCs w:val="22"/>
        </w:rPr>
      </w:pPr>
      <w:r>
        <w:rPr>
          <w:sz w:val="22"/>
          <w:szCs w:val="22"/>
        </w:rPr>
        <w:t>Banka’nın 31 Aralık 2010 tarihi itibarıyla satış amaçlı duran varlıkları 6.509 Bin TL’dir (31 Aralık 2009: 9.196 Bin TL).</w:t>
      </w:r>
    </w:p>
    <w:p w:rsidR="00371160" w:rsidRDefault="00371160">
      <w:pPr>
        <w:pStyle w:val="BodyTextIndent"/>
        <w:spacing w:before="120" w:after="120"/>
        <w:ind w:left="709" w:right="-2" w:firstLine="0"/>
        <w:rPr>
          <w:sz w:val="2"/>
          <w:szCs w:val="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8"/>
        <w:gridCol w:w="2835"/>
        <w:gridCol w:w="2552"/>
      </w:tblGrid>
      <w:tr w:rsidR="009C6906" w:rsidRPr="00872466" w:rsidTr="00633B71">
        <w:trPr>
          <w:trHeight w:hRule="exact" w:val="255"/>
        </w:trPr>
        <w:tc>
          <w:tcPr>
            <w:tcW w:w="3958" w:type="dxa"/>
            <w:shd w:val="clear" w:color="auto" w:fill="auto"/>
            <w:vAlign w:val="bottom"/>
          </w:tcPr>
          <w:p w:rsidR="00371160" w:rsidRDefault="009658B8">
            <w:pPr>
              <w:rPr>
                <w:sz w:val="18"/>
                <w:szCs w:val="18"/>
                <w:lang w:val="tr-TR"/>
              </w:rPr>
            </w:pPr>
            <w:r>
              <w:rPr>
                <w:sz w:val="18"/>
                <w:szCs w:val="18"/>
                <w:lang w:val="tr-TR"/>
              </w:rPr>
              <w:t> </w:t>
            </w:r>
          </w:p>
        </w:tc>
        <w:tc>
          <w:tcPr>
            <w:tcW w:w="2835" w:type="dxa"/>
            <w:vAlign w:val="bottom"/>
          </w:tcPr>
          <w:p w:rsidR="00371160" w:rsidRDefault="009658B8">
            <w:pPr>
              <w:jc w:val="center"/>
              <w:rPr>
                <w:sz w:val="18"/>
                <w:szCs w:val="18"/>
                <w:lang w:val="tr-TR"/>
              </w:rPr>
            </w:pPr>
            <w:r>
              <w:rPr>
                <w:sz w:val="18"/>
                <w:szCs w:val="18"/>
                <w:lang w:val="tr-TR"/>
              </w:rPr>
              <w:t>Cari Dönem</w:t>
            </w:r>
          </w:p>
        </w:tc>
        <w:tc>
          <w:tcPr>
            <w:tcW w:w="2552" w:type="dxa"/>
          </w:tcPr>
          <w:p w:rsidR="00371160" w:rsidRDefault="009658B8">
            <w:pPr>
              <w:jc w:val="center"/>
              <w:rPr>
                <w:sz w:val="18"/>
                <w:szCs w:val="18"/>
                <w:lang w:val="tr-TR"/>
              </w:rPr>
            </w:pPr>
            <w:r>
              <w:rPr>
                <w:sz w:val="18"/>
                <w:szCs w:val="18"/>
                <w:lang w:val="tr-TR"/>
              </w:rPr>
              <w:t xml:space="preserve">    Önceki Dönem</w:t>
            </w:r>
          </w:p>
        </w:tc>
      </w:tr>
      <w:tr w:rsidR="00674B2B" w:rsidRPr="00872466" w:rsidTr="00633B71">
        <w:trPr>
          <w:trHeight w:hRule="exact" w:val="255"/>
        </w:trPr>
        <w:tc>
          <w:tcPr>
            <w:tcW w:w="3958" w:type="dxa"/>
            <w:shd w:val="clear" w:color="auto" w:fill="auto"/>
            <w:noWrap/>
            <w:vAlign w:val="bottom"/>
          </w:tcPr>
          <w:p w:rsidR="00371160" w:rsidRDefault="009658B8">
            <w:pPr>
              <w:rPr>
                <w:color w:val="000000"/>
                <w:sz w:val="18"/>
                <w:szCs w:val="18"/>
                <w:lang w:val="tr-TR"/>
              </w:rPr>
            </w:pPr>
            <w:r>
              <w:rPr>
                <w:color w:val="000000"/>
                <w:sz w:val="18"/>
                <w:szCs w:val="18"/>
                <w:lang w:val="tr-TR"/>
              </w:rPr>
              <w:t>Açılış Bakiyesi, 1 Ocak</w:t>
            </w:r>
          </w:p>
        </w:tc>
        <w:tc>
          <w:tcPr>
            <w:tcW w:w="2835" w:type="dxa"/>
            <w:vAlign w:val="bottom"/>
          </w:tcPr>
          <w:p w:rsidR="00371160" w:rsidRDefault="009658B8">
            <w:pPr>
              <w:jc w:val="right"/>
              <w:rPr>
                <w:sz w:val="18"/>
                <w:szCs w:val="18"/>
              </w:rPr>
            </w:pPr>
            <w:r>
              <w:rPr>
                <w:sz w:val="18"/>
                <w:szCs w:val="18"/>
              </w:rPr>
              <w:t>9.196</w:t>
            </w:r>
          </w:p>
        </w:tc>
        <w:tc>
          <w:tcPr>
            <w:tcW w:w="2552" w:type="dxa"/>
            <w:vAlign w:val="bottom"/>
          </w:tcPr>
          <w:p w:rsidR="00371160" w:rsidRDefault="009658B8">
            <w:pPr>
              <w:jc w:val="right"/>
              <w:rPr>
                <w:color w:val="000000"/>
                <w:sz w:val="18"/>
                <w:szCs w:val="18"/>
                <w:lang w:val="tr-TR"/>
              </w:rPr>
            </w:pPr>
            <w:r>
              <w:rPr>
                <w:color w:val="000000"/>
                <w:sz w:val="18"/>
                <w:szCs w:val="18"/>
                <w:lang w:val="tr-TR"/>
              </w:rPr>
              <w:t xml:space="preserve">                                       24.100 </w:t>
            </w:r>
          </w:p>
        </w:tc>
      </w:tr>
      <w:tr w:rsidR="00674B2B" w:rsidRPr="00872466" w:rsidTr="00633B71">
        <w:trPr>
          <w:trHeight w:hRule="exact" w:val="255"/>
        </w:trPr>
        <w:tc>
          <w:tcPr>
            <w:tcW w:w="3958" w:type="dxa"/>
            <w:shd w:val="clear" w:color="auto" w:fill="auto"/>
            <w:noWrap/>
            <w:vAlign w:val="bottom"/>
          </w:tcPr>
          <w:p w:rsidR="00371160" w:rsidRDefault="009658B8">
            <w:pPr>
              <w:rPr>
                <w:color w:val="000000"/>
                <w:sz w:val="18"/>
                <w:szCs w:val="18"/>
                <w:lang w:val="tr-TR"/>
              </w:rPr>
            </w:pPr>
            <w:r>
              <w:rPr>
                <w:color w:val="000000"/>
                <w:sz w:val="18"/>
                <w:szCs w:val="18"/>
                <w:lang w:val="tr-TR"/>
              </w:rPr>
              <w:t xml:space="preserve">     Girişler</w:t>
            </w:r>
          </w:p>
        </w:tc>
        <w:tc>
          <w:tcPr>
            <w:tcW w:w="2835" w:type="dxa"/>
            <w:vAlign w:val="bottom"/>
          </w:tcPr>
          <w:p w:rsidR="00371160" w:rsidRDefault="009658B8">
            <w:pPr>
              <w:jc w:val="right"/>
              <w:rPr>
                <w:sz w:val="18"/>
                <w:szCs w:val="18"/>
              </w:rPr>
            </w:pPr>
            <w:r>
              <w:rPr>
                <w:sz w:val="18"/>
                <w:szCs w:val="18"/>
              </w:rPr>
              <w:t>-</w:t>
            </w:r>
          </w:p>
        </w:tc>
        <w:tc>
          <w:tcPr>
            <w:tcW w:w="2552" w:type="dxa"/>
            <w:vAlign w:val="bottom"/>
          </w:tcPr>
          <w:p w:rsidR="00371160" w:rsidRDefault="009658B8">
            <w:pPr>
              <w:jc w:val="right"/>
              <w:rPr>
                <w:color w:val="000000"/>
                <w:sz w:val="18"/>
                <w:szCs w:val="18"/>
                <w:lang w:val="tr-TR"/>
              </w:rPr>
            </w:pPr>
            <w:r>
              <w:rPr>
                <w:color w:val="000000"/>
                <w:sz w:val="18"/>
                <w:szCs w:val="18"/>
                <w:lang w:val="tr-TR"/>
              </w:rPr>
              <w:t xml:space="preserve">                                            460 </w:t>
            </w:r>
          </w:p>
        </w:tc>
      </w:tr>
      <w:tr w:rsidR="00674B2B" w:rsidRPr="00872466" w:rsidTr="00633B71">
        <w:trPr>
          <w:trHeight w:hRule="exact" w:val="255"/>
        </w:trPr>
        <w:tc>
          <w:tcPr>
            <w:tcW w:w="3958" w:type="dxa"/>
            <w:shd w:val="clear" w:color="auto" w:fill="auto"/>
            <w:noWrap/>
            <w:vAlign w:val="bottom"/>
          </w:tcPr>
          <w:p w:rsidR="00371160" w:rsidRDefault="009658B8">
            <w:pPr>
              <w:rPr>
                <w:color w:val="000000"/>
                <w:sz w:val="18"/>
                <w:szCs w:val="18"/>
                <w:lang w:val="tr-TR"/>
              </w:rPr>
            </w:pPr>
            <w:r>
              <w:rPr>
                <w:color w:val="000000"/>
                <w:sz w:val="18"/>
                <w:szCs w:val="18"/>
                <w:lang w:val="tr-TR"/>
              </w:rPr>
              <w:t xml:space="preserve">     Çıkışlar</w:t>
            </w:r>
          </w:p>
        </w:tc>
        <w:tc>
          <w:tcPr>
            <w:tcW w:w="2835" w:type="dxa"/>
            <w:vAlign w:val="bottom"/>
          </w:tcPr>
          <w:p w:rsidR="00371160" w:rsidRDefault="009658B8">
            <w:pPr>
              <w:jc w:val="right"/>
              <w:rPr>
                <w:sz w:val="18"/>
                <w:szCs w:val="18"/>
              </w:rPr>
            </w:pPr>
            <w:r>
              <w:rPr>
                <w:sz w:val="18"/>
                <w:szCs w:val="18"/>
              </w:rPr>
              <w:t>(3.</w:t>
            </w:r>
            <w:del w:id="2649" w:author="Gülşah Tuba Ünlü (Open)&#10;" w:date="2011-02-11T23:46:00Z">
              <w:r>
                <w:rPr>
                  <w:sz w:val="18"/>
                  <w:szCs w:val="18"/>
                </w:rPr>
                <w:delText>788</w:delText>
              </w:r>
            </w:del>
            <w:ins w:id="2650" w:author="Gülşah Tuba Ünlü (Open)&#10;" w:date="2011-02-11T23:46:00Z">
              <w:r>
                <w:rPr>
                  <w:sz w:val="18"/>
                  <w:szCs w:val="18"/>
                </w:rPr>
                <w:t>791</w:t>
              </w:r>
            </w:ins>
            <w:r>
              <w:rPr>
                <w:sz w:val="18"/>
                <w:szCs w:val="18"/>
              </w:rPr>
              <w:t>)</w:t>
            </w:r>
          </w:p>
        </w:tc>
        <w:tc>
          <w:tcPr>
            <w:tcW w:w="2552" w:type="dxa"/>
            <w:vAlign w:val="bottom"/>
          </w:tcPr>
          <w:p w:rsidR="00371160" w:rsidRDefault="009658B8">
            <w:pPr>
              <w:jc w:val="right"/>
              <w:rPr>
                <w:color w:val="000000"/>
                <w:sz w:val="18"/>
                <w:szCs w:val="18"/>
                <w:lang w:val="tr-TR"/>
              </w:rPr>
            </w:pPr>
            <w:r>
              <w:rPr>
                <w:color w:val="000000"/>
                <w:sz w:val="18"/>
                <w:szCs w:val="18"/>
                <w:lang w:val="tr-TR"/>
              </w:rPr>
              <w:t xml:space="preserve">                                        (5.017)</w:t>
            </w:r>
          </w:p>
        </w:tc>
      </w:tr>
      <w:tr w:rsidR="00674B2B" w:rsidRPr="00872466" w:rsidTr="00633B71">
        <w:trPr>
          <w:trHeight w:hRule="exact" w:val="255"/>
        </w:trPr>
        <w:tc>
          <w:tcPr>
            <w:tcW w:w="3958" w:type="dxa"/>
            <w:shd w:val="clear" w:color="auto" w:fill="auto"/>
            <w:noWrap/>
            <w:vAlign w:val="bottom"/>
          </w:tcPr>
          <w:p w:rsidR="00371160" w:rsidRDefault="009658B8">
            <w:pPr>
              <w:rPr>
                <w:color w:val="000000"/>
                <w:sz w:val="18"/>
                <w:szCs w:val="18"/>
                <w:lang w:val="tr-TR"/>
              </w:rPr>
            </w:pPr>
            <w:r>
              <w:rPr>
                <w:color w:val="000000"/>
                <w:sz w:val="18"/>
                <w:szCs w:val="18"/>
                <w:lang w:val="tr-TR"/>
              </w:rPr>
              <w:t xml:space="preserve">     Transferler (net) (*)</w:t>
            </w:r>
          </w:p>
        </w:tc>
        <w:tc>
          <w:tcPr>
            <w:tcW w:w="2835" w:type="dxa"/>
            <w:vAlign w:val="bottom"/>
          </w:tcPr>
          <w:p w:rsidR="00371160" w:rsidRDefault="009658B8">
            <w:pPr>
              <w:jc w:val="right"/>
              <w:rPr>
                <w:sz w:val="18"/>
                <w:szCs w:val="18"/>
              </w:rPr>
            </w:pPr>
            <w:r>
              <w:rPr>
                <w:sz w:val="18"/>
                <w:szCs w:val="18"/>
              </w:rPr>
              <w:t>1.13</w:t>
            </w:r>
            <w:ins w:id="2651" w:author="Gülşah Tuba Ünlü (Open)&#10;" w:date="2011-02-11T23:45:00Z">
              <w:r>
                <w:rPr>
                  <w:sz w:val="18"/>
                  <w:szCs w:val="18"/>
                </w:rPr>
                <w:t>9</w:t>
              </w:r>
            </w:ins>
            <w:del w:id="2652" w:author="Gülşah Tuba Ünlü (Open)&#10;" w:date="2011-02-11T23:45:00Z">
              <w:r>
                <w:rPr>
                  <w:sz w:val="18"/>
                  <w:szCs w:val="18"/>
                </w:rPr>
                <w:delText>7</w:delText>
              </w:r>
            </w:del>
          </w:p>
        </w:tc>
        <w:tc>
          <w:tcPr>
            <w:tcW w:w="2552" w:type="dxa"/>
            <w:vAlign w:val="bottom"/>
          </w:tcPr>
          <w:p w:rsidR="00371160" w:rsidRDefault="009658B8">
            <w:pPr>
              <w:jc w:val="right"/>
              <w:rPr>
                <w:color w:val="000000"/>
                <w:sz w:val="18"/>
                <w:szCs w:val="18"/>
                <w:lang w:val="tr-TR"/>
              </w:rPr>
            </w:pPr>
            <w:r>
              <w:rPr>
                <w:color w:val="000000"/>
                <w:sz w:val="18"/>
                <w:szCs w:val="18"/>
                <w:lang w:val="tr-TR"/>
              </w:rPr>
              <w:t xml:space="preserve">                                      (10.336)</w:t>
            </w:r>
          </w:p>
        </w:tc>
      </w:tr>
      <w:tr w:rsidR="00674B2B" w:rsidRPr="00872466" w:rsidTr="00633B71">
        <w:trPr>
          <w:trHeight w:hRule="exact" w:val="255"/>
        </w:trPr>
        <w:tc>
          <w:tcPr>
            <w:tcW w:w="3958" w:type="dxa"/>
            <w:shd w:val="clear" w:color="auto" w:fill="auto"/>
            <w:noWrap/>
            <w:vAlign w:val="bottom"/>
          </w:tcPr>
          <w:p w:rsidR="00371160" w:rsidRDefault="009658B8">
            <w:pPr>
              <w:rPr>
                <w:color w:val="000000"/>
                <w:sz w:val="18"/>
                <w:szCs w:val="18"/>
                <w:lang w:val="tr-TR"/>
              </w:rPr>
            </w:pPr>
            <w:r>
              <w:rPr>
                <w:color w:val="000000"/>
                <w:sz w:val="18"/>
                <w:szCs w:val="18"/>
                <w:lang w:val="tr-TR"/>
              </w:rPr>
              <w:t xml:space="preserve">     Değer Düşüş Karşılığı</w:t>
            </w:r>
            <w:ins w:id="2653" w:author="Gülşah Tuba Ünlü (Open)&#10;" w:date="2011-02-12T11:12:00Z">
              <w:r>
                <w:rPr>
                  <w:color w:val="000000"/>
                  <w:sz w:val="18"/>
                  <w:szCs w:val="18"/>
                  <w:lang w:val="tr-TR"/>
                </w:rPr>
                <w:t xml:space="preserve"> (**)</w:t>
              </w:r>
            </w:ins>
          </w:p>
        </w:tc>
        <w:tc>
          <w:tcPr>
            <w:tcW w:w="2835" w:type="dxa"/>
            <w:vAlign w:val="bottom"/>
          </w:tcPr>
          <w:p w:rsidR="00371160" w:rsidRDefault="009658B8">
            <w:pPr>
              <w:jc w:val="right"/>
              <w:rPr>
                <w:sz w:val="18"/>
                <w:szCs w:val="18"/>
              </w:rPr>
            </w:pPr>
            <w:r>
              <w:rPr>
                <w:sz w:val="18"/>
                <w:szCs w:val="18"/>
              </w:rPr>
              <w:t>(3</w:t>
            </w:r>
            <w:ins w:id="2654" w:author="Gülşah Tuba Ünlü (Open)&#10;" w:date="2011-02-11T23:45:00Z">
              <w:r>
                <w:rPr>
                  <w:sz w:val="18"/>
                  <w:szCs w:val="18"/>
                </w:rPr>
                <w:t>5</w:t>
              </w:r>
            </w:ins>
            <w:del w:id="2655" w:author="Gülşah Tuba Ünlü (Open)&#10;" w:date="2011-02-11T23:45:00Z">
              <w:r>
                <w:rPr>
                  <w:sz w:val="18"/>
                  <w:szCs w:val="18"/>
                </w:rPr>
                <w:delText>6</w:delText>
              </w:r>
            </w:del>
            <w:r>
              <w:rPr>
                <w:sz w:val="18"/>
                <w:szCs w:val="18"/>
              </w:rPr>
              <w:t>)</w:t>
            </w:r>
          </w:p>
        </w:tc>
        <w:tc>
          <w:tcPr>
            <w:tcW w:w="2552" w:type="dxa"/>
            <w:vAlign w:val="bottom"/>
          </w:tcPr>
          <w:p w:rsidR="00371160" w:rsidRDefault="009658B8">
            <w:pPr>
              <w:jc w:val="right"/>
              <w:rPr>
                <w:color w:val="000000"/>
                <w:sz w:val="18"/>
                <w:szCs w:val="18"/>
                <w:lang w:val="tr-TR"/>
              </w:rPr>
            </w:pPr>
            <w:r>
              <w:rPr>
                <w:color w:val="000000"/>
                <w:sz w:val="18"/>
                <w:szCs w:val="18"/>
                <w:lang w:val="tr-TR"/>
              </w:rPr>
              <w:t xml:space="preserve">                                             (11)</w:t>
            </w:r>
          </w:p>
        </w:tc>
      </w:tr>
      <w:tr w:rsidR="00674B2B" w:rsidRPr="00872466" w:rsidTr="00633B71">
        <w:trPr>
          <w:trHeight w:hRule="exact" w:val="255"/>
        </w:trPr>
        <w:tc>
          <w:tcPr>
            <w:tcW w:w="3958" w:type="dxa"/>
            <w:shd w:val="clear" w:color="auto" w:fill="auto"/>
            <w:noWrap/>
            <w:vAlign w:val="bottom"/>
          </w:tcPr>
          <w:p w:rsidR="00371160" w:rsidRDefault="009658B8">
            <w:pPr>
              <w:rPr>
                <w:b/>
                <w:color w:val="000000"/>
                <w:sz w:val="18"/>
                <w:szCs w:val="18"/>
                <w:lang w:val="tr-TR"/>
              </w:rPr>
            </w:pPr>
            <w:r>
              <w:rPr>
                <w:b/>
                <w:color w:val="000000"/>
                <w:sz w:val="18"/>
                <w:szCs w:val="18"/>
                <w:lang w:val="tr-TR"/>
              </w:rPr>
              <w:t xml:space="preserve">Kapanış Bakiyesi, 31 Aralık </w:t>
            </w:r>
          </w:p>
        </w:tc>
        <w:tc>
          <w:tcPr>
            <w:tcW w:w="2835" w:type="dxa"/>
            <w:vAlign w:val="bottom"/>
          </w:tcPr>
          <w:p w:rsidR="00371160" w:rsidRDefault="009658B8">
            <w:pPr>
              <w:jc w:val="right"/>
              <w:rPr>
                <w:b/>
                <w:sz w:val="18"/>
                <w:szCs w:val="18"/>
              </w:rPr>
            </w:pPr>
            <w:r>
              <w:rPr>
                <w:b/>
                <w:sz w:val="18"/>
                <w:szCs w:val="18"/>
              </w:rPr>
              <w:t>6.509</w:t>
            </w:r>
          </w:p>
        </w:tc>
        <w:tc>
          <w:tcPr>
            <w:tcW w:w="2552" w:type="dxa"/>
            <w:vAlign w:val="bottom"/>
          </w:tcPr>
          <w:p w:rsidR="00371160" w:rsidRDefault="009658B8">
            <w:pPr>
              <w:jc w:val="right"/>
              <w:rPr>
                <w:b/>
                <w:color w:val="000000"/>
                <w:sz w:val="18"/>
                <w:szCs w:val="18"/>
                <w:lang w:val="tr-TR"/>
              </w:rPr>
            </w:pPr>
            <w:r>
              <w:rPr>
                <w:b/>
                <w:color w:val="000000"/>
                <w:sz w:val="18"/>
                <w:szCs w:val="18"/>
                <w:lang w:val="tr-TR"/>
              </w:rPr>
              <w:t xml:space="preserve">                                         9.196 </w:t>
            </w:r>
          </w:p>
        </w:tc>
      </w:tr>
    </w:tbl>
    <w:p w:rsidR="00371160" w:rsidRDefault="009658B8">
      <w:pPr>
        <w:pStyle w:val="Footer"/>
        <w:tabs>
          <w:tab w:val="clear" w:pos="4536"/>
          <w:tab w:val="clear" w:pos="9072"/>
        </w:tabs>
        <w:ind w:left="709"/>
        <w:jc w:val="both"/>
        <w:rPr>
          <w:ins w:id="2656" w:author="Gülşah Tuba Ünlü (Open)&#10;" w:date="2011-02-12T11:12:00Z"/>
          <w:sz w:val="16"/>
          <w:szCs w:val="16"/>
          <w:lang w:val="tr-TR"/>
        </w:rPr>
      </w:pPr>
      <w:r>
        <w:rPr>
          <w:sz w:val="16"/>
          <w:szCs w:val="16"/>
          <w:lang w:val="tr-TR"/>
        </w:rPr>
        <w:t>(*)</w:t>
      </w:r>
      <w:ins w:id="2657" w:author="Gülşah Tuba Ünlü (Open)&#10;" w:date="2011-02-12T10:01:00Z">
        <w:r>
          <w:rPr>
            <w:sz w:val="16"/>
            <w:szCs w:val="16"/>
            <w:lang w:val="tr-TR"/>
          </w:rPr>
          <w:t>İlgili bakiyenin 7.205 Bin TL’lik kısmı bir yıl içerisinde elden çıkarılamadığından satış amaçlı elde tutulan ve duran varlıklardan maddi duran varlıklara; 8.344 Bin TL’lik kısmı ise satış amaçlı elde tutulan ve duran varlık olarak sınıflanma özelliğini kazanarak elden çıkarılacak g</w:t>
        </w:r>
      </w:ins>
      <w:ins w:id="2658" w:author="Gülşah Tuba Ünlü (Open)&#10;" w:date="2011-02-12T11:43:00Z">
        <w:r>
          <w:rPr>
            <w:sz w:val="16"/>
            <w:szCs w:val="16"/>
            <w:lang w:val="tr-TR"/>
          </w:rPr>
          <w:t>ayrimenkul</w:t>
        </w:r>
      </w:ins>
      <w:ins w:id="2659" w:author="Gülşah Tuba Ünlü (Open)&#10;" w:date="2011-02-12T10:01:00Z">
        <w:r>
          <w:rPr>
            <w:sz w:val="16"/>
            <w:szCs w:val="16"/>
            <w:lang w:val="tr-TR"/>
          </w:rPr>
          <w:t xml:space="preserve">lerden satış amaçlı elde tutulan ve duran varlıklara transfer edilmiştir. </w:t>
        </w:r>
      </w:ins>
    </w:p>
    <w:p w:rsidR="00000000" w:rsidRDefault="009658B8">
      <w:pPr>
        <w:ind w:left="709"/>
        <w:jc w:val="both"/>
        <w:rPr>
          <w:ins w:id="2660" w:author="Gülşah Tuba Ünlü (Open)&#10;" w:date="2011-02-12T11:12:00Z"/>
          <w:b/>
          <w:bCs/>
          <w:sz w:val="16"/>
          <w:szCs w:val="16"/>
          <w:lang w:val="tr-TR"/>
        </w:rPr>
        <w:pPrChange w:id="2661" w:author="Asiye Mara (Open)&#10;" w:date="2011-02-14T12:30:00Z">
          <w:pPr>
            <w:jc w:val="both"/>
          </w:pPr>
        </w:pPrChange>
      </w:pPr>
      <w:ins w:id="2662" w:author="Gülşah Tuba Ünlü (Open)&#10;" w:date="2011-02-12T11:12:00Z">
        <w:r>
          <w:rPr>
            <w:b/>
            <w:bCs/>
            <w:sz w:val="16"/>
            <w:szCs w:val="16"/>
            <w:lang w:val="tr-TR"/>
          </w:rPr>
          <w:t xml:space="preserve">(**) </w:t>
        </w:r>
        <w:r>
          <w:rPr>
            <w:bCs/>
            <w:sz w:val="16"/>
            <w:szCs w:val="16"/>
            <w:lang w:val="tr-TR"/>
          </w:rPr>
          <w:t xml:space="preserve">Cari dönemde </w:t>
        </w:r>
      </w:ins>
      <w:ins w:id="2663" w:author="Gülşah Tuba Ünlü (Open)&#10;" w:date="2011-02-12T11:13:00Z">
        <w:r>
          <w:rPr>
            <w:bCs/>
            <w:sz w:val="16"/>
            <w:szCs w:val="16"/>
            <w:lang w:val="tr-TR"/>
          </w:rPr>
          <w:t>244</w:t>
        </w:r>
      </w:ins>
      <w:ins w:id="2664" w:author="Gülşah Tuba Ünlü (Open)&#10;" w:date="2011-02-12T11:12:00Z">
        <w:r>
          <w:rPr>
            <w:bCs/>
            <w:sz w:val="16"/>
            <w:szCs w:val="16"/>
            <w:lang w:val="tr-TR"/>
          </w:rPr>
          <w:t xml:space="preserve"> Bin TL ilave değer düşüş karşılığı ayrılmış olup, çıkışlar dolayısıyla </w:t>
        </w:r>
      </w:ins>
      <w:ins w:id="2665" w:author="Gülşah Tuba Ünlü (Open)&#10;" w:date="2011-02-12T11:14:00Z">
        <w:r>
          <w:rPr>
            <w:bCs/>
            <w:sz w:val="16"/>
            <w:szCs w:val="16"/>
            <w:lang w:val="tr-TR"/>
          </w:rPr>
          <w:t>209</w:t>
        </w:r>
      </w:ins>
      <w:ins w:id="2666" w:author="Gülşah Tuba Ünlü (Open)&#10;" w:date="2011-02-12T11:12:00Z">
        <w:r>
          <w:rPr>
            <w:bCs/>
            <w:sz w:val="16"/>
            <w:szCs w:val="16"/>
            <w:lang w:val="tr-TR"/>
          </w:rPr>
          <w:t xml:space="preserve"> Bin TL karşılık iptal edilmiştir.</w:t>
        </w:r>
      </w:ins>
    </w:p>
    <w:p w:rsidR="00371160" w:rsidRDefault="00371160">
      <w:pPr>
        <w:pStyle w:val="Footer"/>
        <w:tabs>
          <w:tab w:val="clear" w:pos="4536"/>
          <w:tab w:val="clear" w:pos="9072"/>
        </w:tabs>
        <w:ind w:left="709"/>
        <w:jc w:val="both"/>
        <w:rPr>
          <w:ins w:id="2667" w:author="Gülşah Tuba Ünlü (Open)&#10;" w:date="2011-02-12T10:01:00Z"/>
          <w:sz w:val="16"/>
          <w:szCs w:val="16"/>
          <w:lang w:val="tr-TR"/>
        </w:rPr>
      </w:pPr>
    </w:p>
    <w:p w:rsidR="00371160" w:rsidRDefault="009658B8">
      <w:pPr>
        <w:pStyle w:val="Footer"/>
        <w:tabs>
          <w:tab w:val="clear" w:pos="4536"/>
          <w:tab w:val="clear" w:pos="9072"/>
        </w:tabs>
        <w:ind w:left="709"/>
        <w:jc w:val="both"/>
        <w:rPr>
          <w:del w:id="2668" w:author="Gülşah Tuba Ünlü (Open)&#10;" w:date="2011-02-12T10:01:00Z"/>
          <w:sz w:val="16"/>
          <w:szCs w:val="16"/>
          <w:lang w:val="tr-TR"/>
        </w:rPr>
      </w:pPr>
      <w:del w:id="2669" w:author="Gülşah Tuba Ünlü (Open)&#10;" w:date="2011-02-12T10:01:00Z">
        <w:r>
          <w:rPr>
            <w:iCs w:val="0"/>
            <w:sz w:val="16"/>
            <w:szCs w:val="16"/>
            <w:lang w:val="tr-TR"/>
          </w:rPr>
          <w:delText xml:space="preserve"> İlgili bakiyenin 3.042 Bin TL’lik kısmı bir yıl içerisinde elden çıkarılamadığından satış amaçlı elde tutulan ve duran varlıklardan maddi duran varlıklara; 2.943 Bin TL’lik kısmı ise satış amaçlı elde tutulan ve duran varlık olarak sınıflanma özelliğini kazanarak elden çıkarılacak gayrımenkullerden satış amaçlı elde tutulan ve duran varlıklara transfer edilmiştir.</w:delText>
        </w:r>
      </w:del>
    </w:p>
    <w:p w:rsidR="00371160" w:rsidRDefault="00371160">
      <w:pPr>
        <w:pStyle w:val="Footer"/>
        <w:tabs>
          <w:tab w:val="clear" w:pos="4536"/>
          <w:tab w:val="clear" w:pos="9072"/>
        </w:tabs>
        <w:ind w:left="709" w:right="284"/>
        <w:jc w:val="both"/>
        <w:rPr>
          <w:del w:id="2670" w:author="Gülşah Tuba Ünlü (Open)&#10;" w:date="2011-02-12T10:01:00Z"/>
          <w:sz w:val="16"/>
          <w:szCs w:val="16"/>
          <w:lang w:val="tr-TR"/>
        </w:rPr>
      </w:pPr>
    </w:p>
    <w:p w:rsidR="00000000" w:rsidRDefault="009658B8">
      <w:pPr>
        <w:pStyle w:val="Footer"/>
        <w:tabs>
          <w:tab w:val="clear" w:pos="4536"/>
          <w:tab w:val="clear" w:pos="9072"/>
        </w:tabs>
        <w:jc w:val="both"/>
        <w:rPr>
          <w:b/>
          <w:bCs/>
          <w:sz w:val="22"/>
          <w:szCs w:val="22"/>
          <w:lang w:val="tr-TR"/>
        </w:rPr>
        <w:pPrChange w:id="2671" w:author="Asiye Mara (Open)&#10;" w:date="2011-02-14T12:30:00Z">
          <w:pPr>
            <w:pStyle w:val="Footer"/>
            <w:tabs>
              <w:tab w:val="clear" w:pos="4536"/>
              <w:tab w:val="clear" w:pos="9072"/>
            </w:tabs>
            <w:ind w:left="709"/>
            <w:jc w:val="both"/>
          </w:pPr>
        </w:pPrChange>
      </w:pPr>
      <w:ins w:id="2672" w:author="Asiye Mara (Open)&#10;" w:date="2011-02-14T12:13:00Z">
        <w:r>
          <w:rPr>
            <w:b/>
            <w:bCs/>
            <w:sz w:val="22"/>
            <w:szCs w:val="22"/>
            <w:lang w:val="tr-TR"/>
          </w:rPr>
          <w:t>17.</w:t>
        </w:r>
        <w:r>
          <w:rPr>
            <w:b/>
            <w:bCs/>
            <w:sz w:val="22"/>
            <w:szCs w:val="22"/>
            <w:lang w:val="tr-TR"/>
          </w:rPr>
          <w:tab/>
          <w:t xml:space="preserve">  </w:t>
        </w:r>
      </w:ins>
      <w:del w:id="2673" w:author="Asiye Mara (Open)&#10;" w:date="2011-02-14T12:13:00Z">
        <w:r>
          <w:rPr>
            <w:b/>
            <w:bCs/>
            <w:sz w:val="22"/>
            <w:szCs w:val="22"/>
            <w:lang w:val="tr-TR"/>
          </w:rPr>
          <w:delText xml:space="preserve">17. </w:delText>
        </w:r>
        <w:r>
          <w:rPr>
            <w:b/>
            <w:bCs/>
            <w:sz w:val="22"/>
            <w:szCs w:val="22"/>
            <w:lang w:val="tr-TR"/>
          </w:rPr>
          <w:tab/>
          <w:delText xml:space="preserve"> </w:delText>
        </w:r>
      </w:del>
      <w:r>
        <w:rPr>
          <w:b/>
          <w:bCs/>
          <w:sz w:val="22"/>
          <w:szCs w:val="22"/>
          <w:lang w:val="tr-TR"/>
        </w:rPr>
        <w:t xml:space="preserve"> Diğer Aktiflere İlişkin Bilgiler </w:t>
      </w:r>
      <w:r>
        <w:rPr>
          <w:b/>
          <w:bCs/>
          <w:sz w:val="22"/>
          <w:szCs w:val="22"/>
          <w:lang w:val="tr-TR"/>
        </w:rPr>
        <w:tab/>
      </w:r>
    </w:p>
    <w:p w:rsidR="00371160" w:rsidRDefault="00371160">
      <w:pPr>
        <w:pStyle w:val="Footer"/>
        <w:tabs>
          <w:tab w:val="clear" w:pos="4536"/>
          <w:tab w:val="clear" w:pos="9072"/>
        </w:tabs>
        <w:ind w:right="284"/>
        <w:jc w:val="both"/>
        <w:rPr>
          <w:sz w:val="16"/>
          <w:szCs w:val="16"/>
          <w:lang w:val="tr-TR"/>
        </w:rPr>
      </w:pPr>
    </w:p>
    <w:p w:rsidR="00371160" w:rsidRDefault="009658B8">
      <w:pPr>
        <w:pStyle w:val="BodyTextIndent"/>
        <w:spacing w:before="120" w:after="80"/>
        <w:ind w:left="720" w:right="-2" w:hanging="720"/>
        <w:rPr>
          <w:sz w:val="22"/>
          <w:szCs w:val="22"/>
        </w:rPr>
      </w:pPr>
      <w:r>
        <w:tab/>
      </w:r>
      <w:r>
        <w:rPr>
          <w:sz w:val="22"/>
          <w:szCs w:val="22"/>
        </w:rPr>
        <w:t>Bilançonun diğer aktifler kalemi 95.62</w:t>
      </w:r>
      <w:ins w:id="2674" w:author="Gülşah Tuba Ünlü (Open)&#10;" w:date="2011-02-11T23:46:00Z">
        <w:r>
          <w:rPr>
            <w:sz w:val="22"/>
            <w:szCs w:val="22"/>
          </w:rPr>
          <w:t>5</w:t>
        </w:r>
      </w:ins>
      <w:del w:id="2675" w:author="Gülşah Tuba Ünlü (Open)&#10;" w:date="2011-02-11T23:46:00Z">
        <w:r>
          <w:rPr>
            <w:sz w:val="22"/>
            <w:szCs w:val="22"/>
          </w:rPr>
          <w:delText>7</w:delText>
        </w:r>
      </w:del>
      <w:r>
        <w:rPr>
          <w:sz w:val="22"/>
          <w:szCs w:val="22"/>
        </w:rPr>
        <w:t xml:space="preserve"> Bin TL tutarında olup, bilanço dışı taahhütler hariç bilanço toplamının %10’unu aşmamaktadır (31 Aralık 2009 : 82.089 Bin TL)</w:t>
      </w:r>
      <w:bookmarkStart w:id="2676" w:name="OLE_LINK2"/>
      <w:r>
        <w:rPr>
          <w:sz w:val="22"/>
          <w:szCs w:val="22"/>
        </w:rPr>
        <w:t>.</w:t>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br w:type="page"/>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spacing w:line="216" w:lineRule="auto"/>
        <w:rPr>
          <w:b/>
          <w:bCs/>
          <w:sz w:val="22"/>
          <w:szCs w:val="22"/>
          <w:lang w:val="tr-TR"/>
        </w:rPr>
      </w:pPr>
    </w:p>
    <w:p w:rsidR="00371160" w:rsidRDefault="009658B8">
      <w:pPr>
        <w:spacing w:line="216" w:lineRule="auto"/>
        <w:ind w:right="-774"/>
        <w:rPr>
          <w:b/>
          <w:bCs/>
          <w:sz w:val="22"/>
          <w:szCs w:val="22"/>
          <w:lang w:val="tr-TR"/>
        </w:rPr>
      </w:pPr>
      <w:r>
        <w:rPr>
          <w:b/>
          <w:bCs/>
          <w:sz w:val="22"/>
          <w:szCs w:val="22"/>
          <w:lang w:val="tr-TR"/>
        </w:rPr>
        <w:t>KONSOLİDE OLMAYAN FİNANSAL TABLOLARA İLİŞKİN AÇIKLAMA VE DİPNOTLAR (devamı)</w:t>
      </w:r>
    </w:p>
    <w:p w:rsidR="00371160" w:rsidRDefault="00371160">
      <w:pPr>
        <w:ind w:left="720" w:hanging="720"/>
        <w:jc w:val="both"/>
        <w:rPr>
          <w:b/>
          <w:sz w:val="20"/>
          <w:szCs w:val="20"/>
          <w:lang w:val="tr-TR"/>
        </w:rPr>
      </w:pPr>
    </w:p>
    <w:p w:rsidR="00371160" w:rsidRDefault="009658B8">
      <w:pPr>
        <w:ind w:left="720" w:hanging="720"/>
        <w:jc w:val="both"/>
        <w:rPr>
          <w:b/>
          <w:bCs/>
          <w:sz w:val="22"/>
          <w:szCs w:val="22"/>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p>
    <w:bookmarkEnd w:id="2676"/>
    <w:p w:rsidR="00371160" w:rsidRDefault="00371160">
      <w:pPr>
        <w:pStyle w:val="BodyTextIndent"/>
        <w:spacing w:line="221" w:lineRule="auto"/>
        <w:ind w:firstLine="0"/>
        <w:rPr>
          <w:b/>
          <w:bCs/>
          <w:sz w:val="20"/>
          <w:szCs w:val="20"/>
        </w:rPr>
      </w:pPr>
    </w:p>
    <w:p w:rsidR="00371160" w:rsidRDefault="009658B8">
      <w:pPr>
        <w:pStyle w:val="BodyTextIndent"/>
        <w:numPr>
          <w:ilvl w:val="1"/>
          <w:numId w:val="18"/>
        </w:numPr>
        <w:spacing w:line="221" w:lineRule="auto"/>
        <w:rPr>
          <w:b/>
          <w:bCs/>
          <w:sz w:val="22"/>
          <w:szCs w:val="22"/>
        </w:rPr>
      </w:pPr>
      <w:r>
        <w:rPr>
          <w:b/>
          <w:bCs/>
          <w:sz w:val="22"/>
          <w:szCs w:val="22"/>
        </w:rPr>
        <w:t>Toplanan Fonların Vade Yapısına İlişkin Bilgiler:</w:t>
      </w:r>
    </w:p>
    <w:p w:rsidR="00371160" w:rsidRDefault="00371160">
      <w:pPr>
        <w:pStyle w:val="BodyTextIndent"/>
        <w:spacing w:line="221" w:lineRule="auto"/>
        <w:ind w:left="720" w:right="-283" w:firstLine="0"/>
        <w:rPr>
          <w:b/>
          <w:bCs/>
          <w:sz w:val="20"/>
          <w:szCs w:val="20"/>
        </w:rPr>
      </w:pPr>
    </w:p>
    <w:p w:rsidR="00371160" w:rsidRDefault="00371160">
      <w:pPr>
        <w:pStyle w:val="BodyTextIndent"/>
        <w:spacing w:line="221" w:lineRule="auto"/>
        <w:ind w:firstLine="0"/>
        <w:rPr>
          <w:b/>
          <w:sz w:val="2"/>
          <w:szCs w:val="2"/>
        </w:rPr>
      </w:pPr>
    </w:p>
    <w:tbl>
      <w:tblPr>
        <w:tblW w:w="109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272"/>
        <w:gridCol w:w="850"/>
        <w:gridCol w:w="851"/>
        <w:gridCol w:w="850"/>
        <w:gridCol w:w="851"/>
        <w:gridCol w:w="709"/>
        <w:gridCol w:w="708"/>
        <w:gridCol w:w="851"/>
        <w:gridCol w:w="992"/>
        <w:gridCol w:w="992"/>
      </w:tblGrid>
      <w:tr w:rsidR="00D92BA5" w:rsidRPr="00872466" w:rsidTr="00D92BA5">
        <w:trPr>
          <w:trHeight w:val="70"/>
        </w:trPr>
        <w:tc>
          <w:tcPr>
            <w:tcW w:w="3272" w:type="dxa"/>
            <w:shd w:val="clear" w:color="auto" w:fill="FFFFFF"/>
            <w:vAlign w:val="bottom"/>
          </w:tcPr>
          <w:p w:rsidR="00371160" w:rsidRDefault="009658B8">
            <w:pPr>
              <w:rPr>
                <w:b/>
                <w:bCs/>
                <w:color w:val="333333"/>
                <w:sz w:val="16"/>
                <w:szCs w:val="16"/>
                <w:lang w:val="tr-TR"/>
              </w:rPr>
            </w:pPr>
            <w:r>
              <w:rPr>
                <w:b/>
                <w:sz w:val="16"/>
                <w:szCs w:val="16"/>
                <w:lang w:val="tr-TR"/>
              </w:rPr>
              <w:t>Cari dönem</w:t>
            </w:r>
          </w:p>
        </w:tc>
        <w:tc>
          <w:tcPr>
            <w:tcW w:w="850"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Vadesiz</w:t>
            </w:r>
          </w:p>
        </w:tc>
        <w:tc>
          <w:tcPr>
            <w:tcW w:w="851" w:type="dxa"/>
            <w:shd w:val="clear" w:color="auto" w:fill="FFFFFF"/>
            <w:vAlign w:val="bottom"/>
          </w:tcPr>
          <w:p w:rsidR="00371160" w:rsidRDefault="009658B8">
            <w:pPr>
              <w:jc w:val="center"/>
              <w:rPr>
                <w:rFonts w:eastAsia="Arial Unicode MS"/>
                <w:sz w:val="16"/>
                <w:szCs w:val="16"/>
                <w:lang w:val="tr-TR"/>
              </w:rPr>
            </w:pPr>
            <w:r>
              <w:rPr>
                <w:sz w:val="16"/>
                <w:szCs w:val="16"/>
                <w:lang w:val="tr-TR"/>
              </w:rPr>
              <w:t>1 Aya Kadar</w:t>
            </w:r>
          </w:p>
        </w:tc>
        <w:tc>
          <w:tcPr>
            <w:tcW w:w="850"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3 Aya Kadar</w:t>
            </w:r>
          </w:p>
        </w:tc>
        <w:tc>
          <w:tcPr>
            <w:tcW w:w="851" w:type="dxa"/>
            <w:shd w:val="clear" w:color="auto" w:fill="FFFFFF"/>
            <w:vAlign w:val="bottom"/>
          </w:tcPr>
          <w:p w:rsidR="00371160" w:rsidRDefault="009658B8">
            <w:pPr>
              <w:jc w:val="center"/>
              <w:rPr>
                <w:rFonts w:eastAsia="Arial Unicode MS"/>
                <w:sz w:val="16"/>
                <w:szCs w:val="16"/>
                <w:lang w:val="tr-TR"/>
              </w:rPr>
            </w:pPr>
            <w:r>
              <w:rPr>
                <w:sz w:val="16"/>
                <w:szCs w:val="16"/>
                <w:lang w:val="tr-TR"/>
              </w:rPr>
              <w:t>6 Aya Kadar</w:t>
            </w:r>
          </w:p>
        </w:tc>
        <w:tc>
          <w:tcPr>
            <w:tcW w:w="709"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9 Aya Kadar</w:t>
            </w:r>
          </w:p>
        </w:tc>
        <w:tc>
          <w:tcPr>
            <w:tcW w:w="708"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1 Yıla Kadar</w:t>
            </w:r>
          </w:p>
        </w:tc>
        <w:tc>
          <w:tcPr>
            <w:tcW w:w="851"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1 Yıl ve Üstü</w:t>
            </w:r>
          </w:p>
        </w:tc>
        <w:tc>
          <w:tcPr>
            <w:tcW w:w="992" w:type="dxa"/>
            <w:shd w:val="clear" w:color="auto" w:fill="FFFFFF"/>
            <w:vAlign w:val="bottom"/>
          </w:tcPr>
          <w:p w:rsidR="00371160" w:rsidRDefault="009658B8">
            <w:pPr>
              <w:jc w:val="center"/>
              <w:rPr>
                <w:rFonts w:eastAsia="Arial Unicode MS"/>
                <w:sz w:val="16"/>
                <w:szCs w:val="16"/>
                <w:lang w:val="tr-TR"/>
              </w:rPr>
            </w:pPr>
            <w:r>
              <w:rPr>
                <w:rFonts w:eastAsia="Arial Unicode MS"/>
                <w:sz w:val="16"/>
                <w:szCs w:val="16"/>
                <w:lang w:val="tr-TR"/>
              </w:rPr>
              <w:t>Birikimli Katılma</w:t>
            </w:r>
          </w:p>
          <w:p w:rsidR="00371160" w:rsidRDefault="009658B8">
            <w:pPr>
              <w:jc w:val="center"/>
              <w:rPr>
                <w:rFonts w:eastAsia="Arial Unicode MS"/>
                <w:sz w:val="16"/>
                <w:szCs w:val="16"/>
                <w:lang w:val="tr-TR"/>
              </w:rPr>
            </w:pPr>
            <w:r>
              <w:rPr>
                <w:rFonts w:eastAsia="Arial Unicode MS"/>
                <w:sz w:val="16"/>
                <w:szCs w:val="16"/>
                <w:lang w:val="tr-TR"/>
              </w:rPr>
              <w:t>Hesabı</w:t>
            </w:r>
          </w:p>
        </w:tc>
        <w:tc>
          <w:tcPr>
            <w:tcW w:w="992" w:type="dxa"/>
            <w:shd w:val="clear" w:color="auto" w:fill="FFFFFF"/>
            <w:vAlign w:val="bottom"/>
          </w:tcPr>
          <w:p w:rsidR="00000000" w:rsidRDefault="006663F3">
            <w:pPr>
              <w:jc w:val="center"/>
              <w:rPr>
                <w:rFonts w:eastAsia="Arial Unicode MS"/>
                <w:sz w:val="16"/>
                <w:szCs w:val="16"/>
                <w:lang w:val="tr-TR"/>
                <w:rPrChange w:id="2677" w:author="Asiye Mara (Open)&#10;" w:date="2011-02-14T12:31:00Z">
                  <w:rPr>
                    <w:rFonts w:ascii="Univers (WN)" w:eastAsia="Arial Unicode MS" w:hAnsi="Univers (WN)"/>
                    <w:b/>
                    <w:sz w:val="16"/>
                    <w:szCs w:val="16"/>
                    <w:u w:val="single"/>
                    <w:lang w:val="tr-TR"/>
                  </w:rPr>
                </w:rPrChange>
              </w:rPr>
              <w:pPrChange w:id="2678" w:author="Asiye Mara (Open)&#10;" w:date="2011-02-14T12:30:00Z">
                <w:pPr>
                  <w:numPr>
                    <w:numId w:val="1"/>
                  </w:numPr>
                  <w:tabs>
                    <w:tab w:val="num" w:pos="1086"/>
                  </w:tabs>
                  <w:spacing w:before="240"/>
                  <w:ind w:left="1086" w:hanging="720"/>
                  <w:jc w:val="center"/>
                  <w:outlineLvl w:val="0"/>
                </w:pPr>
              </w:pPrChange>
            </w:pPr>
          </w:p>
          <w:p w:rsidR="00000000" w:rsidRDefault="006663F3">
            <w:pPr>
              <w:tabs>
                <w:tab w:val="left" w:pos="459"/>
              </w:tabs>
              <w:ind w:right="98"/>
              <w:jc w:val="center"/>
              <w:rPr>
                <w:rFonts w:eastAsia="Arial Unicode MS"/>
                <w:sz w:val="16"/>
                <w:szCs w:val="16"/>
                <w:lang w:val="tr-TR"/>
                <w:rPrChange w:id="2679" w:author="Asiye Mara (Open)&#10;" w:date="2011-02-14T12:31:00Z">
                  <w:rPr>
                    <w:rFonts w:ascii="Univers (WN)" w:eastAsia="Arial Unicode MS" w:hAnsi="Univers (WN)"/>
                    <w:b/>
                    <w:sz w:val="16"/>
                    <w:szCs w:val="16"/>
                    <w:u w:val="single"/>
                    <w:lang w:val="tr-TR"/>
                  </w:rPr>
                </w:rPrChange>
              </w:rPr>
              <w:pPrChange w:id="2680" w:author="Asiye Mara (Open)&#10;" w:date="2011-02-14T12:30:00Z">
                <w:pPr>
                  <w:numPr>
                    <w:numId w:val="1"/>
                  </w:numPr>
                  <w:tabs>
                    <w:tab w:val="left" w:pos="459"/>
                    <w:tab w:val="num" w:pos="1086"/>
                  </w:tabs>
                  <w:spacing w:before="240"/>
                  <w:ind w:left="1086" w:right="98" w:hanging="720"/>
                  <w:jc w:val="center"/>
                  <w:outlineLvl w:val="0"/>
                </w:pPr>
              </w:pPrChange>
            </w:pPr>
          </w:p>
          <w:p w:rsidR="00371160" w:rsidRDefault="009658B8">
            <w:pPr>
              <w:jc w:val="center"/>
              <w:rPr>
                <w:sz w:val="16"/>
                <w:szCs w:val="16"/>
                <w:lang w:val="tr-TR"/>
              </w:rPr>
            </w:pPr>
            <w:r>
              <w:rPr>
                <w:rFonts w:eastAsia="Arial Unicode MS"/>
                <w:sz w:val="16"/>
                <w:szCs w:val="16"/>
                <w:lang w:val="tr-TR"/>
              </w:rPr>
              <w:t>Toplam</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I. Özel Cari Hesabı Gerçek Kişi Ticari Olmayan-TP</w:t>
            </w:r>
          </w:p>
        </w:tc>
        <w:tc>
          <w:tcPr>
            <w:tcW w:w="850" w:type="dxa"/>
            <w:shd w:val="clear" w:color="auto" w:fill="FFFFFF"/>
            <w:noWrap/>
            <w:vAlign w:val="bottom"/>
          </w:tcPr>
          <w:p w:rsidR="00371160" w:rsidRDefault="009658B8">
            <w:pPr>
              <w:jc w:val="right"/>
              <w:rPr>
                <w:sz w:val="14"/>
                <w:szCs w:val="14"/>
              </w:rPr>
            </w:pPr>
            <w:r>
              <w:rPr>
                <w:sz w:val="14"/>
                <w:szCs w:val="14"/>
              </w:rPr>
              <w:t>487.918</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487.918</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II. Katılma Hesapları Gerçek Kişi Ticari Olmayan-TP</w:t>
            </w:r>
          </w:p>
        </w:tc>
        <w:tc>
          <w:tcPr>
            <w:tcW w:w="850" w:type="dxa"/>
            <w:shd w:val="clear" w:color="auto" w:fill="FFFFFF"/>
            <w:vAlign w:val="bottom"/>
          </w:tcPr>
          <w:p w:rsidR="00371160" w:rsidRDefault="009658B8">
            <w:pPr>
              <w:jc w:val="right"/>
              <w:rPr>
                <w:sz w:val="14"/>
                <w:szCs w:val="14"/>
              </w:rPr>
            </w:pPr>
            <w:ins w:id="2681" w:author="Gülşah Tuba Ünlü (Open)&#10;" w:date="2011-02-11T23:47:00Z">
              <w:r>
                <w:rPr>
                  <w:sz w:val="14"/>
                  <w:szCs w:val="14"/>
                </w:rPr>
                <w:t>-</w:t>
              </w:r>
            </w:ins>
          </w:p>
        </w:tc>
        <w:tc>
          <w:tcPr>
            <w:tcW w:w="851" w:type="dxa"/>
            <w:shd w:val="clear" w:color="auto" w:fill="FFFFFF"/>
            <w:vAlign w:val="bottom"/>
          </w:tcPr>
          <w:p w:rsidR="00371160" w:rsidRDefault="009658B8">
            <w:pPr>
              <w:jc w:val="right"/>
              <w:rPr>
                <w:sz w:val="14"/>
                <w:szCs w:val="14"/>
              </w:rPr>
            </w:pPr>
            <w:r>
              <w:rPr>
                <w:sz w:val="14"/>
                <w:szCs w:val="14"/>
              </w:rPr>
              <w:t>1.851.180</w:t>
            </w:r>
          </w:p>
        </w:tc>
        <w:tc>
          <w:tcPr>
            <w:tcW w:w="850" w:type="dxa"/>
            <w:shd w:val="clear" w:color="auto" w:fill="FFFFFF"/>
            <w:vAlign w:val="bottom"/>
          </w:tcPr>
          <w:p w:rsidR="00371160" w:rsidRDefault="009658B8">
            <w:pPr>
              <w:jc w:val="right"/>
              <w:rPr>
                <w:sz w:val="14"/>
                <w:szCs w:val="14"/>
              </w:rPr>
            </w:pPr>
            <w:r>
              <w:rPr>
                <w:sz w:val="14"/>
                <w:szCs w:val="14"/>
              </w:rPr>
              <w:t>1.175.698</w:t>
            </w:r>
          </w:p>
        </w:tc>
        <w:tc>
          <w:tcPr>
            <w:tcW w:w="851" w:type="dxa"/>
            <w:shd w:val="clear" w:color="auto" w:fill="FFFFFF"/>
            <w:vAlign w:val="bottom"/>
          </w:tcPr>
          <w:p w:rsidR="00371160" w:rsidRDefault="009658B8">
            <w:pPr>
              <w:jc w:val="right"/>
              <w:rPr>
                <w:sz w:val="14"/>
                <w:szCs w:val="14"/>
              </w:rPr>
            </w:pPr>
            <w:r>
              <w:rPr>
                <w:sz w:val="14"/>
                <w:szCs w:val="14"/>
              </w:rPr>
              <w:t>254.717</w:t>
            </w:r>
          </w:p>
        </w:tc>
        <w:tc>
          <w:tcPr>
            <w:tcW w:w="709" w:type="dxa"/>
            <w:shd w:val="clear" w:color="auto" w:fill="FFFFFF"/>
            <w:vAlign w:val="bottom"/>
          </w:tcPr>
          <w:p w:rsidR="00371160" w:rsidRDefault="009658B8">
            <w:pPr>
              <w:jc w:val="right"/>
              <w:rPr>
                <w:sz w:val="14"/>
                <w:szCs w:val="14"/>
              </w:rPr>
            </w:pPr>
            <w:r>
              <w:rPr>
                <w:sz w:val="14"/>
                <w:szCs w:val="14"/>
              </w:rPr>
              <w:t>-</w:t>
            </w:r>
          </w:p>
        </w:tc>
        <w:tc>
          <w:tcPr>
            <w:tcW w:w="708" w:type="dxa"/>
            <w:shd w:val="clear" w:color="auto" w:fill="FFFFFF"/>
            <w:vAlign w:val="bottom"/>
          </w:tcPr>
          <w:p w:rsidR="00371160" w:rsidRDefault="009658B8">
            <w:pPr>
              <w:jc w:val="right"/>
              <w:rPr>
                <w:sz w:val="14"/>
                <w:szCs w:val="14"/>
              </w:rPr>
            </w:pPr>
            <w:r>
              <w:rPr>
                <w:sz w:val="14"/>
                <w:szCs w:val="14"/>
              </w:rPr>
              <w:t>190.314</w:t>
            </w:r>
          </w:p>
        </w:tc>
        <w:tc>
          <w:tcPr>
            <w:tcW w:w="851" w:type="dxa"/>
            <w:shd w:val="clear" w:color="auto" w:fill="FFFFFF"/>
            <w:vAlign w:val="bottom"/>
          </w:tcPr>
          <w:p w:rsidR="00371160" w:rsidRDefault="009658B8">
            <w:pPr>
              <w:jc w:val="right"/>
              <w:rPr>
                <w:sz w:val="14"/>
                <w:szCs w:val="14"/>
              </w:rPr>
            </w:pPr>
            <w:r>
              <w:rPr>
                <w:sz w:val="14"/>
                <w:szCs w:val="14"/>
              </w:rPr>
              <w:t>1.471.293</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4.943.202</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III. Özel Cari Hesap Diğer-TP</w:t>
            </w:r>
          </w:p>
        </w:tc>
        <w:tc>
          <w:tcPr>
            <w:tcW w:w="850" w:type="dxa"/>
            <w:shd w:val="clear" w:color="auto" w:fill="FFFFFF"/>
            <w:noWrap/>
            <w:vAlign w:val="bottom"/>
          </w:tcPr>
          <w:p w:rsidR="00371160" w:rsidRDefault="009658B8">
            <w:pPr>
              <w:jc w:val="right"/>
              <w:rPr>
                <w:sz w:val="14"/>
                <w:szCs w:val="14"/>
              </w:rPr>
            </w:pPr>
            <w:r>
              <w:rPr>
                <w:sz w:val="14"/>
                <w:szCs w:val="14"/>
              </w:rPr>
              <w:t>878.481</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878.481</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617" w:hanging="360"/>
              <w:rPr>
                <w:rFonts w:ascii="Times New Roman" w:hAnsi="Times New Roman"/>
                <w:b w:val="0"/>
                <w:noProof/>
                <w:sz w:val="16"/>
                <w:szCs w:val="16"/>
                <w:u w:val="none"/>
                <w:lang w:val="tr-TR"/>
              </w:rPr>
            </w:pPr>
            <w:r>
              <w:rPr>
                <w:rFonts w:ascii="Times New Roman" w:hAnsi="Times New Roman"/>
                <w:b w:val="0"/>
                <w:noProof/>
                <w:sz w:val="16"/>
                <w:szCs w:val="16"/>
                <w:u w:val="none"/>
                <w:lang w:val="tr-TR"/>
              </w:rPr>
              <w:t>Resmi Kuruluşlar</w:t>
            </w:r>
          </w:p>
        </w:tc>
        <w:tc>
          <w:tcPr>
            <w:tcW w:w="850" w:type="dxa"/>
            <w:shd w:val="clear" w:color="auto" w:fill="FFFFFF"/>
            <w:noWrap/>
            <w:vAlign w:val="bottom"/>
          </w:tcPr>
          <w:p w:rsidR="00371160" w:rsidRDefault="009658B8">
            <w:pPr>
              <w:jc w:val="right"/>
              <w:rPr>
                <w:sz w:val="14"/>
                <w:szCs w:val="14"/>
              </w:rPr>
            </w:pPr>
            <w:r>
              <w:rPr>
                <w:sz w:val="14"/>
                <w:szCs w:val="14"/>
              </w:rPr>
              <w:t>90.765</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90.765</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1260" w:hanging="1003"/>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Kuruluşlar</w:t>
            </w:r>
          </w:p>
        </w:tc>
        <w:tc>
          <w:tcPr>
            <w:tcW w:w="850" w:type="dxa"/>
            <w:shd w:val="clear" w:color="auto" w:fill="FFFFFF"/>
            <w:noWrap/>
            <w:vAlign w:val="bottom"/>
          </w:tcPr>
          <w:p w:rsidR="00371160" w:rsidRDefault="009658B8">
            <w:pPr>
              <w:jc w:val="right"/>
              <w:rPr>
                <w:sz w:val="14"/>
                <w:szCs w:val="14"/>
              </w:rPr>
            </w:pPr>
            <w:r>
              <w:rPr>
                <w:sz w:val="14"/>
                <w:szCs w:val="14"/>
              </w:rPr>
              <w:t>771.459</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771.459</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257"/>
              <w:rPr>
                <w:rFonts w:ascii="Times New Roman" w:hAnsi="Times New Roman"/>
                <w:b w:val="0"/>
                <w:noProof/>
                <w:sz w:val="16"/>
                <w:szCs w:val="16"/>
                <w:u w:val="none"/>
                <w:lang w:val="tr-TR"/>
              </w:rPr>
            </w:pPr>
            <w:r>
              <w:rPr>
                <w:rFonts w:ascii="Times New Roman" w:hAnsi="Times New Roman"/>
                <w:b w:val="0"/>
                <w:noProof/>
                <w:sz w:val="16"/>
                <w:szCs w:val="16"/>
                <w:u w:val="none"/>
                <w:lang w:val="tr-TR"/>
              </w:rPr>
              <w:t>Diğer Kuruluşlar</w:t>
            </w:r>
          </w:p>
        </w:tc>
        <w:tc>
          <w:tcPr>
            <w:tcW w:w="850" w:type="dxa"/>
            <w:shd w:val="clear" w:color="auto" w:fill="FFFFFF"/>
            <w:noWrap/>
            <w:vAlign w:val="bottom"/>
          </w:tcPr>
          <w:p w:rsidR="00371160" w:rsidRDefault="009658B8">
            <w:pPr>
              <w:jc w:val="right"/>
              <w:rPr>
                <w:sz w:val="14"/>
                <w:szCs w:val="14"/>
              </w:rPr>
            </w:pPr>
            <w:r>
              <w:rPr>
                <w:sz w:val="14"/>
                <w:szCs w:val="14"/>
              </w:rPr>
              <w:t>14.455</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14.455</w:t>
            </w:r>
          </w:p>
        </w:tc>
      </w:tr>
      <w:tr w:rsidR="00D92BA5" w:rsidRPr="00872466" w:rsidTr="00D92BA5">
        <w:trPr>
          <w:trHeight w:val="206"/>
        </w:trPr>
        <w:tc>
          <w:tcPr>
            <w:tcW w:w="3272" w:type="dxa"/>
            <w:shd w:val="clear" w:color="auto" w:fill="FFFFFF"/>
            <w:vAlign w:val="bottom"/>
          </w:tcPr>
          <w:p w:rsidR="00371160" w:rsidRDefault="009658B8">
            <w:pPr>
              <w:ind w:left="257"/>
              <w:rPr>
                <w:color w:val="333333"/>
                <w:sz w:val="16"/>
                <w:szCs w:val="16"/>
                <w:lang w:val="tr-TR"/>
              </w:rPr>
            </w:pPr>
            <w:r>
              <w:rPr>
                <w:noProof/>
                <w:sz w:val="16"/>
                <w:szCs w:val="16"/>
                <w:lang w:val="tr-TR"/>
              </w:rPr>
              <w:t>Ticari ve Diğer Kuruluşlar</w:t>
            </w:r>
          </w:p>
        </w:tc>
        <w:tc>
          <w:tcPr>
            <w:tcW w:w="850" w:type="dxa"/>
            <w:shd w:val="clear" w:color="auto" w:fill="FFFFFF"/>
            <w:noWrap/>
            <w:vAlign w:val="bottom"/>
          </w:tcPr>
          <w:p w:rsidR="00371160" w:rsidRDefault="009658B8">
            <w:pPr>
              <w:jc w:val="right"/>
              <w:rPr>
                <w:sz w:val="14"/>
                <w:szCs w:val="14"/>
              </w:rPr>
            </w:pPr>
            <w:r>
              <w:rPr>
                <w:sz w:val="14"/>
                <w:szCs w:val="14"/>
              </w:rPr>
              <w:t>829</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829</w:t>
            </w:r>
          </w:p>
        </w:tc>
      </w:tr>
      <w:tr w:rsidR="00D92BA5" w:rsidRPr="00872466" w:rsidTr="00D92BA5">
        <w:trPr>
          <w:trHeight w:val="206"/>
        </w:trPr>
        <w:tc>
          <w:tcPr>
            <w:tcW w:w="3272" w:type="dxa"/>
            <w:shd w:val="clear" w:color="auto" w:fill="FFFFFF"/>
            <w:vAlign w:val="bottom"/>
          </w:tcPr>
          <w:p w:rsidR="00371160" w:rsidRDefault="009658B8">
            <w:pPr>
              <w:rPr>
                <w:noProof/>
                <w:sz w:val="16"/>
                <w:szCs w:val="16"/>
                <w:lang w:val="tr-TR"/>
              </w:rPr>
            </w:pPr>
            <w:r>
              <w:rPr>
                <w:noProof/>
                <w:sz w:val="16"/>
                <w:szCs w:val="16"/>
                <w:lang w:val="tr-TR"/>
              </w:rPr>
              <w:t xml:space="preserve">       Bankalar ve Katılım Bankaları</w:t>
            </w:r>
          </w:p>
        </w:tc>
        <w:tc>
          <w:tcPr>
            <w:tcW w:w="850" w:type="dxa"/>
            <w:shd w:val="clear" w:color="auto" w:fill="FFFFFF"/>
            <w:noWrap/>
            <w:vAlign w:val="bottom"/>
          </w:tcPr>
          <w:p w:rsidR="00371160" w:rsidRDefault="009658B8">
            <w:pPr>
              <w:jc w:val="right"/>
              <w:rPr>
                <w:sz w:val="14"/>
                <w:szCs w:val="14"/>
              </w:rPr>
            </w:pPr>
            <w:r>
              <w:rPr>
                <w:sz w:val="14"/>
                <w:szCs w:val="14"/>
              </w:rPr>
              <w:t>973</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973</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2"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T.C.Merkez Bankası</w:t>
            </w:r>
          </w:p>
        </w:tc>
        <w:tc>
          <w:tcPr>
            <w:tcW w:w="850" w:type="dxa"/>
            <w:shd w:val="clear" w:color="auto" w:fill="FFFFFF"/>
            <w:vAlign w:val="bottom"/>
          </w:tcPr>
          <w:p w:rsidR="00371160" w:rsidRDefault="009658B8">
            <w:pPr>
              <w:jc w:val="right"/>
              <w:rPr>
                <w:sz w:val="14"/>
                <w:szCs w:val="14"/>
              </w:rPr>
            </w:pPr>
            <w:r>
              <w:rPr>
                <w:sz w:val="14"/>
                <w:szCs w:val="14"/>
              </w:rPr>
              <w:t>-</w:t>
            </w:r>
          </w:p>
        </w:tc>
        <w:tc>
          <w:tcPr>
            <w:tcW w:w="851" w:type="dxa"/>
            <w:shd w:val="clear" w:color="auto" w:fill="FFFFFF"/>
            <w:vAlign w:val="bottom"/>
          </w:tcPr>
          <w:p w:rsidR="00371160" w:rsidRDefault="009658B8">
            <w:pPr>
              <w:jc w:val="right"/>
              <w:rPr>
                <w:sz w:val="14"/>
                <w:szCs w:val="14"/>
              </w:rPr>
            </w:pPr>
            <w:r>
              <w:rPr>
                <w:sz w:val="14"/>
                <w:szCs w:val="14"/>
              </w:rPr>
              <w:t>-</w:t>
            </w:r>
          </w:p>
        </w:tc>
        <w:tc>
          <w:tcPr>
            <w:tcW w:w="850" w:type="dxa"/>
            <w:shd w:val="clear" w:color="auto" w:fill="FFFFFF"/>
            <w:vAlign w:val="bottom"/>
          </w:tcPr>
          <w:p w:rsidR="00371160" w:rsidRDefault="009658B8">
            <w:pPr>
              <w:jc w:val="right"/>
              <w:rPr>
                <w:sz w:val="14"/>
                <w:szCs w:val="14"/>
              </w:rPr>
            </w:pPr>
            <w:r>
              <w:rPr>
                <w:sz w:val="14"/>
                <w:szCs w:val="14"/>
              </w:rPr>
              <w:t>-</w:t>
            </w:r>
          </w:p>
        </w:tc>
        <w:tc>
          <w:tcPr>
            <w:tcW w:w="851" w:type="dxa"/>
            <w:shd w:val="clear" w:color="auto" w:fill="FFFFFF"/>
            <w:vAlign w:val="bottom"/>
          </w:tcPr>
          <w:p w:rsidR="00371160" w:rsidRDefault="009658B8">
            <w:pPr>
              <w:jc w:val="right"/>
              <w:rPr>
                <w:sz w:val="14"/>
                <w:szCs w:val="14"/>
              </w:rPr>
            </w:pPr>
            <w:r>
              <w:rPr>
                <w:sz w:val="14"/>
                <w:szCs w:val="14"/>
              </w:rPr>
              <w:t>-</w:t>
            </w:r>
          </w:p>
        </w:tc>
        <w:tc>
          <w:tcPr>
            <w:tcW w:w="709" w:type="dxa"/>
            <w:shd w:val="clear" w:color="auto" w:fill="FFFFFF"/>
            <w:vAlign w:val="bottom"/>
          </w:tcPr>
          <w:p w:rsidR="00371160" w:rsidRDefault="009658B8">
            <w:pPr>
              <w:jc w:val="right"/>
              <w:rPr>
                <w:sz w:val="14"/>
                <w:szCs w:val="14"/>
              </w:rPr>
            </w:pPr>
            <w:r>
              <w:rPr>
                <w:sz w:val="14"/>
                <w:szCs w:val="14"/>
              </w:rPr>
              <w:t>-</w:t>
            </w:r>
          </w:p>
        </w:tc>
        <w:tc>
          <w:tcPr>
            <w:tcW w:w="708" w:type="dxa"/>
            <w:shd w:val="clear" w:color="auto" w:fill="FFFFFF"/>
            <w:vAlign w:val="bottom"/>
          </w:tcPr>
          <w:p w:rsidR="00371160" w:rsidRDefault="009658B8">
            <w:pPr>
              <w:jc w:val="right"/>
              <w:rPr>
                <w:sz w:val="14"/>
                <w:szCs w:val="14"/>
              </w:rPr>
            </w:pPr>
            <w:r>
              <w:rPr>
                <w:sz w:val="14"/>
                <w:szCs w:val="14"/>
              </w:rPr>
              <w:t>-</w:t>
            </w:r>
          </w:p>
        </w:tc>
        <w:tc>
          <w:tcPr>
            <w:tcW w:w="851"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3"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Yurtiçi Bankalar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4"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Yurtdışı Bankalar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5"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Katılım Bankası</w:t>
            </w:r>
          </w:p>
        </w:tc>
        <w:tc>
          <w:tcPr>
            <w:tcW w:w="850" w:type="dxa"/>
            <w:shd w:val="clear" w:color="auto" w:fill="FFFFFF"/>
            <w:noWrap/>
            <w:vAlign w:val="bottom"/>
          </w:tcPr>
          <w:p w:rsidR="00371160" w:rsidRDefault="009658B8">
            <w:pPr>
              <w:jc w:val="right"/>
              <w:rPr>
                <w:sz w:val="14"/>
                <w:szCs w:val="14"/>
              </w:rPr>
            </w:pPr>
            <w:r>
              <w:rPr>
                <w:sz w:val="14"/>
                <w:szCs w:val="14"/>
              </w:rPr>
              <w:t>973</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973</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6"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Diğer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540" w:hanging="540"/>
              <w:rPr>
                <w:rFonts w:ascii="Times New Roman" w:hAnsi="Times New Roman"/>
                <w:b w:val="0"/>
                <w:noProof/>
                <w:sz w:val="16"/>
                <w:szCs w:val="16"/>
                <w:u w:val="none"/>
                <w:lang w:val="tr-TR"/>
              </w:rPr>
            </w:pPr>
            <w:r>
              <w:rPr>
                <w:rFonts w:ascii="Times New Roman" w:hAnsi="Times New Roman"/>
                <w:b w:val="0"/>
                <w:noProof/>
                <w:sz w:val="16"/>
                <w:szCs w:val="16"/>
                <w:u w:val="none"/>
                <w:lang w:val="tr-TR"/>
              </w:rPr>
              <w:t>IV. Katılma Hesapları-TP</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466.431</w:t>
            </w:r>
          </w:p>
        </w:tc>
        <w:tc>
          <w:tcPr>
            <w:tcW w:w="850" w:type="dxa"/>
            <w:shd w:val="clear" w:color="auto" w:fill="FFFFFF"/>
            <w:noWrap/>
            <w:vAlign w:val="bottom"/>
          </w:tcPr>
          <w:p w:rsidR="00371160" w:rsidRDefault="009658B8">
            <w:pPr>
              <w:jc w:val="right"/>
              <w:rPr>
                <w:sz w:val="14"/>
                <w:szCs w:val="14"/>
              </w:rPr>
            </w:pPr>
            <w:r>
              <w:rPr>
                <w:sz w:val="14"/>
                <w:szCs w:val="14"/>
              </w:rPr>
              <w:t>550.401</w:t>
            </w:r>
          </w:p>
        </w:tc>
        <w:tc>
          <w:tcPr>
            <w:tcW w:w="851" w:type="dxa"/>
            <w:shd w:val="clear" w:color="auto" w:fill="FFFFFF"/>
            <w:noWrap/>
            <w:vAlign w:val="bottom"/>
          </w:tcPr>
          <w:p w:rsidR="00371160" w:rsidRDefault="009658B8">
            <w:pPr>
              <w:jc w:val="right"/>
              <w:rPr>
                <w:sz w:val="14"/>
                <w:szCs w:val="14"/>
              </w:rPr>
            </w:pPr>
            <w:r>
              <w:rPr>
                <w:sz w:val="14"/>
                <w:szCs w:val="14"/>
              </w:rPr>
              <w:t>61.145</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12.531</w:t>
            </w:r>
          </w:p>
        </w:tc>
        <w:tc>
          <w:tcPr>
            <w:tcW w:w="851" w:type="dxa"/>
            <w:shd w:val="clear" w:color="auto" w:fill="FFFFFF"/>
            <w:noWrap/>
            <w:vAlign w:val="bottom"/>
          </w:tcPr>
          <w:p w:rsidR="00371160" w:rsidRDefault="009658B8">
            <w:pPr>
              <w:jc w:val="right"/>
              <w:rPr>
                <w:sz w:val="14"/>
                <w:szCs w:val="14"/>
              </w:rPr>
            </w:pPr>
            <w:r>
              <w:rPr>
                <w:sz w:val="14"/>
                <w:szCs w:val="14"/>
              </w:rPr>
              <w:t>262.179</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1.352.687</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1260" w:hanging="1003"/>
              <w:rPr>
                <w:rFonts w:ascii="Times New Roman" w:hAnsi="Times New Roman"/>
                <w:b w:val="0"/>
                <w:noProof/>
                <w:sz w:val="16"/>
                <w:szCs w:val="16"/>
                <w:u w:val="none"/>
                <w:lang w:val="tr-TR"/>
              </w:rPr>
            </w:pPr>
            <w:r>
              <w:rPr>
                <w:rFonts w:ascii="Times New Roman" w:hAnsi="Times New Roman"/>
                <w:b w:val="0"/>
                <w:noProof/>
                <w:sz w:val="16"/>
                <w:szCs w:val="16"/>
                <w:u w:val="none"/>
                <w:lang w:val="tr-TR"/>
              </w:rPr>
              <w:t>Resmi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5</w:t>
            </w:r>
          </w:p>
        </w:tc>
        <w:tc>
          <w:tcPr>
            <w:tcW w:w="850" w:type="dxa"/>
            <w:shd w:val="clear" w:color="auto" w:fill="FFFFFF"/>
            <w:noWrap/>
            <w:vAlign w:val="bottom"/>
          </w:tcPr>
          <w:p w:rsidR="00371160" w:rsidRDefault="009658B8">
            <w:pPr>
              <w:jc w:val="right"/>
              <w:rPr>
                <w:sz w:val="14"/>
                <w:szCs w:val="14"/>
              </w:rPr>
            </w:pPr>
            <w:r>
              <w:rPr>
                <w:sz w:val="14"/>
                <w:szCs w:val="14"/>
              </w:rPr>
              <w:t>64</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69</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1260" w:hanging="1003"/>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455.276</w:t>
            </w:r>
          </w:p>
        </w:tc>
        <w:tc>
          <w:tcPr>
            <w:tcW w:w="850" w:type="dxa"/>
            <w:shd w:val="clear" w:color="auto" w:fill="FFFFFF"/>
            <w:noWrap/>
            <w:vAlign w:val="bottom"/>
          </w:tcPr>
          <w:p w:rsidR="00371160" w:rsidRDefault="009658B8">
            <w:pPr>
              <w:jc w:val="right"/>
              <w:rPr>
                <w:sz w:val="14"/>
                <w:szCs w:val="14"/>
              </w:rPr>
            </w:pPr>
            <w:r>
              <w:rPr>
                <w:sz w:val="14"/>
                <w:szCs w:val="14"/>
              </w:rPr>
              <w:t>508.302</w:t>
            </w:r>
          </w:p>
        </w:tc>
        <w:tc>
          <w:tcPr>
            <w:tcW w:w="851" w:type="dxa"/>
            <w:shd w:val="clear" w:color="auto" w:fill="FFFFFF"/>
            <w:noWrap/>
            <w:vAlign w:val="bottom"/>
          </w:tcPr>
          <w:p w:rsidR="00371160" w:rsidRDefault="009658B8">
            <w:pPr>
              <w:jc w:val="right"/>
              <w:rPr>
                <w:sz w:val="14"/>
                <w:szCs w:val="14"/>
              </w:rPr>
            </w:pPr>
            <w:r>
              <w:rPr>
                <w:sz w:val="14"/>
                <w:szCs w:val="14"/>
              </w:rPr>
              <w:t>28.153</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8.679</w:t>
            </w:r>
          </w:p>
        </w:tc>
        <w:tc>
          <w:tcPr>
            <w:tcW w:w="851" w:type="dxa"/>
            <w:shd w:val="clear" w:color="auto" w:fill="FFFFFF"/>
            <w:noWrap/>
            <w:vAlign w:val="bottom"/>
          </w:tcPr>
          <w:p w:rsidR="00371160" w:rsidRDefault="009658B8">
            <w:pPr>
              <w:jc w:val="right"/>
              <w:rPr>
                <w:sz w:val="14"/>
                <w:szCs w:val="14"/>
              </w:rPr>
            </w:pPr>
            <w:r>
              <w:rPr>
                <w:sz w:val="14"/>
                <w:szCs w:val="14"/>
              </w:rPr>
              <w:t>243.774</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1.244.184</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1260" w:hanging="1003"/>
              <w:rPr>
                <w:rFonts w:ascii="Times New Roman" w:hAnsi="Times New Roman"/>
                <w:b w:val="0"/>
                <w:noProof/>
                <w:sz w:val="16"/>
                <w:szCs w:val="16"/>
                <w:u w:val="none"/>
                <w:lang w:val="tr-TR"/>
              </w:rPr>
            </w:pPr>
            <w:r>
              <w:rPr>
                <w:rFonts w:ascii="Times New Roman" w:hAnsi="Times New Roman"/>
                <w:b w:val="0"/>
                <w:noProof/>
                <w:sz w:val="16"/>
                <w:szCs w:val="16"/>
                <w:u w:val="none"/>
                <w:lang w:val="tr-TR"/>
              </w:rPr>
              <w:t>Diğer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10.653</w:t>
            </w:r>
          </w:p>
        </w:tc>
        <w:tc>
          <w:tcPr>
            <w:tcW w:w="850" w:type="dxa"/>
            <w:shd w:val="clear" w:color="auto" w:fill="FFFFFF"/>
            <w:noWrap/>
            <w:vAlign w:val="bottom"/>
          </w:tcPr>
          <w:p w:rsidR="00371160" w:rsidRDefault="009658B8">
            <w:pPr>
              <w:jc w:val="right"/>
              <w:rPr>
                <w:sz w:val="14"/>
                <w:szCs w:val="14"/>
              </w:rPr>
            </w:pPr>
            <w:r>
              <w:rPr>
                <w:sz w:val="14"/>
                <w:szCs w:val="14"/>
              </w:rPr>
              <w:t>41.960</w:t>
            </w:r>
          </w:p>
        </w:tc>
        <w:tc>
          <w:tcPr>
            <w:tcW w:w="851" w:type="dxa"/>
            <w:shd w:val="clear" w:color="auto" w:fill="FFFFFF"/>
            <w:noWrap/>
            <w:vAlign w:val="bottom"/>
          </w:tcPr>
          <w:p w:rsidR="00371160" w:rsidRDefault="009658B8">
            <w:pPr>
              <w:jc w:val="right"/>
              <w:rPr>
                <w:sz w:val="14"/>
                <w:szCs w:val="14"/>
              </w:rPr>
            </w:pPr>
            <w:r>
              <w:rPr>
                <w:sz w:val="14"/>
                <w:szCs w:val="14"/>
              </w:rPr>
              <w:t>32.992</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3.852</w:t>
            </w:r>
          </w:p>
        </w:tc>
        <w:tc>
          <w:tcPr>
            <w:tcW w:w="851" w:type="dxa"/>
            <w:shd w:val="clear" w:color="auto" w:fill="FFFFFF"/>
            <w:noWrap/>
            <w:vAlign w:val="bottom"/>
          </w:tcPr>
          <w:p w:rsidR="00371160" w:rsidRDefault="009658B8">
            <w:pPr>
              <w:jc w:val="right"/>
              <w:rPr>
                <w:sz w:val="14"/>
                <w:szCs w:val="14"/>
              </w:rPr>
            </w:pPr>
            <w:r>
              <w:rPr>
                <w:sz w:val="14"/>
                <w:szCs w:val="14"/>
              </w:rPr>
              <w:t>17.569</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107.026</w:t>
            </w:r>
          </w:p>
        </w:tc>
      </w:tr>
      <w:tr w:rsidR="00D92BA5" w:rsidRPr="00872466" w:rsidTr="00D92BA5">
        <w:trPr>
          <w:trHeight w:val="206"/>
        </w:trPr>
        <w:tc>
          <w:tcPr>
            <w:tcW w:w="3272" w:type="dxa"/>
            <w:shd w:val="clear" w:color="auto" w:fill="FFFFFF"/>
            <w:vAlign w:val="bottom"/>
          </w:tcPr>
          <w:p w:rsidR="00371160" w:rsidRDefault="009658B8">
            <w:pPr>
              <w:ind w:left="257"/>
              <w:rPr>
                <w:b/>
                <w:noProof/>
                <w:sz w:val="16"/>
                <w:szCs w:val="16"/>
                <w:lang w:val="tr-TR"/>
              </w:rPr>
            </w:pPr>
            <w:r>
              <w:rPr>
                <w:noProof/>
                <w:sz w:val="16"/>
                <w:szCs w:val="16"/>
                <w:lang w:val="tr-TR"/>
              </w:rPr>
              <w:t>Ticari ve Diğer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497</w:t>
            </w:r>
          </w:p>
        </w:tc>
        <w:tc>
          <w:tcPr>
            <w:tcW w:w="850" w:type="dxa"/>
            <w:shd w:val="clear" w:color="auto" w:fill="FFFFFF"/>
            <w:noWrap/>
            <w:vAlign w:val="bottom"/>
          </w:tcPr>
          <w:p w:rsidR="00371160" w:rsidRDefault="009658B8">
            <w:pPr>
              <w:jc w:val="right"/>
              <w:rPr>
                <w:sz w:val="14"/>
                <w:szCs w:val="14"/>
              </w:rPr>
            </w:pPr>
            <w:r>
              <w:rPr>
                <w:sz w:val="14"/>
                <w:szCs w:val="14"/>
              </w:rPr>
              <w:t>75</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836</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1.408</w:t>
            </w:r>
          </w:p>
        </w:tc>
      </w:tr>
      <w:tr w:rsidR="00D92BA5" w:rsidRPr="00872466" w:rsidTr="00D92BA5">
        <w:trPr>
          <w:trHeight w:val="206"/>
        </w:trPr>
        <w:tc>
          <w:tcPr>
            <w:tcW w:w="3272" w:type="dxa"/>
            <w:shd w:val="clear" w:color="auto" w:fill="FFFFFF"/>
            <w:vAlign w:val="bottom"/>
          </w:tcPr>
          <w:p w:rsidR="00371160" w:rsidRDefault="009658B8">
            <w:pPr>
              <w:ind w:left="257"/>
              <w:rPr>
                <w:b/>
                <w:noProof/>
                <w:sz w:val="16"/>
                <w:szCs w:val="16"/>
                <w:lang w:val="tr-TR"/>
              </w:rPr>
            </w:pPr>
            <w:r>
              <w:rPr>
                <w:noProof/>
                <w:sz w:val="16"/>
                <w:szCs w:val="16"/>
                <w:lang w:val="tr-TR"/>
              </w:rPr>
              <w:t>Bankalar ve Katılım Bankaları</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V. Özel Cari Hesabı Gerçek Kişi Ticari Olmayan – YP</w:t>
            </w:r>
          </w:p>
        </w:tc>
        <w:tc>
          <w:tcPr>
            <w:tcW w:w="850" w:type="dxa"/>
            <w:shd w:val="clear" w:color="auto" w:fill="FFFFFF"/>
            <w:noWrap/>
            <w:vAlign w:val="bottom"/>
          </w:tcPr>
          <w:p w:rsidR="00371160" w:rsidRDefault="009658B8">
            <w:pPr>
              <w:jc w:val="right"/>
              <w:rPr>
                <w:sz w:val="14"/>
                <w:szCs w:val="14"/>
              </w:rPr>
            </w:pPr>
            <w:r>
              <w:rPr>
                <w:sz w:val="14"/>
                <w:szCs w:val="14"/>
              </w:rPr>
              <w:t>261.028</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261.028</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VI. Katılma Hesabı Gerçek Kişi Ticari Olmayan-YP</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523.290</w:t>
            </w:r>
          </w:p>
        </w:tc>
        <w:tc>
          <w:tcPr>
            <w:tcW w:w="850" w:type="dxa"/>
            <w:shd w:val="clear" w:color="auto" w:fill="FFFFFF"/>
            <w:noWrap/>
            <w:vAlign w:val="bottom"/>
          </w:tcPr>
          <w:p w:rsidR="00371160" w:rsidRDefault="009658B8">
            <w:pPr>
              <w:jc w:val="right"/>
              <w:rPr>
                <w:sz w:val="14"/>
                <w:szCs w:val="14"/>
              </w:rPr>
            </w:pPr>
            <w:r>
              <w:rPr>
                <w:sz w:val="14"/>
                <w:szCs w:val="14"/>
              </w:rPr>
              <w:t>544.120</w:t>
            </w:r>
          </w:p>
        </w:tc>
        <w:tc>
          <w:tcPr>
            <w:tcW w:w="851" w:type="dxa"/>
            <w:shd w:val="clear" w:color="auto" w:fill="FFFFFF"/>
            <w:noWrap/>
            <w:vAlign w:val="bottom"/>
          </w:tcPr>
          <w:p w:rsidR="00371160" w:rsidRDefault="009658B8">
            <w:pPr>
              <w:jc w:val="right"/>
              <w:rPr>
                <w:sz w:val="14"/>
                <w:szCs w:val="14"/>
              </w:rPr>
            </w:pPr>
            <w:r>
              <w:rPr>
                <w:sz w:val="14"/>
                <w:szCs w:val="14"/>
              </w:rPr>
              <w:t>122.153</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132.089</w:t>
            </w:r>
          </w:p>
        </w:tc>
        <w:tc>
          <w:tcPr>
            <w:tcW w:w="851" w:type="dxa"/>
            <w:shd w:val="clear" w:color="auto" w:fill="FFFFFF"/>
            <w:noWrap/>
            <w:vAlign w:val="bottom"/>
          </w:tcPr>
          <w:p w:rsidR="00371160" w:rsidRDefault="009658B8">
            <w:pPr>
              <w:jc w:val="right"/>
              <w:rPr>
                <w:sz w:val="14"/>
                <w:szCs w:val="14"/>
              </w:rPr>
            </w:pPr>
            <w:r>
              <w:rPr>
                <w:sz w:val="14"/>
                <w:szCs w:val="14"/>
              </w:rPr>
              <w:t>474.593</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1.796.245</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noProof/>
                <w:sz w:val="16"/>
                <w:szCs w:val="16"/>
                <w:lang w:val="tr-TR"/>
              </w:rPr>
              <w:t>VII. Özel Cari Hesaplar Diğer-YP</w:t>
            </w:r>
          </w:p>
        </w:tc>
        <w:tc>
          <w:tcPr>
            <w:tcW w:w="850" w:type="dxa"/>
            <w:shd w:val="clear" w:color="auto" w:fill="FFFFFF"/>
            <w:noWrap/>
            <w:vAlign w:val="bottom"/>
          </w:tcPr>
          <w:p w:rsidR="00371160" w:rsidRDefault="009658B8">
            <w:pPr>
              <w:jc w:val="right"/>
              <w:rPr>
                <w:sz w:val="14"/>
                <w:szCs w:val="14"/>
              </w:rPr>
            </w:pPr>
            <w:r>
              <w:rPr>
                <w:sz w:val="14"/>
                <w:szCs w:val="14"/>
              </w:rPr>
              <w:t>329.903</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329.903</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1260" w:hanging="1003"/>
              <w:rPr>
                <w:rFonts w:ascii="Times New Roman" w:hAnsi="Times New Roman"/>
                <w:b w:val="0"/>
                <w:noProof/>
                <w:sz w:val="16"/>
                <w:szCs w:val="16"/>
                <w:u w:val="none"/>
                <w:lang w:val="tr-TR"/>
              </w:rPr>
            </w:pPr>
            <w:r>
              <w:rPr>
                <w:rFonts w:ascii="Times New Roman" w:hAnsi="Times New Roman"/>
                <w:b w:val="0"/>
                <w:noProof/>
                <w:sz w:val="16"/>
                <w:szCs w:val="16"/>
                <w:u w:val="none"/>
                <w:lang w:val="tr-TR"/>
              </w:rPr>
              <w:t>Yurtiçinde Yer. Tüzel</w:t>
            </w:r>
          </w:p>
        </w:tc>
        <w:tc>
          <w:tcPr>
            <w:tcW w:w="850" w:type="dxa"/>
            <w:shd w:val="clear" w:color="auto" w:fill="FFFFFF"/>
            <w:noWrap/>
            <w:vAlign w:val="bottom"/>
          </w:tcPr>
          <w:p w:rsidR="00371160" w:rsidRDefault="009658B8">
            <w:pPr>
              <w:jc w:val="right"/>
              <w:rPr>
                <w:sz w:val="14"/>
                <w:szCs w:val="14"/>
              </w:rPr>
            </w:pPr>
            <w:r>
              <w:rPr>
                <w:sz w:val="14"/>
                <w:szCs w:val="14"/>
              </w:rPr>
              <w:t>302.274</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302.274</w:t>
            </w:r>
          </w:p>
        </w:tc>
      </w:tr>
      <w:tr w:rsidR="00D92BA5" w:rsidRPr="00872466" w:rsidTr="00D92BA5">
        <w:trPr>
          <w:trHeight w:val="206"/>
        </w:trPr>
        <w:tc>
          <w:tcPr>
            <w:tcW w:w="3272" w:type="dxa"/>
            <w:shd w:val="clear" w:color="auto" w:fill="FFFFFF"/>
            <w:vAlign w:val="bottom"/>
          </w:tcPr>
          <w:p w:rsidR="00371160" w:rsidRDefault="009658B8">
            <w:pPr>
              <w:ind w:left="257"/>
              <w:rPr>
                <w:sz w:val="16"/>
                <w:szCs w:val="16"/>
                <w:lang w:val="tr-TR"/>
              </w:rPr>
            </w:pPr>
            <w:r>
              <w:rPr>
                <w:noProof/>
                <w:sz w:val="16"/>
                <w:szCs w:val="16"/>
                <w:lang w:val="tr-TR"/>
              </w:rPr>
              <w:t>Yurtdışında Yer. Tüzel</w:t>
            </w:r>
          </w:p>
        </w:tc>
        <w:tc>
          <w:tcPr>
            <w:tcW w:w="850" w:type="dxa"/>
            <w:shd w:val="clear" w:color="auto" w:fill="FFFFFF"/>
            <w:noWrap/>
            <w:vAlign w:val="bottom"/>
          </w:tcPr>
          <w:p w:rsidR="00371160" w:rsidRDefault="009658B8">
            <w:pPr>
              <w:jc w:val="right"/>
              <w:rPr>
                <w:sz w:val="14"/>
                <w:szCs w:val="14"/>
              </w:rPr>
            </w:pPr>
            <w:r>
              <w:rPr>
                <w:sz w:val="14"/>
                <w:szCs w:val="14"/>
              </w:rPr>
              <w:t>20.243</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20.243</w:t>
            </w:r>
          </w:p>
        </w:tc>
      </w:tr>
      <w:tr w:rsidR="00D92BA5" w:rsidRPr="00872466" w:rsidTr="00D92BA5">
        <w:trPr>
          <w:trHeight w:val="206"/>
        </w:trPr>
        <w:tc>
          <w:tcPr>
            <w:tcW w:w="3272" w:type="dxa"/>
            <w:shd w:val="clear" w:color="auto" w:fill="FFFFFF"/>
            <w:vAlign w:val="bottom"/>
          </w:tcPr>
          <w:p w:rsidR="00371160" w:rsidRDefault="009658B8">
            <w:pPr>
              <w:ind w:left="257"/>
              <w:rPr>
                <w:sz w:val="16"/>
                <w:szCs w:val="16"/>
                <w:lang w:val="tr-TR"/>
              </w:rPr>
            </w:pPr>
            <w:r>
              <w:rPr>
                <w:noProof/>
                <w:sz w:val="16"/>
                <w:szCs w:val="16"/>
                <w:lang w:val="tr-TR"/>
              </w:rPr>
              <w:t>Bankalar ve Katılım Bankaları</w:t>
            </w:r>
          </w:p>
        </w:tc>
        <w:tc>
          <w:tcPr>
            <w:tcW w:w="850" w:type="dxa"/>
            <w:shd w:val="clear" w:color="auto" w:fill="FFFFFF"/>
            <w:noWrap/>
            <w:vAlign w:val="bottom"/>
          </w:tcPr>
          <w:p w:rsidR="00371160" w:rsidRDefault="009658B8">
            <w:pPr>
              <w:jc w:val="right"/>
              <w:rPr>
                <w:sz w:val="14"/>
                <w:szCs w:val="14"/>
              </w:rPr>
            </w:pPr>
            <w:r>
              <w:rPr>
                <w:sz w:val="14"/>
                <w:szCs w:val="14"/>
              </w:rPr>
              <w:t>7.386</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7.386</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7"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T.C.Merkez Bankası</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8"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Yurtiçi Bankalar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89"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Yurtdışı Bankalar</w:t>
            </w:r>
          </w:p>
        </w:tc>
        <w:tc>
          <w:tcPr>
            <w:tcW w:w="850" w:type="dxa"/>
            <w:shd w:val="clear" w:color="auto" w:fill="FFFFFF"/>
            <w:noWrap/>
            <w:vAlign w:val="bottom"/>
          </w:tcPr>
          <w:p w:rsidR="00371160" w:rsidRDefault="009658B8">
            <w:pPr>
              <w:jc w:val="right"/>
              <w:rPr>
                <w:sz w:val="14"/>
                <w:szCs w:val="14"/>
              </w:rPr>
            </w:pPr>
            <w:r>
              <w:rPr>
                <w:sz w:val="14"/>
                <w:szCs w:val="14"/>
              </w:rPr>
              <w:t>5.172</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5.172</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90"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Katılım Bankası</w:t>
            </w:r>
          </w:p>
        </w:tc>
        <w:tc>
          <w:tcPr>
            <w:tcW w:w="850" w:type="dxa"/>
            <w:shd w:val="clear" w:color="auto" w:fill="FFFFFF"/>
            <w:noWrap/>
            <w:vAlign w:val="bottom"/>
          </w:tcPr>
          <w:p w:rsidR="00371160" w:rsidRDefault="009658B8">
            <w:pPr>
              <w:jc w:val="right"/>
              <w:rPr>
                <w:sz w:val="14"/>
                <w:szCs w:val="14"/>
              </w:rPr>
            </w:pPr>
            <w:r>
              <w:rPr>
                <w:sz w:val="14"/>
                <w:szCs w:val="14"/>
              </w:rPr>
              <w:t>2.214</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2.214</w:t>
            </w:r>
          </w:p>
        </w:tc>
      </w:tr>
      <w:tr w:rsidR="00D92BA5" w:rsidRPr="00872466" w:rsidTr="00D92BA5">
        <w:trPr>
          <w:trHeight w:val="206"/>
        </w:trPr>
        <w:tc>
          <w:tcPr>
            <w:tcW w:w="3272" w:type="dxa"/>
            <w:shd w:val="clear" w:color="auto" w:fill="FFFFFF"/>
            <w:vAlign w:val="bottom"/>
          </w:tcPr>
          <w:p w:rsidR="00000000" w:rsidRDefault="009658B8">
            <w:pPr>
              <w:pStyle w:val="Heading1"/>
              <w:numPr>
                <w:ilvl w:val="0"/>
                <w:numId w:val="0"/>
              </w:numPr>
              <w:spacing w:before="0"/>
              <w:ind w:left="1260" w:hanging="720"/>
              <w:rPr>
                <w:rFonts w:ascii="Times New Roman" w:hAnsi="Times New Roman"/>
                <w:b w:val="0"/>
                <w:noProof/>
                <w:sz w:val="16"/>
                <w:szCs w:val="16"/>
                <w:u w:val="none"/>
                <w:lang w:val="tr-TR"/>
              </w:rPr>
              <w:pPrChange w:id="2691" w:author="Asiye Mara (Open)&#10;" w:date="2011-02-14T12:30:00Z">
                <w:pPr>
                  <w:pStyle w:val="Heading1"/>
                  <w:numPr>
                    <w:numId w:val="0"/>
                  </w:numPr>
                  <w:tabs>
                    <w:tab w:val="clear" w:pos="1086"/>
                  </w:tabs>
                  <w:spacing w:before="0"/>
                  <w:ind w:left="1260" w:firstLine="0"/>
                </w:pPr>
              </w:pPrChange>
            </w:pPr>
            <w:r>
              <w:rPr>
                <w:rFonts w:ascii="Times New Roman" w:hAnsi="Times New Roman"/>
                <w:b w:val="0"/>
                <w:noProof/>
                <w:sz w:val="16"/>
                <w:szCs w:val="16"/>
                <w:u w:val="none"/>
                <w:lang w:val="tr-TR"/>
              </w:rPr>
              <w:t>Diğer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ins w:id="2692" w:author="Gülşah Tuba Ünlü (Open)&#10;" w:date="2011-02-11T23:47:00Z">
              <w:r>
                <w:rPr>
                  <w:sz w:val="14"/>
                  <w:szCs w:val="14"/>
                </w:rPr>
                <w:t>-</w:t>
              </w:r>
            </w:ins>
          </w:p>
        </w:tc>
        <w:tc>
          <w:tcPr>
            <w:tcW w:w="851" w:type="dxa"/>
            <w:shd w:val="clear" w:color="auto" w:fill="FFFFFF"/>
            <w:noWrap/>
            <w:vAlign w:val="bottom"/>
          </w:tcPr>
          <w:p w:rsidR="00371160" w:rsidRDefault="009658B8">
            <w:pPr>
              <w:jc w:val="right"/>
              <w:rPr>
                <w:sz w:val="14"/>
                <w:szCs w:val="14"/>
              </w:rPr>
            </w:pPr>
            <w:ins w:id="2693" w:author="Gülşah Tuba Ünlü (Open)&#10;" w:date="2011-02-11T23:47:00Z">
              <w:r>
                <w:rPr>
                  <w:sz w:val="14"/>
                  <w:szCs w:val="14"/>
                </w:rPr>
                <w:t>-</w:t>
              </w:r>
            </w:ins>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rPr>
                <w:rFonts w:ascii="Times New Roman" w:hAnsi="Times New Roman"/>
                <w:b w:val="0"/>
                <w:noProof/>
                <w:sz w:val="16"/>
                <w:szCs w:val="16"/>
                <w:u w:val="none"/>
                <w:lang w:val="tr-TR"/>
              </w:rPr>
            </w:pPr>
            <w:r>
              <w:rPr>
                <w:rFonts w:ascii="Times New Roman" w:hAnsi="Times New Roman"/>
                <w:b w:val="0"/>
                <w:noProof/>
                <w:sz w:val="16"/>
                <w:szCs w:val="16"/>
                <w:u w:val="none"/>
                <w:lang w:val="tr-TR"/>
              </w:rPr>
              <w:t>VIII. Katılma Hesapları Diğer – YP</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252.706</w:t>
            </w:r>
          </w:p>
        </w:tc>
        <w:tc>
          <w:tcPr>
            <w:tcW w:w="850" w:type="dxa"/>
            <w:shd w:val="clear" w:color="auto" w:fill="FFFFFF"/>
            <w:noWrap/>
            <w:vAlign w:val="bottom"/>
          </w:tcPr>
          <w:p w:rsidR="00371160" w:rsidRDefault="009658B8">
            <w:pPr>
              <w:jc w:val="right"/>
              <w:rPr>
                <w:sz w:val="14"/>
                <w:szCs w:val="14"/>
              </w:rPr>
            </w:pPr>
            <w:r>
              <w:rPr>
                <w:sz w:val="14"/>
                <w:szCs w:val="14"/>
              </w:rPr>
              <w:t>457.861</w:t>
            </w:r>
          </w:p>
        </w:tc>
        <w:tc>
          <w:tcPr>
            <w:tcW w:w="851" w:type="dxa"/>
            <w:shd w:val="clear" w:color="auto" w:fill="FFFFFF"/>
            <w:noWrap/>
            <w:vAlign w:val="bottom"/>
          </w:tcPr>
          <w:p w:rsidR="00371160" w:rsidRDefault="009658B8">
            <w:pPr>
              <w:jc w:val="right"/>
              <w:rPr>
                <w:sz w:val="14"/>
                <w:szCs w:val="14"/>
              </w:rPr>
            </w:pPr>
            <w:r>
              <w:rPr>
                <w:sz w:val="14"/>
                <w:szCs w:val="14"/>
              </w:rPr>
              <w:t>120.325</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35.627</w:t>
            </w:r>
          </w:p>
        </w:tc>
        <w:tc>
          <w:tcPr>
            <w:tcW w:w="851" w:type="dxa"/>
            <w:shd w:val="clear" w:color="auto" w:fill="FFFFFF"/>
            <w:noWrap/>
            <w:vAlign w:val="bottom"/>
          </w:tcPr>
          <w:p w:rsidR="00371160" w:rsidRDefault="009658B8">
            <w:pPr>
              <w:jc w:val="right"/>
              <w:rPr>
                <w:sz w:val="14"/>
                <w:szCs w:val="14"/>
              </w:rPr>
            </w:pPr>
            <w:r>
              <w:rPr>
                <w:sz w:val="14"/>
                <w:szCs w:val="14"/>
              </w:rPr>
              <w:t>127.227</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993.746</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firstLine="257"/>
              <w:rPr>
                <w:rFonts w:ascii="Times New Roman" w:hAnsi="Times New Roman"/>
                <w:b w:val="0"/>
                <w:noProof/>
                <w:sz w:val="16"/>
                <w:szCs w:val="16"/>
                <w:u w:val="none"/>
                <w:lang w:val="tr-TR"/>
              </w:rPr>
            </w:pPr>
            <w:r>
              <w:rPr>
                <w:rFonts w:ascii="Times New Roman" w:hAnsi="Times New Roman"/>
                <w:b w:val="0"/>
                <w:noProof/>
                <w:sz w:val="16"/>
                <w:szCs w:val="16"/>
                <w:u w:val="none"/>
                <w:lang w:val="tr-TR"/>
              </w:rPr>
              <w:t>Resmi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52</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52</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firstLine="257"/>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231.416</w:t>
            </w:r>
          </w:p>
        </w:tc>
        <w:tc>
          <w:tcPr>
            <w:tcW w:w="850" w:type="dxa"/>
            <w:shd w:val="clear" w:color="auto" w:fill="FFFFFF"/>
            <w:noWrap/>
            <w:vAlign w:val="bottom"/>
          </w:tcPr>
          <w:p w:rsidR="00371160" w:rsidRDefault="009658B8">
            <w:pPr>
              <w:jc w:val="right"/>
              <w:rPr>
                <w:sz w:val="14"/>
                <w:szCs w:val="14"/>
              </w:rPr>
            </w:pPr>
            <w:r>
              <w:rPr>
                <w:sz w:val="14"/>
                <w:szCs w:val="14"/>
              </w:rPr>
              <w:t>447.709</w:t>
            </w:r>
          </w:p>
        </w:tc>
        <w:tc>
          <w:tcPr>
            <w:tcW w:w="851" w:type="dxa"/>
            <w:shd w:val="clear" w:color="auto" w:fill="FFFFFF"/>
            <w:noWrap/>
            <w:vAlign w:val="bottom"/>
          </w:tcPr>
          <w:p w:rsidR="00371160" w:rsidRDefault="009658B8">
            <w:pPr>
              <w:jc w:val="right"/>
              <w:rPr>
                <w:sz w:val="14"/>
                <w:szCs w:val="14"/>
              </w:rPr>
            </w:pPr>
            <w:r>
              <w:rPr>
                <w:sz w:val="14"/>
                <w:szCs w:val="14"/>
              </w:rPr>
              <w:t>37.631</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34.664</w:t>
            </w:r>
          </w:p>
        </w:tc>
        <w:tc>
          <w:tcPr>
            <w:tcW w:w="851" w:type="dxa"/>
            <w:shd w:val="clear" w:color="auto" w:fill="FFFFFF"/>
            <w:noWrap/>
            <w:vAlign w:val="bottom"/>
          </w:tcPr>
          <w:p w:rsidR="00371160" w:rsidRDefault="009658B8">
            <w:pPr>
              <w:jc w:val="right"/>
              <w:rPr>
                <w:sz w:val="14"/>
                <w:szCs w:val="14"/>
              </w:rPr>
            </w:pPr>
            <w:r>
              <w:rPr>
                <w:sz w:val="14"/>
                <w:szCs w:val="14"/>
              </w:rPr>
              <w:t>112.202</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863.622</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firstLine="257"/>
              <w:rPr>
                <w:rFonts w:ascii="Times New Roman" w:hAnsi="Times New Roman"/>
                <w:b w:val="0"/>
                <w:noProof/>
                <w:sz w:val="16"/>
                <w:szCs w:val="16"/>
                <w:u w:val="none"/>
                <w:lang w:val="tr-TR"/>
              </w:rPr>
            </w:pPr>
            <w:r>
              <w:rPr>
                <w:rFonts w:ascii="Times New Roman" w:hAnsi="Times New Roman"/>
                <w:b w:val="0"/>
                <w:noProof/>
                <w:sz w:val="16"/>
                <w:szCs w:val="16"/>
                <w:u w:val="none"/>
                <w:lang w:val="tr-TR"/>
              </w:rPr>
              <w:t>Diğer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588</w:t>
            </w:r>
          </w:p>
        </w:tc>
        <w:tc>
          <w:tcPr>
            <w:tcW w:w="850" w:type="dxa"/>
            <w:shd w:val="clear" w:color="auto" w:fill="FFFFFF"/>
            <w:noWrap/>
            <w:vAlign w:val="bottom"/>
          </w:tcPr>
          <w:p w:rsidR="00371160" w:rsidRDefault="009658B8">
            <w:pPr>
              <w:jc w:val="right"/>
              <w:rPr>
                <w:sz w:val="14"/>
                <w:szCs w:val="14"/>
              </w:rPr>
            </w:pPr>
            <w:r>
              <w:rPr>
                <w:sz w:val="14"/>
                <w:szCs w:val="14"/>
              </w:rPr>
              <w:t>5.405</w:t>
            </w:r>
          </w:p>
        </w:tc>
        <w:tc>
          <w:tcPr>
            <w:tcW w:w="851" w:type="dxa"/>
            <w:shd w:val="clear" w:color="auto" w:fill="FFFFFF"/>
            <w:noWrap/>
            <w:vAlign w:val="bottom"/>
          </w:tcPr>
          <w:p w:rsidR="00371160" w:rsidRDefault="009658B8">
            <w:pPr>
              <w:jc w:val="right"/>
              <w:rPr>
                <w:sz w:val="14"/>
                <w:szCs w:val="14"/>
              </w:rPr>
            </w:pPr>
            <w:r>
              <w:rPr>
                <w:sz w:val="14"/>
                <w:szCs w:val="14"/>
              </w:rPr>
              <w:t>79.313</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11.712</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97.018</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257"/>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ve Diğer Kuruluşlar</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20.629</w:t>
            </w:r>
          </w:p>
        </w:tc>
        <w:tc>
          <w:tcPr>
            <w:tcW w:w="850" w:type="dxa"/>
            <w:shd w:val="clear" w:color="auto" w:fill="FFFFFF"/>
            <w:noWrap/>
            <w:vAlign w:val="bottom"/>
          </w:tcPr>
          <w:p w:rsidR="00371160" w:rsidRDefault="009658B8">
            <w:pPr>
              <w:jc w:val="right"/>
              <w:rPr>
                <w:sz w:val="14"/>
                <w:szCs w:val="14"/>
              </w:rPr>
            </w:pPr>
            <w:r>
              <w:rPr>
                <w:sz w:val="14"/>
                <w:szCs w:val="14"/>
              </w:rPr>
              <w:t>211</w:t>
            </w:r>
          </w:p>
        </w:tc>
        <w:tc>
          <w:tcPr>
            <w:tcW w:w="851" w:type="dxa"/>
            <w:shd w:val="clear" w:color="auto" w:fill="FFFFFF"/>
            <w:noWrap/>
            <w:vAlign w:val="bottom"/>
          </w:tcPr>
          <w:p w:rsidR="00371160" w:rsidRDefault="009658B8">
            <w:pPr>
              <w:jc w:val="right"/>
              <w:rPr>
                <w:sz w:val="14"/>
                <w:szCs w:val="14"/>
              </w:rPr>
            </w:pPr>
            <w:r>
              <w:rPr>
                <w:sz w:val="14"/>
                <w:szCs w:val="14"/>
              </w:rPr>
              <w:t>3.381</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963</w:t>
            </w:r>
          </w:p>
        </w:tc>
        <w:tc>
          <w:tcPr>
            <w:tcW w:w="851" w:type="dxa"/>
            <w:shd w:val="clear" w:color="auto" w:fill="FFFFFF"/>
            <w:noWrap/>
            <w:vAlign w:val="bottom"/>
          </w:tcPr>
          <w:p w:rsidR="00371160" w:rsidRDefault="009658B8">
            <w:pPr>
              <w:jc w:val="right"/>
              <w:rPr>
                <w:sz w:val="14"/>
                <w:szCs w:val="14"/>
              </w:rPr>
            </w:pPr>
            <w:r>
              <w:rPr>
                <w:sz w:val="14"/>
                <w:szCs w:val="14"/>
              </w:rPr>
              <w:t>3.313</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28.497</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ind w:left="257"/>
              <w:rPr>
                <w:rFonts w:ascii="Times New Roman" w:hAnsi="Times New Roman"/>
                <w:b w:val="0"/>
                <w:noProof/>
                <w:sz w:val="16"/>
                <w:szCs w:val="16"/>
                <w:u w:val="none"/>
                <w:lang w:val="tr-TR"/>
              </w:rPr>
            </w:pPr>
            <w:r>
              <w:rPr>
                <w:rFonts w:ascii="Times New Roman" w:hAnsi="Times New Roman"/>
                <w:b w:val="0"/>
                <w:noProof/>
                <w:sz w:val="16"/>
                <w:szCs w:val="16"/>
                <w:u w:val="none"/>
                <w:lang w:val="tr-TR"/>
              </w:rPr>
              <w:t>Bankalar ve Katılım Bankaları</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21</w:t>
            </w:r>
          </w:p>
        </w:tc>
        <w:tc>
          <w:tcPr>
            <w:tcW w:w="850" w:type="dxa"/>
            <w:shd w:val="clear" w:color="auto" w:fill="FFFFFF"/>
            <w:noWrap/>
            <w:vAlign w:val="bottom"/>
          </w:tcPr>
          <w:p w:rsidR="00371160" w:rsidRDefault="009658B8">
            <w:pPr>
              <w:jc w:val="right"/>
              <w:rPr>
                <w:sz w:val="14"/>
                <w:szCs w:val="14"/>
              </w:rPr>
            </w:pPr>
            <w:r>
              <w:rPr>
                <w:sz w:val="14"/>
                <w:szCs w:val="14"/>
              </w:rPr>
              <w:t>4.536</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4.557</w:t>
            </w:r>
          </w:p>
        </w:tc>
      </w:tr>
      <w:tr w:rsidR="00D92BA5" w:rsidRPr="00872466" w:rsidTr="00D92BA5">
        <w:trPr>
          <w:trHeight w:val="206"/>
        </w:trPr>
        <w:tc>
          <w:tcPr>
            <w:tcW w:w="3272" w:type="dxa"/>
            <w:shd w:val="clear" w:color="auto" w:fill="FFFFFF"/>
            <w:vAlign w:val="bottom"/>
          </w:tcPr>
          <w:p w:rsidR="00371160" w:rsidRDefault="009658B8">
            <w:pPr>
              <w:rPr>
                <w:color w:val="333333"/>
                <w:sz w:val="16"/>
                <w:szCs w:val="16"/>
                <w:lang w:val="tr-TR"/>
              </w:rPr>
            </w:pPr>
            <w:r>
              <w:rPr>
                <w:rFonts w:eastAsia="Arial Unicode MS"/>
                <w:sz w:val="16"/>
                <w:szCs w:val="16"/>
                <w:lang w:val="tr-TR"/>
              </w:rPr>
              <w:t>IX.Kıymetli Maden DH</w:t>
            </w:r>
          </w:p>
        </w:tc>
        <w:tc>
          <w:tcPr>
            <w:tcW w:w="850" w:type="dxa"/>
            <w:shd w:val="clear" w:color="auto" w:fill="FFFFFF"/>
            <w:noWrap/>
            <w:vAlign w:val="bottom"/>
          </w:tcPr>
          <w:p w:rsidR="00371160" w:rsidRDefault="009658B8">
            <w:pPr>
              <w:jc w:val="right"/>
              <w:rPr>
                <w:sz w:val="14"/>
                <w:szCs w:val="14"/>
              </w:rPr>
            </w:pPr>
            <w:r>
              <w:rPr>
                <w:sz w:val="14"/>
                <w:szCs w:val="14"/>
              </w:rPr>
              <w:t>123.372</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123.372</w:t>
            </w:r>
          </w:p>
        </w:tc>
      </w:tr>
      <w:tr w:rsidR="00D92BA5" w:rsidRPr="00872466" w:rsidTr="00D92BA5">
        <w:trPr>
          <w:trHeight w:val="206"/>
        </w:trPr>
        <w:tc>
          <w:tcPr>
            <w:tcW w:w="3272" w:type="dxa"/>
            <w:shd w:val="clear" w:color="auto" w:fill="FFFFFF"/>
            <w:vAlign w:val="bottom"/>
          </w:tcPr>
          <w:p w:rsidR="00371160" w:rsidRDefault="009658B8">
            <w:pPr>
              <w:pStyle w:val="Heading1"/>
              <w:numPr>
                <w:ilvl w:val="0"/>
                <w:numId w:val="0"/>
              </w:numPr>
              <w:spacing w:before="0"/>
              <w:rPr>
                <w:rFonts w:ascii="Times New Roman" w:hAnsi="Times New Roman"/>
                <w:b w:val="0"/>
                <w:noProof/>
                <w:sz w:val="16"/>
                <w:szCs w:val="16"/>
                <w:u w:val="none"/>
                <w:lang w:val="tr-TR"/>
              </w:rPr>
            </w:pPr>
            <w:r>
              <w:rPr>
                <w:rFonts w:ascii="Times New Roman" w:eastAsia="Arial Unicode MS" w:hAnsi="Times New Roman"/>
                <w:b w:val="0"/>
                <w:sz w:val="16"/>
                <w:szCs w:val="16"/>
                <w:u w:val="none"/>
                <w:lang w:val="tr-TR"/>
              </w:rPr>
              <w:t xml:space="preserve">X. Katılma Hesapları </w:t>
            </w:r>
            <w:r>
              <w:rPr>
                <w:rFonts w:ascii="Times New Roman" w:hAnsi="Times New Roman"/>
                <w:b w:val="0"/>
                <w:noProof/>
                <w:sz w:val="16"/>
                <w:szCs w:val="16"/>
                <w:u w:val="none"/>
                <w:lang w:val="tr-TR"/>
              </w:rPr>
              <w:t>Özel Fon Havuzları -TP</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ind w:firstLine="257"/>
              <w:rPr>
                <w:rFonts w:eastAsia="Arial Unicode MS"/>
                <w:noProof/>
                <w:sz w:val="16"/>
                <w:szCs w:val="16"/>
                <w:lang w:val="tr-TR"/>
              </w:rPr>
            </w:pPr>
            <w:r>
              <w:rPr>
                <w:noProof/>
                <w:sz w:val="16"/>
                <w:szCs w:val="16"/>
                <w:lang w:val="tr-TR"/>
              </w:rPr>
              <w:t>Yurtiçinde Yer. K.</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ind w:firstLine="257"/>
              <w:rPr>
                <w:rFonts w:eastAsia="Arial Unicode MS"/>
                <w:noProof/>
                <w:sz w:val="16"/>
                <w:szCs w:val="16"/>
                <w:lang w:val="tr-TR"/>
              </w:rPr>
            </w:pPr>
            <w:r>
              <w:rPr>
                <w:noProof/>
                <w:sz w:val="16"/>
                <w:szCs w:val="16"/>
                <w:lang w:val="tr-TR"/>
              </w:rPr>
              <w:t>Yurtdışında Yer.K</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rPr>
                <w:rFonts w:eastAsia="Arial Unicode MS"/>
                <w:sz w:val="16"/>
                <w:szCs w:val="16"/>
                <w:lang w:val="tr-TR"/>
              </w:rPr>
            </w:pPr>
            <w:r>
              <w:rPr>
                <w:rFonts w:eastAsia="Arial Unicode MS"/>
                <w:sz w:val="16"/>
                <w:szCs w:val="16"/>
                <w:lang w:val="tr-TR"/>
              </w:rPr>
              <w:t xml:space="preserve">XI. Katılma Hesapları </w:t>
            </w:r>
            <w:r>
              <w:rPr>
                <w:noProof/>
                <w:sz w:val="16"/>
                <w:szCs w:val="16"/>
                <w:lang w:val="tr-TR"/>
              </w:rPr>
              <w:t>Özel Fon Havuzları-YP</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ind w:firstLine="257"/>
              <w:rPr>
                <w:rFonts w:eastAsia="Arial Unicode MS"/>
                <w:noProof/>
                <w:sz w:val="16"/>
                <w:szCs w:val="16"/>
                <w:lang w:val="tr-TR"/>
              </w:rPr>
            </w:pPr>
            <w:r>
              <w:rPr>
                <w:noProof/>
                <w:sz w:val="16"/>
                <w:szCs w:val="16"/>
                <w:lang w:val="tr-TR"/>
              </w:rPr>
              <w:t>Yurtiçinde Yer. K.</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ind w:firstLine="257"/>
              <w:rPr>
                <w:rFonts w:eastAsia="Arial Unicode MS"/>
                <w:noProof/>
                <w:sz w:val="16"/>
                <w:szCs w:val="16"/>
                <w:lang w:val="tr-TR"/>
              </w:rPr>
            </w:pPr>
            <w:r>
              <w:rPr>
                <w:noProof/>
                <w:sz w:val="16"/>
                <w:szCs w:val="16"/>
                <w:lang w:val="tr-TR"/>
              </w:rPr>
              <w:t>Yurtdışında Yer.K</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850"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c>
          <w:tcPr>
            <w:tcW w:w="992" w:type="dxa"/>
            <w:shd w:val="clear" w:color="auto" w:fill="FFFFFF"/>
            <w:vAlign w:val="bottom"/>
          </w:tcPr>
          <w:p w:rsidR="00371160" w:rsidRDefault="009658B8">
            <w:pPr>
              <w:jc w:val="right"/>
              <w:rPr>
                <w:sz w:val="14"/>
                <w:szCs w:val="14"/>
              </w:rPr>
            </w:pPr>
            <w:r>
              <w:rPr>
                <w:sz w:val="14"/>
                <w:szCs w:val="14"/>
              </w:rPr>
              <w:t>-</w:t>
            </w:r>
          </w:p>
        </w:tc>
      </w:tr>
      <w:tr w:rsidR="00D92BA5" w:rsidRPr="00872466" w:rsidTr="00D92BA5">
        <w:trPr>
          <w:trHeight w:val="206"/>
        </w:trPr>
        <w:tc>
          <w:tcPr>
            <w:tcW w:w="3272" w:type="dxa"/>
            <w:shd w:val="clear" w:color="auto" w:fill="FFFFFF"/>
            <w:vAlign w:val="bottom"/>
          </w:tcPr>
          <w:p w:rsidR="00371160" w:rsidRDefault="009658B8">
            <w:pPr>
              <w:rPr>
                <w:rFonts w:eastAsia="Arial Unicode MS"/>
                <w:b/>
                <w:noProof/>
                <w:sz w:val="16"/>
                <w:szCs w:val="16"/>
                <w:lang w:val="tr-TR"/>
              </w:rPr>
            </w:pPr>
            <w:r>
              <w:rPr>
                <w:rFonts w:eastAsia="Arial Unicode MS"/>
                <w:b/>
                <w:noProof/>
                <w:sz w:val="16"/>
                <w:szCs w:val="16"/>
                <w:lang w:val="tr-TR"/>
              </w:rPr>
              <w:t>Toplam (I+II+…..+IX+X+XI)</w:t>
            </w:r>
          </w:p>
        </w:tc>
        <w:tc>
          <w:tcPr>
            <w:tcW w:w="850" w:type="dxa"/>
            <w:shd w:val="clear" w:color="auto" w:fill="FFFFFF"/>
            <w:noWrap/>
            <w:vAlign w:val="bottom"/>
          </w:tcPr>
          <w:p w:rsidR="00371160" w:rsidRDefault="009658B8">
            <w:pPr>
              <w:jc w:val="right"/>
              <w:rPr>
                <w:b/>
                <w:sz w:val="14"/>
                <w:szCs w:val="14"/>
              </w:rPr>
            </w:pPr>
            <w:r>
              <w:rPr>
                <w:b/>
                <w:sz w:val="14"/>
                <w:szCs w:val="14"/>
              </w:rPr>
              <w:t>2.080.702</w:t>
            </w:r>
          </w:p>
        </w:tc>
        <w:tc>
          <w:tcPr>
            <w:tcW w:w="851" w:type="dxa"/>
            <w:shd w:val="clear" w:color="auto" w:fill="FFFFFF"/>
            <w:noWrap/>
            <w:vAlign w:val="bottom"/>
          </w:tcPr>
          <w:p w:rsidR="00371160" w:rsidRDefault="009658B8">
            <w:pPr>
              <w:jc w:val="right"/>
              <w:rPr>
                <w:b/>
                <w:sz w:val="14"/>
                <w:szCs w:val="14"/>
              </w:rPr>
            </w:pPr>
            <w:r>
              <w:rPr>
                <w:b/>
                <w:sz w:val="14"/>
                <w:szCs w:val="14"/>
              </w:rPr>
              <w:t>3.093.607</w:t>
            </w:r>
          </w:p>
        </w:tc>
        <w:tc>
          <w:tcPr>
            <w:tcW w:w="850" w:type="dxa"/>
            <w:shd w:val="clear" w:color="auto" w:fill="FFFFFF"/>
            <w:noWrap/>
            <w:vAlign w:val="bottom"/>
          </w:tcPr>
          <w:p w:rsidR="00371160" w:rsidRDefault="009658B8">
            <w:pPr>
              <w:jc w:val="right"/>
              <w:rPr>
                <w:b/>
                <w:sz w:val="14"/>
                <w:szCs w:val="14"/>
              </w:rPr>
            </w:pPr>
            <w:r>
              <w:rPr>
                <w:b/>
                <w:sz w:val="14"/>
                <w:szCs w:val="14"/>
              </w:rPr>
              <w:t>2.728.080</w:t>
            </w:r>
          </w:p>
        </w:tc>
        <w:tc>
          <w:tcPr>
            <w:tcW w:w="851" w:type="dxa"/>
            <w:shd w:val="clear" w:color="auto" w:fill="FFFFFF"/>
            <w:noWrap/>
            <w:vAlign w:val="bottom"/>
          </w:tcPr>
          <w:p w:rsidR="00371160" w:rsidRDefault="009658B8">
            <w:pPr>
              <w:jc w:val="right"/>
              <w:rPr>
                <w:b/>
                <w:sz w:val="14"/>
                <w:szCs w:val="14"/>
              </w:rPr>
            </w:pPr>
            <w:r>
              <w:rPr>
                <w:b/>
                <w:sz w:val="14"/>
                <w:szCs w:val="14"/>
              </w:rPr>
              <w:t>558.340</w:t>
            </w:r>
          </w:p>
        </w:tc>
        <w:tc>
          <w:tcPr>
            <w:tcW w:w="709" w:type="dxa"/>
            <w:shd w:val="clear" w:color="auto" w:fill="FFFFFF"/>
            <w:noWrap/>
            <w:vAlign w:val="bottom"/>
          </w:tcPr>
          <w:p w:rsidR="00371160" w:rsidRDefault="009658B8">
            <w:pPr>
              <w:jc w:val="right"/>
              <w:rPr>
                <w:b/>
                <w:sz w:val="14"/>
                <w:szCs w:val="14"/>
              </w:rPr>
            </w:pPr>
            <w:r>
              <w:rPr>
                <w:b/>
                <w:sz w:val="14"/>
                <w:szCs w:val="14"/>
              </w:rPr>
              <w:t>-</w:t>
            </w:r>
          </w:p>
        </w:tc>
        <w:tc>
          <w:tcPr>
            <w:tcW w:w="708" w:type="dxa"/>
            <w:shd w:val="clear" w:color="auto" w:fill="FFFFFF"/>
            <w:noWrap/>
            <w:vAlign w:val="bottom"/>
          </w:tcPr>
          <w:p w:rsidR="00371160" w:rsidRDefault="009658B8">
            <w:pPr>
              <w:jc w:val="right"/>
              <w:rPr>
                <w:b/>
                <w:sz w:val="14"/>
                <w:szCs w:val="14"/>
              </w:rPr>
            </w:pPr>
            <w:r>
              <w:rPr>
                <w:b/>
                <w:sz w:val="14"/>
                <w:szCs w:val="14"/>
              </w:rPr>
              <w:t>370.561</w:t>
            </w:r>
          </w:p>
        </w:tc>
        <w:tc>
          <w:tcPr>
            <w:tcW w:w="851" w:type="dxa"/>
            <w:shd w:val="clear" w:color="auto" w:fill="FFFFFF"/>
            <w:noWrap/>
            <w:vAlign w:val="bottom"/>
          </w:tcPr>
          <w:p w:rsidR="00371160" w:rsidRDefault="009658B8">
            <w:pPr>
              <w:jc w:val="right"/>
              <w:rPr>
                <w:b/>
                <w:bCs/>
                <w:sz w:val="14"/>
                <w:szCs w:val="14"/>
              </w:rPr>
            </w:pPr>
            <w:r>
              <w:rPr>
                <w:b/>
                <w:bCs/>
                <w:sz w:val="14"/>
                <w:szCs w:val="14"/>
              </w:rPr>
              <w:t>2.335.292</w:t>
            </w:r>
          </w:p>
        </w:tc>
        <w:tc>
          <w:tcPr>
            <w:tcW w:w="992" w:type="dxa"/>
            <w:shd w:val="clear" w:color="auto" w:fill="FFFFFF"/>
            <w:vAlign w:val="bottom"/>
          </w:tcPr>
          <w:p w:rsidR="00371160" w:rsidRDefault="009658B8">
            <w:pPr>
              <w:jc w:val="right"/>
              <w:rPr>
                <w:b/>
                <w:bCs/>
                <w:sz w:val="14"/>
                <w:szCs w:val="14"/>
              </w:rPr>
            </w:pPr>
            <w:r>
              <w:rPr>
                <w:b/>
                <w:bCs/>
                <w:sz w:val="14"/>
                <w:szCs w:val="14"/>
              </w:rPr>
              <w:t>-</w:t>
            </w:r>
          </w:p>
        </w:tc>
        <w:tc>
          <w:tcPr>
            <w:tcW w:w="992" w:type="dxa"/>
            <w:shd w:val="clear" w:color="auto" w:fill="FFFFFF"/>
            <w:vAlign w:val="bottom"/>
          </w:tcPr>
          <w:p w:rsidR="00371160" w:rsidRDefault="009658B8">
            <w:pPr>
              <w:jc w:val="right"/>
              <w:rPr>
                <w:b/>
                <w:bCs/>
                <w:sz w:val="14"/>
                <w:szCs w:val="14"/>
              </w:rPr>
            </w:pPr>
            <w:r>
              <w:rPr>
                <w:b/>
                <w:bCs/>
                <w:sz w:val="14"/>
                <w:szCs w:val="14"/>
              </w:rPr>
              <w:t>11.166.582</w:t>
            </w:r>
          </w:p>
        </w:tc>
      </w:tr>
    </w:tbl>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ind w:left="720" w:hanging="720"/>
        <w:rPr>
          <w:b/>
          <w:bCs/>
          <w:sz w:val="2"/>
          <w:szCs w:val="2"/>
          <w:lang w:val="tr-TR"/>
        </w:rPr>
      </w:pPr>
    </w:p>
    <w:p w:rsidR="00371160" w:rsidRDefault="009658B8">
      <w:pPr>
        <w:spacing w:line="216" w:lineRule="auto"/>
        <w:ind w:right="-954"/>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2"/>
          <w:szCs w:val="2"/>
          <w:lang w:val="tr-TR"/>
        </w:rPr>
      </w:pPr>
    </w:p>
    <w:p w:rsidR="00371160" w:rsidRDefault="00371160">
      <w:pPr>
        <w:ind w:left="720" w:hanging="720"/>
        <w:jc w:val="both"/>
        <w:rPr>
          <w:b/>
          <w:sz w:val="22"/>
          <w:szCs w:val="22"/>
          <w:lang w:val="tr-TR"/>
        </w:rPr>
      </w:pPr>
    </w:p>
    <w:p w:rsidR="00371160" w:rsidRDefault="009658B8">
      <w:pPr>
        <w:ind w:left="720" w:hanging="720"/>
        <w:jc w:val="both"/>
        <w:rPr>
          <w:b/>
          <w:sz w:val="22"/>
          <w:szCs w:val="22"/>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r>
        <w:rPr>
          <w:b/>
          <w:sz w:val="10"/>
          <w:szCs w:val="10"/>
          <w:lang w:val="tr-TR"/>
        </w:rPr>
        <w:t xml:space="preserve"> </w:t>
      </w:r>
      <w:r>
        <w:rPr>
          <w:b/>
          <w:sz w:val="22"/>
          <w:szCs w:val="22"/>
          <w:lang w:val="tr-TR"/>
        </w:rPr>
        <w:t>(devamı)</w:t>
      </w:r>
    </w:p>
    <w:p w:rsidR="00371160" w:rsidRDefault="00371160">
      <w:pPr>
        <w:jc w:val="both"/>
        <w:rPr>
          <w:b/>
          <w:sz w:val="2"/>
          <w:szCs w:val="2"/>
          <w:lang w:val="tr-TR"/>
        </w:rPr>
      </w:pPr>
    </w:p>
    <w:p w:rsidR="00371160" w:rsidRDefault="00371160">
      <w:pPr>
        <w:jc w:val="both"/>
        <w:rPr>
          <w:b/>
          <w:sz w:val="20"/>
          <w:szCs w:val="20"/>
          <w:lang w:val="tr-TR"/>
        </w:rPr>
      </w:pPr>
    </w:p>
    <w:p w:rsidR="00371160" w:rsidRDefault="009658B8">
      <w:pPr>
        <w:pStyle w:val="BodyTextIndent"/>
        <w:numPr>
          <w:ilvl w:val="1"/>
          <w:numId w:val="17"/>
        </w:numPr>
        <w:spacing w:line="221" w:lineRule="auto"/>
        <w:rPr>
          <w:b/>
          <w:bCs/>
          <w:sz w:val="22"/>
          <w:szCs w:val="22"/>
        </w:rPr>
      </w:pPr>
      <w:r>
        <w:rPr>
          <w:b/>
          <w:bCs/>
          <w:sz w:val="22"/>
          <w:szCs w:val="22"/>
        </w:rPr>
        <w:t>Toplanan Fonların Vade Yapısına İlişkin Bilgiler (devamı):</w:t>
      </w:r>
    </w:p>
    <w:p w:rsidR="00371160" w:rsidRDefault="00371160">
      <w:pPr>
        <w:pStyle w:val="BodyTextIndent"/>
        <w:spacing w:line="221" w:lineRule="auto"/>
        <w:ind w:firstLine="0"/>
        <w:rPr>
          <w:b/>
          <w:bCs/>
          <w:sz w:val="20"/>
          <w:szCs w:val="20"/>
        </w:rPr>
      </w:pPr>
    </w:p>
    <w:tbl>
      <w:tblPr>
        <w:tblW w:w="1095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23"/>
        <w:gridCol w:w="789"/>
        <w:gridCol w:w="886"/>
        <w:gridCol w:w="851"/>
        <w:gridCol w:w="708"/>
        <w:gridCol w:w="709"/>
        <w:gridCol w:w="709"/>
        <w:gridCol w:w="901"/>
        <w:gridCol w:w="804"/>
        <w:gridCol w:w="876"/>
      </w:tblGrid>
      <w:tr w:rsidR="00D97FE4" w:rsidRPr="00872466">
        <w:trPr>
          <w:trHeight w:val="389"/>
        </w:trPr>
        <w:tc>
          <w:tcPr>
            <w:tcW w:w="3723" w:type="dxa"/>
            <w:shd w:val="clear" w:color="auto" w:fill="FFFFFF"/>
            <w:vAlign w:val="bottom"/>
          </w:tcPr>
          <w:p w:rsidR="00371160" w:rsidRDefault="009658B8">
            <w:pPr>
              <w:rPr>
                <w:b/>
                <w:bCs/>
                <w:color w:val="333333"/>
                <w:sz w:val="16"/>
                <w:szCs w:val="16"/>
                <w:lang w:val="tr-TR"/>
              </w:rPr>
            </w:pPr>
            <w:r>
              <w:rPr>
                <w:b/>
                <w:sz w:val="16"/>
                <w:szCs w:val="16"/>
                <w:lang w:val="tr-TR"/>
              </w:rPr>
              <w:t>Önceki dönem</w:t>
            </w:r>
          </w:p>
        </w:tc>
        <w:tc>
          <w:tcPr>
            <w:tcW w:w="789"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Vadesiz</w:t>
            </w:r>
          </w:p>
        </w:tc>
        <w:tc>
          <w:tcPr>
            <w:tcW w:w="886" w:type="dxa"/>
            <w:shd w:val="clear" w:color="auto" w:fill="FFFFFF"/>
            <w:vAlign w:val="bottom"/>
          </w:tcPr>
          <w:p w:rsidR="00371160" w:rsidRDefault="009658B8">
            <w:pPr>
              <w:jc w:val="center"/>
              <w:rPr>
                <w:rFonts w:eastAsia="Arial Unicode MS"/>
                <w:sz w:val="16"/>
                <w:szCs w:val="16"/>
                <w:lang w:val="tr-TR"/>
              </w:rPr>
            </w:pPr>
            <w:r>
              <w:rPr>
                <w:sz w:val="16"/>
                <w:szCs w:val="16"/>
                <w:lang w:val="tr-TR"/>
              </w:rPr>
              <w:t>1 Aya Kadar</w:t>
            </w:r>
          </w:p>
        </w:tc>
        <w:tc>
          <w:tcPr>
            <w:tcW w:w="851"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3 Aya Kadar</w:t>
            </w:r>
          </w:p>
        </w:tc>
        <w:tc>
          <w:tcPr>
            <w:tcW w:w="708" w:type="dxa"/>
            <w:shd w:val="clear" w:color="auto" w:fill="FFFFFF"/>
            <w:vAlign w:val="bottom"/>
          </w:tcPr>
          <w:p w:rsidR="00371160" w:rsidRDefault="009658B8">
            <w:pPr>
              <w:jc w:val="center"/>
              <w:rPr>
                <w:rFonts w:eastAsia="Arial Unicode MS"/>
                <w:sz w:val="16"/>
                <w:szCs w:val="16"/>
                <w:lang w:val="tr-TR"/>
              </w:rPr>
            </w:pPr>
            <w:r>
              <w:rPr>
                <w:sz w:val="16"/>
                <w:szCs w:val="16"/>
                <w:lang w:val="tr-TR"/>
              </w:rPr>
              <w:t>6 Aya Kadar</w:t>
            </w:r>
          </w:p>
        </w:tc>
        <w:tc>
          <w:tcPr>
            <w:tcW w:w="709"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9 Aya Kadar</w:t>
            </w:r>
          </w:p>
        </w:tc>
        <w:tc>
          <w:tcPr>
            <w:tcW w:w="709"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1 Yıla Kadar</w:t>
            </w:r>
          </w:p>
        </w:tc>
        <w:tc>
          <w:tcPr>
            <w:tcW w:w="901" w:type="dxa"/>
            <w:shd w:val="clear" w:color="auto" w:fill="FFFFFF"/>
            <w:noWrap/>
            <w:vAlign w:val="bottom"/>
          </w:tcPr>
          <w:p w:rsidR="00371160" w:rsidRDefault="009658B8">
            <w:pPr>
              <w:jc w:val="center"/>
              <w:rPr>
                <w:rFonts w:eastAsia="Arial Unicode MS"/>
                <w:sz w:val="16"/>
                <w:szCs w:val="16"/>
                <w:lang w:val="tr-TR"/>
              </w:rPr>
            </w:pPr>
            <w:r>
              <w:rPr>
                <w:sz w:val="16"/>
                <w:szCs w:val="16"/>
                <w:lang w:val="tr-TR"/>
              </w:rPr>
              <w:t>1 Yıl ve Üstü</w:t>
            </w:r>
          </w:p>
        </w:tc>
        <w:tc>
          <w:tcPr>
            <w:tcW w:w="804" w:type="dxa"/>
            <w:shd w:val="clear" w:color="auto" w:fill="FFFFFF"/>
            <w:vAlign w:val="bottom"/>
          </w:tcPr>
          <w:p w:rsidR="00371160" w:rsidRDefault="009658B8">
            <w:pPr>
              <w:jc w:val="center"/>
              <w:rPr>
                <w:rFonts w:eastAsia="Arial Unicode MS"/>
                <w:sz w:val="16"/>
                <w:szCs w:val="16"/>
                <w:lang w:val="tr-TR"/>
              </w:rPr>
            </w:pPr>
            <w:r>
              <w:rPr>
                <w:rFonts w:eastAsia="Arial Unicode MS"/>
                <w:sz w:val="16"/>
                <w:szCs w:val="16"/>
                <w:lang w:val="tr-TR"/>
              </w:rPr>
              <w:t>Birikimli Katılma</w:t>
            </w:r>
          </w:p>
          <w:p w:rsidR="00371160" w:rsidRDefault="009658B8">
            <w:pPr>
              <w:jc w:val="center"/>
              <w:rPr>
                <w:rFonts w:eastAsia="Arial Unicode MS"/>
                <w:sz w:val="16"/>
                <w:szCs w:val="16"/>
                <w:lang w:val="tr-TR"/>
              </w:rPr>
            </w:pPr>
            <w:r>
              <w:rPr>
                <w:rFonts w:eastAsia="Arial Unicode MS"/>
                <w:sz w:val="16"/>
                <w:szCs w:val="16"/>
                <w:lang w:val="tr-TR"/>
              </w:rPr>
              <w:t>Hesabı</w:t>
            </w:r>
          </w:p>
        </w:tc>
        <w:tc>
          <w:tcPr>
            <w:tcW w:w="876" w:type="dxa"/>
            <w:shd w:val="clear" w:color="auto" w:fill="FFFFFF"/>
            <w:vAlign w:val="bottom"/>
          </w:tcPr>
          <w:p w:rsidR="00000000" w:rsidRDefault="006663F3">
            <w:pPr>
              <w:ind w:left="-312"/>
              <w:jc w:val="center"/>
              <w:rPr>
                <w:rFonts w:eastAsia="Arial Unicode MS"/>
                <w:sz w:val="16"/>
                <w:szCs w:val="16"/>
                <w:lang w:val="tr-TR"/>
                <w:rPrChange w:id="2694" w:author="Asiye Mara (Open)&#10;" w:date="2011-02-14T12:31:00Z">
                  <w:rPr>
                    <w:rFonts w:ascii="Univers (WN)" w:eastAsia="Arial Unicode MS" w:hAnsi="Univers (WN)"/>
                    <w:b/>
                    <w:sz w:val="16"/>
                    <w:szCs w:val="16"/>
                    <w:u w:val="single"/>
                    <w:lang w:val="tr-TR"/>
                  </w:rPr>
                </w:rPrChange>
              </w:rPr>
              <w:pPrChange w:id="2695" w:author="Asiye Mara (Open)&#10;" w:date="2011-02-14T12:30:00Z">
                <w:pPr>
                  <w:numPr>
                    <w:numId w:val="1"/>
                  </w:numPr>
                  <w:tabs>
                    <w:tab w:val="num" w:pos="1086"/>
                  </w:tabs>
                  <w:spacing w:before="240"/>
                  <w:ind w:left="-312" w:hanging="720"/>
                  <w:jc w:val="center"/>
                  <w:outlineLvl w:val="0"/>
                </w:pPr>
              </w:pPrChange>
            </w:pPr>
          </w:p>
          <w:p w:rsidR="00000000" w:rsidRDefault="006663F3">
            <w:pPr>
              <w:jc w:val="center"/>
              <w:rPr>
                <w:rFonts w:eastAsia="Arial Unicode MS"/>
                <w:sz w:val="16"/>
                <w:szCs w:val="16"/>
                <w:lang w:val="tr-TR"/>
                <w:rPrChange w:id="2696" w:author="Asiye Mara (Open)&#10;" w:date="2011-02-14T12:31:00Z">
                  <w:rPr>
                    <w:rFonts w:ascii="Univers (WN)" w:eastAsia="Arial Unicode MS" w:hAnsi="Univers (WN)"/>
                    <w:b/>
                    <w:sz w:val="16"/>
                    <w:szCs w:val="16"/>
                    <w:u w:val="single"/>
                    <w:lang w:val="tr-TR"/>
                  </w:rPr>
                </w:rPrChange>
              </w:rPr>
              <w:pPrChange w:id="2697"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6"/>
                <w:szCs w:val="16"/>
                <w:lang w:val="tr-TR"/>
              </w:rPr>
            </w:pPr>
            <w:r>
              <w:rPr>
                <w:rFonts w:eastAsia="Arial Unicode MS"/>
                <w:sz w:val="16"/>
                <w:szCs w:val="16"/>
                <w:lang w:val="tr-TR"/>
              </w:rPr>
              <w:t>Toplam</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rFonts w:eastAsia="Arial Unicode MS"/>
                <w:sz w:val="16"/>
                <w:szCs w:val="16"/>
                <w:lang w:val="tr-TR"/>
              </w:rPr>
              <w:t>I. Özel Cari Hesabı Gerçek Kişi Ticari Olmayan-TP</w:t>
            </w:r>
          </w:p>
        </w:tc>
        <w:tc>
          <w:tcPr>
            <w:tcW w:w="789" w:type="dxa"/>
            <w:shd w:val="clear" w:color="auto" w:fill="FFFFFF"/>
            <w:noWrap/>
            <w:vAlign w:val="bottom"/>
          </w:tcPr>
          <w:p w:rsidR="00371160" w:rsidRDefault="009658B8">
            <w:pPr>
              <w:jc w:val="right"/>
              <w:rPr>
                <w:sz w:val="14"/>
                <w:szCs w:val="14"/>
              </w:rPr>
            </w:pPr>
            <w:r>
              <w:rPr>
                <w:sz w:val="14"/>
                <w:szCs w:val="14"/>
              </w:rPr>
              <w:t>378.510</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378.510</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rFonts w:eastAsia="Arial Unicode MS"/>
                <w:sz w:val="16"/>
                <w:szCs w:val="16"/>
                <w:lang w:val="tr-TR"/>
              </w:rPr>
              <w:t>II. Katılma Hesapları Gerçek Kişi Ticari Olmayan-TP</w:t>
            </w:r>
          </w:p>
        </w:tc>
        <w:tc>
          <w:tcPr>
            <w:tcW w:w="789" w:type="dxa"/>
            <w:shd w:val="clear" w:color="auto" w:fill="FFFFFF"/>
            <w:vAlign w:val="bottom"/>
          </w:tcPr>
          <w:p w:rsidR="00371160" w:rsidRDefault="009658B8">
            <w:pPr>
              <w:jc w:val="right"/>
              <w:rPr>
                <w:sz w:val="14"/>
                <w:szCs w:val="14"/>
              </w:rPr>
            </w:pPr>
            <w:r>
              <w:rPr>
                <w:sz w:val="14"/>
                <w:szCs w:val="14"/>
              </w:rPr>
              <w:t>-</w:t>
            </w:r>
          </w:p>
        </w:tc>
        <w:tc>
          <w:tcPr>
            <w:tcW w:w="886" w:type="dxa"/>
            <w:shd w:val="clear" w:color="auto" w:fill="FFFFFF"/>
            <w:vAlign w:val="bottom"/>
          </w:tcPr>
          <w:p w:rsidR="00371160" w:rsidRDefault="009658B8">
            <w:pPr>
              <w:jc w:val="right"/>
              <w:rPr>
                <w:sz w:val="14"/>
                <w:szCs w:val="14"/>
              </w:rPr>
            </w:pPr>
            <w:r>
              <w:rPr>
                <w:sz w:val="14"/>
                <w:szCs w:val="14"/>
              </w:rPr>
              <w:t>809.888</w:t>
            </w:r>
          </w:p>
        </w:tc>
        <w:tc>
          <w:tcPr>
            <w:tcW w:w="851" w:type="dxa"/>
            <w:shd w:val="clear" w:color="auto" w:fill="FFFFFF"/>
            <w:vAlign w:val="bottom"/>
          </w:tcPr>
          <w:p w:rsidR="00371160" w:rsidRDefault="009658B8">
            <w:pPr>
              <w:jc w:val="right"/>
              <w:rPr>
                <w:sz w:val="14"/>
                <w:szCs w:val="14"/>
              </w:rPr>
            </w:pPr>
            <w:r>
              <w:rPr>
                <w:sz w:val="14"/>
                <w:szCs w:val="14"/>
              </w:rPr>
              <w:t>1.258.531</w:t>
            </w:r>
          </w:p>
        </w:tc>
        <w:tc>
          <w:tcPr>
            <w:tcW w:w="708" w:type="dxa"/>
            <w:shd w:val="clear" w:color="auto" w:fill="FFFFFF"/>
            <w:vAlign w:val="bottom"/>
          </w:tcPr>
          <w:p w:rsidR="00371160" w:rsidRDefault="009658B8">
            <w:pPr>
              <w:jc w:val="right"/>
              <w:rPr>
                <w:sz w:val="14"/>
                <w:szCs w:val="14"/>
              </w:rPr>
            </w:pPr>
            <w:r>
              <w:rPr>
                <w:sz w:val="14"/>
                <w:szCs w:val="14"/>
              </w:rPr>
              <w:t>318.877</w:t>
            </w:r>
          </w:p>
        </w:tc>
        <w:tc>
          <w:tcPr>
            <w:tcW w:w="709" w:type="dxa"/>
            <w:shd w:val="clear" w:color="auto" w:fill="FFFFFF"/>
            <w:vAlign w:val="bottom"/>
          </w:tcPr>
          <w:p w:rsidR="00371160" w:rsidRDefault="009658B8">
            <w:pPr>
              <w:jc w:val="right"/>
              <w:rPr>
                <w:sz w:val="14"/>
                <w:szCs w:val="14"/>
              </w:rPr>
            </w:pPr>
            <w:r>
              <w:rPr>
                <w:sz w:val="14"/>
                <w:szCs w:val="14"/>
              </w:rPr>
              <w:t>-</w:t>
            </w:r>
          </w:p>
        </w:tc>
        <w:tc>
          <w:tcPr>
            <w:tcW w:w="709" w:type="dxa"/>
            <w:shd w:val="clear" w:color="auto" w:fill="FFFFFF"/>
            <w:vAlign w:val="bottom"/>
          </w:tcPr>
          <w:p w:rsidR="00371160" w:rsidRDefault="009658B8">
            <w:pPr>
              <w:jc w:val="center"/>
              <w:rPr>
                <w:sz w:val="14"/>
                <w:szCs w:val="14"/>
              </w:rPr>
            </w:pPr>
            <w:r>
              <w:rPr>
                <w:sz w:val="14"/>
                <w:szCs w:val="14"/>
              </w:rPr>
              <w:t>155.259</w:t>
            </w:r>
          </w:p>
        </w:tc>
        <w:tc>
          <w:tcPr>
            <w:tcW w:w="901" w:type="dxa"/>
            <w:shd w:val="clear" w:color="auto" w:fill="FFFFFF"/>
            <w:vAlign w:val="bottom"/>
          </w:tcPr>
          <w:p w:rsidR="00371160" w:rsidRDefault="009658B8">
            <w:pPr>
              <w:jc w:val="right"/>
              <w:rPr>
                <w:sz w:val="14"/>
                <w:szCs w:val="14"/>
              </w:rPr>
            </w:pPr>
            <w:r>
              <w:rPr>
                <w:sz w:val="14"/>
                <w:szCs w:val="14"/>
              </w:rPr>
              <w:t>1.484.479</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4.027.034</w:t>
            </w:r>
          </w:p>
        </w:tc>
      </w:tr>
      <w:tr w:rsidR="002F0E10" w:rsidRPr="00872466">
        <w:trPr>
          <w:trHeight w:val="227"/>
        </w:trPr>
        <w:tc>
          <w:tcPr>
            <w:tcW w:w="3723" w:type="dxa"/>
            <w:shd w:val="clear" w:color="auto" w:fill="FFFFFF"/>
            <w:vAlign w:val="bottom"/>
          </w:tcPr>
          <w:p w:rsidR="00371160" w:rsidRDefault="009658B8">
            <w:pPr>
              <w:jc w:val="both"/>
              <w:rPr>
                <w:color w:val="333333"/>
                <w:sz w:val="16"/>
                <w:szCs w:val="16"/>
                <w:lang w:val="tr-TR"/>
              </w:rPr>
            </w:pPr>
            <w:r>
              <w:rPr>
                <w:rFonts w:eastAsia="Arial Unicode MS"/>
                <w:sz w:val="16"/>
                <w:szCs w:val="16"/>
                <w:lang w:val="tr-TR"/>
              </w:rPr>
              <w:t>III. Özel Cari Hesap Diğer-TP</w:t>
            </w:r>
          </w:p>
        </w:tc>
        <w:tc>
          <w:tcPr>
            <w:tcW w:w="789" w:type="dxa"/>
            <w:shd w:val="clear" w:color="auto" w:fill="FFFFFF"/>
            <w:noWrap/>
            <w:vAlign w:val="bottom"/>
          </w:tcPr>
          <w:p w:rsidR="00371160" w:rsidRDefault="009658B8">
            <w:pPr>
              <w:jc w:val="right"/>
              <w:rPr>
                <w:sz w:val="14"/>
                <w:szCs w:val="14"/>
              </w:rPr>
            </w:pPr>
            <w:r>
              <w:rPr>
                <w:sz w:val="14"/>
                <w:szCs w:val="14"/>
              </w:rPr>
              <w:t>638.448</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638.448</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617" w:hanging="360"/>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Resmi Kuruluşlar</w:t>
            </w:r>
          </w:p>
        </w:tc>
        <w:tc>
          <w:tcPr>
            <w:tcW w:w="789" w:type="dxa"/>
            <w:shd w:val="clear" w:color="auto" w:fill="FFFFFF"/>
            <w:noWrap/>
            <w:vAlign w:val="bottom"/>
          </w:tcPr>
          <w:p w:rsidR="00371160" w:rsidRDefault="009658B8">
            <w:pPr>
              <w:jc w:val="right"/>
              <w:rPr>
                <w:sz w:val="14"/>
                <w:szCs w:val="14"/>
              </w:rPr>
            </w:pPr>
            <w:r>
              <w:rPr>
                <w:sz w:val="14"/>
                <w:szCs w:val="14"/>
              </w:rPr>
              <w:t>20.212</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20.212</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1260" w:hanging="1003"/>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Kuruluşlar</w:t>
            </w:r>
          </w:p>
        </w:tc>
        <w:tc>
          <w:tcPr>
            <w:tcW w:w="789" w:type="dxa"/>
            <w:shd w:val="clear" w:color="auto" w:fill="FFFFFF"/>
            <w:noWrap/>
            <w:vAlign w:val="bottom"/>
          </w:tcPr>
          <w:p w:rsidR="00371160" w:rsidRDefault="009658B8">
            <w:pPr>
              <w:jc w:val="right"/>
              <w:rPr>
                <w:sz w:val="14"/>
                <w:szCs w:val="14"/>
              </w:rPr>
            </w:pPr>
            <w:r>
              <w:rPr>
                <w:sz w:val="14"/>
                <w:szCs w:val="14"/>
              </w:rPr>
              <w:t>607.076</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607.076</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257"/>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Diğer Kuruluşlar</w:t>
            </w:r>
          </w:p>
        </w:tc>
        <w:tc>
          <w:tcPr>
            <w:tcW w:w="789" w:type="dxa"/>
            <w:shd w:val="clear" w:color="auto" w:fill="FFFFFF"/>
            <w:noWrap/>
            <w:vAlign w:val="bottom"/>
          </w:tcPr>
          <w:p w:rsidR="00371160" w:rsidRDefault="009658B8">
            <w:pPr>
              <w:jc w:val="right"/>
              <w:rPr>
                <w:sz w:val="14"/>
                <w:szCs w:val="14"/>
              </w:rPr>
            </w:pPr>
            <w:r>
              <w:rPr>
                <w:sz w:val="14"/>
                <w:szCs w:val="14"/>
              </w:rPr>
              <w:t>10.696</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10.696</w:t>
            </w:r>
          </w:p>
        </w:tc>
      </w:tr>
      <w:tr w:rsidR="002F0E10" w:rsidRPr="00872466">
        <w:trPr>
          <w:trHeight w:val="227"/>
        </w:trPr>
        <w:tc>
          <w:tcPr>
            <w:tcW w:w="3723" w:type="dxa"/>
            <w:shd w:val="clear" w:color="auto" w:fill="FFFFFF"/>
            <w:vAlign w:val="bottom"/>
          </w:tcPr>
          <w:p w:rsidR="00371160" w:rsidRDefault="009658B8">
            <w:pPr>
              <w:ind w:left="257"/>
              <w:rPr>
                <w:color w:val="333333"/>
                <w:sz w:val="16"/>
                <w:szCs w:val="16"/>
                <w:lang w:val="tr-TR"/>
              </w:rPr>
            </w:pPr>
            <w:r>
              <w:rPr>
                <w:noProof/>
                <w:sz w:val="16"/>
                <w:szCs w:val="16"/>
                <w:lang w:val="tr-TR"/>
              </w:rPr>
              <w:t>Ticari ve Diğer Kuruluşlar</w:t>
            </w:r>
          </w:p>
        </w:tc>
        <w:tc>
          <w:tcPr>
            <w:tcW w:w="789" w:type="dxa"/>
            <w:shd w:val="clear" w:color="auto" w:fill="FFFFFF"/>
            <w:noWrap/>
            <w:vAlign w:val="bottom"/>
          </w:tcPr>
          <w:p w:rsidR="00371160" w:rsidRDefault="009658B8">
            <w:pPr>
              <w:jc w:val="right"/>
              <w:rPr>
                <w:sz w:val="14"/>
                <w:szCs w:val="14"/>
              </w:rPr>
            </w:pPr>
            <w:r>
              <w:rPr>
                <w:sz w:val="14"/>
                <w:szCs w:val="14"/>
              </w:rPr>
              <w:t>217</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217</w:t>
            </w:r>
          </w:p>
        </w:tc>
      </w:tr>
      <w:tr w:rsidR="002F0E10" w:rsidRPr="00872466">
        <w:trPr>
          <w:trHeight w:val="227"/>
        </w:trPr>
        <w:tc>
          <w:tcPr>
            <w:tcW w:w="3723" w:type="dxa"/>
            <w:shd w:val="clear" w:color="auto" w:fill="FFFFFF"/>
            <w:vAlign w:val="bottom"/>
          </w:tcPr>
          <w:p w:rsidR="00371160" w:rsidRDefault="009658B8">
            <w:pPr>
              <w:rPr>
                <w:noProof/>
                <w:sz w:val="16"/>
                <w:szCs w:val="16"/>
                <w:lang w:val="tr-TR"/>
              </w:rPr>
            </w:pPr>
            <w:r>
              <w:rPr>
                <w:noProof/>
                <w:sz w:val="16"/>
                <w:szCs w:val="16"/>
                <w:lang w:val="tr-TR"/>
              </w:rPr>
              <w:t xml:space="preserve">      Bankalar ve Katılım Bankaları</w:t>
            </w:r>
          </w:p>
        </w:tc>
        <w:tc>
          <w:tcPr>
            <w:tcW w:w="789" w:type="dxa"/>
            <w:shd w:val="clear" w:color="auto" w:fill="FFFFFF"/>
            <w:noWrap/>
            <w:vAlign w:val="bottom"/>
          </w:tcPr>
          <w:p w:rsidR="00371160" w:rsidRDefault="009658B8">
            <w:pPr>
              <w:jc w:val="right"/>
              <w:rPr>
                <w:sz w:val="14"/>
                <w:szCs w:val="14"/>
              </w:rPr>
            </w:pPr>
            <w:r>
              <w:rPr>
                <w:sz w:val="14"/>
                <w:szCs w:val="14"/>
              </w:rPr>
              <w:t>247</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247</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698"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T.C.Merkez Bankası</w:t>
            </w:r>
          </w:p>
        </w:tc>
        <w:tc>
          <w:tcPr>
            <w:tcW w:w="789" w:type="dxa"/>
            <w:shd w:val="clear" w:color="auto" w:fill="FFFFFF"/>
            <w:vAlign w:val="bottom"/>
          </w:tcPr>
          <w:p w:rsidR="00371160" w:rsidRDefault="009658B8">
            <w:pPr>
              <w:jc w:val="right"/>
              <w:rPr>
                <w:sz w:val="14"/>
                <w:szCs w:val="14"/>
              </w:rPr>
            </w:pPr>
            <w:r>
              <w:rPr>
                <w:sz w:val="14"/>
                <w:szCs w:val="14"/>
              </w:rPr>
              <w:t>-</w:t>
            </w:r>
          </w:p>
        </w:tc>
        <w:tc>
          <w:tcPr>
            <w:tcW w:w="886" w:type="dxa"/>
            <w:shd w:val="clear" w:color="auto" w:fill="FFFFFF"/>
            <w:vAlign w:val="bottom"/>
          </w:tcPr>
          <w:p w:rsidR="00371160" w:rsidRDefault="009658B8">
            <w:pPr>
              <w:jc w:val="right"/>
              <w:rPr>
                <w:sz w:val="14"/>
                <w:szCs w:val="14"/>
              </w:rPr>
            </w:pPr>
            <w:r>
              <w:rPr>
                <w:sz w:val="14"/>
                <w:szCs w:val="14"/>
              </w:rPr>
              <w:t>-</w:t>
            </w:r>
          </w:p>
        </w:tc>
        <w:tc>
          <w:tcPr>
            <w:tcW w:w="851" w:type="dxa"/>
            <w:shd w:val="clear" w:color="auto" w:fill="FFFFFF"/>
            <w:vAlign w:val="bottom"/>
          </w:tcPr>
          <w:p w:rsidR="00371160" w:rsidRDefault="009658B8">
            <w:pPr>
              <w:jc w:val="right"/>
              <w:rPr>
                <w:sz w:val="14"/>
                <w:szCs w:val="14"/>
              </w:rPr>
            </w:pPr>
            <w:r>
              <w:rPr>
                <w:sz w:val="14"/>
                <w:szCs w:val="14"/>
              </w:rPr>
              <w:t>-</w:t>
            </w:r>
          </w:p>
        </w:tc>
        <w:tc>
          <w:tcPr>
            <w:tcW w:w="708" w:type="dxa"/>
            <w:shd w:val="clear" w:color="auto" w:fill="FFFFFF"/>
            <w:vAlign w:val="bottom"/>
          </w:tcPr>
          <w:p w:rsidR="00371160" w:rsidRDefault="009658B8">
            <w:pPr>
              <w:jc w:val="right"/>
              <w:rPr>
                <w:sz w:val="14"/>
                <w:szCs w:val="14"/>
              </w:rPr>
            </w:pPr>
            <w:r>
              <w:rPr>
                <w:sz w:val="14"/>
                <w:szCs w:val="14"/>
              </w:rPr>
              <w:t>-</w:t>
            </w:r>
          </w:p>
        </w:tc>
        <w:tc>
          <w:tcPr>
            <w:tcW w:w="709" w:type="dxa"/>
            <w:shd w:val="clear" w:color="auto" w:fill="FFFFFF"/>
            <w:vAlign w:val="bottom"/>
          </w:tcPr>
          <w:p w:rsidR="00371160" w:rsidRDefault="009658B8">
            <w:pPr>
              <w:jc w:val="right"/>
              <w:rPr>
                <w:sz w:val="14"/>
                <w:szCs w:val="14"/>
              </w:rPr>
            </w:pPr>
            <w:r>
              <w:rPr>
                <w:sz w:val="14"/>
                <w:szCs w:val="14"/>
              </w:rPr>
              <w:t>-</w:t>
            </w:r>
          </w:p>
        </w:tc>
        <w:tc>
          <w:tcPr>
            <w:tcW w:w="709" w:type="dxa"/>
            <w:shd w:val="clear" w:color="auto" w:fill="FFFFFF"/>
            <w:vAlign w:val="bottom"/>
          </w:tcPr>
          <w:p w:rsidR="00371160" w:rsidRDefault="009658B8">
            <w:pPr>
              <w:jc w:val="right"/>
              <w:rPr>
                <w:sz w:val="14"/>
                <w:szCs w:val="14"/>
              </w:rPr>
            </w:pPr>
            <w:r>
              <w:rPr>
                <w:sz w:val="14"/>
                <w:szCs w:val="14"/>
              </w:rPr>
              <w:t>-</w:t>
            </w:r>
          </w:p>
        </w:tc>
        <w:tc>
          <w:tcPr>
            <w:tcW w:w="901" w:type="dxa"/>
            <w:shd w:val="clear" w:color="auto" w:fill="FFFFFF"/>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699"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Yurtiçi Bankalar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0"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Yurtdışı Bankalar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1"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Katılım Bankası</w:t>
            </w:r>
          </w:p>
        </w:tc>
        <w:tc>
          <w:tcPr>
            <w:tcW w:w="789" w:type="dxa"/>
            <w:shd w:val="clear" w:color="auto" w:fill="FFFFFF"/>
            <w:noWrap/>
            <w:vAlign w:val="bottom"/>
          </w:tcPr>
          <w:p w:rsidR="00371160" w:rsidRDefault="009658B8">
            <w:pPr>
              <w:jc w:val="right"/>
              <w:rPr>
                <w:sz w:val="14"/>
                <w:szCs w:val="14"/>
              </w:rPr>
            </w:pPr>
            <w:r>
              <w:rPr>
                <w:sz w:val="14"/>
                <w:szCs w:val="14"/>
              </w:rPr>
              <w:t>247</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247</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2"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Diğer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540" w:hanging="540"/>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IV. Katılma Hesapları-TP</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171.512</w:t>
            </w:r>
          </w:p>
        </w:tc>
        <w:tc>
          <w:tcPr>
            <w:tcW w:w="851" w:type="dxa"/>
            <w:shd w:val="clear" w:color="auto" w:fill="FFFFFF"/>
            <w:noWrap/>
            <w:vAlign w:val="bottom"/>
          </w:tcPr>
          <w:p w:rsidR="00371160" w:rsidRDefault="009658B8">
            <w:pPr>
              <w:jc w:val="right"/>
              <w:rPr>
                <w:sz w:val="14"/>
                <w:szCs w:val="14"/>
              </w:rPr>
            </w:pPr>
            <w:r>
              <w:rPr>
                <w:sz w:val="14"/>
                <w:szCs w:val="14"/>
              </w:rPr>
              <w:t>311.624</w:t>
            </w:r>
          </w:p>
        </w:tc>
        <w:tc>
          <w:tcPr>
            <w:tcW w:w="708" w:type="dxa"/>
            <w:shd w:val="clear" w:color="auto" w:fill="FFFFFF"/>
            <w:noWrap/>
            <w:vAlign w:val="bottom"/>
          </w:tcPr>
          <w:p w:rsidR="00371160" w:rsidRDefault="009658B8">
            <w:pPr>
              <w:jc w:val="right"/>
              <w:rPr>
                <w:sz w:val="14"/>
                <w:szCs w:val="14"/>
              </w:rPr>
            </w:pPr>
            <w:r>
              <w:rPr>
                <w:sz w:val="14"/>
                <w:szCs w:val="14"/>
              </w:rPr>
              <w:t>25.345</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center"/>
              <w:rPr>
                <w:sz w:val="14"/>
                <w:szCs w:val="14"/>
              </w:rPr>
            </w:pPr>
            <w:r>
              <w:rPr>
                <w:sz w:val="14"/>
                <w:szCs w:val="14"/>
              </w:rPr>
              <w:t>130.357</w:t>
            </w:r>
          </w:p>
        </w:tc>
        <w:tc>
          <w:tcPr>
            <w:tcW w:w="901" w:type="dxa"/>
            <w:shd w:val="clear" w:color="auto" w:fill="FFFFFF"/>
            <w:noWrap/>
            <w:vAlign w:val="bottom"/>
          </w:tcPr>
          <w:p w:rsidR="00371160" w:rsidRDefault="009658B8">
            <w:pPr>
              <w:jc w:val="right"/>
              <w:rPr>
                <w:sz w:val="14"/>
                <w:szCs w:val="14"/>
              </w:rPr>
            </w:pPr>
            <w:r>
              <w:rPr>
                <w:sz w:val="14"/>
                <w:szCs w:val="14"/>
              </w:rPr>
              <w:t>296.995</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935.833</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1260" w:hanging="1003"/>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Resmi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4</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4</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1260" w:hanging="1003"/>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Ticari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166.504</w:t>
            </w:r>
          </w:p>
        </w:tc>
        <w:tc>
          <w:tcPr>
            <w:tcW w:w="851" w:type="dxa"/>
            <w:shd w:val="clear" w:color="auto" w:fill="FFFFFF"/>
            <w:noWrap/>
            <w:vAlign w:val="bottom"/>
          </w:tcPr>
          <w:p w:rsidR="00371160" w:rsidRDefault="009658B8">
            <w:pPr>
              <w:jc w:val="right"/>
              <w:rPr>
                <w:sz w:val="14"/>
                <w:szCs w:val="14"/>
              </w:rPr>
            </w:pPr>
            <w:r>
              <w:rPr>
                <w:sz w:val="14"/>
                <w:szCs w:val="14"/>
              </w:rPr>
              <w:t>293.586</w:t>
            </w:r>
          </w:p>
        </w:tc>
        <w:tc>
          <w:tcPr>
            <w:tcW w:w="708" w:type="dxa"/>
            <w:shd w:val="clear" w:color="auto" w:fill="FFFFFF"/>
            <w:noWrap/>
            <w:vAlign w:val="bottom"/>
          </w:tcPr>
          <w:p w:rsidR="00371160" w:rsidRDefault="009658B8">
            <w:pPr>
              <w:jc w:val="right"/>
              <w:rPr>
                <w:sz w:val="14"/>
                <w:szCs w:val="14"/>
              </w:rPr>
            </w:pPr>
            <w:r>
              <w:rPr>
                <w:sz w:val="14"/>
                <w:szCs w:val="14"/>
              </w:rPr>
              <w:t>16.917</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129.457</w:t>
            </w:r>
          </w:p>
        </w:tc>
        <w:tc>
          <w:tcPr>
            <w:tcW w:w="901" w:type="dxa"/>
            <w:shd w:val="clear" w:color="auto" w:fill="FFFFFF"/>
            <w:noWrap/>
            <w:vAlign w:val="bottom"/>
          </w:tcPr>
          <w:p w:rsidR="00371160" w:rsidRDefault="009658B8">
            <w:pPr>
              <w:jc w:val="right"/>
              <w:rPr>
                <w:sz w:val="14"/>
                <w:szCs w:val="14"/>
              </w:rPr>
            </w:pPr>
            <w:r>
              <w:rPr>
                <w:sz w:val="14"/>
                <w:szCs w:val="14"/>
              </w:rPr>
              <w:t>279.657</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886.121</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1260" w:hanging="1003"/>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Diğer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5.002</w:t>
            </w:r>
          </w:p>
        </w:tc>
        <w:tc>
          <w:tcPr>
            <w:tcW w:w="851" w:type="dxa"/>
            <w:shd w:val="clear" w:color="auto" w:fill="FFFFFF"/>
            <w:noWrap/>
            <w:vAlign w:val="bottom"/>
          </w:tcPr>
          <w:p w:rsidR="00371160" w:rsidRDefault="009658B8">
            <w:pPr>
              <w:jc w:val="right"/>
              <w:rPr>
                <w:sz w:val="14"/>
                <w:szCs w:val="14"/>
              </w:rPr>
            </w:pPr>
            <w:r>
              <w:rPr>
                <w:sz w:val="14"/>
                <w:szCs w:val="14"/>
              </w:rPr>
              <w:t>17.466</w:t>
            </w:r>
          </w:p>
        </w:tc>
        <w:tc>
          <w:tcPr>
            <w:tcW w:w="708" w:type="dxa"/>
            <w:shd w:val="clear" w:color="auto" w:fill="FFFFFF"/>
            <w:noWrap/>
            <w:vAlign w:val="bottom"/>
          </w:tcPr>
          <w:p w:rsidR="00371160" w:rsidRDefault="009658B8">
            <w:pPr>
              <w:jc w:val="right"/>
              <w:rPr>
                <w:sz w:val="14"/>
                <w:szCs w:val="14"/>
              </w:rPr>
            </w:pPr>
            <w:r>
              <w:rPr>
                <w:sz w:val="14"/>
                <w:szCs w:val="14"/>
              </w:rPr>
              <w:t>8.428</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805</w:t>
            </w:r>
          </w:p>
        </w:tc>
        <w:tc>
          <w:tcPr>
            <w:tcW w:w="901" w:type="dxa"/>
            <w:shd w:val="clear" w:color="auto" w:fill="FFFFFF"/>
            <w:noWrap/>
            <w:vAlign w:val="bottom"/>
          </w:tcPr>
          <w:p w:rsidR="00371160" w:rsidRDefault="009658B8">
            <w:pPr>
              <w:jc w:val="right"/>
              <w:rPr>
                <w:sz w:val="14"/>
                <w:szCs w:val="14"/>
              </w:rPr>
            </w:pPr>
            <w:r>
              <w:rPr>
                <w:sz w:val="14"/>
                <w:szCs w:val="14"/>
              </w:rPr>
              <w:t>16.483</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48.184</w:t>
            </w:r>
          </w:p>
        </w:tc>
      </w:tr>
      <w:tr w:rsidR="002F0E10" w:rsidRPr="00872466">
        <w:trPr>
          <w:trHeight w:val="227"/>
        </w:trPr>
        <w:tc>
          <w:tcPr>
            <w:tcW w:w="3723" w:type="dxa"/>
            <w:shd w:val="clear" w:color="auto" w:fill="FFFFFF"/>
            <w:vAlign w:val="center"/>
          </w:tcPr>
          <w:p w:rsidR="00371160" w:rsidRDefault="009658B8">
            <w:pPr>
              <w:ind w:left="257"/>
              <w:rPr>
                <w:b/>
                <w:noProof/>
                <w:sz w:val="16"/>
                <w:szCs w:val="16"/>
                <w:lang w:val="tr-TR"/>
              </w:rPr>
            </w:pPr>
            <w:r>
              <w:rPr>
                <w:noProof/>
                <w:sz w:val="16"/>
                <w:szCs w:val="16"/>
                <w:lang w:val="tr-TR"/>
              </w:rPr>
              <w:t>Ticari ve Diğer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2</w:t>
            </w:r>
          </w:p>
        </w:tc>
        <w:tc>
          <w:tcPr>
            <w:tcW w:w="851" w:type="dxa"/>
            <w:shd w:val="clear" w:color="auto" w:fill="FFFFFF"/>
            <w:noWrap/>
            <w:vAlign w:val="bottom"/>
          </w:tcPr>
          <w:p w:rsidR="00371160" w:rsidRDefault="009658B8">
            <w:pPr>
              <w:jc w:val="right"/>
              <w:rPr>
                <w:sz w:val="14"/>
                <w:szCs w:val="14"/>
              </w:rPr>
            </w:pPr>
            <w:r>
              <w:rPr>
                <w:sz w:val="14"/>
                <w:szCs w:val="14"/>
              </w:rPr>
              <w:t>572</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95</w:t>
            </w:r>
          </w:p>
        </w:tc>
        <w:tc>
          <w:tcPr>
            <w:tcW w:w="901" w:type="dxa"/>
            <w:shd w:val="clear" w:color="auto" w:fill="FFFFFF"/>
            <w:noWrap/>
            <w:vAlign w:val="bottom"/>
          </w:tcPr>
          <w:p w:rsidR="00371160" w:rsidRDefault="009658B8">
            <w:pPr>
              <w:jc w:val="right"/>
              <w:rPr>
                <w:sz w:val="14"/>
                <w:szCs w:val="14"/>
              </w:rPr>
            </w:pPr>
            <w:r>
              <w:rPr>
                <w:sz w:val="14"/>
                <w:szCs w:val="14"/>
              </w:rPr>
              <w:t>855</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1.524</w:t>
            </w:r>
          </w:p>
        </w:tc>
      </w:tr>
      <w:tr w:rsidR="002F0E10" w:rsidRPr="00872466">
        <w:trPr>
          <w:trHeight w:val="227"/>
        </w:trPr>
        <w:tc>
          <w:tcPr>
            <w:tcW w:w="3723" w:type="dxa"/>
            <w:shd w:val="clear" w:color="auto" w:fill="FFFFFF"/>
            <w:vAlign w:val="center"/>
          </w:tcPr>
          <w:p w:rsidR="00371160" w:rsidRDefault="009658B8">
            <w:pPr>
              <w:ind w:left="257"/>
              <w:rPr>
                <w:b/>
                <w:noProof/>
                <w:sz w:val="16"/>
                <w:szCs w:val="16"/>
                <w:lang w:val="tr-TR"/>
              </w:rPr>
            </w:pPr>
            <w:r>
              <w:rPr>
                <w:noProof/>
                <w:sz w:val="16"/>
                <w:szCs w:val="16"/>
                <w:lang w:val="tr-TR"/>
              </w:rPr>
              <w:t xml:space="preserve">Bankalar ve Katılım Bankaları </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rFonts w:eastAsia="Arial Unicode MS"/>
                <w:sz w:val="16"/>
                <w:szCs w:val="16"/>
                <w:lang w:val="tr-TR"/>
              </w:rPr>
              <w:t>V. Özel Cari Hesabı Gerçek Kişi Ticari Olmayan-YP</w:t>
            </w:r>
          </w:p>
        </w:tc>
        <w:tc>
          <w:tcPr>
            <w:tcW w:w="789" w:type="dxa"/>
            <w:shd w:val="clear" w:color="auto" w:fill="FFFFFF"/>
            <w:noWrap/>
            <w:vAlign w:val="bottom"/>
          </w:tcPr>
          <w:p w:rsidR="00371160" w:rsidRDefault="009658B8">
            <w:pPr>
              <w:jc w:val="right"/>
              <w:rPr>
                <w:sz w:val="14"/>
                <w:szCs w:val="14"/>
              </w:rPr>
            </w:pPr>
            <w:r>
              <w:rPr>
                <w:sz w:val="14"/>
                <w:szCs w:val="14"/>
              </w:rPr>
              <w:t>248.744</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248.744</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rFonts w:eastAsia="Arial Unicode MS"/>
                <w:sz w:val="16"/>
                <w:szCs w:val="16"/>
                <w:lang w:val="tr-TR"/>
              </w:rPr>
              <w:t>VI. Katılma Hesabı Gerçek Kişi Ticari Olmayan- YP</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267.485</w:t>
            </w:r>
          </w:p>
        </w:tc>
        <w:tc>
          <w:tcPr>
            <w:tcW w:w="851" w:type="dxa"/>
            <w:shd w:val="clear" w:color="auto" w:fill="FFFFFF"/>
            <w:noWrap/>
            <w:vAlign w:val="bottom"/>
          </w:tcPr>
          <w:p w:rsidR="00371160" w:rsidRDefault="009658B8">
            <w:pPr>
              <w:jc w:val="right"/>
              <w:rPr>
                <w:sz w:val="14"/>
                <w:szCs w:val="14"/>
              </w:rPr>
            </w:pPr>
            <w:r>
              <w:rPr>
                <w:sz w:val="14"/>
                <w:szCs w:val="14"/>
              </w:rPr>
              <w:t>524.460</w:t>
            </w:r>
          </w:p>
        </w:tc>
        <w:tc>
          <w:tcPr>
            <w:tcW w:w="708" w:type="dxa"/>
            <w:shd w:val="clear" w:color="auto" w:fill="FFFFFF"/>
            <w:noWrap/>
            <w:vAlign w:val="bottom"/>
          </w:tcPr>
          <w:p w:rsidR="00371160" w:rsidRDefault="009658B8">
            <w:pPr>
              <w:jc w:val="right"/>
              <w:rPr>
                <w:sz w:val="14"/>
                <w:szCs w:val="14"/>
              </w:rPr>
            </w:pPr>
            <w:r>
              <w:rPr>
                <w:sz w:val="14"/>
                <w:szCs w:val="14"/>
              </w:rPr>
              <w:t>154.067</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125.869</w:t>
            </w:r>
          </w:p>
        </w:tc>
        <w:tc>
          <w:tcPr>
            <w:tcW w:w="901" w:type="dxa"/>
            <w:shd w:val="clear" w:color="auto" w:fill="FFFFFF"/>
            <w:noWrap/>
            <w:vAlign w:val="bottom"/>
          </w:tcPr>
          <w:p w:rsidR="00371160" w:rsidRDefault="009658B8">
            <w:pPr>
              <w:jc w:val="right"/>
              <w:rPr>
                <w:sz w:val="14"/>
                <w:szCs w:val="14"/>
              </w:rPr>
            </w:pPr>
            <w:r>
              <w:rPr>
                <w:sz w:val="14"/>
                <w:szCs w:val="14"/>
              </w:rPr>
              <w:t>405.700</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1.477.581</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noProof/>
                <w:sz w:val="16"/>
                <w:szCs w:val="16"/>
                <w:lang w:val="tr-TR"/>
              </w:rPr>
              <w:t>VII. Özel Cari Hesaplar Diğer-YP</w:t>
            </w:r>
          </w:p>
        </w:tc>
        <w:tc>
          <w:tcPr>
            <w:tcW w:w="789" w:type="dxa"/>
            <w:shd w:val="clear" w:color="auto" w:fill="FFFFFF"/>
            <w:noWrap/>
            <w:vAlign w:val="bottom"/>
          </w:tcPr>
          <w:p w:rsidR="00371160" w:rsidRDefault="009658B8">
            <w:pPr>
              <w:jc w:val="right"/>
              <w:rPr>
                <w:sz w:val="14"/>
                <w:szCs w:val="14"/>
              </w:rPr>
            </w:pPr>
            <w:r>
              <w:rPr>
                <w:sz w:val="14"/>
                <w:szCs w:val="14"/>
              </w:rPr>
              <w:t>289.266</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289.266</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1260" w:hanging="1003"/>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Yurtiçinde Yer. Tüzel </w:t>
            </w:r>
          </w:p>
        </w:tc>
        <w:tc>
          <w:tcPr>
            <w:tcW w:w="789" w:type="dxa"/>
            <w:shd w:val="clear" w:color="auto" w:fill="FFFFFF"/>
            <w:noWrap/>
            <w:vAlign w:val="bottom"/>
          </w:tcPr>
          <w:p w:rsidR="00371160" w:rsidRDefault="009658B8">
            <w:pPr>
              <w:jc w:val="right"/>
              <w:rPr>
                <w:sz w:val="14"/>
                <w:szCs w:val="14"/>
              </w:rPr>
            </w:pPr>
            <w:r>
              <w:rPr>
                <w:sz w:val="14"/>
                <w:szCs w:val="14"/>
              </w:rPr>
              <w:t>263.700</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263.700</w:t>
            </w:r>
          </w:p>
        </w:tc>
      </w:tr>
      <w:tr w:rsidR="002F0E10" w:rsidRPr="00872466">
        <w:trPr>
          <w:trHeight w:val="227"/>
        </w:trPr>
        <w:tc>
          <w:tcPr>
            <w:tcW w:w="3723" w:type="dxa"/>
            <w:shd w:val="clear" w:color="auto" w:fill="FFFFFF"/>
          </w:tcPr>
          <w:p w:rsidR="00371160" w:rsidRDefault="009658B8">
            <w:pPr>
              <w:ind w:left="257"/>
              <w:rPr>
                <w:sz w:val="16"/>
                <w:szCs w:val="16"/>
                <w:lang w:val="tr-TR"/>
              </w:rPr>
            </w:pPr>
            <w:r>
              <w:rPr>
                <w:noProof/>
                <w:sz w:val="16"/>
                <w:szCs w:val="16"/>
                <w:lang w:val="tr-TR"/>
              </w:rPr>
              <w:t xml:space="preserve"> Yurtdışında Yer. Tüzel</w:t>
            </w:r>
          </w:p>
        </w:tc>
        <w:tc>
          <w:tcPr>
            <w:tcW w:w="789" w:type="dxa"/>
            <w:shd w:val="clear" w:color="auto" w:fill="FFFFFF"/>
            <w:noWrap/>
            <w:vAlign w:val="bottom"/>
          </w:tcPr>
          <w:p w:rsidR="00371160" w:rsidRDefault="009658B8">
            <w:pPr>
              <w:jc w:val="right"/>
              <w:rPr>
                <w:sz w:val="14"/>
                <w:szCs w:val="14"/>
              </w:rPr>
            </w:pPr>
            <w:r>
              <w:rPr>
                <w:sz w:val="14"/>
                <w:szCs w:val="14"/>
              </w:rPr>
              <w:t>23.823</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23.823</w:t>
            </w:r>
          </w:p>
        </w:tc>
      </w:tr>
      <w:tr w:rsidR="002F0E10" w:rsidRPr="00872466">
        <w:trPr>
          <w:trHeight w:val="227"/>
        </w:trPr>
        <w:tc>
          <w:tcPr>
            <w:tcW w:w="3723" w:type="dxa"/>
            <w:shd w:val="clear" w:color="auto" w:fill="FFFFFF"/>
          </w:tcPr>
          <w:p w:rsidR="00371160" w:rsidRDefault="009658B8">
            <w:pPr>
              <w:ind w:left="257"/>
              <w:rPr>
                <w:sz w:val="16"/>
                <w:szCs w:val="16"/>
                <w:lang w:val="tr-TR"/>
              </w:rPr>
            </w:pPr>
            <w:r>
              <w:rPr>
                <w:noProof/>
                <w:sz w:val="16"/>
                <w:szCs w:val="16"/>
                <w:lang w:val="tr-TR"/>
              </w:rPr>
              <w:t xml:space="preserve"> Bankalar ve Katılım Bankaları </w:t>
            </w:r>
          </w:p>
        </w:tc>
        <w:tc>
          <w:tcPr>
            <w:tcW w:w="789" w:type="dxa"/>
            <w:shd w:val="clear" w:color="auto" w:fill="FFFFFF"/>
            <w:noWrap/>
            <w:vAlign w:val="bottom"/>
          </w:tcPr>
          <w:p w:rsidR="00371160" w:rsidRDefault="009658B8">
            <w:pPr>
              <w:jc w:val="right"/>
              <w:rPr>
                <w:sz w:val="14"/>
                <w:szCs w:val="14"/>
              </w:rPr>
            </w:pPr>
            <w:r>
              <w:rPr>
                <w:sz w:val="14"/>
                <w:szCs w:val="14"/>
              </w:rPr>
              <w:t>1.743</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1.743</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3"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T.C.Merkez Bankası</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4"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Yurtiçi Bankalar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5"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Yurtdışı Bankalar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6"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Katılım Bankası</w:t>
            </w:r>
          </w:p>
        </w:tc>
        <w:tc>
          <w:tcPr>
            <w:tcW w:w="789" w:type="dxa"/>
            <w:shd w:val="clear" w:color="auto" w:fill="FFFFFF"/>
            <w:noWrap/>
            <w:vAlign w:val="bottom"/>
          </w:tcPr>
          <w:p w:rsidR="00371160" w:rsidRDefault="009658B8">
            <w:pPr>
              <w:jc w:val="right"/>
              <w:rPr>
                <w:sz w:val="14"/>
                <w:szCs w:val="14"/>
              </w:rPr>
            </w:pPr>
            <w:r>
              <w:rPr>
                <w:sz w:val="14"/>
                <w:szCs w:val="14"/>
              </w:rPr>
              <w:t>1.743</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1.743</w:t>
            </w:r>
          </w:p>
        </w:tc>
      </w:tr>
      <w:tr w:rsidR="002F0E10" w:rsidRPr="00872466">
        <w:trPr>
          <w:trHeight w:val="227"/>
        </w:trPr>
        <w:tc>
          <w:tcPr>
            <w:tcW w:w="3723" w:type="dxa"/>
            <w:shd w:val="clear" w:color="auto" w:fill="FFFFFF"/>
            <w:vAlign w:val="center"/>
          </w:tcPr>
          <w:p w:rsidR="00000000" w:rsidRDefault="009658B8">
            <w:pPr>
              <w:pStyle w:val="Heading1"/>
              <w:numPr>
                <w:ilvl w:val="0"/>
                <w:numId w:val="0"/>
              </w:numPr>
              <w:spacing w:before="0"/>
              <w:ind w:left="1260" w:hanging="720"/>
              <w:jc w:val="both"/>
              <w:rPr>
                <w:rFonts w:ascii="Times New Roman" w:hAnsi="Times New Roman"/>
                <w:b w:val="0"/>
                <w:noProof/>
                <w:sz w:val="16"/>
                <w:szCs w:val="16"/>
                <w:u w:val="none"/>
                <w:lang w:val="tr-TR"/>
              </w:rPr>
              <w:pPrChange w:id="2707" w:author="Asiye Mara (Open)&#10;" w:date="2011-02-14T12:30:00Z">
                <w:pPr>
                  <w:pStyle w:val="Heading1"/>
                  <w:numPr>
                    <w:numId w:val="0"/>
                  </w:numPr>
                  <w:tabs>
                    <w:tab w:val="clear" w:pos="1086"/>
                  </w:tabs>
                  <w:spacing w:before="0"/>
                  <w:ind w:left="1260" w:firstLine="0"/>
                  <w:jc w:val="both"/>
                </w:pPr>
              </w:pPrChange>
            </w:pPr>
            <w:r>
              <w:rPr>
                <w:rFonts w:ascii="Times New Roman" w:hAnsi="Times New Roman"/>
                <w:b w:val="0"/>
                <w:noProof/>
                <w:sz w:val="16"/>
                <w:szCs w:val="16"/>
                <w:u w:val="none"/>
                <w:lang w:val="tr-TR"/>
              </w:rPr>
              <w:t>Diğer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VIII. Katılma Hesapları Diğer-YP</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162.294</w:t>
            </w:r>
          </w:p>
        </w:tc>
        <w:tc>
          <w:tcPr>
            <w:tcW w:w="851" w:type="dxa"/>
            <w:shd w:val="clear" w:color="auto" w:fill="FFFFFF"/>
            <w:noWrap/>
            <w:vAlign w:val="bottom"/>
          </w:tcPr>
          <w:p w:rsidR="00371160" w:rsidRDefault="009658B8">
            <w:pPr>
              <w:jc w:val="right"/>
              <w:rPr>
                <w:sz w:val="14"/>
                <w:szCs w:val="14"/>
              </w:rPr>
            </w:pPr>
            <w:r>
              <w:rPr>
                <w:sz w:val="14"/>
                <w:szCs w:val="14"/>
              </w:rPr>
              <w:t>411.217</w:t>
            </w:r>
          </w:p>
        </w:tc>
        <w:tc>
          <w:tcPr>
            <w:tcW w:w="708" w:type="dxa"/>
            <w:shd w:val="clear" w:color="auto" w:fill="FFFFFF"/>
            <w:noWrap/>
            <w:vAlign w:val="bottom"/>
          </w:tcPr>
          <w:p w:rsidR="00371160" w:rsidRDefault="009658B8">
            <w:pPr>
              <w:jc w:val="right"/>
              <w:rPr>
                <w:sz w:val="14"/>
                <w:szCs w:val="14"/>
              </w:rPr>
            </w:pPr>
            <w:r>
              <w:rPr>
                <w:sz w:val="14"/>
                <w:szCs w:val="14"/>
              </w:rPr>
              <w:t>294.104</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70.748</w:t>
            </w:r>
          </w:p>
        </w:tc>
        <w:tc>
          <w:tcPr>
            <w:tcW w:w="901" w:type="dxa"/>
            <w:shd w:val="clear" w:color="auto" w:fill="FFFFFF"/>
            <w:noWrap/>
            <w:vAlign w:val="bottom"/>
          </w:tcPr>
          <w:p w:rsidR="00371160" w:rsidRDefault="009658B8">
            <w:pPr>
              <w:jc w:val="right"/>
              <w:rPr>
                <w:sz w:val="14"/>
                <w:szCs w:val="14"/>
              </w:rPr>
            </w:pPr>
            <w:r>
              <w:rPr>
                <w:sz w:val="14"/>
                <w:szCs w:val="14"/>
              </w:rPr>
              <w:t>164.949</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1.103.312</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firstLine="257"/>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Resmi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firstLine="257"/>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Ticari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159.793</w:t>
            </w:r>
          </w:p>
        </w:tc>
        <w:tc>
          <w:tcPr>
            <w:tcW w:w="851" w:type="dxa"/>
            <w:shd w:val="clear" w:color="auto" w:fill="FFFFFF"/>
            <w:noWrap/>
            <w:vAlign w:val="bottom"/>
          </w:tcPr>
          <w:p w:rsidR="00371160" w:rsidRDefault="009658B8">
            <w:pPr>
              <w:jc w:val="right"/>
              <w:rPr>
                <w:sz w:val="14"/>
                <w:szCs w:val="14"/>
              </w:rPr>
            </w:pPr>
            <w:r>
              <w:rPr>
                <w:sz w:val="14"/>
                <w:szCs w:val="14"/>
              </w:rPr>
              <w:t>316.550</w:t>
            </w:r>
          </w:p>
        </w:tc>
        <w:tc>
          <w:tcPr>
            <w:tcW w:w="708" w:type="dxa"/>
            <w:shd w:val="clear" w:color="auto" w:fill="FFFFFF"/>
            <w:noWrap/>
            <w:vAlign w:val="bottom"/>
          </w:tcPr>
          <w:p w:rsidR="00371160" w:rsidRDefault="009658B8">
            <w:pPr>
              <w:jc w:val="right"/>
              <w:rPr>
                <w:sz w:val="14"/>
                <w:szCs w:val="14"/>
              </w:rPr>
            </w:pPr>
            <w:r>
              <w:rPr>
                <w:sz w:val="14"/>
                <w:szCs w:val="14"/>
              </w:rPr>
              <w:t>273.681</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65.009</w:t>
            </w:r>
          </w:p>
        </w:tc>
        <w:tc>
          <w:tcPr>
            <w:tcW w:w="901" w:type="dxa"/>
            <w:shd w:val="clear" w:color="auto" w:fill="FFFFFF"/>
            <w:noWrap/>
            <w:vAlign w:val="bottom"/>
          </w:tcPr>
          <w:p w:rsidR="00371160" w:rsidRDefault="009658B8">
            <w:pPr>
              <w:jc w:val="right"/>
              <w:rPr>
                <w:sz w:val="14"/>
                <w:szCs w:val="14"/>
              </w:rPr>
            </w:pPr>
            <w:r>
              <w:rPr>
                <w:sz w:val="14"/>
                <w:szCs w:val="14"/>
              </w:rPr>
              <w:t>153.527</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968.560</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firstLine="257"/>
              <w:jc w:val="both"/>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Diğer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78</w:t>
            </w:r>
          </w:p>
        </w:tc>
        <w:tc>
          <w:tcPr>
            <w:tcW w:w="851" w:type="dxa"/>
            <w:shd w:val="clear" w:color="auto" w:fill="FFFFFF"/>
            <w:noWrap/>
            <w:vAlign w:val="bottom"/>
          </w:tcPr>
          <w:p w:rsidR="00371160" w:rsidRDefault="009658B8">
            <w:pPr>
              <w:jc w:val="right"/>
              <w:rPr>
                <w:sz w:val="14"/>
                <w:szCs w:val="14"/>
              </w:rPr>
            </w:pPr>
            <w:r>
              <w:rPr>
                <w:sz w:val="14"/>
                <w:szCs w:val="14"/>
              </w:rPr>
              <w:t>75.992</w:t>
            </w:r>
          </w:p>
        </w:tc>
        <w:tc>
          <w:tcPr>
            <w:tcW w:w="708" w:type="dxa"/>
            <w:shd w:val="clear" w:color="auto" w:fill="FFFFFF"/>
            <w:noWrap/>
            <w:vAlign w:val="bottom"/>
          </w:tcPr>
          <w:p w:rsidR="00371160" w:rsidRDefault="009658B8">
            <w:pPr>
              <w:jc w:val="right"/>
              <w:rPr>
                <w:sz w:val="14"/>
                <w:szCs w:val="14"/>
              </w:rPr>
            </w:pPr>
            <w:r>
              <w:rPr>
                <w:sz w:val="14"/>
                <w:szCs w:val="14"/>
              </w:rPr>
              <w:t>20.351</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7.787</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104.208</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257"/>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Ticari ve Diğer Kuruluşlar</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2.423</w:t>
            </w:r>
          </w:p>
        </w:tc>
        <w:tc>
          <w:tcPr>
            <w:tcW w:w="851" w:type="dxa"/>
            <w:shd w:val="clear" w:color="auto" w:fill="FFFFFF"/>
            <w:noWrap/>
            <w:vAlign w:val="bottom"/>
          </w:tcPr>
          <w:p w:rsidR="00371160" w:rsidRDefault="009658B8">
            <w:pPr>
              <w:jc w:val="right"/>
              <w:rPr>
                <w:sz w:val="14"/>
                <w:szCs w:val="14"/>
              </w:rPr>
            </w:pPr>
            <w:r>
              <w:rPr>
                <w:sz w:val="14"/>
                <w:szCs w:val="14"/>
              </w:rPr>
              <w:t>18.675</w:t>
            </w:r>
          </w:p>
        </w:tc>
        <w:tc>
          <w:tcPr>
            <w:tcW w:w="708" w:type="dxa"/>
            <w:shd w:val="clear" w:color="auto" w:fill="FFFFFF"/>
            <w:noWrap/>
            <w:vAlign w:val="bottom"/>
          </w:tcPr>
          <w:p w:rsidR="00371160" w:rsidRDefault="009658B8">
            <w:pPr>
              <w:jc w:val="right"/>
              <w:rPr>
                <w:sz w:val="14"/>
                <w:szCs w:val="14"/>
              </w:rPr>
            </w:pPr>
            <w:r>
              <w:rPr>
                <w:sz w:val="14"/>
                <w:szCs w:val="14"/>
              </w:rPr>
              <w:t>72</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5.739</w:t>
            </w:r>
          </w:p>
        </w:tc>
        <w:tc>
          <w:tcPr>
            <w:tcW w:w="901" w:type="dxa"/>
            <w:shd w:val="clear" w:color="auto" w:fill="FFFFFF"/>
            <w:noWrap/>
            <w:vAlign w:val="bottom"/>
          </w:tcPr>
          <w:p w:rsidR="00371160" w:rsidRDefault="009658B8">
            <w:pPr>
              <w:jc w:val="right"/>
              <w:rPr>
                <w:sz w:val="14"/>
                <w:szCs w:val="14"/>
              </w:rPr>
            </w:pPr>
            <w:r>
              <w:rPr>
                <w:sz w:val="14"/>
                <w:szCs w:val="14"/>
              </w:rPr>
              <w:t>3.635</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30.544</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ind w:left="257"/>
              <w:rPr>
                <w:rFonts w:ascii="Times New Roman" w:hAnsi="Times New Roman"/>
                <w:b w:val="0"/>
                <w:noProof/>
                <w:sz w:val="16"/>
                <w:szCs w:val="16"/>
                <w:u w:val="none"/>
                <w:lang w:val="tr-TR"/>
              </w:rPr>
            </w:pPr>
            <w:r>
              <w:rPr>
                <w:rFonts w:ascii="Times New Roman" w:hAnsi="Times New Roman"/>
                <w:b w:val="0"/>
                <w:noProof/>
                <w:sz w:val="16"/>
                <w:szCs w:val="16"/>
                <w:u w:val="none"/>
                <w:lang w:val="tr-TR"/>
              </w:rPr>
              <w:t xml:space="preserve">  Bankalar ve Katılım Bankaları</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bottom"/>
          </w:tcPr>
          <w:p w:rsidR="00371160" w:rsidRDefault="009658B8">
            <w:pPr>
              <w:rPr>
                <w:color w:val="333333"/>
                <w:sz w:val="16"/>
                <w:szCs w:val="16"/>
                <w:lang w:val="tr-TR"/>
              </w:rPr>
            </w:pPr>
            <w:r>
              <w:rPr>
                <w:rFonts w:eastAsia="Arial Unicode MS"/>
                <w:sz w:val="16"/>
                <w:szCs w:val="16"/>
                <w:lang w:val="tr-TR"/>
              </w:rPr>
              <w:t>IX.Kıymetli Maden DH</w:t>
            </w:r>
          </w:p>
        </w:tc>
        <w:tc>
          <w:tcPr>
            <w:tcW w:w="789" w:type="dxa"/>
            <w:shd w:val="clear" w:color="auto" w:fill="FFFFFF"/>
            <w:noWrap/>
            <w:vAlign w:val="bottom"/>
          </w:tcPr>
          <w:p w:rsidR="00371160" w:rsidRDefault="009658B8">
            <w:pPr>
              <w:jc w:val="right"/>
              <w:rPr>
                <w:sz w:val="14"/>
                <w:szCs w:val="14"/>
              </w:rPr>
            </w:pPr>
            <w:r>
              <w:rPr>
                <w:sz w:val="14"/>
                <w:szCs w:val="14"/>
              </w:rPr>
              <w:t>37.850</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37.850</w:t>
            </w:r>
          </w:p>
        </w:tc>
      </w:tr>
      <w:tr w:rsidR="002F0E10" w:rsidRPr="00872466">
        <w:trPr>
          <w:trHeight w:val="227"/>
        </w:trPr>
        <w:tc>
          <w:tcPr>
            <w:tcW w:w="3723" w:type="dxa"/>
            <w:shd w:val="clear" w:color="auto" w:fill="FFFFFF"/>
            <w:vAlign w:val="center"/>
          </w:tcPr>
          <w:p w:rsidR="00371160" w:rsidRDefault="009658B8">
            <w:pPr>
              <w:pStyle w:val="Heading1"/>
              <w:numPr>
                <w:ilvl w:val="0"/>
                <w:numId w:val="0"/>
              </w:numPr>
              <w:spacing w:before="0"/>
              <w:jc w:val="both"/>
              <w:rPr>
                <w:rFonts w:ascii="Times New Roman" w:hAnsi="Times New Roman"/>
                <w:b w:val="0"/>
                <w:noProof/>
                <w:sz w:val="16"/>
                <w:szCs w:val="16"/>
                <w:u w:val="none"/>
                <w:lang w:val="tr-TR"/>
              </w:rPr>
            </w:pPr>
            <w:r>
              <w:rPr>
                <w:rFonts w:ascii="Times New Roman" w:eastAsia="Arial Unicode MS" w:hAnsi="Times New Roman"/>
                <w:b w:val="0"/>
                <w:sz w:val="16"/>
                <w:szCs w:val="16"/>
                <w:u w:val="none"/>
                <w:lang w:val="tr-TR"/>
              </w:rPr>
              <w:t xml:space="preserve">X. Katılma Hesapları </w:t>
            </w:r>
            <w:r>
              <w:rPr>
                <w:rFonts w:ascii="Times New Roman" w:hAnsi="Times New Roman"/>
                <w:b w:val="0"/>
                <w:noProof/>
                <w:sz w:val="16"/>
                <w:szCs w:val="16"/>
                <w:u w:val="none"/>
                <w:lang w:val="tr-TR"/>
              </w:rPr>
              <w:t>Özel Fon Havuzları-TP</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ind w:firstLine="257"/>
              <w:jc w:val="both"/>
              <w:rPr>
                <w:rFonts w:eastAsia="Arial Unicode MS"/>
                <w:noProof/>
                <w:sz w:val="16"/>
                <w:szCs w:val="16"/>
                <w:lang w:val="tr-TR"/>
              </w:rPr>
            </w:pPr>
            <w:r>
              <w:rPr>
                <w:noProof/>
                <w:sz w:val="16"/>
                <w:szCs w:val="16"/>
                <w:lang w:val="tr-TR"/>
              </w:rPr>
              <w:t>Yurtiçinde Yer. K.</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ind w:firstLine="257"/>
              <w:jc w:val="both"/>
              <w:rPr>
                <w:rFonts w:eastAsia="Arial Unicode MS"/>
                <w:noProof/>
                <w:sz w:val="16"/>
                <w:szCs w:val="16"/>
                <w:lang w:val="tr-TR"/>
              </w:rPr>
            </w:pPr>
            <w:r>
              <w:rPr>
                <w:noProof/>
                <w:sz w:val="16"/>
                <w:szCs w:val="16"/>
                <w:lang w:val="tr-TR"/>
              </w:rPr>
              <w:t>Yurtdışında Yer.K.</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jc w:val="both"/>
              <w:rPr>
                <w:rFonts w:eastAsia="Arial Unicode MS"/>
                <w:sz w:val="16"/>
                <w:szCs w:val="16"/>
                <w:lang w:val="tr-TR"/>
              </w:rPr>
            </w:pPr>
            <w:r>
              <w:rPr>
                <w:rFonts w:eastAsia="Arial Unicode MS"/>
                <w:sz w:val="16"/>
                <w:szCs w:val="16"/>
                <w:lang w:val="tr-TR"/>
              </w:rPr>
              <w:t xml:space="preserve">XI. Katılma Hesapları </w:t>
            </w:r>
            <w:r>
              <w:rPr>
                <w:noProof/>
                <w:sz w:val="16"/>
                <w:szCs w:val="16"/>
                <w:lang w:val="tr-TR"/>
              </w:rPr>
              <w:t>Özel Fon Havuzları-YP</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ind w:firstLine="257"/>
              <w:jc w:val="both"/>
              <w:rPr>
                <w:rFonts w:eastAsia="Arial Unicode MS"/>
                <w:noProof/>
                <w:sz w:val="16"/>
                <w:szCs w:val="16"/>
                <w:lang w:val="tr-TR"/>
              </w:rPr>
            </w:pPr>
            <w:r>
              <w:rPr>
                <w:noProof/>
                <w:sz w:val="16"/>
                <w:szCs w:val="16"/>
                <w:lang w:val="tr-TR"/>
              </w:rPr>
              <w:t>Yurtiçinde Yer. K.</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hRule="exact" w:val="227"/>
        </w:trPr>
        <w:tc>
          <w:tcPr>
            <w:tcW w:w="3723" w:type="dxa"/>
            <w:shd w:val="clear" w:color="auto" w:fill="FFFFFF"/>
            <w:vAlign w:val="center"/>
          </w:tcPr>
          <w:p w:rsidR="00371160" w:rsidRDefault="009658B8">
            <w:pPr>
              <w:ind w:firstLine="257"/>
              <w:jc w:val="both"/>
              <w:rPr>
                <w:rFonts w:eastAsia="Arial Unicode MS"/>
                <w:noProof/>
                <w:sz w:val="16"/>
                <w:szCs w:val="16"/>
                <w:lang w:val="tr-TR"/>
              </w:rPr>
            </w:pPr>
            <w:r>
              <w:rPr>
                <w:noProof/>
                <w:sz w:val="16"/>
                <w:szCs w:val="16"/>
                <w:lang w:val="tr-TR"/>
              </w:rPr>
              <w:t>Yurtdışında Yer.K.</w:t>
            </w:r>
          </w:p>
        </w:tc>
        <w:tc>
          <w:tcPr>
            <w:tcW w:w="789" w:type="dxa"/>
            <w:shd w:val="clear" w:color="auto" w:fill="FFFFFF"/>
            <w:noWrap/>
            <w:vAlign w:val="bottom"/>
          </w:tcPr>
          <w:p w:rsidR="00371160" w:rsidRDefault="009658B8">
            <w:pPr>
              <w:jc w:val="right"/>
              <w:rPr>
                <w:sz w:val="14"/>
                <w:szCs w:val="14"/>
              </w:rPr>
            </w:pPr>
            <w:r>
              <w:rPr>
                <w:sz w:val="14"/>
                <w:szCs w:val="14"/>
              </w:rPr>
              <w:t>-</w:t>
            </w:r>
          </w:p>
        </w:tc>
        <w:tc>
          <w:tcPr>
            <w:tcW w:w="886" w:type="dxa"/>
            <w:shd w:val="clear" w:color="auto" w:fill="FFFFFF"/>
            <w:noWrap/>
            <w:vAlign w:val="bottom"/>
          </w:tcPr>
          <w:p w:rsidR="00371160" w:rsidRDefault="009658B8">
            <w:pPr>
              <w:jc w:val="right"/>
              <w:rPr>
                <w:sz w:val="14"/>
                <w:szCs w:val="14"/>
              </w:rPr>
            </w:pPr>
            <w:r>
              <w:rPr>
                <w:sz w:val="14"/>
                <w:szCs w:val="14"/>
              </w:rPr>
              <w:t>-</w:t>
            </w:r>
          </w:p>
        </w:tc>
        <w:tc>
          <w:tcPr>
            <w:tcW w:w="851" w:type="dxa"/>
            <w:shd w:val="clear" w:color="auto" w:fill="FFFFFF"/>
            <w:noWrap/>
            <w:vAlign w:val="bottom"/>
          </w:tcPr>
          <w:p w:rsidR="00371160" w:rsidRDefault="009658B8">
            <w:pPr>
              <w:jc w:val="right"/>
              <w:rPr>
                <w:sz w:val="14"/>
                <w:szCs w:val="14"/>
              </w:rPr>
            </w:pPr>
            <w:r>
              <w:rPr>
                <w:sz w:val="14"/>
                <w:szCs w:val="14"/>
              </w:rPr>
              <w:t>-</w:t>
            </w:r>
          </w:p>
        </w:tc>
        <w:tc>
          <w:tcPr>
            <w:tcW w:w="708"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709" w:type="dxa"/>
            <w:shd w:val="clear" w:color="auto" w:fill="FFFFFF"/>
            <w:noWrap/>
            <w:vAlign w:val="bottom"/>
          </w:tcPr>
          <w:p w:rsidR="00371160" w:rsidRDefault="009658B8">
            <w:pPr>
              <w:jc w:val="right"/>
              <w:rPr>
                <w:sz w:val="14"/>
                <w:szCs w:val="14"/>
              </w:rPr>
            </w:pPr>
            <w:r>
              <w:rPr>
                <w:sz w:val="14"/>
                <w:szCs w:val="14"/>
              </w:rPr>
              <w:t>-</w:t>
            </w:r>
          </w:p>
        </w:tc>
        <w:tc>
          <w:tcPr>
            <w:tcW w:w="901" w:type="dxa"/>
            <w:shd w:val="clear" w:color="auto" w:fill="FFFFFF"/>
            <w:noWrap/>
            <w:vAlign w:val="bottom"/>
          </w:tcPr>
          <w:p w:rsidR="00371160" w:rsidRDefault="009658B8">
            <w:pPr>
              <w:jc w:val="right"/>
              <w:rPr>
                <w:sz w:val="14"/>
                <w:szCs w:val="14"/>
              </w:rPr>
            </w:pPr>
            <w:r>
              <w:rPr>
                <w:sz w:val="14"/>
                <w:szCs w:val="14"/>
              </w:rPr>
              <w:t>-</w:t>
            </w:r>
          </w:p>
        </w:tc>
        <w:tc>
          <w:tcPr>
            <w:tcW w:w="804" w:type="dxa"/>
            <w:shd w:val="clear" w:color="auto" w:fill="FFFFFF"/>
            <w:vAlign w:val="bottom"/>
          </w:tcPr>
          <w:p w:rsidR="00371160" w:rsidRDefault="009658B8">
            <w:pPr>
              <w:jc w:val="right"/>
              <w:rPr>
                <w:sz w:val="14"/>
                <w:szCs w:val="14"/>
              </w:rPr>
            </w:pPr>
            <w:r>
              <w:rPr>
                <w:sz w:val="14"/>
                <w:szCs w:val="14"/>
              </w:rPr>
              <w:t>-</w:t>
            </w:r>
          </w:p>
        </w:tc>
        <w:tc>
          <w:tcPr>
            <w:tcW w:w="876" w:type="dxa"/>
            <w:shd w:val="clear" w:color="auto" w:fill="FFFFFF"/>
            <w:vAlign w:val="bottom"/>
          </w:tcPr>
          <w:p w:rsidR="00371160" w:rsidRDefault="009658B8">
            <w:pPr>
              <w:jc w:val="right"/>
              <w:rPr>
                <w:sz w:val="14"/>
                <w:szCs w:val="14"/>
              </w:rPr>
            </w:pPr>
            <w:r>
              <w:rPr>
                <w:sz w:val="14"/>
                <w:szCs w:val="14"/>
              </w:rPr>
              <w:t>-</w:t>
            </w:r>
          </w:p>
        </w:tc>
      </w:tr>
      <w:tr w:rsidR="002F0E10" w:rsidRPr="00872466">
        <w:trPr>
          <w:trHeight w:val="227"/>
        </w:trPr>
        <w:tc>
          <w:tcPr>
            <w:tcW w:w="3723" w:type="dxa"/>
            <w:shd w:val="clear" w:color="auto" w:fill="FFFFFF"/>
            <w:vAlign w:val="center"/>
          </w:tcPr>
          <w:p w:rsidR="00371160" w:rsidRDefault="009658B8">
            <w:pPr>
              <w:jc w:val="both"/>
              <w:rPr>
                <w:rFonts w:eastAsia="Arial Unicode MS"/>
                <w:b/>
                <w:noProof/>
                <w:sz w:val="16"/>
                <w:szCs w:val="16"/>
                <w:lang w:val="tr-TR"/>
              </w:rPr>
            </w:pPr>
            <w:r>
              <w:rPr>
                <w:rFonts w:eastAsia="Arial Unicode MS"/>
                <w:b/>
                <w:noProof/>
                <w:sz w:val="16"/>
                <w:szCs w:val="16"/>
                <w:lang w:val="tr-TR"/>
              </w:rPr>
              <w:t>Toplam (I+II+…..+IX+X+XI)</w:t>
            </w:r>
          </w:p>
        </w:tc>
        <w:tc>
          <w:tcPr>
            <w:tcW w:w="789" w:type="dxa"/>
            <w:shd w:val="clear" w:color="auto" w:fill="FFFFFF"/>
            <w:noWrap/>
            <w:vAlign w:val="bottom"/>
          </w:tcPr>
          <w:p w:rsidR="00371160" w:rsidRDefault="009658B8">
            <w:pPr>
              <w:jc w:val="right"/>
              <w:rPr>
                <w:b/>
                <w:bCs/>
                <w:sz w:val="14"/>
                <w:szCs w:val="14"/>
              </w:rPr>
            </w:pPr>
            <w:r>
              <w:rPr>
                <w:b/>
                <w:bCs/>
                <w:sz w:val="14"/>
                <w:szCs w:val="14"/>
              </w:rPr>
              <w:t>1.592.818</w:t>
            </w:r>
          </w:p>
        </w:tc>
        <w:tc>
          <w:tcPr>
            <w:tcW w:w="886" w:type="dxa"/>
            <w:shd w:val="clear" w:color="auto" w:fill="FFFFFF"/>
            <w:noWrap/>
            <w:vAlign w:val="bottom"/>
          </w:tcPr>
          <w:p w:rsidR="00371160" w:rsidRDefault="009658B8">
            <w:pPr>
              <w:jc w:val="right"/>
              <w:rPr>
                <w:b/>
                <w:bCs/>
                <w:sz w:val="14"/>
                <w:szCs w:val="14"/>
              </w:rPr>
            </w:pPr>
            <w:r>
              <w:rPr>
                <w:b/>
                <w:bCs/>
                <w:sz w:val="14"/>
                <w:szCs w:val="14"/>
              </w:rPr>
              <w:t>1.411.179</w:t>
            </w:r>
          </w:p>
        </w:tc>
        <w:tc>
          <w:tcPr>
            <w:tcW w:w="851" w:type="dxa"/>
            <w:shd w:val="clear" w:color="auto" w:fill="FFFFFF"/>
            <w:noWrap/>
            <w:vAlign w:val="bottom"/>
          </w:tcPr>
          <w:p w:rsidR="00371160" w:rsidRDefault="009658B8">
            <w:pPr>
              <w:jc w:val="right"/>
              <w:rPr>
                <w:b/>
                <w:bCs/>
                <w:sz w:val="14"/>
                <w:szCs w:val="14"/>
              </w:rPr>
            </w:pPr>
            <w:r>
              <w:rPr>
                <w:b/>
                <w:bCs/>
                <w:sz w:val="14"/>
                <w:szCs w:val="14"/>
              </w:rPr>
              <w:t>2.505.832</w:t>
            </w:r>
          </w:p>
        </w:tc>
        <w:tc>
          <w:tcPr>
            <w:tcW w:w="708" w:type="dxa"/>
            <w:shd w:val="clear" w:color="auto" w:fill="FFFFFF"/>
            <w:noWrap/>
            <w:vAlign w:val="bottom"/>
          </w:tcPr>
          <w:p w:rsidR="00371160" w:rsidRDefault="009658B8">
            <w:pPr>
              <w:jc w:val="right"/>
              <w:rPr>
                <w:b/>
                <w:bCs/>
                <w:sz w:val="14"/>
                <w:szCs w:val="14"/>
              </w:rPr>
            </w:pPr>
            <w:r>
              <w:rPr>
                <w:b/>
                <w:bCs/>
                <w:sz w:val="14"/>
                <w:szCs w:val="14"/>
              </w:rPr>
              <w:t>792.393</w:t>
            </w:r>
          </w:p>
        </w:tc>
        <w:tc>
          <w:tcPr>
            <w:tcW w:w="709" w:type="dxa"/>
            <w:shd w:val="clear" w:color="auto" w:fill="FFFFFF"/>
            <w:noWrap/>
            <w:vAlign w:val="bottom"/>
          </w:tcPr>
          <w:p w:rsidR="00371160" w:rsidRDefault="009658B8">
            <w:pPr>
              <w:jc w:val="right"/>
              <w:rPr>
                <w:b/>
                <w:bCs/>
                <w:sz w:val="14"/>
                <w:szCs w:val="14"/>
              </w:rPr>
            </w:pPr>
            <w:r>
              <w:rPr>
                <w:b/>
                <w:bCs/>
                <w:sz w:val="14"/>
                <w:szCs w:val="14"/>
              </w:rPr>
              <w:t>-</w:t>
            </w:r>
          </w:p>
        </w:tc>
        <w:tc>
          <w:tcPr>
            <w:tcW w:w="709" w:type="dxa"/>
            <w:shd w:val="clear" w:color="auto" w:fill="FFFFFF"/>
            <w:noWrap/>
            <w:vAlign w:val="bottom"/>
          </w:tcPr>
          <w:p w:rsidR="00371160" w:rsidRDefault="009658B8">
            <w:pPr>
              <w:jc w:val="right"/>
              <w:rPr>
                <w:b/>
                <w:bCs/>
                <w:sz w:val="14"/>
                <w:szCs w:val="14"/>
              </w:rPr>
            </w:pPr>
            <w:r>
              <w:rPr>
                <w:b/>
                <w:bCs/>
                <w:sz w:val="14"/>
                <w:szCs w:val="14"/>
              </w:rPr>
              <w:t>482.233</w:t>
            </w:r>
          </w:p>
        </w:tc>
        <w:tc>
          <w:tcPr>
            <w:tcW w:w="901" w:type="dxa"/>
            <w:shd w:val="clear" w:color="auto" w:fill="FFFFFF"/>
            <w:noWrap/>
            <w:vAlign w:val="bottom"/>
          </w:tcPr>
          <w:p w:rsidR="00371160" w:rsidRDefault="009658B8">
            <w:pPr>
              <w:jc w:val="right"/>
              <w:rPr>
                <w:b/>
                <w:bCs/>
                <w:sz w:val="14"/>
                <w:szCs w:val="14"/>
              </w:rPr>
            </w:pPr>
            <w:r>
              <w:rPr>
                <w:b/>
                <w:bCs/>
                <w:sz w:val="14"/>
                <w:szCs w:val="14"/>
              </w:rPr>
              <w:t>2.352.123</w:t>
            </w:r>
          </w:p>
        </w:tc>
        <w:tc>
          <w:tcPr>
            <w:tcW w:w="804" w:type="dxa"/>
            <w:shd w:val="clear" w:color="auto" w:fill="FFFFFF"/>
            <w:vAlign w:val="bottom"/>
          </w:tcPr>
          <w:p w:rsidR="00371160" w:rsidRDefault="009658B8">
            <w:pPr>
              <w:jc w:val="right"/>
              <w:rPr>
                <w:b/>
                <w:bCs/>
                <w:sz w:val="14"/>
                <w:szCs w:val="14"/>
              </w:rPr>
            </w:pPr>
            <w:r>
              <w:rPr>
                <w:b/>
                <w:bCs/>
                <w:sz w:val="14"/>
                <w:szCs w:val="14"/>
              </w:rPr>
              <w:t>-</w:t>
            </w:r>
          </w:p>
        </w:tc>
        <w:tc>
          <w:tcPr>
            <w:tcW w:w="876" w:type="dxa"/>
            <w:shd w:val="clear" w:color="auto" w:fill="FFFFFF"/>
            <w:vAlign w:val="bottom"/>
          </w:tcPr>
          <w:p w:rsidR="00371160" w:rsidRDefault="009658B8">
            <w:pPr>
              <w:jc w:val="right"/>
              <w:rPr>
                <w:b/>
                <w:bCs/>
                <w:sz w:val="14"/>
                <w:szCs w:val="14"/>
              </w:rPr>
            </w:pPr>
            <w:r>
              <w:rPr>
                <w:b/>
                <w:bCs/>
                <w:sz w:val="14"/>
                <w:szCs w:val="14"/>
              </w:rPr>
              <w:t>9.136.578</w:t>
            </w:r>
          </w:p>
        </w:tc>
      </w:tr>
    </w:tbl>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16"/>
          <w:szCs w:val="16"/>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ind w:left="720" w:hanging="720"/>
        <w:jc w:val="both"/>
        <w:rPr>
          <w:b/>
          <w:sz w:val="10"/>
          <w:szCs w:val="10"/>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 xml:space="preserve">Pasif Hesaplarına İlişkin Açıklama ve Dipnotlar </w:t>
      </w:r>
      <w:r>
        <w:rPr>
          <w:b/>
          <w:sz w:val="22"/>
          <w:szCs w:val="22"/>
          <w:lang w:val="tr-TR"/>
        </w:rPr>
        <w:t>(devamı)</w:t>
      </w:r>
    </w:p>
    <w:p w:rsidR="00371160" w:rsidRDefault="009658B8">
      <w:pPr>
        <w:pStyle w:val="BodyTextIndent"/>
        <w:tabs>
          <w:tab w:val="left" w:pos="1557"/>
        </w:tabs>
        <w:spacing w:line="221" w:lineRule="auto"/>
        <w:ind w:left="720" w:hanging="1620"/>
        <w:rPr>
          <w:iCs/>
          <w:sz w:val="16"/>
          <w:szCs w:val="16"/>
        </w:rPr>
      </w:pPr>
      <w:r>
        <w:tab/>
      </w:r>
      <w:r>
        <w:tab/>
      </w:r>
    </w:p>
    <w:p w:rsidR="00000000" w:rsidRDefault="009658B8">
      <w:pPr>
        <w:numPr>
          <w:ilvl w:val="1"/>
          <w:numId w:val="13"/>
        </w:numPr>
        <w:tabs>
          <w:tab w:val="clear" w:pos="360"/>
          <w:tab w:val="left" w:pos="-1080"/>
        </w:tabs>
        <w:ind w:left="720" w:hanging="720"/>
        <w:jc w:val="both"/>
        <w:rPr>
          <w:b/>
          <w:sz w:val="22"/>
          <w:szCs w:val="22"/>
          <w:lang w:val="tr-TR"/>
        </w:rPr>
        <w:pPrChange w:id="2708" w:author="Asiye Mara (Open)&#10;" w:date="2011-02-14T12:30:00Z">
          <w:pPr>
            <w:numPr>
              <w:ilvl w:val="1"/>
              <w:numId w:val="13"/>
            </w:numPr>
            <w:tabs>
              <w:tab w:val="left" w:pos="-1080"/>
              <w:tab w:val="num" w:pos="360"/>
            </w:tabs>
            <w:ind w:left="720" w:hanging="720"/>
            <w:jc w:val="both"/>
          </w:pPr>
        </w:pPrChange>
      </w:pPr>
      <w:r>
        <w:rPr>
          <w:b/>
          <w:sz w:val="22"/>
          <w:szCs w:val="22"/>
          <w:lang w:val="tr-TR"/>
        </w:rPr>
        <w:t>Tasarruf Mevduatı Sigorta Fonu Kapsamında Bulunan ve Tasarruf Mevduatı Sigorta Limitini Aşan Gerçek Kişilerin Ticari  İşlemlere Konu Olmayan Özel Cari ve Katılma Hesaplarına İlişkin Bilgiler:</w:t>
      </w:r>
    </w:p>
    <w:p w:rsidR="00371160" w:rsidRDefault="00371160">
      <w:pPr>
        <w:tabs>
          <w:tab w:val="left" w:pos="-1080"/>
        </w:tabs>
        <w:jc w:val="both"/>
        <w:rPr>
          <w:b/>
          <w:iCs/>
          <w:sz w:val="22"/>
          <w:szCs w:val="22"/>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3"/>
        <w:gridCol w:w="1417"/>
        <w:gridCol w:w="1418"/>
        <w:gridCol w:w="1559"/>
        <w:gridCol w:w="1418"/>
      </w:tblGrid>
      <w:tr w:rsidR="00A84576" w:rsidRPr="00872466" w:rsidTr="00633B71">
        <w:trPr>
          <w:cantSplit/>
          <w:trHeight w:val="329"/>
        </w:trPr>
        <w:tc>
          <w:tcPr>
            <w:tcW w:w="4253" w:type="dxa"/>
            <w:vMerge w:val="restart"/>
            <w:vAlign w:val="center"/>
          </w:tcPr>
          <w:p w:rsidR="00371160" w:rsidRDefault="00371160">
            <w:pPr>
              <w:pStyle w:val="Heading9"/>
              <w:ind w:left="1584" w:hanging="144"/>
              <w:jc w:val="both"/>
              <w:rPr>
                <w:rFonts w:eastAsia="Arial Unicode MS"/>
                <w:b w:val="0"/>
              </w:rPr>
            </w:pPr>
          </w:p>
        </w:tc>
        <w:tc>
          <w:tcPr>
            <w:tcW w:w="2835" w:type="dxa"/>
            <w:gridSpan w:val="2"/>
            <w:vAlign w:val="bottom"/>
          </w:tcPr>
          <w:p w:rsidR="00371160" w:rsidRDefault="009658B8">
            <w:pPr>
              <w:ind w:firstLine="180"/>
              <w:jc w:val="center"/>
              <w:rPr>
                <w:sz w:val="18"/>
                <w:lang w:val="tr-TR"/>
              </w:rPr>
            </w:pPr>
            <w:r>
              <w:rPr>
                <w:sz w:val="18"/>
                <w:lang w:val="tr-TR"/>
              </w:rPr>
              <w:t>Tasarruf Mevduat Sigortası</w:t>
            </w:r>
          </w:p>
          <w:p w:rsidR="00371160" w:rsidRDefault="009658B8">
            <w:pPr>
              <w:ind w:firstLine="180"/>
              <w:jc w:val="center"/>
              <w:rPr>
                <w:sz w:val="18"/>
                <w:lang w:val="tr-TR"/>
              </w:rPr>
            </w:pPr>
            <w:r>
              <w:rPr>
                <w:sz w:val="18"/>
                <w:lang w:val="tr-TR"/>
              </w:rPr>
              <w:t>Kapsamında Bulunan</w:t>
            </w:r>
          </w:p>
        </w:tc>
        <w:tc>
          <w:tcPr>
            <w:tcW w:w="2977" w:type="dxa"/>
            <w:gridSpan w:val="2"/>
            <w:vAlign w:val="bottom"/>
          </w:tcPr>
          <w:p w:rsidR="00371160" w:rsidRDefault="009658B8">
            <w:pPr>
              <w:ind w:firstLine="180"/>
              <w:jc w:val="center"/>
              <w:rPr>
                <w:sz w:val="18"/>
                <w:lang w:val="tr-TR"/>
              </w:rPr>
            </w:pPr>
            <w:r>
              <w:rPr>
                <w:sz w:val="18"/>
                <w:lang w:val="tr-TR"/>
              </w:rPr>
              <w:t>Tasarruf Mevduat Sigortası</w:t>
            </w:r>
          </w:p>
          <w:p w:rsidR="00371160" w:rsidRDefault="009658B8">
            <w:pPr>
              <w:ind w:firstLine="180"/>
              <w:jc w:val="center"/>
              <w:rPr>
                <w:sz w:val="18"/>
                <w:lang w:val="tr-TR"/>
              </w:rPr>
            </w:pPr>
            <w:r>
              <w:rPr>
                <w:sz w:val="18"/>
                <w:lang w:val="tr-TR"/>
              </w:rPr>
              <w:t>Limitini Aşan</w:t>
            </w:r>
          </w:p>
        </w:tc>
      </w:tr>
      <w:tr w:rsidR="00A84576" w:rsidRPr="00872466" w:rsidTr="00633B71">
        <w:trPr>
          <w:cantSplit/>
          <w:trHeight w:val="284"/>
        </w:trPr>
        <w:tc>
          <w:tcPr>
            <w:tcW w:w="4253" w:type="dxa"/>
            <w:vMerge/>
            <w:vAlign w:val="center"/>
          </w:tcPr>
          <w:p w:rsidR="00000000" w:rsidRDefault="006663F3">
            <w:pPr>
              <w:jc w:val="both"/>
              <w:rPr>
                <w:rFonts w:eastAsia="Arial Unicode MS"/>
                <w:sz w:val="18"/>
                <w:lang w:val="tr-TR"/>
                <w:rPrChange w:id="2709" w:author="Asiye Mara (Open)&#10;" w:date="2011-02-14T12:31:00Z">
                  <w:rPr>
                    <w:rFonts w:ascii="Univers (WN)" w:eastAsia="Arial Unicode MS" w:hAnsi="Univers (WN)"/>
                    <w:b/>
                    <w:sz w:val="18"/>
                    <w:u w:val="single"/>
                    <w:lang w:val="tr-TR"/>
                  </w:rPr>
                </w:rPrChange>
              </w:rPr>
              <w:pPrChange w:id="2710" w:author="Asiye Mara (Open)&#10;" w:date="2011-02-14T12:30:00Z">
                <w:pPr>
                  <w:numPr>
                    <w:numId w:val="1"/>
                  </w:numPr>
                  <w:tabs>
                    <w:tab w:val="num" w:pos="1086"/>
                  </w:tabs>
                  <w:spacing w:before="240"/>
                  <w:ind w:left="1086" w:hanging="720"/>
                  <w:jc w:val="both"/>
                  <w:outlineLvl w:val="0"/>
                </w:pPr>
              </w:pPrChange>
            </w:pPr>
          </w:p>
        </w:tc>
        <w:tc>
          <w:tcPr>
            <w:tcW w:w="1417" w:type="dxa"/>
            <w:vAlign w:val="center"/>
          </w:tcPr>
          <w:p w:rsidR="00371160" w:rsidRDefault="009658B8">
            <w:pPr>
              <w:jc w:val="center"/>
              <w:rPr>
                <w:sz w:val="18"/>
                <w:lang w:val="tr-TR"/>
              </w:rPr>
            </w:pPr>
            <w:r>
              <w:rPr>
                <w:sz w:val="18"/>
                <w:lang w:val="tr-TR"/>
              </w:rPr>
              <w:t>Cari Dönem</w:t>
            </w:r>
          </w:p>
        </w:tc>
        <w:tc>
          <w:tcPr>
            <w:tcW w:w="1418" w:type="dxa"/>
            <w:vAlign w:val="center"/>
          </w:tcPr>
          <w:p w:rsidR="00371160" w:rsidRDefault="009658B8">
            <w:pPr>
              <w:jc w:val="center"/>
              <w:rPr>
                <w:sz w:val="18"/>
                <w:lang w:val="tr-TR"/>
              </w:rPr>
            </w:pPr>
            <w:r>
              <w:rPr>
                <w:sz w:val="18"/>
                <w:lang w:val="tr-TR"/>
              </w:rPr>
              <w:t>Önceki Dönem</w:t>
            </w:r>
          </w:p>
        </w:tc>
        <w:tc>
          <w:tcPr>
            <w:tcW w:w="1559" w:type="dxa"/>
            <w:vAlign w:val="center"/>
          </w:tcPr>
          <w:p w:rsidR="00371160" w:rsidRDefault="009658B8">
            <w:pPr>
              <w:jc w:val="center"/>
              <w:rPr>
                <w:sz w:val="18"/>
                <w:lang w:val="tr-TR"/>
              </w:rPr>
            </w:pPr>
            <w:r>
              <w:rPr>
                <w:sz w:val="18"/>
                <w:lang w:val="tr-TR"/>
              </w:rPr>
              <w:t>Cari Dönem</w:t>
            </w:r>
          </w:p>
        </w:tc>
        <w:tc>
          <w:tcPr>
            <w:tcW w:w="1418" w:type="dxa"/>
            <w:vAlign w:val="center"/>
          </w:tcPr>
          <w:p w:rsidR="00371160" w:rsidRDefault="009658B8">
            <w:pPr>
              <w:jc w:val="center"/>
              <w:rPr>
                <w:sz w:val="18"/>
                <w:lang w:val="tr-TR"/>
              </w:rPr>
            </w:pPr>
            <w:r>
              <w:rPr>
                <w:sz w:val="18"/>
                <w:lang w:val="tr-TR"/>
              </w:rPr>
              <w:t>Önceki Dönem</w:t>
            </w:r>
          </w:p>
        </w:tc>
      </w:tr>
      <w:tr w:rsidR="00674B2B" w:rsidRPr="00872466" w:rsidTr="00633B71">
        <w:trPr>
          <w:trHeight w:val="255"/>
        </w:trPr>
        <w:tc>
          <w:tcPr>
            <w:tcW w:w="4253" w:type="dxa"/>
            <w:vAlign w:val="center"/>
          </w:tcPr>
          <w:p w:rsidR="00371160" w:rsidRDefault="009658B8">
            <w:pPr>
              <w:ind w:left="142"/>
              <w:jc w:val="both"/>
              <w:rPr>
                <w:sz w:val="18"/>
                <w:lang w:val="tr-TR"/>
              </w:rPr>
            </w:pPr>
            <w:r>
              <w:rPr>
                <w:sz w:val="18"/>
                <w:lang w:val="tr-TR"/>
              </w:rPr>
              <w:t xml:space="preserve">Gerçek Kişilerin Ticari İşlemlere Konu Olmayan Özel </w:t>
            </w:r>
          </w:p>
          <w:p w:rsidR="00371160" w:rsidRDefault="009658B8">
            <w:pPr>
              <w:ind w:left="142"/>
              <w:jc w:val="both"/>
              <w:rPr>
                <w:rFonts w:eastAsia="Arial Unicode MS"/>
                <w:sz w:val="18"/>
                <w:lang w:val="tr-TR"/>
              </w:rPr>
            </w:pPr>
            <w:r>
              <w:rPr>
                <w:sz w:val="18"/>
                <w:lang w:val="tr-TR"/>
              </w:rPr>
              <w:t>Cari ve Katılma Hesapları</w:t>
            </w:r>
          </w:p>
        </w:tc>
        <w:tc>
          <w:tcPr>
            <w:tcW w:w="1417" w:type="dxa"/>
            <w:vAlign w:val="bottom"/>
          </w:tcPr>
          <w:p w:rsidR="00371160" w:rsidRDefault="009658B8">
            <w:pPr>
              <w:ind w:right="57"/>
              <w:jc w:val="right"/>
              <w:rPr>
                <w:sz w:val="18"/>
                <w:szCs w:val="18"/>
              </w:rPr>
            </w:pPr>
            <w:r>
              <w:rPr>
                <w:sz w:val="18"/>
                <w:szCs w:val="18"/>
              </w:rPr>
              <w:t>3.503.770</w:t>
            </w:r>
          </w:p>
        </w:tc>
        <w:tc>
          <w:tcPr>
            <w:tcW w:w="1418" w:type="dxa"/>
            <w:vAlign w:val="bottom"/>
          </w:tcPr>
          <w:p w:rsidR="00371160" w:rsidRDefault="009658B8">
            <w:pPr>
              <w:ind w:right="57"/>
              <w:jc w:val="right"/>
              <w:rPr>
                <w:sz w:val="18"/>
                <w:szCs w:val="18"/>
              </w:rPr>
            </w:pPr>
            <w:r>
              <w:rPr>
                <w:sz w:val="18"/>
                <w:szCs w:val="18"/>
              </w:rPr>
              <w:t>2.945.503</w:t>
            </w:r>
          </w:p>
        </w:tc>
        <w:tc>
          <w:tcPr>
            <w:tcW w:w="1559" w:type="dxa"/>
            <w:vAlign w:val="bottom"/>
          </w:tcPr>
          <w:p w:rsidR="00371160" w:rsidRDefault="009658B8">
            <w:pPr>
              <w:ind w:right="57"/>
              <w:jc w:val="right"/>
              <w:rPr>
                <w:sz w:val="18"/>
                <w:szCs w:val="18"/>
              </w:rPr>
            </w:pPr>
            <w:r>
              <w:rPr>
                <w:sz w:val="18"/>
                <w:szCs w:val="18"/>
              </w:rPr>
              <w:t>4.036.931</w:t>
            </w:r>
          </w:p>
        </w:tc>
        <w:tc>
          <w:tcPr>
            <w:tcW w:w="1418" w:type="dxa"/>
            <w:vAlign w:val="bottom"/>
          </w:tcPr>
          <w:p w:rsidR="00371160" w:rsidRDefault="009658B8">
            <w:pPr>
              <w:ind w:right="57"/>
              <w:jc w:val="right"/>
              <w:rPr>
                <w:sz w:val="18"/>
                <w:szCs w:val="18"/>
              </w:rPr>
            </w:pPr>
            <w:r>
              <w:rPr>
                <w:sz w:val="18"/>
                <w:szCs w:val="18"/>
              </w:rPr>
              <w:t>3.183.707</w:t>
            </w:r>
          </w:p>
        </w:tc>
      </w:tr>
      <w:tr w:rsidR="00674B2B" w:rsidRPr="00872466" w:rsidTr="00633B71">
        <w:trPr>
          <w:trHeight w:val="255"/>
        </w:trPr>
        <w:tc>
          <w:tcPr>
            <w:tcW w:w="4253" w:type="dxa"/>
            <w:vAlign w:val="center"/>
          </w:tcPr>
          <w:p w:rsidR="00371160" w:rsidRDefault="009658B8">
            <w:pPr>
              <w:ind w:left="142"/>
              <w:jc w:val="both"/>
              <w:rPr>
                <w:rFonts w:eastAsia="Arial Unicode MS"/>
                <w:sz w:val="18"/>
                <w:lang w:val="tr-TR"/>
              </w:rPr>
            </w:pPr>
            <w:r>
              <w:rPr>
                <w:sz w:val="18"/>
                <w:lang w:val="tr-TR"/>
              </w:rPr>
              <w:t>Türk Parası Cinsinden Hesaplar</w:t>
            </w:r>
          </w:p>
        </w:tc>
        <w:tc>
          <w:tcPr>
            <w:tcW w:w="1417" w:type="dxa"/>
            <w:vAlign w:val="bottom"/>
          </w:tcPr>
          <w:p w:rsidR="00371160" w:rsidRDefault="009658B8">
            <w:pPr>
              <w:ind w:right="57"/>
              <w:jc w:val="right"/>
              <w:rPr>
                <w:sz w:val="18"/>
                <w:szCs w:val="18"/>
              </w:rPr>
            </w:pPr>
            <w:r>
              <w:rPr>
                <w:sz w:val="18"/>
                <w:szCs w:val="18"/>
              </w:rPr>
              <w:t>2.854.573</w:t>
            </w:r>
          </w:p>
        </w:tc>
        <w:tc>
          <w:tcPr>
            <w:tcW w:w="1418" w:type="dxa"/>
            <w:vAlign w:val="bottom"/>
          </w:tcPr>
          <w:p w:rsidR="00371160" w:rsidRDefault="009658B8">
            <w:pPr>
              <w:ind w:right="57"/>
              <w:jc w:val="right"/>
              <w:rPr>
                <w:sz w:val="18"/>
                <w:szCs w:val="18"/>
              </w:rPr>
            </w:pPr>
            <w:r>
              <w:rPr>
                <w:sz w:val="18"/>
                <w:szCs w:val="18"/>
              </w:rPr>
              <w:t>2.400.527</w:t>
            </w:r>
          </w:p>
        </w:tc>
        <w:tc>
          <w:tcPr>
            <w:tcW w:w="1559" w:type="dxa"/>
            <w:vAlign w:val="bottom"/>
          </w:tcPr>
          <w:p w:rsidR="00371160" w:rsidRDefault="009658B8">
            <w:pPr>
              <w:ind w:right="57"/>
              <w:jc w:val="right"/>
              <w:rPr>
                <w:sz w:val="18"/>
                <w:szCs w:val="18"/>
              </w:rPr>
            </w:pPr>
            <w:r>
              <w:rPr>
                <w:sz w:val="18"/>
                <w:szCs w:val="18"/>
              </w:rPr>
              <w:t>2.545.285</w:t>
            </w:r>
          </w:p>
        </w:tc>
        <w:tc>
          <w:tcPr>
            <w:tcW w:w="1418" w:type="dxa"/>
            <w:vAlign w:val="bottom"/>
          </w:tcPr>
          <w:p w:rsidR="00371160" w:rsidRDefault="009658B8">
            <w:pPr>
              <w:ind w:right="57"/>
              <w:jc w:val="right"/>
              <w:rPr>
                <w:sz w:val="18"/>
                <w:szCs w:val="18"/>
              </w:rPr>
            </w:pPr>
            <w:r>
              <w:rPr>
                <w:sz w:val="18"/>
                <w:szCs w:val="18"/>
              </w:rPr>
              <w:t>1.983.628</w:t>
            </w:r>
          </w:p>
        </w:tc>
      </w:tr>
      <w:tr w:rsidR="00674B2B" w:rsidRPr="00872466" w:rsidTr="00633B71">
        <w:trPr>
          <w:trHeight w:val="255"/>
        </w:trPr>
        <w:tc>
          <w:tcPr>
            <w:tcW w:w="4253" w:type="dxa"/>
            <w:vAlign w:val="center"/>
          </w:tcPr>
          <w:p w:rsidR="00371160" w:rsidRDefault="009658B8">
            <w:pPr>
              <w:ind w:left="142"/>
              <w:jc w:val="both"/>
              <w:rPr>
                <w:rFonts w:eastAsia="Arial Unicode MS"/>
                <w:sz w:val="18"/>
                <w:lang w:val="tr-TR"/>
              </w:rPr>
            </w:pPr>
            <w:r>
              <w:rPr>
                <w:rFonts w:eastAsia="Arial Unicode MS"/>
                <w:sz w:val="18"/>
                <w:lang w:val="tr-TR"/>
              </w:rPr>
              <w:t>Yabancı Para Cinsinden Hesaplar</w:t>
            </w:r>
          </w:p>
        </w:tc>
        <w:tc>
          <w:tcPr>
            <w:tcW w:w="1417" w:type="dxa"/>
            <w:vAlign w:val="bottom"/>
          </w:tcPr>
          <w:p w:rsidR="00371160" w:rsidRDefault="009658B8">
            <w:pPr>
              <w:ind w:right="57"/>
              <w:jc w:val="right"/>
              <w:rPr>
                <w:sz w:val="18"/>
                <w:szCs w:val="18"/>
              </w:rPr>
            </w:pPr>
            <w:r>
              <w:rPr>
                <w:sz w:val="18"/>
                <w:szCs w:val="18"/>
              </w:rPr>
              <w:t>649.197</w:t>
            </w:r>
          </w:p>
        </w:tc>
        <w:tc>
          <w:tcPr>
            <w:tcW w:w="1418" w:type="dxa"/>
            <w:vAlign w:val="bottom"/>
          </w:tcPr>
          <w:p w:rsidR="00371160" w:rsidRDefault="009658B8">
            <w:pPr>
              <w:ind w:right="57"/>
              <w:jc w:val="right"/>
              <w:rPr>
                <w:sz w:val="18"/>
                <w:szCs w:val="18"/>
              </w:rPr>
            </w:pPr>
            <w:r>
              <w:rPr>
                <w:sz w:val="18"/>
                <w:szCs w:val="18"/>
              </w:rPr>
              <w:t>544.976</w:t>
            </w:r>
          </w:p>
        </w:tc>
        <w:tc>
          <w:tcPr>
            <w:tcW w:w="1559" w:type="dxa"/>
            <w:vAlign w:val="bottom"/>
          </w:tcPr>
          <w:p w:rsidR="00371160" w:rsidRDefault="009658B8">
            <w:pPr>
              <w:ind w:right="57"/>
              <w:jc w:val="right"/>
              <w:rPr>
                <w:sz w:val="18"/>
                <w:szCs w:val="18"/>
              </w:rPr>
            </w:pPr>
            <w:r>
              <w:rPr>
                <w:sz w:val="18"/>
                <w:szCs w:val="18"/>
              </w:rPr>
              <w:t>1.491.646</w:t>
            </w:r>
          </w:p>
        </w:tc>
        <w:tc>
          <w:tcPr>
            <w:tcW w:w="1418" w:type="dxa"/>
            <w:vAlign w:val="bottom"/>
          </w:tcPr>
          <w:p w:rsidR="00371160" w:rsidRDefault="009658B8">
            <w:pPr>
              <w:ind w:right="57"/>
              <w:jc w:val="right"/>
              <w:rPr>
                <w:sz w:val="18"/>
                <w:szCs w:val="18"/>
              </w:rPr>
            </w:pPr>
            <w:r>
              <w:rPr>
                <w:sz w:val="18"/>
                <w:szCs w:val="18"/>
              </w:rPr>
              <w:t>1.200.079</w:t>
            </w:r>
          </w:p>
        </w:tc>
      </w:tr>
      <w:tr w:rsidR="00674B2B" w:rsidRPr="00872466" w:rsidTr="00633B71">
        <w:trPr>
          <w:trHeight w:val="255"/>
        </w:trPr>
        <w:tc>
          <w:tcPr>
            <w:tcW w:w="4253" w:type="dxa"/>
            <w:vAlign w:val="center"/>
          </w:tcPr>
          <w:p w:rsidR="00371160" w:rsidRDefault="009658B8">
            <w:pPr>
              <w:ind w:left="142"/>
              <w:jc w:val="both"/>
              <w:rPr>
                <w:sz w:val="18"/>
                <w:lang w:val="tr-TR"/>
              </w:rPr>
            </w:pPr>
            <w:r>
              <w:rPr>
                <w:sz w:val="18"/>
                <w:lang w:val="tr-TR"/>
              </w:rPr>
              <w:t xml:space="preserve">Yurtdışı Şubelerde Bulunan Yabancı </w:t>
            </w:r>
          </w:p>
          <w:p w:rsidR="00371160" w:rsidRDefault="009658B8">
            <w:pPr>
              <w:ind w:left="142"/>
              <w:jc w:val="both"/>
              <w:rPr>
                <w:sz w:val="18"/>
                <w:lang w:val="tr-TR"/>
              </w:rPr>
            </w:pPr>
            <w:r>
              <w:rPr>
                <w:sz w:val="18"/>
                <w:lang w:val="tr-TR"/>
              </w:rPr>
              <w:t>Mercilerin Sigortasına Tabi Hesaplar</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674B2B" w:rsidRPr="00872466" w:rsidTr="00633B71">
        <w:trPr>
          <w:trHeight w:val="255"/>
        </w:trPr>
        <w:tc>
          <w:tcPr>
            <w:tcW w:w="4253" w:type="dxa"/>
            <w:vAlign w:val="center"/>
          </w:tcPr>
          <w:p w:rsidR="00371160" w:rsidRDefault="009658B8">
            <w:pPr>
              <w:ind w:left="142"/>
              <w:rPr>
                <w:rFonts w:eastAsia="Arial Unicode MS"/>
                <w:sz w:val="18"/>
                <w:lang w:val="tr-TR"/>
              </w:rPr>
            </w:pPr>
            <w:r>
              <w:rPr>
                <w:rFonts w:eastAsia="Arial Unicode MS"/>
                <w:sz w:val="18"/>
                <w:lang w:val="tr-TR"/>
              </w:rPr>
              <w:t>Kıyı Bankacılığı Bölgelerindeki Şubelerde Bulunan Yabancı Mercilerin Sigortasına Tabi Hesaplar</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bl>
    <w:p w:rsidR="00371160" w:rsidRDefault="00371160">
      <w:pPr>
        <w:jc w:val="both"/>
        <w:rPr>
          <w:b/>
          <w:bCs/>
          <w:sz w:val="10"/>
          <w:szCs w:val="10"/>
          <w:lang w:val="tr-TR"/>
        </w:rPr>
      </w:pPr>
    </w:p>
    <w:p w:rsidR="00371160" w:rsidRDefault="00371160">
      <w:pPr>
        <w:jc w:val="both"/>
        <w:rPr>
          <w:b/>
          <w:bCs/>
          <w:sz w:val="10"/>
          <w:szCs w:val="10"/>
          <w:lang w:val="tr-TR"/>
        </w:rPr>
      </w:pPr>
    </w:p>
    <w:p w:rsidR="00000000" w:rsidRDefault="009658B8">
      <w:pPr>
        <w:numPr>
          <w:ilvl w:val="1"/>
          <w:numId w:val="7"/>
        </w:numPr>
        <w:tabs>
          <w:tab w:val="clear" w:pos="360"/>
        </w:tabs>
        <w:ind w:left="720" w:hanging="720"/>
        <w:jc w:val="both"/>
        <w:rPr>
          <w:b/>
          <w:noProof/>
          <w:sz w:val="22"/>
          <w:szCs w:val="22"/>
          <w:lang w:val="tr-TR"/>
        </w:rPr>
        <w:pPrChange w:id="2711" w:author="Asiye Mara (Open)&#10;" w:date="2011-02-14T12:30:00Z">
          <w:pPr>
            <w:numPr>
              <w:ilvl w:val="1"/>
              <w:numId w:val="7"/>
            </w:numPr>
            <w:tabs>
              <w:tab w:val="num" w:pos="360"/>
            </w:tabs>
            <w:ind w:left="720" w:hanging="720"/>
            <w:jc w:val="both"/>
          </w:pPr>
        </w:pPrChange>
      </w:pPr>
      <w:r>
        <w:rPr>
          <w:b/>
          <w:sz w:val="22"/>
          <w:szCs w:val="22"/>
          <w:lang w:val="tr-TR"/>
        </w:rPr>
        <w:t>Tasarruf Mevduatı Sigorta</w:t>
      </w:r>
      <w:r>
        <w:rPr>
          <w:b/>
          <w:noProof/>
          <w:sz w:val="22"/>
          <w:szCs w:val="22"/>
          <w:lang w:val="tr-TR"/>
        </w:rPr>
        <w:t xml:space="preserve"> Fonu Kapsamında Bulunmayan Gerçek Kişilerin Özel Cari ve Katılma Hesapları:</w:t>
      </w:r>
    </w:p>
    <w:p w:rsidR="00371160" w:rsidRDefault="00371160">
      <w:pPr>
        <w:jc w:val="both"/>
        <w:rPr>
          <w:b/>
          <w:noProof/>
          <w:sz w:val="16"/>
          <w:szCs w:val="16"/>
          <w:lang w:val="tr-TR"/>
        </w:rPr>
      </w:pPr>
    </w:p>
    <w:p w:rsidR="00371160" w:rsidRDefault="009658B8">
      <w:pPr>
        <w:ind w:left="720" w:right="-2"/>
        <w:jc w:val="both"/>
        <w:rPr>
          <w:noProof/>
          <w:sz w:val="22"/>
          <w:szCs w:val="22"/>
          <w:lang w:val="tr-TR"/>
        </w:rPr>
      </w:pPr>
      <w:r>
        <w:rPr>
          <w:noProof/>
          <w:sz w:val="22"/>
          <w:szCs w:val="22"/>
          <w:lang w:val="tr-TR"/>
        </w:rPr>
        <w:t>Banka’nın hakim ortakları ile yönetim kurulu üyeleri, genel müdür ve genel müdür yardımcıları ile bunların birinci dereceden yakınlarının özel cari ve katılma hesapları dışında Tasarruf Mevduatı Sigorta Fonu kapsamında bulunmayan gerçek kişilere ait özel cari ve katılma hesabı bulunmamaktadır.</w:t>
      </w:r>
    </w:p>
    <w:p w:rsidR="00371160" w:rsidRDefault="00371160">
      <w:pPr>
        <w:ind w:left="720"/>
        <w:jc w:val="both"/>
        <w:rPr>
          <w:bCs/>
          <w:noProof/>
          <w:sz w:val="16"/>
          <w:szCs w:val="16"/>
          <w:lang w:val="tr-TR"/>
        </w:rPr>
      </w:pPr>
    </w:p>
    <w:p w:rsidR="00000000" w:rsidRDefault="009658B8">
      <w:pPr>
        <w:pStyle w:val="EndnoteText"/>
        <w:numPr>
          <w:ilvl w:val="0"/>
          <w:numId w:val="10"/>
        </w:numPr>
        <w:tabs>
          <w:tab w:val="clear" w:pos="720"/>
        </w:tabs>
        <w:ind w:hanging="720"/>
        <w:jc w:val="both"/>
        <w:rPr>
          <w:b/>
          <w:sz w:val="22"/>
          <w:szCs w:val="22"/>
        </w:rPr>
        <w:pPrChange w:id="2712" w:author="Asiye Mara (Open)&#10;" w:date="2011-02-14T12:30:00Z">
          <w:pPr>
            <w:pStyle w:val="EndnoteText"/>
            <w:numPr>
              <w:numId w:val="10"/>
            </w:numPr>
            <w:tabs>
              <w:tab w:val="num" w:pos="720"/>
            </w:tabs>
            <w:ind w:left="720" w:hanging="720"/>
            <w:jc w:val="both"/>
          </w:pPr>
        </w:pPrChange>
      </w:pPr>
      <w:r>
        <w:rPr>
          <w:b/>
          <w:bCs/>
          <w:sz w:val="22"/>
          <w:szCs w:val="22"/>
        </w:rPr>
        <w:t>Alım Satım Amaçlı T</w:t>
      </w:r>
      <w:r>
        <w:rPr>
          <w:b/>
          <w:sz w:val="22"/>
          <w:szCs w:val="22"/>
        </w:rPr>
        <w:t>ürev Finansal Borçlara İlişkin Bilgiler</w:t>
      </w:r>
    </w:p>
    <w:p w:rsidR="00371160" w:rsidRDefault="00371160">
      <w:pPr>
        <w:pStyle w:val="EndnoteText"/>
        <w:jc w:val="both"/>
        <w:rPr>
          <w:b/>
        </w:rPr>
      </w:pPr>
    </w:p>
    <w:p w:rsidR="00371160" w:rsidRDefault="009658B8">
      <w:pPr>
        <w:pStyle w:val="EndnoteText"/>
        <w:ind w:left="720"/>
        <w:jc w:val="both"/>
        <w:rPr>
          <w:sz w:val="22"/>
          <w:szCs w:val="22"/>
        </w:rPr>
      </w:pPr>
      <w:r>
        <w:rPr>
          <w:sz w:val="22"/>
          <w:szCs w:val="22"/>
        </w:rPr>
        <w:t>Banka’nın 31 Aralık 2010 tarihi itibarıyla 5.397 Bin TL alım satım amaçlı türev finansal borcu bulunmaktadır (31 Aralık 2009: 155 Bin TL).</w:t>
      </w:r>
    </w:p>
    <w:p w:rsidR="00371160" w:rsidRDefault="00371160">
      <w:pPr>
        <w:pStyle w:val="EndnoteText"/>
        <w:jc w:val="both"/>
        <w:rPr>
          <w:b/>
        </w:rPr>
      </w:pPr>
    </w:p>
    <w:tbl>
      <w:tblPr>
        <w:tblW w:w="9345" w:type="dxa"/>
        <w:tblInd w:w="828" w:type="dxa"/>
        <w:shd w:val="clear" w:color="auto" w:fill="FFFFFF"/>
        <w:tblLayout w:type="fixed"/>
        <w:tblLook w:val="0000"/>
      </w:tblPr>
      <w:tblGrid>
        <w:gridCol w:w="3391"/>
        <w:gridCol w:w="1559"/>
        <w:gridCol w:w="1418"/>
        <w:gridCol w:w="1559"/>
        <w:gridCol w:w="1418"/>
      </w:tblGrid>
      <w:tr w:rsidR="006E4F8E"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371160" w:rsidRDefault="00371160">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 xml:space="preserve">Cari Dönem </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 xml:space="preserve">Önceki Dönem </w:t>
            </w:r>
          </w:p>
        </w:tc>
      </w:tr>
      <w:tr w:rsidR="006E4F8E" w:rsidRPr="00872466" w:rsidTr="00633B71">
        <w:trPr>
          <w:trHeight w:val="227"/>
        </w:trPr>
        <w:tc>
          <w:tcPr>
            <w:tcW w:w="3391" w:type="dxa"/>
            <w:tcBorders>
              <w:top w:val="nil"/>
              <w:left w:val="single" w:sz="4" w:space="0" w:color="auto"/>
              <w:bottom w:val="single" w:sz="4" w:space="0" w:color="auto"/>
              <w:right w:val="single" w:sz="4" w:space="0" w:color="auto"/>
            </w:tcBorders>
            <w:shd w:val="clear" w:color="auto" w:fill="FFFFFF"/>
          </w:tcPr>
          <w:p w:rsidR="00000000" w:rsidRDefault="006663F3">
            <w:pPr>
              <w:rPr>
                <w:lang w:val="tr-TR"/>
                <w:rPrChange w:id="2713" w:author="Asiye Mara (Open)&#10;" w:date="2011-02-14T12:31:00Z">
                  <w:rPr>
                    <w:rFonts w:ascii="Univers (WN)" w:hAnsi="Univers (WN)"/>
                    <w:b/>
                    <w:u w:val="single"/>
                    <w:lang w:val="tr-TR"/>
                  </w:rPr>
                </w:rPrChange>
              </w:rPr>
              <w:pPrChange w:id="2714" w:author="Asiye Mara (Open)&#10;" w:date="2011-02-14T12:30:00Z">
                <w:pPr>
                  <w:numPr>
                    <w:numId w:val="1"/>
                  </w:numPr>
                  <w:tabs>
                    <w:tab w:val="num" w:pos="1086"/>
                  </w:tabs>
                  <w:spacing w:before="240"/>
                  <w:ind w:left="1086" w:hanging="720"/>
                  <w:outlineLvl w:val="0"/>
                </w:pPr>
              </w:pPrChange>
            </w:pPr>
          </w:p>
        </w:tc>
        <w:tc>
          <w:tcPr>
            <w:tcW w:w="155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TP</w:t>
            </w:r>
          </w:p>
        </w:tc>
        <w:tc>
          <w:tcPr>
            <w:tcW w:w="141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YP</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TP</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YP</w:t>
            </w:r>
          </w:p>
        </w:tc>
      </w:tr>
      <w:tr w:rsidR="009B3820" w:rsidRPr="00872466" w:rsidTr="00633B71">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rFonts w:eastAsia="Arial Unicode MS"/>
                <w:iCs/>
                <w:sz w:val="18"/>
                <w:szCs w:val="18"/>
              </w:rPr>
            </w:pPr>
            <w:r>
              <w:rPr>
                <w:sz w:val="18"/>
                <w:szCs w:val="18"/>
              </w:rPr>
              <w:t>Vadeli İşlemler</w:t>
            </w:r>
            <w:ins w:id="2715" w:author="Gülşah Tuba Ünlü (Open)&#10;" w:date="2011-02-13T22:18:00Z">
              <w:r>
                <w:rPr>
                  <w:sz w:val="18"/>
                  <w:szCs w:val="18"/>
                </w:rPr>
                <w:t xml:space="preserve"> </w:t>
              </w:r>
              <w:r w:rsidR="0092089C" w:rsidRPr="0092089C">
                <w:rPr>
                  <w:sz w:val="16"/>
                  <w:szCs w:val="16"/>
                  <w:rPrChange w:id="2716" w:author="Gülşah Tuba Ünlü (Open)&#10;" w:date="2011-02-14T13:47:00Z">
                    <w:rPr>
                      <w:sz w:val="18"/>
                      <w:szCs w:val="18"/>
                      <w:lang w:val="en-US"/>
                    </w:rPr>
                  </w:rPrChange>
                </w:rPr>
                <w:t>(*)</w:t>
              </w:r>
            </w:ins>
          </w:p>
        </w:tc>
        <w:tc>
          <w:tcPr>
            <w:tcW w:w="155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176</w:t>
            </w:r>
          </w:p>
        </w:tc>
        <w:tc>
          <w:tcPr>
            <w:tcW w:w="1559" w:type="dxa"/>
            <w:tcBorders>
              <w:top w:val="nil"/>
              <w:left w:val="nil"/>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155</w:t>
            </w:r>
          </w:p>
        </w:tc>
      </w:tr>
      <w:tr w:rsidR="009B3820" w:rsidRPr="00872466" w:rsidTr="00633B71">
        <w:trPr>
          <w:trHeight w:val="227"/>
        </w:trPr>
        <w:tc>
          <w:tcPr>
            <w:tcW w:w="3391" w:type="dxa"/>
            <w:tcBorders>
              <w:top w:val="nil"/>
              <w:left w:val="single" w:sz="4" w:space="0" w:color="auto"/>
              <w:bottom w:val="nil"/>
              <w:right w:val="single" w:sz="4" w:space="0" w:color="auto"/>
            </w:tcBorders>
            <w:shd w:val="clear" w:color="auto" w:fill="FFFFFF"/>
            <w:vAlign w:val="bottom"/>
          </w:tcPr>
          <w:p w:rsidR="00371160" w:rsidRDefault="009658B8">
            <w:pPr>
              <w:pStyle w:val="EndnoteText"/>
              <w:ind w:firstLine="252"/>
              <w:rPr>
                <w:sz w:val="18"/>
                <w:szCs w:val="18"/>
              </w:rPr>
            </w:pPr>
            <w:r>
              <w:rPr>
                <w:sz w:val="18"/>
                <w:szCs w:val="18"/>
              </w:rPr>
              <w:t>Swap İşlemler</w:t>
            </w:r>
          </w:p>
        </w:tc>
        <w:tc>
          <w:tcPr>
            <w:tcW w:w="1559" w:type="dxa"/>
            <w:tcBorders>
              <w:top w:val="nil"/>
              <w:left w:val="single" w:sz="4" w:space="0" w:color="auto"/>
              <w:bottom w:val="nil"/>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single" w:sz="4" w:space="0" w:color="auto"/>
              <w:bottom w:val="nil"/>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5.221</w:t>
            </w:r>
          </w:p>
        </w:tc>
        <w:tc>
          <w:tcPr>
            <w:tcW w:w="1559" w:type="dxa"/>
            <w:tcBorders>
              <w:top w:val="nil"/>
              <w:left w:val="nil"/>
              <w:bottom w:val="nil"/>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nil"/>
              <w:bottom w:val="nil"/>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w:t>
            </w:r>
          </w:p>
        </w:tc>
      </w:tr>
      <w:tr w:rsidR="009B3820"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b/>
                <w:sz w:val="18"/>
                <w:szCs w:val="18"/>
              </w:rPr>
            </w:pPr>
            <w:r>
              <w:rPr>
                <w:sz w:val="18"/>
                <w:szCs w:val="18"/>
              </w:rPr>
              <w:t>Futures İşlemler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lang w:val="tr-TR"/>
              </w:rPr>
            </w:pPr>
            <w:r>
              <w:rPr>
                <w:sz w:val="18"/>
                <w:szCs w:val="18"/>
                <w:lang w:val="tr-TR"/>
              </w:rPr>
              <w:t>-</w:t>
            </w:r>
          </w:p>
        </w:tc>
      </w:tr>
      <w:tr w:rsidR="00F2094D"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sz w:val="18"/>
                <w:szCs w:val="18"/>
              </w:rPr>
            </w:pPr>
            <w:r>
              <w:rPr>
                <w:sz w:val="18"/>
                <w:szCs w:val="18"/>
              </w:rPr>
              <w:t>Opsiyonlar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sz w:val="18"/>
                <w:szCs w:val="18"/>
                <w:lang w:val="tr-TR"/>
              </w:rPr>
            </w:pPr>
            <w:r>
              <w:rPr>
                <w:b/>
                <w:sz w:val="18"/>
                <w:szCs w:val="18"/>
                <w:lang w:val="tr-TR"/>
              </w:rPr>
              <w:t>-</w:t>
            </w:r>
          </w:p>
        </w:tc>
      </w:tr>
      <w:tr w:rsidR="00F2094D"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sz w:val="18"/>
                <w:szCs w:val="18"/>
              </w:rPr>
            </w:pPr>
            <w:r>
              <w:rPr>
                <w:sz w:val="18"/>
                <w:szCs w:val="18"/>
              </w:rPr>
              <w:t xml:space="preserve">Diğer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lang w:val="tr-TR"/>
              </w:rPr>
            </w:pPr>
            <w:r>
              <w:rPr>
                <w:sz w:val="18"/>
                <w:szCs w:val="18"/>
                <w:lang w:val="tr-TR"/>
              </w:rPr>
              <w:t>-</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lang w:val="tr-TR"/>
              </w:rPr>
            </w:pPr>
            <w:r>
              <w:rPr>
                <w:sz w:val="18"/>
                <w:szCs w:val="18"/>
                <w:lang w:val="tr-TR"/>
              </w:rPr>
              <w:t>-</w:t>
            </w:r>
          </w:p>
        </w:tc>
      </w:tr>
      <w:tr w:rsidR="00F2094D"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b/>
                <w:sz w:val="18"/>
                <w:szCs w:val="18"/>
              </w:rPr>
            </w:pPr>
            <w:r>
              <w:rPr>
                <w:b/>
                <w:sz w:val="18"/>
                <w:szCs w:val="18"/>
              </w:rPr>
              <w:t>Toplam</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right"/>
              <w:rPr>
                <w:b/>
                <w:sz w:val="18"/>
                <w:szCs w:val="18"/>
                <w:lang w:val="tr-TR"/>
              </w:rPr>
            </w:pPr>
            <w:r>
              <w:rPr>
                <w:b/>
                <w:sz w:val="18"/>
                <w:szCs w:val="18"/>
                <w:lang w:val="tr-TR"/>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lang w:val="tr-TR"/>
              </w:rPr>
            </w:pPr>
            <w:r>
              <w:rPr>
                <w:b/>
                <w:sz w:val="18"/>
                <w:szCs w:val="18"/>
                <w:lang w:val="tr-TR"/>
              </w:rPr>
              <w:t>5.397</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b/>
                <w:sz w:val="18"/>
                <w:szCs w:val="18"/>
                <w:lang w:val="tr-TR"/>
              </w:rPr>
            </w:pPr>
            <w:r>
              <w:rPr>
                <w:b/>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b/>
                <w:sz w:val="18"/>
                <w:szCs w:val="18"/>
                <w:lang w:val="tr-TR"/>
              </w:rPr>
            </w:pPr>
            <w:r>
              <w:rPr>
                <w:b/>
                <w:sz w:val="18"/>
                <w:szCs w:val="18"/>
                <w:lang w:val="tr-TR"/>
              </w:rPr>
              <w:t>155</w:t>
            </w:r>
          </w:p>
        </w:tc>
      </w:tr>
    </w:tbl>
    <w:p w:rsidR="00000000" w:rsidRDefault="009658B8">
      <w:pPr>
        <w:ind w:left="709"/>
        <w:jc w:val="both"/>
        <w:rPr>
          <w:ins w:id="2717" w:author="Gülşah Tuba Ünlü (Open)&#10;" w:date="2011-02-13T22:18:00Z"/>
          <w:sz w:val="16"/>
          <w:szCs w:val="16"/>
          <w:lang w:val="tr-TR"/>
        </w:rPr>
        <w:pPrChange w:id="2718" w:author="Asiye Mara (Open)&#10;" w:date="2011-02-14T12:30:00Z">
          <w:pPr>
            <w:ind w:left="567"/>
            <w:jc w:val="both"/>
          </w:pPr>
        </w:pPrChange>
      </w:pPr>
      <w:ins w:id="2719" w:author="Gülşah Tuba Ünlü (Open)&#10;" w:date="2011-02-13T22:18:00Z">
        <w:r>
          <w:rPr>
            <w:sz w:val="16"/>
            <w:szCs w:val="16"/>
            <w:lang w:val="tr-TR"/>
          </w:rPr>
          <w:t>(*) Valörlü döviz alım satım taahhütlerinden oluşmaktadır.</w:t>
        </w:r>
      </w:ins>
    </w:p>
    <w:p w:rsidR="00371160" w:rsidRDefault="00371160">
      <w:pPr>
        <w:pStyle w:val="EndnoteText"/>
        <w:jc w:val="both"/>
        <w:rPr>
          <w:b/>
          <w:sz w:val="22"/>
          <w:szCs w:val="22"/>
        </w:rPr>
      </w:pPr>
    </w:p>
    <w:p w:rsidR="00000000" w:rsidRDefault="009658B8">
      <w:pPr>
        <w:pStyle w:val="EndnoteText"/>
        <w:numPr>
          <w:ilvl w:val="1"/>
          <w:numId w:val="3"/>
        </w:numPr>
        <w:tabs>
          <w:tab w:val="clear" w:pos="1800"/>
          <w:tab w:val="left" w:pos="720"/>
        </w:tabs>
        <w:ind w:left="1797" w:hanging="1797"/>
        <w:jc w:val="both"/>
        <w:rPr>
          <w:b/>
          <w:bCs/>
          <w:sz w:val="22"/>
          <w:szCs w:val="22"/>
        </w:rPr>
        <w:pPrChange w:id="2720" w:author="Asiye Mara (Open)&#10;" w:date="2011-02-14T12:30:00Z">
          <w:pPr>
            <w:pStyle w:val="EndnoteText"/>
            <w:numPr>
              <w:ilvl w:val="1"/>
              <w:numId w:val="3"/>
            </w:numPr>
            <w:tabs>
              <w:tab w:val="left" w:pos="720"/>
              <w:tab w:val="num" w:pos="1800"/>
            </w:tabs>
            <w:ind w:left="1797" w:hanging="1797"/>
            <w:jc w:val="both"/>
          </w:pPr>
        </w:pPrChange>
      </w:pPr>
      <w:r>
        <w:rPr>
          <w:b/>
          <w:bCs/>
          <w:sz w:val="22"/>
          <w:szCs w:val="22"/>
        </w:rPr>
        <w:t>Alınan Kredilere İlişkin Bilgiler</w:t>
      </w:r>
    </w:p>
    <w:p w:rsidR="00371160" w:rsidRDefault="009658B8">
      <w:pPr>
        <w:pStyle w:val="EndnoteText"/>
        <w:tabs>
          <w:tab w:val="left" w:pos="720"/>
        </w:tabs>
        <w:jc w:val="both"/>
        <w:rPr>
          <w:b/>
          <w:bCs/>
          <w:sz w:val="16"/>
          <w:szCs w:val="16"/>
        </w:rPr>
      </w:pPr>
      <w:r>
        <w:rPr>
          <w:b/>
          <w:bCs/>
          <w:sz w:val="16"/>
          <w:szCs w:val="16"/>
        </w:rPr>
        <w:tab/>
      </w:r>
    </w:p>
    <w:p w:rsidR="00371160" w:rsidRDefault="009658B8">
      <w:pPr>
        <w:pStyle w:val="BodyTextIndent"/>
        <w:numPr>
          <w:ilvl w:val="1"/>
          <w:numId w:val="11"/>
        </w:numPr>
        <w:jc w:val="left"/>
        <w:rPr>
          <w:b/>
          <w:bCs/>
          <w:sz w:val="22"/>
          <w:szCs w:val="22"/>
        </w:rPr>
      </w:pPr>
      <w:r>
        <w:rPr>
          <w:b/>
          <w:bCs/>
          <w:sz w:val="22"/>
          <w:szCs w:val="22"/>
        </w:rPr>
        <w:t>Bankalar ve Diğer Mali Kuruluşlara İlişkin Bilgiler:</w:t>
      </w:r>
    </w:p>
    <w:p w:rsidR="00371160" w:rsidRDefault="00371160">
      <w:pPr>
        <w:pStyle w:val="BodyTextIndent"/>
        <w:ind w:firstLine="0"/>
        <w:jc w:val="left"/>
        <w:rPr>
          <w:b/>
          <w:bCs/>
          <w:sz w:val="22"/>
          <w:szCs w:val="22"/>
        </w:rPr>
      </w:pPr>
    </w:p>
    <w:tbl>
      <w:tblPr>
        <w:tblW w:w="9345" w:type="dxa"/>
        <w:tblInd w:w="828" w:type="dxa"/>
        <w:shd w:val="clear" w:color="auto" w:fill="FFFFFF"/>
        <w:tblLayout w:type="fixed"/>
        <w:tblLook w:val="0000"/>
      </w:tblPr>
      <w:tblGrid>
        <w:gridCol w:w="3391"/>
        <w:gridCol w:w="1559"/>
        <w:gridCol w:w="1418"/>
        <w:gridCol w:w="1559"/>
        <w:gridCol w:w="1418"/>
      </w:tblGrid>
      <w:tr w:rsidR="00BF0A05"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371160" w:rsidRDefault="00371160">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 xml:space="preserve">Cari Dönem </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 xml:space="preserve">Önceki Dönem </w:t>
            </w:r>
          </w:p>
        </w:tc>
      </w:tr>
      <w:tr w:rsidR="00BF0A05" w:rsidRPr="00872466" w:rsidTr="00633B71">
        <w:trPr>
          <w:trHeight w:val="227"/>
        </w:trPr>
        <w:tc>
          <w:tcPr>
            <w:tcW w:w="3391" w:type="dxa"/>
            <w:tcBorders>
              <w:top w:val="nil"/>
              <w:left w:val="single" w:sz="4" w:space="0" w:color="auto"/>
              <w:bottom w:val="single" w:sz="4" w:space="0" w:color="auto"/>
              <w:right w:val="single" w:sz="4" w:space="0" w:color="auto"/>
            </w:tcBorders>
            <w:shd w:val="clear" w:color="auto" w:fill="FFFFFF"/>
          </w:tcPr>
          <w:p w:rsidR="00000000" w:rsidRDefault="006663F3">
            <w:pPr>
              <w:rPr>
                <w:lang w:val="tr-TR"/>
                <w:rPrChange w:id="2721" w:author="Asiye Mara (Open)&#10;" w:date="2011-02-14T12:31:00Z">
                  <w:rPr>
                    <w:rFonts w:ascii="Univers (WN)" w:hAnsi="Univers (WN)"/>
                    <w:b/>
                    <w:u w:val="single"/>
                    <w:lang w:val="tr-TR"/>
                  </w:rPr>
                </w:rPrChange>
              </w:rPr>
              <w:pPrChange w:id="2722" w:author="Asiye Mara (Open)&#10;" w:date="2011-02-14T12:30:00Z">
                <w:pPr>
                  <w:numPr>
                    <w:numId w:val="1"/>
                  </w:numPr>
                  <w:tabs>
                    <w:tab w:val="num" w:pos="1086"/>
                  </w:tabs>
                  <w:spacing w:before="240"/>
                  <w:ind w:left="1086" w:hanging="720"/>
                  <w:outlineLvl w:val="0"/>
                </w:pPr>
              </w:pPrChange>
            </w:pPr>
          </w:p>
        </w:tc>
        <w:tc>
          <w:tcPr>
            <w:tcW w:w="155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TP</w:t>
            </w:r>
          </w:p>
        </w:tc>
        <w:tc>
          <w:tcPr>
            <w:tcW w:w="141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YP</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TP</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20"/>
                <w:szCs w:val="20"/>
                <w:lang w:val="tr-TR"/>
              </w:rPr>
            </w:pPr>
            <w:r>
              <w:rPr>
                <w:sz w:val="20"/>
                <w:szCs w:val="20"/>
                <w:lang w:val="tr-TR"/>
              </w:rPr>
              <w:t>YP</w:t>
            </w:r>
          </w:p>
        </w:tc>
      </w:tr>
      <w:tr w:rsidR="00674B2B" w:rsidRPr="00872466" w:rsidTr="00633B71">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rFonts w:eastAsia="Arial Unicode MS"/>
                <w:iCs/>
                <w:sz w:val="18"/>
                <w:szCs w:val="18"/>
              </w:rPr>
            </w:pPr>
            <w:r>
              <w:rPr>
                <w:sz w:val="18"/>
                <w:szCs w:val="18"/>
              </w:rPr>
              <w:t>T.C. Merkez Bankası Kredileri</w:t>
            </w:r>
          </w:p>
        </w:tc>
        <w:tc>
          <w:tcPr>
            <w:tcW w:w="155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559" w:type="dxa"/>
            <w:tcBorders>
              <w:top w:val="nil"/>
              <w:left w:val="nil"/>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nil"/>
              <w:bottom w:val="single" w:sz="4" w:space="0" w:color="auto"/>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r>
      <w:tr w:rsidR="00674B2B" w:rsidRPr="00872466" w:rsidTr="00633B71">
        <w:trPr>
          <w:trHeight w:val="227"/>
        </w:trPr>
        <w:tc>
          <w:tcPr>
            <w:tcW w:w="3391" w:type="dxa"/>
            <w:tcBorders>
              <w:top w:val="nil"/>
              <w:left w:val="single" w:sz="4" w:space="0" w:color="auto"/>
              <w:bottom w:val="nil"/>
              <w:right w:val="single" w:sz="4" w:space="0" w:color="auto"/>
            </w:tcBorders>
            <w:shd w:val="clear" w:color="auto" w:fill="FFFFFF"/>
            <w:vAlign w:val="bottom"/>
          </w:tcPr>
          <w:p w:rsidR="00371160" w:rsidRDefault="009658B8">
            <w:pPr>
              <w:pStyle w:val="EndnoteText"/>
              <w:ind w:firstLine="252"/>
              <w:rPr>
                <w:sz w:val="18"/>
                <w:szCs w:val="18"/>
              </w:rPr>
            </w:pPr>
            <w:r>
              <w:rPr>
                <w:sz w:val="18"/>
                <w:szCs w:val="18"/>
              </w:rPr>
              <w:t>Yurtiçi Banka ve Kuruluşlardan</w:t>
            </w:r>
          </w:p>
        </w:tc>
        <w:tc>
          <w:tcPr>
            <w:tcW w:w="1559" w:type="dxa"/>
            <w:tcBorders>
              <w:top w:val="nil"/>
              <w:left w:val="single" w:sz="4" w:space="0" w:color="auto"/>
              <w:bottom w:val="nil"/>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nil"/>
              <w:left w:val="single" w:sz="4" w:space="0" w:color="auto"/>
              <w:bottom w:val="nil"/>
              <w:right w:val="single" w:sz="4" w:space="0" w:color="auto"/>
            </w:tcBorders>
            <w:shd w:val="clear" w:color="auto" w:fill="FFFFFF"/>
            <w:vAlign w:val="bottom"/>
          </w:tcPr>
          <w:p w:rsidR="00371160" w:rsidRDefault="009658B8">
            <w:pPr>
              <w:jc w:val="right"/>
              <w:rPr>
                <w:sz w:val="18"/>
                <w:szCs w:val="18"/>
              </w:rPr>
            </w:pPr>
            <w:r>
              <w:rPr>
                <w:sz w:val="18"/>
                <w:szCs w:val="18"/>
              </w:rPr>
              <w:t>45.096</w:t>
            </w:r>
          </w:p>
        </w:tc>
        <w:tc>
          <w:tcPr>
            <w:tcW w:w="1559" w:type="dxa"/>
            <w:tcBorders>
              <w:top w:val="nil"/>
              <w:left w:val="nil"/>
              <w:bottom w:val="nil"/>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c>
          <w:tcPr>
            <w:tcW w:w="1418" w:type="dxa"/>
            <w:tcBorders>
              <w:top w:val="nil"/>
              <w:left w:val="nil"/>
              <w:bottom w:val="nil"/>
              <w:right w:val="single" w:sz="4" w:space="0" w:color="auto"/>
            </w:tcBorders>
            <w:shd w:val="clear" w:color="auto" w:fill="FFFFFF"/>
            <w:vAlign w:val="center"/>
          </w:tcPr>
          <w:p w:rsidR="00371160" w:rsidRDefault="009658B8">
            <w:pPr>
              <w:jc w:val="right"/>
              <w:rPr>
                <w:sz w:val="18"/>
                <w:szCs w:val="18"/>
                <w:lang w:val="tr-TR"/>
              </w:rPr>
            </w:pPr>
            <w:r>
              <w:rPr>
                <w:sz w:val="18"/>
                <w:szCs w:val="18"/>
                <w:lang w:val="tr-TR"/>
              </w:rPr>
              <w:t>-</w:t>
            </w:r>
          </w:p>
        </w:tc>
      </w:tr>
      <w:tr w:rsidR="00674B2B"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pStyle w:val="EndnoteText"/>
              <w:ind w:firstLine="252"/>
              <w:rPr>
                <w:sz w:val="18"/>
                <w:szCs w:val="18"/>
              </w:rPr>
            </w:pPr>
            <w:r>
              <w:rPr>
                <w:sz w:val="18"/>
                <w:szCs w:val="18"/>
              </w:rPr>
              <w:t>Yurtdışı Banka, Kuruluş ve Fonlardan</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577.141</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sz w:val="18"/>
                <w:szCs w:val="18"/>
                <w:lang w:val="tr-TR"/>
              </w:rPr>
            </w:pPr>
            <w:r>
              <w:rPr>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sz w:val="18"/>
                <w:szCs w:val="18"/>
                <w:lang w:val="tr-TR"/>
              </w:rPr>
            </w:pPr>
            <w:r>
              <w:rPr>
                <w:sz w:val="18"/>
                <w:szCs w:val="18"/>
                <w:lang w:val="tr-TR"/>
              </w:rPr>
              <w:t>191.461</w:t>
            </w:r>
          </w:p>
        </w:tc>
      </w:tr>
      <w:tr w:rsidR="00674B2B" w:rsidRPr="00872466" w:rsidTr="00633B71">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rPr>
                <w:rFonts w:eastAsia="Arial Unicode MS"/>
                <w:b/>
                <w:iCs/>
                <w:sz w:val="18"/>
                <w:szCs w:val="18"/>
                <w:lang w:val="tr-TR"/>
              </w:rPr>
            </w:pPr>
            <w:r>
              <w:rPr>
                <w:rFonts w:eastAsia="Arial Unicode MS"/>
                <w:b/>
                <w:iCs/>
                <w:sz w:val="18"/>
                <w:szCs w:val="18"/>
                <w:lang w:val="tr-TR"/>
              </w:rPr>
              <w:t>Toplam</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622.237</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ind w:left="720" w:hanging="720"/>
              <w:jc w:val="right"/>
              <w:rPr>
                <w:b/>
                <w:sz w:val="18"/>
                <w:szCs w:val="18"/>
                <w:lang w:val="tr-TR"/>
              </w:rPr>
            </w:pPr>
            <w:r>
              <w:rPr>
                <w:b/>
                <w:sz w:val="18"/>
                <w:szCs w:val="18"/>
                <w:lang w:val="tr-TR"/>
              </w:rPr>
              <w:t>-</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right"/>
              <w:rPr>
                <w:b/>
                <w:sz w:val="18"/>
                <w:szCs w:val="18"/>
                <w:lang w:val="tr-TR"/>
              </w:rPr>
            </w:pPr>
            <w:r>
              <w:rPr>
                <w:b/>
                <w:sz w:val="18"/>
                <w:szCs w:val="18"/>
                <w:lang w:val="tr-TR"/>
              </w:rPr>
              <w:t>191.461</w:t>
            </w:r>
          </w:p>
        </w:tc>
      </w:tr>
    </w:tbl>
    <w:p w:rsidR="00371160" w:rsidRDefault="00371160">
      <w:pPr>
        <w:autoSpaceDE w:val="0"/>
        <w:autoSpaceDN w:val="0"/>
        <w:adjustRightInd w:val="0"/>
        <w:ind w:left="720"/>
        <w:rPr>
          <w:rFonts w:ascii="TimesNewRomanPS-ItalicMT" w:hAnsi="TimesNewRomanPS-ItalicMT" w:cs="TimesNewRomanPS-ItalicMT"/>
          <w:iCs/>
          <w:sz w:val="16"/>
          <w:szCs w:val="16"/>
          <w:lang w:val="tr-TR" w:eastAsia="tr-TR"/>
        </w:rPr>
      </w:pPr>
    </w:p>
    <w:p w:rsidR="00371160" w:rsidRDefault="00371160">
      <w:pPr>
        <w:pStyle w:val="BodyText3"/>
        <w:tabs>
          <w:tab w:val="clear" w:pos="539"/>
          <w:tab w:val="clear" w:pos="5310"/>
          <w:tab w:val="clear" w:pos="7560"/>
        </w:tabs>
        <w:ind w:left="720"/>
        <w:jc w:val="both"/>
        <w:rPr>
          <w:i w:val="0"/>
          <w:szCs w:val="22"/>
        </w:rPr>
      </w:pPr>
    </w:p>
    <w:p w:rsidR="00371160" w:rsidRDefault="00371160">
      <w:pPr>
        <w:pStyle w:val="BodyText3"/>
        <w:tabs>
          <w:tab w:val="clear" w:pos="539"/>
          <w:tab w:val="clear" w:pos="5310"/>
          <w:tab w:val="clear" w:pos="7560"/>
        </w:tabs>
        <w:ind w:left="720"/>
        <w:jc w:val="both"/>
        <w:rPr>
          <w:i w:val="0"/>
          <w:szCs w:val="22"/>
        </w:rPr>
      </w:pPr>
    </w:p>
    <w:p w:rsidR="00371160" w:rsidRDefault="00371160">
      <w:pPr>
        <w:tabs>
          <w:tab w:val="left" w:pos="720"/>
        </w:tabs>
        <w:spacing w:line="216" w:lineRule="auto"/>
        <w:rPr>
          <w:bCs/>
          <w:i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0"/>
          <w:szCs w:val="20"/>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ind w:left="720" w:hanging="720"/>
        <w:jc w:val="both"/>
        <w:rPr>
          <w:b/>
          <w:sz w:val="10"/>
          <w:szCs w:val="10"/>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 xml:space="preserve">Pasif Hesaplarına İlişkin Açıklama ve Dipnotlar </w:t>
      </w:r>
      <w:r>
        <w:rPr>
          <w:b/>
          <w:sz w:val="22"/>
          <w:szCs w:val="22"/>
          <w:lang w:val="tr-TR"/>
        </w:rPr>
        <w:t>(devamı)</w:t>
      </w:r>
    </w:p>
    <w:p w:rsidR="00371160" w:rsidRDefault="00371160">
      <w:pPr>
        <w:pStyle w:val="EndnoteText"/>
        <w:jc w:val="both"/>
        <w:rPr>
          <w:b/>
          <w:bCs/>
          <w:sz w:val="22"/>
          <w:szCs w:val="22"/>
        </w:rPr>
      </w:pPr>
    </w:p>
    <w:p w:rsidR="00000000" w:rsidRDefault="009658B8">
      <w:pPr>
        <w:pStyle w:val="EndnoteText"/>
        <w:numPr>
          <w:ilvl w:val="0"/>
          <w:numId w:val="10"/>
        </w:numPr>
        <w:tabs>
          <w:tab w:val="clear" w:pos="720"/>
        </w:tabs>
        <w:ind w:hanging="720"/>
        <w:jc w:val="both"/>
        <w:rPr>
          <w:b/>
          <w:bCs/>
          <w:sz w:val="22"/>
          <w:szCs w:val="22"/>
        </w:rPr>
        <w:pPrChange w:id="2723" w:author="Asiye Mara (Open)&#10;" w:date="2011-02-14T12:30:00Z">
          <w:pPr>
            <w:pStyle w:val="EndnoteText"/>
            <w:numPr>
              <w:numId w:val="10"/>
            </w:numPr>
            <w:tabs>
              <w:tab w:val="num" w:pos="720"/>
            </w:tabs>
            <w:ind w:left="720" w:hanging="720"/>
            <w:jc w:val="both"/>
          </w:pPr>
        </w:pPrChange>
      </w:pPr>
      <w:r>
        <w:rPr>
          <w:b/>
          <w:bCs/>
          <w:sz w:val="22"/>
          <w:szCs w:val="22"/>
        </w:rPr>
        <w:t>Alınan Kredilere İlişkin Bilgiler (devamı)</w:t>
      </w:r>
    </w:p>
    <w:p w:rsidR="00371160" w:rsidRDefault="00371160">
      <w:pPr>
        <w:rPr>
          <w:b/>
          <w:sz w:val="16"/>
          <w:szCs w:val="16"/>
          <w:lang w:val="tr-TR"/>
        </w:rPr>
      </w:pPr>
    </w:p>
    <w:p w:rsidR="00371160" w:rsidRDefault="009658B8">
      <w:pPr>
        <w:ind w:left="720" w:hanging="720"/>
        <w:rPr>
          <w:b/>
          <w:sz w:val="22"/>
          <w:szCs w:val="22"/>
          <w:lang w:val="tr-TR"/>
        </w:rPr>
      </w:pPr>
      <w:r>
        <w:rPr>
          <w:b/>
          <w:sz w:val="22"/>
          <w:szCs w:val="22"/>
          <w:lang w:val="tr-TR"/>
        </w:rPr>
        <w:t xml:space="preserve">3.2. </w:t>
      </w:r>
      <w:r>
        <w:rPr>
          <w:b/>
          <w:sz w:val="22"/>
          <w:szCs w:val="22"/>
          <w:lang w:val="tr-TR"/>
        </w:rPr>
        <w:tab/>
        <w:t>Alınan Kredilerin Vade Ayrımına Göre Gösterilmesi:</w:t>
      </w:r>
    </w:p>
    <w:p w:rsidR="00371160" w:rsidRDefault="00371160">
      <w:pPr>
        <w:rPr>
          <w:b/>
          <w:bCs/>
          <w:sz w:val="16"/>
          <w:szCs w:val="16"/>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1"/>
        <w:gridCol w:w="1512"/>
        <w:gridCol w:w="1533"/>
        <w:gridCol w:w="1512"/>
        <w:gridCol w:w="1322"/>
      </w:tblGrid>
      <w:tr w:rsidR="007956BB" w:rsidRPr="00872466" w:rsidTr="00B633F2">
        <w:trPr>
          <w:trHeight w:val="238"/>
        </w:trPr>
        <w:tc>
          <w:tcPr>
            <w:tcW w:w="2941" w:type="dxa"/>
          </w:tcPr>
          <w:p w:rsidR="00371160" w:rsidRDefault="00371160">
            <w:pPr>
              <w:rPr>
                <w:b/>
                <w:bCs/>
                <w:sz w:val="18"/>
                <w:szCs w:val="18"/>
                <w:lang w:val="tr-TR"/>
              </w:rPr>
            </w:pPr>
          </w:p>
        </w:tc>
        <w:tc>
          <w:tcPr>
            <w:tcW w:w="3045" w:type="dxa"/>
            <w:gridSpan w:val="2"/>
            <w:vAlign w:val="center"/>
          </w:tcPr>
          <w:p w:rsidR="00371160" w:rsidRDefault="009658B8">
            <w:pPr>
              <w:jc w:val="center"/>
              <w:rPr>
                <w:sz w:val="18"/>
                <w:szCs w:val="18"/>
                <w:lang w:val="tr-TR"/>
              </w:rPr>
            </w:pPr>
            <w:r>
              <w:rPr>
                <w:sz w:val="18"/>
                <w:szCs w:val="18"/>
                <w:lang w:val="tr-TR"/>
              </w:rPr>
              <w:t xml:space="preserve">Cari Dönem </w:t>
            </w:r>
          </w:p>
        </w:tc>
        <w:tc>
          <w:tcPr>
            <w:tcW w:w="2834" w:type="dxa"/>
            <w:gridSpan w:val="2"/>
            <w:vAlign w:val="center"/>
          </w:tcPr>
          <w:p w:rsidR="00371160" w:rsidRDefault="009658B8">
            <w:pPr>
              <w:jc w:val="center"/>
              <w:rPr>
                <w:sz w:val="18"/>
                <w:szCs w:val="18"/>
                <w:lang w:val="tr-TR"/>
              </w:rPr>
            </w:pPr>
            <w:r>
              <w:rPr>
                <w:sz w:val="18"/>
                <w:szCs w:val="18"/>
                <w:lang w:val="tr-TR"/>
              </w:rPr>
              <w:t xml:space="preserve">Önceki Dönem </w:t>
            </w:r>
          </w:p>
        </w:tc>
      </w:tr>
      <w:tr w:rsidR="007956BB" w:rsidRPr="00872466" w:rsidTr="00B633F2">
        <w:trPr>
          <w:trHeight w:val="238"/>
        </w:trPr>
        <w:tc>
          <w:tcPr>
            <w:tcW w:w="2941" w:type="dxa"/>
          </w:tcPr>
          <w:p w:rsidR="00000000" w:rsidRDefault="006663F3">
            <w:pPr>
              <w:rPr>
                <w:b/>
                <w:bCs/>
                <w:sz w:val="18"/>
                <w:szCs w:val="18"/>
                <w:lang w:val="tr-TR"/>
                <w:rPrChange w:id="2724" w:author="Asiye Mara (Open)&#10;" w:date="2011-02-14T12:31:00Z">
                  <w:rPr>
                    <w:rFonts w:ascii="Univers (WN)" w:hAnsi="Univers (WN)"/>
                    <w:b/>
                    <w:bCs/>
                    <w:sz w:val="18"/>
                    <w:szCs w:val="18"/>
                    <w:u w:val="single"/>
                    <w:lang w:val="tr-TR"/>
                  </w:rPr>
                </w:rPrChange>
              </w:rPr>
              <w:pPrChange w:id="2725" w:author="Asiye Mara (Open)&#10;" w:date="2011-02-14T12:30:00Z">
                <w:pPr>
                  <w:numPr>
                    <w:numId w:val="1"/>
                  </w:numPr>
                  <w:tabs>
                    <w:tab w:val="num" w:pos="1086"/>
                  </w:tabs>
                  <w:spacing w:before="240"/>
                  <w:ind w:left="1086" w:hanging="720"/>
                  <w:outlineLvl w:val="0"/>
                </w:pPr>
              </w:pPrChange>
            </w:pPr>
          </w:p>
        </w:tc>
        <w:tc>
          <w:tcPr>
            <w:tcW w:w="1512" w:type="dxa"/>
            <w:vAlign w:val="center"/>
          </w:tcPr>
          <w:p w:rsidR="00371160" w:rsidRDefault="009658B8">
            <w:pPr>
              <w:jc w:val="center"/>
              <w:rPr>
                <w:sz w:val="18"/>
                <w:szCs w:val="18"/>
                <w:lang w:val="tr-TR"/>
              </w:rPr>
            </w:pPr>
            <w:r>
              <w:rPr>
                <w:sz w:val="18"/>
                <w:szCs w:val="18"/>
                <w:lang w:val="tr-TR"/>
              </w:rPr>
              <w:t>TP</w:t>
            </w:r>
          </w:p>
        </w:tc>
        <w:tc>
          <w:tcPr>
            <w:tcW w:w="1533" w:type="dxa"/>
            <w:vAlign w:val="center"/>
          </w:tcPr>
          <w:p w:rsidR="00371160" w:rsidRDefault="009658B8">
            <w:pPr>
              <w:jc w:val="center"/>
              <w:rPr>
                <w:sz w:val="18"/>
                <w:szCs w:val="18"/>
                <w:lang w:val="tr-TR"/>
              </w:rPr>
            </w:pPr>
            <w:r>
              <w:rPr>
                <w:sz w:val="18"/>
                <w:szCs w:val="18"/>
                <w:lang w:val="tr-TR"/>
              </w:rPr>
              <w:t>YP</w:t>
            </w:r>
          </w:p>
        </w:tc>
        <w:tc>
          <w:tcPr>
            <w:tcW w:w="1512" w:type="dxa"/>
            <w:vAlign w:val="center"/>
          </w:tcPr>
          <w:p w:rsidR="00371160" w:rsidRDefault="009658B8">
            <w:pPr>
              <w:jc w:val="center"/>
              <w:rPr>
                <w:sz w:val="18"/>
                <w:szCs w:val="18"/>
                <w:lang w:val="tr-TR"/>
              </w:rPr>
            </w:pPr>
            <w:r>
              <w:rPr>
                <w:sz w:val="18"/>
                <w:szCs w:val="18"/>
                <w:lang w:val="tr-TR"/>
              </w:rPr>
              <w:t>TP</w:t>
            </w:r>
          </w:p>
        </w:tc>
        <w:tc>
          <w:tcPr>
            <w:tcW w:w="1322" w:type="dxa"/>
            <w:vAlign w:val="center"/>
          </w:tcPr>
          <w:p w:rsidR="00371160" w:rsidRDefault="009658B8">
            <w:pPr>
              <w:jc w:val="center"/>
              <w:rPr>
                <w:sz w:val="18"/>
                <w:szCs w:val="18"/>
                <w:lang w:val="tr-TR"/>
              </w:rPr>
            </w:pPr>
            <w:r>
              <w:rPr>
                <w:sz w:val="18"/>
                <w:szCs w:val="18"/>
                <w:lang w:val="tr-TR"/>
              </w:rPr>
              <w:t>YP</w:t>
            </w:r>
          </w:p>
        </w:tc>
      </w:tr>
      <w:tr w:rsidR="00674B2B" w:rsidRPr="00872466" w:rsidTr="00674B2B">
        <w:trPr>
          <w:trHeight w:val="238"/>
        </w:trPr>
        <w:tc>
          <w:tcPr>
            <w:tcW w:w="2941" w:type="dxa"/>
            <w:vAlign w:val="center"/>
          </w:tcPr>
          <w:p w:rsidR="00371160" w:rsidRDefault="009658B8">
            <w:pPr>
              <w:pStyle w:val="EndnoteText"/>
              <w:ind w:firstLine="252"/>
              <w:rPr>
                <w:sz w:val="18"/>
                <w:szCs w:val="18"/>
              </w:rPr>
            </w:pPr>
            <w:r>
              <w:rPr>
                <w:sz w:val="18"/>
                <w:szCs w:val="18"/>
              </w:rPr>
              <w:t>Kısa Vadeli</w:t>
            </w:r>
          </w:p>
        </w:tc>
        <w:tc>
          <w:tcPr>
            <w:tcW w:w="1512" w:type="dxa"/>
            <w:vAlign w:val="bottom"/>
          </w:tcPr>
          <w:p w:rsidR="00371160" w:rsidRDefault="009658B8">
            <w:pPr>
              <w:jc w:val="right"/>
              <w:rPr>
                <w:sz w:val="18"/>
                <w:szCs w:val="18"/>
              </w:rPr>
            </w:pPr>
            <w:r>
              <w:rPr>
                <w:sz w:val="18"/>
                <w:szCs w:val="18"/>
              </w:rPr>
              <w:t>-</w:t>
            </w:r>
          </w:p>
        </w:tc>
        <w:tc>
          <w:tcPr>
            <w:tcW w:w="1533" w:type="dxa"/>
            <w:vAlign w:val="bottom"/>
          </w:tcPr>
          <w:p w:rsidR="00371160" w:rsidRDefault="009658B8">
            <w:pPr>
              <w:jc w:val="right"/>
              <w:rPr>
                <w:sz w:val="18"/>
                <w:szCs w:val="18"/>
              </w:rPr>
            </w:pPr>
            <w:r>
              <w:rPr>
                <w:sz w:val="18"/>
                <w:szCs w:val="18"/>
              </w:rPr>
              <w:t>545.027</w:t>
            </w:r>
          </w:p>
        </w:tc>
        <w:tc>
          <w:tcPr>
            <w:tcW w:w="1512" w:type="dxa"/>
            <w:vAlign w:val="bottom"/>
          </w:tcPr>
          <w:p w:rsidR="00371160" w:rsidRDefault="009658B8">
            <w:pPr>
              <w:jc w:val="right"/>
              <w:rPr>
                <w:sz w:val="18"/>
                <w:szCs w:val="18"/>
              </w:rPr>
            </w:pPr>
            <w:r>
              <w:rPr>
                <w:sz w:val="18"/>
                <w:szCs w:val="18"/>
              </w:rPr>
              <w:t>-</w:t>
            </w:r>
          </w:p>
        </w:tc>
        <w:tc>
          <w:tcPr>
            <w:tcW w:w="1322" w:type="dxa"/>
            <w:vAlign w:val="bottom"/>
          </w:tcPr>
          <w:p w:rsidR="00371160" w:rsidRDefault="009658B8">
            <w:pPr>
              <w:jc w:val="right"/>
              <w:rPr>
                <w:sz w:val="18"/>
                <w:szCs w:val="18"/>
              </w:rPr>
            </w:pPr>
            <w:r>
              <w:rPr>
                <w:sz w:val="18"/>
                <w:szCs w:val="18"/>
              </w:rPr>
              <w:t>47.206</w:t>
            </w:r>
          </w:p>
        </w:tc>
      </w:tr>
      <w:tr w:rsidR="00674B2B" w:rsidRPr="00872466" w:rsidTr="00674B2B">
        <w:trPr>
          <w:trHeight w:val="238"/>
        </w:trPr>
        <w:tc>
          <w:tcPr>
            <w:tcW w:w="2941" w:type="dxa"/>
            <w:vAlign w:val="center"/>
          </w:tcPr>
          <w:p w:rsidR="00371160" w:rsidRDefault="009658B8">
            <w:pPr>
              <w:pStyle w:val="EndnoteText"/>
              <w:ind w:firstLine="252"/>
              <w:rPr>
                <w:sz w:val="18"/>
                <w:szCs w:val="18"/>
              </w:rPr>
            </w:pPr>
            <w:r>
              <w:rPr>
                <w:sz w:val="18"/>
                <w:szCs w:val="18"/>
              </w:rPr>
              <w:t>Orta ve Uzun Vadeli</w:t>
            </w:r>
          </w:p>
        </w:tc>
        <w:tc>
          <w:tcPr>
            <w:tcW w:w="1512" w:type="dxa"/>
            <w:vAlign w:val="bottom"/>
          </w:tcPr>
          <w:p w:rsidR="00371160" w:rsidRDefault="009658B8">
            <w:pPr>
              <w:jc w:val="right"/>
              <w:rPr>
                <w:sz w:val="18"/>
                <w:szCs w:val="18"/>
              </w:rPr>
            </w:pPr>
            <w:r>
              <w:rPr>
                <w:sz w:val="18"/>
                <w:szCs w:val="18"/>
              </w:rPr>
              <w:t>-</w:t>
            </w:r>
          </w:p>
        </w:tc>
        <w:tc>
          <w:tcPr>
            <w:tcW w:w="1533" w:type="dxa"/>
            <w:vAlign w:val="bottom"/>
          </w:tcPr>
          <w:p w:rsidR="00371160" w:rsidRDefault="009658B8">
            <w:pPr>
              <w:jc w:val="right"/>
              <w:rPr>
                <w:sz w:val="18"/>
                <w:szCs w:val="18"/>
              </w:rPr>
            </w:pPr>
            <w:r>
              <w:rPr>
                <w:sz w:val="18"/>
                <w:szCs w:val="18"/>
              </w:rPr>
              <w:t>77.210</w:t>
            </w:r>
          </w:p>
        </w:tc>
        <w:tc>
          <w:tcPr>
            <w:tcW w:w="1512" w:type="dxa"/>
            <w:vAlign w:val="bottom"/>
          </w:tcPr>
          <w:p w:rsidR="00371160" w:rsidRDefault="009658B8">
            <w:pPr>
              <w:jc w:val="right"/>
              <w:rPr>
                <w:sz w:val="18"/>
                <w:szCs w:val="18"/>
              </w:rPr>
            </w:pPr>
            <w:r>
              <w:rPr>
                <w:sz w:val="18"/>
                <w:szCs w:val="18"/>
              </w:rPr>
              <w:t>-</w:t>
            </w:r>
          </w:p>
        </w:tc>
        <w:tc>
          <w:tcPr>
            <w:tcW w:w="1322" w:type="dxa"/>
            <w:vAlign w:val="bottom"/>
          </w:tcPr>
          <w:p w:rsidR="00371160" w:rsidRDefault="009658B8">
            <w:pPr>
              <w:jc w:val="right"/>
              <w:rPr>
                <w:sz w:val="18"/>
                <w:szCs w:val="18"/>
              </w:rPr>
            </w:pPr>
            <w:r>
              <w:rPr>
                <w:sz w:val="18"/>
                <w:szCs w:val="18"/>
              </w:rPr>
              <w:t>144.255</w:t>
            </w:r>
          </w:p>
        </w:tc>
      </w:tr>
      <w:tr w:rsidR="00674B2B" w:rsidRPr="00872466" w:rsidTr="00674B2B">
        <w:trPr>
          <w:trHeight w:val="238"/>
        </w:trPr>
        <w:tc>
          <w:tcPr>
            <w:tcW w:w="2941" w:type="dxa"/>
            <w:vAlign w:val="center"/>
          </w:tcPr>
          <w:p w:rsidR="00371160" w:rsidRDefault="009658B8">
            <w:pPr>
              <w:ind w:hanging="108"/>
              <w:rPr>
                <w:b/>
                <w:sz w:val="18"/>
                <w:szCs w:val="18"/>
                <w:lang w:val="tr-TR"/>
              </w:rPr>
            </w:pPr>
            <w:r>
              <w:rPr>
                <w:b/>
                <w:sz w:val="18"/>
                <w:szCs w:val="18"/>
                <w:lang w:val="tr-TR"/>
              </w:rPr>
              <w:t xml:space="preserve">Toplam </w:t>
            </w:r>
          </w:p>
        </w:tc>
        <w:tc>
          <w:tcPr>
            <w:tcW w:w="1512" w:type="dxa"/>
            <w:vAlign w:val="bottom"/>
          </w:tcPr>
          <w:p w:rsidR="00371160" w:rsidRDefault="009658B8">
            <w:pPr>
              <w:jc w:val="right"/>
              <w:rPr>
                <w:b/>
                <w:sz w:val="18"/>
                <w:szCs w:val="18"/>
              </w:rPr>
            </w:pPr>
            <w:r>
              <w:rPr>
                <w:b/>
                <w:sz w:val="18"/>
                <w:szCs w:val="18"/>
              </w:rPr>
              <w:t>-</w:t>
            </w:r>
          </w:p>
        </w:tc>
        <w:tc>
          <w:tcPr>
            <w:tcW w:w="1533" w:type="dxa"/>
            <w:vAlign w:val="bottom"/>
          </w:tcPr>
          <w:p w:rsidR="00371160" w:rsidRDefault="009658B8">
            <w:pPr>
              <w:jc w:val="right"/>
              <w:rPr>
                <w:b/>
                <w:sz w:val="18"/>
                <w:szCs w:val="18"/>
              </w:rPr>
            </w:pPr>
            <w:r>
              <w:rPr>
                <w:b/>
                <w:sz w:val="18"/>
                <w:szCs w:val="18"/>
              </w:rPr>
              <w:t>622.237</w:t>
            </w:r>
          </w:p>
        </w:tc>
        <w:tc>
          <w:tcPr>
            <w:tcW w:w="1512" w:type="dxa"/>
            <w:vAlign w:val="bottom"/>
          </w:tcPr>
          <w:p w:rsidR="00371160" w:rsidRDefault="009658B8">
            <w:pPr>
              <w:jc w:val="right"/>
              <w:rPr>
                <w:b/>
                <w:sz w:val="18"/>
                <w:szCs w:val="18"/>
              </w:rPr>
            </w:pPr>
            <w:r>
              <w:rPr>
                <w:b/>
                <w:sz w:val="18"/>
                <w:szCs w:val="18"/>
              </w:rPr>
              <w:t>-</w:t>
            </w:r>
          </w:p>
        </w:tc>
        <w:tc>
          <w:tcPr>
            <w:tcW w:w="1322" w:type="dxa"/>
            <w:vAlign w:val="bottom"/>
          </w:tcPr>
          <w:p w:rsidR="00371160" w:rsidRDefault="009658B8">
            <w:pPr>
              <w:jc w:val="right"/>
              <w:rPr>
                <w:b/>
                <w:sz w:val="18"/>
                <w:szCs w:val="18"/>
              </w:rPr>
            </w:pPr>
            <w:r>
              <w:rPr>
                <w:b/>
                <w:sz w:val="18"/>
                <w:szCs w:val="18"/>
              </w:rPr>
              <w:t>191.461</w:t>
            </w:r>
          </w:p>
        </w:tc>
      </w:tr>
    </w:tbl>
    <w:p w:rsidR="00371160" w:rsidRDefault="00371160">
      <w:pPr>
        <w:pStyle w:val="BodyText3"/>
        <w:tabs>
          <w:tab w:val="clear" w:pos="539"/>
          <w:tab w:val="clear" w:pos="5310"/>
          <w:tab w:val="clear" w:pos="7560"/>
        </w:tabs>
        <w:ind w:left="720" w:hanging="720"/>
        <w:jc w:val="both"/>
        <w:rPr>
          <w:i w:val="0"/>
          <w:sz w:val="16"/>
          <w:szCs w:val="16"/>
        </w:rPr>
      </w:pPr>
    </w:p>
    <w:p w:rsidR="00371160" w:rsidRDefault="009658B8">
      <w:pPr>
        <w:pStyle w:val="BodyText3"/>
        <w:tabs>
          <w:tab w:val="clear" w:pos="539"/>
          <w:tab w:val="clear" w:pos="5310"/>
          <w:tab w:val="clear" w:pos="7560"/>
        </w:tabs>
        <w:ind w:left="720" w:hanging="720"/>
        <w:jc w:val="both"/>
        <w:rPr>
          <w:b/>
          <w:i w:val="0"/>
          <w:iCs w:val="0"/>
          <w:szCs w:val="22"/>
        </w:rPr>
      </w:pPr>
      <w:r>
        <w:rPr>
          <w:b/>
          <w:i w:val="0"/>
          <w:szCs w:val="22"/>
        </w:rPr>
        <w:t xml:space="preserve">3.3.  </w:t>
      </w:r>
      <w:r>
        <w:rPr>
          <w:b/>
          <w:i w:val="0"/>
          <w:szCs w:val="22"/>
        </w:rPr>
        <w:tab/>
      </w:r>
      <w:r>
        <w:rPr>
          <w:b/>
          <w:i w:val="0"/>
          <w:iCs w:val="0"/>
          <w:szCs w:val="22"/>
        </w:rPr>
        <w:t>Banka’nın Yükümlülüklerinin Yoğunlaştığı Fon Sağlayan Sektör Grubu:</w:t>
      </w:r>
    </w:p>
    <w:p w:rsidR="00371160" w:rsidRDefault="00371160">
      <w:pPr>
        <w:pStyle w:val="BodyText3"/>
        <w:tabs>
          <w:tab w:val="clear" w:pos="539"/>
          <w:tab w:val="clear" w:pos="5310"/>
          <w:tab w:val="clear" w:pos="7560"/>
        </w:tabs>
        <w:ind w:left="720"/>
        <w:jc w:val="both"/>
        <w:rPr>
          <w:i w:val="0"/>
          <w:iCs w:val="0"/>
          <w:sz w:val="16"/>
          <w:szCs w:val="16"/>
        </w:rPr>
      </w:pPr>
    </w:p>
    <w:p w:rsidR="00371160" w:rsidRDefault="009658B8">
      <w:pPr>
        <w:pStyle w:val="BodyText3"/>
        <w:tabs>
          <w:tab w:val="clear" w:pos="539"/>
          <w:tab w:val="clear" w:pos="5310"/>
          <w:tab w:val="clear" w:pos="7560"/>
        </w:tabs>
        <w:ind w:left="720" w:right="126"/>
        <w:jc w:val="both"/>
        <w:rPr>
          <w:i w:val="0"/>
          <w:iCs w:val="0"/>
          <w:szCs w:val="22"/>
        </w:rPr>
      </w:pPr>
      <w:r>
        <w:rPr>
          <w:i w:val="0"/>
          <w:iCs w:val="0"/>
          <w:szCs w:val="22"/>
        </w:rPr>
        <w:t>Banka’nın yükümlülüklerinin yoğunlaştığı fon sağlayan sektör grubu bulunmamaktadır.</w:t>
      </w:r>
    </w:p>
    <w:p w:rsidR="00371160" w:rsidRDefault="00371160">
      <w:pPr>
        <w:tabs>
          <w:tab w:val="left" w:pos="720"/>
        </w:tabs>
        <w:spacing w:line="216" w:lineRule="auto"/>
        <w:ind w:left="720" w:hanging="720"/>
        <w:rPr>
          <w:b/>
          <w:bCs/>
          <w:sz w:val="16"/>
          <w:szCs w:val="16"/>
          <w:lang w:val="tr-TR"/>
        </w:rPr>
      </w:pPr>
    </w:p>
    <w:p w:rsidR="00371160" w:rsidRDefault="009658B8">
      <w:pPr>
        <w:ind w:left="709" w:hanging="709"/>
        <w:jc w:val="both"/>
        <w:rPr>
          <w:b/>
          <w:bCs/>
          <w:sz w:val="22"/>
          <w:szCs w:val="22"/>
          <w:lang w:val="tr-TR"/>
        </w:rPr>
      </w:pPr>
      <w:r>
        <w:rPr>
          <w:b/>
          <w:bCs/>
          <w:sz w:val="22"/>
          <w:szCs w:val="22"/>
          <w:lang w:val="tr-TR"/>
        </w:rPr>
        <w:t>4.</w:t>
      </w:r>
      <w:r>
        <w:rPr>
          <w:b/>
          <w:bCs/>
          <w:sz w:val="22"/>
          <w:szCs w:val="22"/>
          <w:lang w:val="tr-TR"/>
        </w:rPr>
        <w:tab/>
        <w:t xml:space="preserve"> Bilançonun Diğer Yabancı Kaynaklar Kalemi, Bilanço Dışı Taahhütler Hariç Bilanço Toplamının  %10’unu Aşıyorsa, Bunların En Az %20’sini Oluşturan Alt Hesapların İsim ve Tutarları</w:t>
      </w:r>
    </w:p>
    <w:p w:rsidR="00371160" w:rsidRDefault="00371160">
      <w:pPr>
        <w:ind w:left="720"/>
        <w:jc w:val="both"/>
        <w:rPr>
          <w:sz w:val="20"/>
          <w:szCs w:val="20"/>
          <w:lang w:val="tr-TR"/>
        </w:rPr>
      </w:pPr>
    </w:p>
    <w:p w:rsidR="00371160" w:rsidRDefault="009658B8">
      <w:pPr>
        <w:tabs>
          <w:tab w:val="left" w:pos="10065"/>
        </w:tabs>
        <w:ind w:left="720"/>
        <w:jc w:val="both"/>
        <w:rPr>
          <w:sz w:val="22"/>
          <w:szCs w:val="22"/>
          <w:lang w:val="tr-TR"/>
        </w:rPr>
      </w:pPr>
      <w:r>
        <w:rPr>
          <w:sz w:val="22"/>
          <w:szCs w:val="22"/>
          <w:lang w:val="tr-TR"/>
        </w:rPr>
        <w:t>Bilançonun diğer yabancı kaynaklar kalemi 271.16</w:t>
      </w:r>
      <w:ins w:id="2726" w:author="Gülşah Tuba Ünlü (Open)&#10;" w:date="2011-02-11T23:47:00Z">
        <w:r>
          <w:rPr>
            <w:sz w:val="22"/>
            <w:szCs w:val="22"/>
            <w:lang w:val="tr-TR"/>
          </w:rPr>
          <w:t>1</w:t>
        </w:r>
      </w:ins>
      <w:del w:id="2727" w:author="Gülşah Tuba Ünlü (Open)&#10;" w:date="2011-02-11T23:47:00Z">
        <w:r>
          <w:rPr>
            <w:sz w:val="22"/>
            <w:szCs w:val="22"/>
            <w:lang w:val="tr-TR"/>
          </w:rPr>
          <w:delText>0</w:delText>
        </w:r>
      </w:del>
      <w:r>
        <w:rPr>
          <w:sz w:val="22"/>
          <w:szCs w:val="22"/>
          <w:lang w:val="tr-TR"/>
        </w:rPr>
        <w:t xml:space="preserve"> Bin TL olup, bilanço toplamının %10’unu aşmamaktadır (31 Aralık 2009: 194.343 Bin TL).</w:t>
      </w:r>
    </w:p>
    <w:p w:rsidR="00371160" w:rsidRDefault="00371160">
      <w:pPr>
        <w:autoSpaceDE w:val="0"/>
        <w:autoSpaceDN w:val="0"/>
        <w:adjustRightInd w:val="0"/>
        <w:rPr>
          <w:rFonts w:ascii="Helv" w:hAnsi="Helv" w:cs="Helv"/>
          <w:color w:val="000000"/>
          <w:sz w:val="16"/>
          <w:szCs w:val="16"/>
          <w:lang w:val="tr-TR" w:eastAsia="tr-TR"/>
        </w:rPr>
      </w:pPr>
    </w:p>
    <w:p w:rsidR="00371160" w:rsidRDefault="009658B8">
      <w:pPr>
        <w:pStyle w:val="BodyTextIndent"/>
        <w:tabs>
          <w:tab w:val="left" w:pos="720"/>
        </w:tabs>
        <w:spacing w:line="221" w:lineRule="auto"/>
        <w:ind w:left="720" w:hanging="720"/>
        <w:rPr>
          <w:b/>
          <w:bCs/>
          <w:sz w:val="22"/>
          <w:szCs w:val="22"/>
        </w:rPr>
      </w:pPr>
      <w:r>
        <w:rPr>
          <w:b/>
          <w:sz w:val="22"/>
          <w:szCs w:val="22"/>
        </w:rPr>
        <w:t>5.</w:t>
      </w:r>
      <w:r>
        <w:rPr>
          <w:b/>
          <w:sz w:val="22"/>
          <w:szCs w:val="22"/>
        </w:rPr>
        <w:tab/>
        <w:t>Kiralama İşlemlerinden Borçlara İlişkin Bilgiler</w:t>
      </w:r>
    </w:p>
    <w:p w:rsidR="00371160" w:rsidRDefault="00371160">
      <w:pPr>
        <w:pStyle w:val="BodyTextIndent"/>
        <w:tabs>
          <w:tab w:val="left" w:pos="720"/>
        </w:tabs>
        <w:spacing w:line="218" w:lineRule="auto"/>
        <w:ind w:left="720" w:hanging="720"/>
        <w:rPr>
          <w:b/>
          <w:bCs/>
          <w:sz w:val="20"/>
          <w:szCs w:val="20"/>
        </w:rPr>
      </w:pPr>
    </w:p>
    <w:p w:rsidR="00371160" w:rsidRDefault="009658B8">
      <w:pPr>
        <w:autoSpaceDE w:val="0"/>
        <w:autoSpaceDN w:val="0"/>
        <w:adjustRightInd w:val="0"/>
        <w:rPr>
          <w:rFonts w:ascii="TimesNewRomanPSMT" w:hAnsi="TimesNewRomanPSMT" w:cs="TimesNewRomanPSMT"/>
          <w:sz w:val="22"/>
          <w:szCs w:val="22"/>
          <w:lang w:val="tr-TR" w:eastAsia="tr-TR"/>
        </w:rPr>
      </w:pPr>
      <w:r>
        <w:rPr>
          <w:bCs/>
          <w:sz w:val="22"/>
          <w:szCs w:val="22"/>
          <w:lang w:val="tr-TR"/>
        </w:rPr>
        <w:tab/>
        <w:t xml:space="preserve">   </w:t>
      </w:r>
      <w:r>
        <w:rPr>
          <w:rFonts w:ascii="TimesNewRomanPSMT" w:hAnsi="TimesNewRomanPSMT" w:cs="TimesNewRomanPSMT"/>
          <w:sz w:val="22"/>
          <w:szCs w:val="22"/>
          <w:lang w:val="tr-TR" w:eastAsia="tr-TR"/>
        </w:rPr>
        <w:t>Cari dönemde finansal kiralama borcu bulunmamaktadır.</w:t>
      </w:r>
    </w:p>
    <w:p w:rsidR="00371160" w:rsidRDefault="00371160">
      <w:pPr>
        <w:tabs>
          <w:tab w:val="left" w:pos="720"/>
        </w:tabs>
        <w:spacing w:line="216" w:lineRule="auto"/>
        <w:ind w:left="720" w:hanging="720"/>
        <w:rPr>
          <w:b/>
          <w:bCs/>
          <w:sz w:val="22"/>
          <w:szCs w:val="22"/>
          <w:lang w:val="tr-TR"/>
        </w:rPr>
      </w:pPr>
    </w:p>
    <w:p w:rsidR="00371160" w:rsidRDefault="009658B8">
      <w:pPr>
        <w:pStyle w:val="BodyTextIndent"/>
        <w:ind w:left="720" w:hanging="720"/>
        <w:rPr>
          <w:b/>
          <w:sz w:val="22"/>
          <w:szCs w:val="22"/>
        </w:rPr>
      </w:pPr>
      <w:r>
        <w:rPr>
          <w:b/>
          <w:sz w:val="22"/>
          <w:szCs w:val="22"/>
        </w:rPr>
        <w:t xml:space="preserve">6. </w:t>
      </w:r>
      <w:r>
        <w:rPr>
          <w:b/>
          <w:sz w:val="22"/>
          <w:szCs w:val="22"/>
        </w:rPr>
        <w:tab/>
        <w:t xml:space="preserve">Riskten Korunma Amaçlı Türev Finansal Borçlara İlişkin Bilgiler </w:t>
      </w:r>
    </w:p>
    <w:p w:rsidR="00371160" w:rsidRDefault="009658B8">
      <w:pPr>
        <w:pStyle w:val="BodyTextIndent"/>
        <w:ind w:firstLine="0"/>
        <w:rPr>
          <w:sz w:val="22"/>
          <w:szCs w:val="22"/>
        </w:rPr>
      </w:pPr>
      <w:r>
        <w:rPr>
          <w:sz w:val="22"/>
          <w:szCs w:val="22"/>
        </w:rPr>
        <w:t xml:space="preserve">    </w:t>
      </w:r>
      <w:r>
        <w:rPr>
          <w:sz w:val="22"/>
          <w:szCs w:val="22"/>
        </w:rPr>
        <w:tab/>
      </w:r>
    </w:p>
    <w:p w:rsidR="00371160" w:rsidRDefault="009658B8">
      <w:pPr>
        <w:pStyle w:val="BodyTextIndent"/>
        <w:ind w:right="126"/>
        <w:rPr>
          <w:sz w:val="22"/>
          <w:szCs w:val="22"/>
        </w:rPr>
      </w:pPr>
      <w:r>
        <w:rPr>
          <w:sz w:val="22"/>
          <w:szCs w:val="22"/>
        </w:rPr>
        <w:t>Riskten korunma amaçlı türev finansal borçları bulunmamaktadır.</w:t>
      </w:r>
    </w:p>
    <w:p w:rsidR="00371160" w:rsidRDefault="009658B8">
      <w:pPr>
        <w:jc w:val="both"/>
        <w:rPr>
          <w:b/>
          <w:sz w:val="10"/>
          <w:szCs w:val="10"/>
          <w:lang w:val="tr-TR"/>
        </w:rPr>
      </w:pPr>
      <w:r>
        <w:rPr>
          <w:sz w:val="22"/>
          <w:szCs w:val="22"/>
          <w:lang w:val="tr-TR"/>
        </w:rPr>
        <w:t xml:space="preserve">    </w:t>
      </w:r>
    </w:p>
    <w:p w:rsidR="00371160" w:rsidRDefault="009658B8">
      <w:pPr>
        <w:pStyle w:val="BodyTextIndent"/>
        <w:ind w:left="720" w:hanging="720"/>
        <w:rPr>
          <w:b/>
          <w:sz w:val="22"/>
          <w:szCs w:val="22"/>
        </w:rPr>
      </w:pPr>
      <w:r>
        <w:rPr>
          <w:b/>
          <w:sz w:val="22"/>
          <w:szCs w:val="22"/>
        </w:rPr>
        <w:t>7.</w:t>
      </w:r>
      <w:r>
        <w:rPr>
          <w:b/>
          <w:sz w:val="22"/>
          <w:szCs w:val="22"/>
        </w:rPr>
        <w:tab/>
        <w:t>Karşılıklara İlişkin Açıklamalar</w:t>
      </w:r>
    </w:p>
    <w:p w:rsidR="00371160" w:rsidRDefault="009658B8">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lang w:val="tr-TR"/>
        </w:rPr>
      </w:pPr>
      <w:r>
        <w:rPr>
          <w:sz w:val="22"/>
          <w:szCs w:val="22"/>
          <w:lang w:val="tr-TR"/>
        </w:rPr>
        <w:tab/>
      </w:r>
    </w:p>
    <w:p w:rsidR="00371160" w:rsidRDefault="009658B8">
      <w:pPr>
        <w:tabs>
          <w:tab w:val="left" w:pos="-1800"/>
        </w:tabs>
        <w:ind w:left="720" w:hanging="720"/>
        <w:rPr>
          <w:b/>
          <w:sz w:val="22"/>
          <w:szCs w:val="22"/>
          <w:lang w:val="tr-TR"/>
        </w:rPr>
      </w:pPr>
      <w:r>
        <w:rPr>
          <w:b/>
          <w:sz w:val="22"/>
          <w:szCs w:val="22"/>
          <w:lang w:val="tr-TR"/>
        </w:rPr>
        <w:t>7.1.</w:t>
      </w:r>
      <w:r>
        <w:rPr>
          <w:b/>
          <w:sz w:val="22"/>
          <w:szCs w:val="22"/>
          <w:lang w:val="tr-TR"/>
        </w:rPr>
        <w:tab/>
        <w:t>Genel Karşılıklara İlişkin Bilgiler:</w:t>
      </w:r>
    </w:p>
    <w:p w:rsidR="00371160" w:rsidRDefault="00371160">
      <w:pPr>
        <w:tabs>
          <w:tab w:val="left" w:pos="720"/>
        </w:tabs>
        <w:spacing w:line="221" w:lineRule="auto"/>
        <w:ind w:left="720" w:hanging="720"/>
        <w:jc w:val="both"/>
        <w:rPr>
          <w:b/>
          <w:iCs/>
          <w:sz w:val="16"/>
          <w:szCs w:val="16"/>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4"/>
        <w:gridCol w:w="2679"/>
        <w:gridCol w:w="2552"/>
      </w:tblGrid>
      <w:tr w:rsidR="00C638E8" w:rsidRPr="00872466" w:rsidTr="00C903FA">
        <w:trPr>
          <w:trHeight w:val="261"/>
        </w:trPr>
        <w:tc>
          <w:tcPr>
            <w:tcW w:w="4114" w:type="dxa"/>
            <w:vAlign w:val="center"/>
          </w:tcPr>
          <w:p w:rsidR="00371160" w:rsidRDefault="00371160">
            <w:pPr>
              <w:pStyle w:val="xl79"/>
              <w:pBdr>
                <w:left w:val="none" w:sz="0" w:space="0" w:color="auto"/>
                <w:bottom w:val="none" w:sz="0" w:space="0" w:color="auto"/>
                <w:right w:val="none" w:sz="0" w:space="0" w:color="auto"/>
              </w:pBdr>
              <w:tabs>
                <w:tab w:val="left" w:pos="180"/>
              </w:tabs>
              <w:spacing w:before="0" w:beforeAutospacing="0" w:after="0" w:afterAutospacing="0"/>
              <w:jc w:val="both"/>
              <w:rPr>
                <w:rFonts w:eastAsia="Times New Roman"/>
                <w:lang w:val="tr-TR"/>
              </w:rPr>
            </w:pPr>
          </w:p>
        </w:tc>
        <w:tc>
          <w:tcPr>
            <w:tcW w:w="2679" w:type="dxa"/>
            <w:vAlign w:val="center"/>
          </w:tcPr>
          <w:p w:rsidR="00371160" w:rsidRDefault="009658B8">
            <w:pPr>
              <w:jc w:val="center"/>
              <w:rPr>
                <w:sz w:val="18"/>
                <w:szCs w:val="18"/>
                <w:lang w:val="tr-TR"/>
              </w:rPr>
            </w:pPr>
            <w:r>
              <w:rPr>
                <w:sz w:val="18"/>
                <w:szCs w:val="18"/>
                <w:lang w:val="tr-TR"/>
              </w:rPr>
              <w:t>Cari Dönem</w:t>
            </w:r>
          </w:p>
        </w:tc>
        <w:tc>
          <w:tcPr>
            <w:tcW w:w="2552" w:type="dxa"/>
            <w:vAlign w:val="center"/>
          </w:tcPr>
          <w:p w:rsidR="00371160" w:rsidRDefault="009658B8">
            <w:pPr>
              <w:jc w:val="center"/>
              <w:rPr>
                <w:sz w:val="18"/>
                <w:szCs w:val="18"/>
                <w:lang w:val="tr-TR"/>
              </w:rPr>
            </w:pPr>
            <w:r>
              <w:rPr>
                <w:sz w:val="18"/>
                <w:szCs w:val="18"/>
                <w:lang w:val="tr-TR"/>
              </w:rPr>
              <w:t xml:space="preserve">Önceki Dönem </w:t>
            </w:r>
          </w:p>
        </w:tc>
      </w:tr>
      <w:tr w:rsidR="00C638E8" w:rsidRPr="00872466" w:rsidTr="00C903FA">
        <w:trPr>
          <w:trHeight w:val="261"/>
        </w:trPr>
        <w:tc>
          <w:tcPr>
            <w:tcW w:w="4114" w:type="dxa"/>
            <w:vAlign w:val="center"/>
          </w:tcPr>
          <w:p w:rsidR="00371160" w:rsidRDefault="009658B8">
            <w:pPr>
              <w:tabs>
                <w:tab w:val="left" w:pos="-1908"/>
                <w:tab w:val="left" w:pos="0"/>
              </w:tabs>
              <w:jc w:val="both"/>
              <w:rPr>
                <w:b/>
                <w:sz w:val="18"/>
                <w:szCs w:val="18"/>
                <w:lang w:val="tr-TR"/>
              </w:rPr>
            </w:pPr>
            <w:r>
              <w:rPr>
                <w:b/>
                <w:sz w:val="18"/>
                <w:szCs w:val="18"/>
                <w:lang w:val="tr-TR"/>
              </w:rPr>
              <w:t xml:space="preserve">Genel Karşılıklar </w:t>
            </w:r>
          </w:p>
        </w:tc>
        <w:tc>
          <w:tcPr>
            <w:tcW w:w="2679" w:type="dxa"/>
            <w:vAlign w:val="bottom"/>
          </w:tcPr>
          <w:p w:rsidR="00371160" w:rsidRDefault="009658B8">
            <w:pPr>
              <w:jc w:val="right"/>
              <w:rPr>
                <w:b/>
                <w:sz w:val="18"/>
                <w:szCs w:val="18"/>
              </w:rPr>
            </w:pPr>
            <w:r>
              <w:rPr>
                <w:b/>
                <w:sz w:val="18"/>
                <w:szCs w:val="18"/>
              </w:rPr>
              <w:t xml:space="preserve">                      117.204 </w:t>
            </w:r>
          </w:p>
        </w:tc>
        <w:tc>
          <w:tcPr>
            <w:tcW w:w="2552" w:type="dxa"/>
            <w:vAlign w:val="bottom"/>
          </w:tcPr>
          <w:p w:rsidR="00371160" w:rsidRDefault="009658B8">
            <w:pPr>
              <w:jc w:val="right"/>
              <w:rPr>
                <w:b/>
                <w:sz w:val="18"/>
                <w:szCs w:val="18"/>
              </w:rPr>
            </w:pPr>
            <w:r>
              <w:rPr>
                <w:b/>
                <w:sz w:val="18"/>
                <w:szCs w:val="18"/>
              </w:rPr>
              <w:t xml:space="preserve">       89.368 </w:t>
            </w:r>
          </w:p>
        </w:tc>
      </w:tr>
      <w:tr w:rsidR="00C638E8" w:rsidRPr="00872466" w:rsidTr="00C903FA">
        <w:trPr>
          <w:trHeight w:val="261"/>
        </w:trPr>
        <w:tc>
          <w:tcPr>
            <w:tcW w:w="4114" w:type="dxa"/>
            <w:vAlign w:val="center"/>
          </w:tcPr>
          <w:p w:rsidR="00371160" w:rsidRDefault="009658B8">
            <w:pPr>
              <w:tabs>
                <w:tab w:val="left" w:pos="-1908"/>
              </w:tabs>
              <w:ind w:left="252"/>
              <w:jc w:val="both"/>
              <w:rPr>
                <w:b/>
                <w:sz w:val="18"/>
                <w:szCs w:val="18"/>
                <w:lang w:val="tr-TR"/>
              </w:rPr>
            </w:pPr>
            <w:r>
              <w:rPr>
                <w:b/>
                <w:sz w:val="18"/>
                <w:szCs w:val="18"/>
                <w:lang w:val="tr-TR"/>
              </w:rPr>
              <w:t>I. Grup Kredi ve Alacaklar İçin Ayrılanlar</w:t>
            </w:r>
          </w:p>
        </w:tc>
        <w:tc>
          <w:tcPr>
            <w:tcW w:w="2679" w:type="dxa"/>
            <w:vAlign w:val="bottom"/>
          </w:tcPr>
          <w:p w:rsidR="00371160" w:rsidRDefault="009658B8">
            <w:pPr>
              <w:jc w:val="right"/>
              <w:rPr>
                <w:b/>
                <w:sz w:val="18"/>
                <w:szCs w:val="18"/>
              </w:rPr>
            </w:pPr>
            <w:r>
              <w:rPr>
                <w:b/>
                <w:sz w:val="18"/>
                <w:szCs w:val="18"/>
              </w:rPr>
              <w:t xml:space="preserve">                        85.241 </w:t>
            </w:r>
          </w:p>
        </w:tc>
        <w:tc>
          <w:tcPr>
            <w:tcW w:w="2552" w:type="dxa"/>
            <w:vAlign w:val="bottom"/>
          </w:tcPr>
          <w:p w:rsidR="00371160" w:rsidRDefault="009658B8">
            <w:pPr>
              <w:jc w:val="right"/>
              <w:rPr>
                <w:b/>
                <w:sz w:val="18"/>
                <w:szCs w:val="18"/>
              </w:rPr>
            </w:pPr>
            <w:r>
              <w:rPr>
                <w:b/>
                <w:sz w:val="18"/>
                <w:szCs w:val="18"/>
                <w:lang w:val="tr-TR"/>
              </w:rPr>
              <w:t xml:space="preserve">       </w:t>
            </w:r>
            <w:r>
              <w:rPr>
                <w:b/>
                <w:sz w:val="18"/>
                <w:szCs w:val="18"/>
              </w:rPr>
              <w:t xml:space="preserve">59.812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Katılma Hesapları Payı</w:t>
            </w:r>
          </w:p>
        </w:tc>
        <w:tc>
          <w:tcPr>
            <w:tcW w:w="2679" w:type="dxa"/>
            <w:vAlign w:val="bottom"/>
          </w:tcPr>
          <w:p w:rsidR="00371160" w:rsidRDefault="009658B8">
            <w:pPr>
              <w:jc w:val="right"/>
              <w:rPr>
                <w:sz w:val="18"/>
                <w:szCs w:val="18"/>
              </w:rPr>
            </w:pPr>
            <w:r>
              <w:rPr>
                <w:sz w:val="18"/>
                <w:szCs w:val="18"/>
              </w:rPr>
              <w:t xml:space="preserve">                        43.833 </w:t>
            </w:r>
          </w:p>
        </w:tc>
        <w:tc>
          <w:tcPr>
            <w:tcW w:w="2552" w:type="dxa"/>
            <w:vAlign w:val="bottom"/>
          </w:tcPr>
          <w:p w:rsidR="00371160" w:rsidRDefault="009658B8">
            <w:pPr>
              <w:jc w:val="right"/>
              <w:rPr>
                <w:sz w:val="18"/>
                <w:szCs w:val="18"/>
              </w:rPr>
            </w:pPr>
            <w:r>
              <w:rPr>
                <w:sz w:val="18"/>
                <w:szCs w:val="18"/>
              </w:rPr>
              <w:t xml:space="preserve">       35.448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Kurum Payı</w:t>
            </w:r>
          </w:p>
        </w:tc>
        <w:tc>
          <w:tcPr>
            <w:tcW w:w="2679" w:type="dxa"/>
            <w:vAlign w:val="bottom"/>
          </w:tcPr>
          <w:p w:rsidR="00371160" w:rsidRDefault="009658B8">
            <w:pPr>
              <w:jc w:val="right"/>
              <w:rPr>
                <w:sz w:val="18"/>
                <w:szCs w:val="18"/>
              </w:rPr>
            </w:pPr>
            <w:r>
              <w:rPr>
                <w:sz w:val="18"/>
                <w:szCs w:val="18"/>
              </w:rPr>
              <w:t xml:space="preserve">                        41.390 </w:t>
            </w:r>
          </w:p>
        </w:tc>
        <w:tc>
          <w:tcPr>
            <w:tcW w:w="2552" w:type="dxa"/>
            <w:vAlign w:val="bottom"/>
          </w:tcPr>
          <w:p w:rsidR="00371160" w:rsidRDefault="009658B8">
            <w:pPr>
              <w:jc w:val="right"/>
              <w:rPr>
                <w:sz w:val="18"/>
                <w:szCs w:val="18"/>
              </w:rPr>
            </w:pPr>
            <w:r>
              <w:rPr>
                <w:sz w:val="18"/>
                <w:szCs w:val="18"/>
              </w:rPr>
              <w:t xml:space="preserve">       24.347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Diğer</w:t>
            </w:r>
          </w:p>
        </w:tc>
        <w:tc>
          <w:tcPr>
            <w:tcW w:w="2679" w:type="dxa"/>
            <w:vAlign w:val="bottom"/>
          </w:tcPr>
          <w:p w:rsidR="00371160" w:rsidRDefault="009658B8">
            <w:pPr>
              <w:jc w:val="right"/>
              <w:rPr>
                <w:sz w:val="18"/>
                <w:szCs w:val="18"/>
              </w:rPr>
            </w:pPr>
            <w:r>
              <w:rPr>
                <w:sz w:val="18"/>
                <w:szCs w:val="18"/>
              </w:rPr>
              <w:t xml:space="preserve">                               18 </w:t>
            </w:r>
          </w:p>
        </w:tc>
        <w:tc>
          <w:tcPr>
            <w:tcW w:w="2552" w:type="dxa"/>
            <w:vAlign w:val="bottom"/>
          </w:tcPr>
          <w:p w:rsidR="00371160" w:rsidRDefault="009658B8">
            <w:pPr>
              <w:jc w:val="right"/>
              <w:rPr>
                <w:sz w:val="18"/>
                <w:szCs w:val="18"/>
              </w:rPr>
            </w:pPr>
            <w:r>
              <w:rPr>
                <w:sz w:val="18"/>
                <w:szCs w:val="18"/>
              </w:rPr>
              <w:t xml:space="preserve">              17 </w:t>
            </w:r>
          </w:p>
        </w:tc>
      </w:tr>
      <w:tr w:rsidR="00C638E8" w:rsidRPr="00872466" w:rsidTr="00C903FA">
        <w:trPr>
          <w:trHeight w:val="261"/>
        </w:trPr>
        <w:tc>
          <w:tcPr>
            <w:tcW w:w="4114" w:type="dxa"/>
            <w:vAlign w:val="center"/>
          </w:tcPr>
          <w:p w:rsidR="00371160" w:rsidRDefault="009658B8">
            <w:pPr>
              <w:tabs>
                <w:tab w:val="left" w:pos="-1908"/>
              </w:tabs>
              <w:ind w:left="252"/>
              <w:jc w:val="both"/>
              <w:rPr>
                <w:b/>
                <w:sz w:val="18"/>
                <w:szCs w:val="18"/>
                <w:lang w:val="tr-TR"/>
              </w:rPr>
            </w:pPr>
            <w:r>
              <w:rPr>
                <w:b/>
                <w:sz w:val="18"/>
                <w:szCs w:val="18"/>
                <w:lang w:val="tr-TR"/>
              </w:rPr>
              <w:t xml:space="preserve">II. Grup Kredi ve Alacaklar İçin Ayrılanlar </w:t>
            </w:r>
          </w:p>
        </w:tc>
        <w:tc>
          <w:tcPr>
            <w:tcW w:w="2679" w:type="dxa"/>
            <w:vAlign w:val="bottom"/>
          </w:tcPr>
          <w:p w:rsidR="00371160" w:rsidRDefault="009658B8">
            <w:pPr>
              <w:jc w:val="right"/>
              <w:rPr>
                <w:b/>
                <w:sz w:val="18"/>
                <w:szCs w:val="18"/>
              </w:rPr>
            </w:pPr>
            <w:r>
              <w:rPr>
                <w:b/>
                <w:sz w:val="18"/>
                <w:szCs w:val="18"/>
              </w:rPr>
              <w:t xml:space="preserve">                        15.711 </w:t>
            </w:r>
          </w:p>
        </w:tc>
        <w:tc>
          <w:tcPr>
            <w:tcW w:w="2552" w:type="dxa"/>
            <w:vAlign w:val="bottom"/>
          </w:tcPr>
          <w:p w:rsidR="00371160" w:rsidRDefault="009658B8">
            <w:pPr>
              <w:jc w:val="right"/>
              <w:rPr>
                <w:b/>
                <w:sz w:val="18"/>
                <w:szCs w:val="18"/>
              </w:rPr>
            </w:pPr>
            <w:r>
              <w:rPr>
                <w:b/>
                <w:sz w:val="18"/>
                <w:szCs w:val="18"/>
                <w:lang w:val="tr-TR"/>
              </w:rPr>
              <w:t xml:space="preserve">       </w:t>
            </w:r>
            <w:r>
              <w:rPr>
                <w:b/>
                <w:sz w:val="18"/>
                <w:szCs w:val="18"/>
              </w:rPr>
              <w:t xml:space="preserve">13.908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Katılma Hesapları Payı</w:t>
            </w:r>
          </w:p>
        </w:tc>
        <w:tc>
          <w:tcPr>
            <w:tcW w:w="2679" w:type="dxa"/>
            <w:vAlign w:val="bottom"/>
          </w:tcPr>
          <w:p w:rsidR="00371160" w:rsidRDefault="009658B8">
            <w:pPr>
              <w:jc w:val="right"/>
              <w:rPr>
                <w:sz w:val="18"/>
                <w:szCs w:val="18"/>
              </w:rPr>
            </w:pPr>
            <w:r>
              <w:rPr>
                <w:sz w:val="18"/>
                <w:szCs w:val="18"/>
              </w:rPr>
              <w:t xml:space="preserve">                          3.084 </w:t>
            </w:r>
          </w:p>
        </w:tc>
        <w:tc>
          <w:tcPr>
            <w:tcW w:w="2552" w:type="dxa"/>
            <w:vAlign w:val="bottom"/>
          </w:tcPr>
          <w:p w:rsidR="00371160" w:rsidRDefault="009658B8">
            <w:pPr>
              <w:jc w:val="right"/>
              <w:rPr>
                <w:sz w:val="18"/>
                <w:szCs w:val="18"/>
              </w:rPr>
            </w:pPr>
            <w:r>
              <w:rPr>
                <w:sz w:val="18"/>
                <w:szCs w:val="18"/>
              </w:rPr>
              <w:t xml:space="preserve">         4.527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Kurum Payı</w:t>
            </w:r>
          </w:p>
        </w:tc>
        <w:tc>
          <w:tcPr>
            <w:tcW w:w="2679" w:type="dxa"/>
            <w:vAlign w:val="bottom"/>
          </w:tcPr>
          <w:p w:rsidR="00371160" w:rsidRDefault="009658B8">
            <w:pPr>
              <w:jc w:val="right"/>
              <w:rPr>
                <w:sz w:val="18"/>
                <w:szCs w:val="18"/>
              </w:rPr>
            </w:pPr>
            <w:r>
              <w:rPr>
                <w:sz w:val="18"/>
                <w:szCs w:val="18"/>
              </w:rPr>
              <w:t xml:space="preserve">                        12.627 </w:t>
            </w:r>
          </w:p>
        </w:tc>
        <w:tc>
          <w:tcPr>
            <w:tcW w:w="2552" w:type="dxa"/>
            <w:vAlign w:val="bottom"/>
          </w:tcPr>
          <w:p w:rsidR="00371160" w:rsidRDefault="009658B8">
            <w:pPr>
              <w:jc w:val="right"/>
              <w:rPr>
                <w:sz w:val="18"/>
                <w:szCs w:val="18"/>
              </w:rPr>
            </w:pPr>
            <w:r>
              <w:rPr>
                <w:sz w:val="18"/>
                <w:szCs w:val="18"/>
              </w:rPr>
              <w:t xml:space="preserve">         9.381 </w:t>
            </w:r>
          </w:p>
        </w:tc>
      </w:tr>
      <w:tr w:rsidR="00C638E8" w:rsidRPr="00872466" w:rsidTr="00C903FA">
        <w:trPr>
          <w:trHeight w:val="261"/>
        </w:trPr>
        <w:tc>
          <w:tcPr>
            <w:tcW w:w="4114" w:type="dxa"/>
            <w:vAlign w:val="center"/>
          </w:tcPr>
          <w:p w:rsidR="00371160" w:rsidRDefault="009658B8">
            <w:pPr>
              <w:tabs>
                <w:tab w:val="left" w:pos="-1908"/>
              </w:tabs>
              <w:ind w:left="492"/>
              <w:jc w:val="both"/>
              <w:rPr>
                <w:sz w:val="18"/>
                <w:szCs w:val="18"/>
                <w:lang w:val="tr-TR"/>
              </w:rPr>
            </w:pPr>
            <w:r>
              <w:rPr>
                <w:sz w:val="18"/>
                <w:szCs w:val="18"/>
                <w:lang w:val="tr-TR"/>
              </w:rPr>
              <w:t>Diğer</w:t>
            </w:r>
          </w:p>
        </w:tc>
        <w:tc>
          <w:tcPr>
            <w:tcW w:w="2679" w:type="dxa"/>
            <w:vAlign w:val="bottom"/>
          </w:tcPr>
          <w:p w:rsidR="00371160" w:rsidRDefault="009658B8">
            <w:pPr>
              <w:jc w:val="right"/>
              <w:rPr>
                <w:sz w:val="18"/>
                <w:szCs w:val="18"/>
              </w:rPr>
            </w:pPr>
            <w:r>
              <w:rPr>
                <w:sz w:val="18"/>
                <w:szCs w:val="18"/>
              </w:rPr>
              <w:t xml:space="preserve">                                 - </w:t>
            </w:r>
          </w:p>
        </w:tc>
        <w:tc>
          <w:tcPr>
            <w:tcW w:w="2552" w:type="dxa"/>
            <w:vAlign w:val="bottom"/>
          </w:tcPr>
          <w:p w:rsidR="00371160" w:rsidRDefault="009658B8">
            <w:pPr>
              <w:jc w:val="right"/>
              <w:rPr>
                <w:sz w:val="18"/>
                <w:szCs w:val="18"/>
              </w:rPr>
            </w:pPr>
            <w:r>
              <w:rPr>
                <w:sz w:val="18"/>
                <w:szCs w:val="18"/>
              </w:rPr>
              <w:t xml:space="preserve">                 - </w:t>
            </w:r>
          </w:p>
        </w:tc>
      </w:tr>
      <w:tr w:rsidR="00C638E8" w:rsidRPr="00872466" w:rsidTr="00C903FA">
        <w:trPr>
          <w:trHeight w:val="261"/>
        </w:trPr>
        <w:tc>
          <w:tcPr>
            <w:tcW w:w="4114" w:type="dxa"/>
            <w:vAlign w:val="center"/>
          </w:tcPr>
          <w:p w:rsidR="00371160" w:rsidRDefault="009658B8">
            <w:pPr>
              <w:tabs>
                <w:tab w:val="left" w:pos="-1908"/>
              </w:tabs>
              <w:ind w:left="252"/>
              <w:jc w:val="both"/>
              <w:rPr>
                <w:sz w:val="18"/>
                <w:szCs w:val="18"/>
                <w:lang w:val="tr-TR"/>
              </w:rPr>
            </w:pPr>
            <w:r>
              <w:rPr>
                <w:sz w:val="18"/>
                <w:szCs w:val="18"/>
                <w:lang w:val="tr-TR"/>
              </w:rPr>
              <w:t>Gayr</w:t>
            </w:r>
            <w:del w:id="2728" w:author="Gülşah Tuba Ünlü (Open)&#10;" w:date="2011-02-12T11:45:00Z">
              <w:r>
                <w:rPr>
                  <w:sz w:val="18"/>
                  <w:szCs w:val="18"/>
                  <w:lang w:val="tr-TR"/>
                </w:rPr>
                <w:delText>ınakdi</w:delText>
              </w:r>
            </w:del>
            <w:ins w:id="2729" w:author="Gülşah Tuba Ünlü (Open)&#10;" w:date="2011-02-12T11:45:00Z">
              <w:r>
                <w:rPr>
                  <w:sz w:val="18"/>
                  <w:szCs w:val="18"/>
                  <w:lang w:val="tr-TR"/>
                </w:rPr>
                <w:t>inakdi</w:t>
              </w:r>
            </w:ins>
            <w:r>
              <w:rPr>
                <w:sz w:val="18"/>
                <w:szCs w:val="18"/>
                <w:lang w:val="tr-TR"/>
              </w:rPr>
              <w:t xml:space="preserve"> Krediler İçin Ayrılanlar</w:t>
            </w:r>
          </w:p>
        </w:tc>
        <w:tc>
          <w:tcPr>
            <w:tcW w:w="2679" w:type="dxa"/>
            <w:vAlign w:val="bottom"/>
          </w:tcPr>
          <w:p w:rsidR="00371160" w:rsidRDefault="009658B8">
            <w:pPr>
              <w:jc w:val="right"/>
              <w:rPr>
                <w:sz w:val="18"/>
                <w:szCs w:val="18"/>
              </w:rPr>
            </w:pPr>
            <w:r>
              <w:rPr>
                <w:sz w:val="18"/>
                <w:szCs w:val="18"/>
              </w:rPr>
              <w:t xml:space="preserve">                        16.252 </w:t>
            </w:r>
          </w:p>
        </w:tc>
        <w:tc>
          <w:tcPr>
            <w:tcW w:w="2552" w:type="dxa"/>
            <w:vAlign w:val="bottom"/>
          </w:tcPr>
          <w:p w:rsidR="00371160" w:rsidRDefault="009658B8">
            <w:pPr>
              <w:jc w:val="right"/>
              <w:rPr>
                <w:sz w:val="18"/>
                <w:szCs w:val="18"/>
              </w:rPr>
            </w:pPr>
            <w:r>
              <w:rPr>
                <w:sz w:val="18"/>
                <w:szCs w:val="18"/>
              </w:rPr>
              <w:t xml:space="preserve">       15.648 </w:t>
            </w:r>
          </w:p>
        </w:tc>
      </w:tr>
    </w:tbl>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tabs>
          <w:tab w:val="left" w:pos="6774"/>
        </w:tabs>
        <w:rPr>
          <w:sz w:val="22"/>
          <w:szCs w:val="22"/>
          <w:lang w:val="tr-TR"/>
        </w:rPr>
      </w:pPr>
    </w:p>
    <w:p w:rsidR="00371160" w:rsidRDefault="00371160">
      <w:pPr>
        <w:jc w:val="both"/>
        <w:rPr>
          <w:b/>
          <w:bCs/>
          <w:sz w:val="22"/>
          <w:szCs w:val="22"/>
          <w:lang w:val="tr-TR"/>
        </w:rPr>
      </w:pPr>
    </w:p>
    <w:p w:rsidR="00371160" w:rsidRDefault="009658B8">
      <w:pPr>
        <w:jc w:val="both"/>
        <w:rPr>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22"/>
          <w:szCs w:val="22"/>
          <w:lang w:val="tr-TR"/>
        </w:rPr>
      </w:pPr>
    </w:p>
    <w:p w:rsidR="00371160" w:rsidRDefault="009658B8">
      <w:pPr>
        <w:ind w:left="720" w:hanging="720"/>
        <w:jc w:val="both"/>
        <w:rPr>
          <w:b/>
          <w:sz w:val="10"/>
          <w:szCs w:val="10"/>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r>
        <w:rPr>
          <w:b/>
          <w:sz w:val="10"/>
          <w:szCs w:val="10"/>
          <w:lang w:val="tr-TR"/>
        </w:rPr>
        <w:t xml:space="preserve"> </w:t>
      </w:r>
      <w:r>
        <w:rPr>
          <w:b/>
          <w:sz w:val="22"/>
          <w:szCs w:val="22"/>
          <w:lang w:val="tr-TR"/>
        </w:rPr>
        <w:t>(devamı)</w:t>
      </w:r>
    </w:p>
    <w:p w:rsidR="00371160" w:rsidRDefault="00371160">
      <w:pPr>
        <w:jc w:val="both"/>
        <w:rPr>
          <w:b/>
          <w:sz w:val="22"/>
          <w:szCs w:val="22"/>
          <w:lang w:val="tr-TR"/>
        </w:rPr>
      </w:pPr>
    </w:p>
    <w:p w:rsidR="00371160" w:rsidRDefault="009658B8">
      <w:pPr>
        <w:pStyle w:val="BodyTextIndent"/>
        <w:ind w:left="720" w:hanging="720"/>
        <w:rPr>
          <w:b/>
          <w:sz w:val="22"/>
          <w:szCs w:val="22"/>
        </w:rPr>
      </w:pPr>
      <w:r>
        <w:rPr>
          <w:b/>
          <w:sz w:val="22"/>
          <w:szCs w:val="22"/>
        </w:rPr>
        <w:t>7.</w:t>
      </w:r>
      <w:r>
        <w:rPr>
          <w:b/>
          <w:sz w:val="22"/>
          <w:szCs w:val="22"/>
        </w:rPr>
        <w:tab/>
        <w:t>Karşılıklara İlişkin Açıklamalar (devamı)</w:t>
      </w:r>
    </w:p>
    <w:p w:rsidR="00371160" w:rsidRDefault="00371160">
      <w:pPr>
        <w:ind w:right="-290"/>
        <w:jc w:val="both"/>
        <w:rPr>
          <w:b/>
          <w:sz w:val="22"/>
          <w:szCs w:val="22"/>
          <w:lang w:val="tr-TR"/>
        </w:rPr>
      </w:pPr>
    </w:p>
    <w:p w:rsidR="00371160" w:rsidRDefault="009658B8">
      <w:pPr>
        <w:ind w:right="-290"/>
        <w:jc w:val="both"/>
        <w:rPr>
          <w:b/>
          <w:bCs/>
          <w:sz w:val="22"/>
          <w:szCs w:val="22"/>
          <w:lang w:val="tr-TR"/>
        </w:rPr>
      </w:pPr>
      <w:r>
        <w:rPr>
          <w:b/>
          <w:sz w:val="22"/>
          <w:szCs w:val="22"/>
          <w:lang w:val="tr-TR"/>
        </w:rPr>
        <w:t>7.2.</w:t>
      </w:r>
      <w:r>
        <w:rPr>
          <w:b/>
          <w:bCs/>
          <w:sz w:val="22"/>
          <w:szCs w:val="22"/>
          <w:lang w:val="tr-TR"/>
        </w:rPr>
        <w:tab/>
        <w:t xml:space="preserve">   Genel Karşılıklar Hareket Tablosu:</w:t>
      </w:r>
    </w:p>
    <w:p w:rsidR="00371160" w:rsidRDefault="00371160">
      <w:pPr>
        <w:ind w:left="720" w:right="-290" w:hanging="747"/>
        <w:jc w:val="both"/>
        <w:rPr>
          <w:b/>
          <w:bCs/>
          <w:sz w:val="22"/>
          <w:szCs w:val="22"/>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5"/>
        <w:gridCol w:w="1560"/>
      </w:tblGrid>
      <w:tr w:rsidR="00A84576"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spacing w:before="0" w:beforeAutospacing="0" w:after="0" w:afterAutospacing="0"/>
              <w:rPr>
                <w:b/>
                <w:lang w:val="tr-TR"/>
              </w:rPr>
            </w:pPr>
            <w:r>
              <w:rPr>
                <w:b/>
                <w:lang w:val="tr-TR"/>
              </w:rPr>
              <w:t>Cari Dönem</w:t>
            </w:r>
          </w:p>
        </w:tc>
        <w:tc>
          <w:tcPr>
            <w:tcW w:w="1560" w:type="dxa"/>
          </w:tcPr>
          <w:p w:rsidR="00371160" w:rsidRDefault="00371160">
            <w:pPr>
              <w:ind w:right="-290"/>
              <w:jc w:val="both"/>
              <w:rPr>
                <w:b/>
                <w:bCs/>
                <w:sz w:val="22"/>
                <w:szCs w:val="22"/>
                <w:lang w:val="tr-TR"/>
              </w:rPr>
            </w:pPr>
          </w:p>
        </w:tc>
      </w:tr>
      <w:tr w:rsidR="00353E01"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Açılış Bakiyesi - 1 Ocak 2010</w:t>
            </w:r>
          </w:p>
        </w:tc>
        <w:tc>
          <w:tcPr>
            <w:tcW w:w="1560" w:type="dxa"/>
            <w:vAlign w:val="bottom"/>
          </w:tcPr>
          <w:p w:rsidR="00371160" w:rsidRDefault="009658B8">
            <w:pPr>
              <w:jc w:val="right"/>
              <w:rPr>
                <w:sz w:val="18"/>
                <w:szCs w:val="18"/>
              </w:rPr>
            </w:pPr>
            <w:r>
              <w:rPr>
                <w:sz w:val="18"/>
                <w:szCs w:val="18"/>
              </w:rPr>
              <w:t>89.368</w:t>
            </w:r>
          </w:p>
        </w:tc>
      </w:tr>
      <w:tr w:rsidR="00353E01"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Dönem Gideri</w:t>
            </w:r>
          </w:p>
        </w:tc>
        <w:tc>
          <w:tcPr>
            <w:tcW w:w="1560" w:type="dxa"/>
            <w:vAlign w:val="bottom"/>
          </w:tcPr>
          <w:p w:rsidR="00371160" w:rsidRDefault="009658B8">
            <w:pPr>
              <w:jc w:val="right"/>
              <w:rPr>
                <w:sz w:val="18"/>
                <w:szCs w:val="18"/>
              </w:rPr>
            </w:pPr>
            <w:r>
              <w:rPr>
                <w:sz w:val="18"/>
                <w:szCs w:val="18"/>
              </w:rPr>
              <w:t>22.088</w:t>
            </w:r>
          </w:p>
        </w:tc>
      </w:tr>
      <w:tr w:rsidR="00353E01"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Geçmiş Dönemlerden Karşılık İptalleri</w:t>
            </w:r>
          </w:p>
        </w:tc>
        <w:tc>
          <w:tcPr>
            <w:tcW w:w="1560" w:type="dxa"/>
            <w:vAlign w:val="bottom"/>
          </w:tcPr>
          <w:p w:rsidR="00371160" w:rsidRDefault="009658B8">
            <w:pPr>
              <w:jc w:val="right"/>
              <w:rPr>
                <w:sz w:val="18"/>
                <w:szCs w:val="18"/>
              </w:rPr>
            </w:pPr>
            <w:r>
              <w:rPr>
                <w:sz w:val="18"/>
                <w:szCs w:val="18"/>
              </w:rPr>
              <w:t>(1.561)</w:t>
            </w:r>
          </w:p>
        </w:tc>
      </w:tr>
      <w:tr w:rsidR="00353E01"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Katılım Havuzları Payı</w:t>
            </w:r>
          </w:p>
        </w:tc>
        <w:tc>
          <w:tcPr>
            <w:tcW w:w="1560" w:type="dxa"/>
            <w:vAlign w:val="bottom"/>
          </w:tcPr>
          <w:p w:rsidR="00371160" w:rsidRDefault="009658B8">
            <w:pPr>
              <w:jc w:val="right"/>
              <w:rPr>
                <w:sz w:val="18"/>
                <w:szCs w:val="18"/>
              </w:rPr>
            </w:pPr>
            <w:r>
              <w:rPr>
                <w:sz w:val="18"/>
                <w:szCs w:val="18"/>
              </w:rPr>
              <w:t>7.309</w:t>
            </w:r>
          </w:p>
        </w:tc>
      </w:tr>
      <w:tr w:rsidR="00353E01"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Pr>
                <w:rFonts w:eastAsia="Times New Roman"/>
                <w:b/>
                <w:lang w:val="tr-TR"/>
              </w:rPr>
              <w:t xml:space="preserve">    Kapanış Bakiyesi – 31 Aralık 2010</w:t>
            </w:r>
          </w:p>
        </w:tc>
        <w:tc>
          <w:tcPr>
            <w:tcW w:w="1560" w:type="dxa"/>
            <w:vAlign w:val="bottom"/>
          </w:tcPr>
          <w:p w:rsidR="00371160" w:rsidRDefault="009658B8">
            <w:pPr>
              <w:jc w:val="right"/>
              <w:rPr>
                <w:b/>
                <w:sz w:val="18"/>
                <w:szCs w:val="18"/>
              </w:rPr>
            </w:pPr>
            <w:r>
              <w:rPr>
                <w:b/>
                <w:sz w:val="18"/>
                <w:szCs w:val="18"/>
              </w:rPr>
              <w:t>117.204</w:t>
            </w:r>
          </w:p>
        </w:tc>
      </w:tr>
      <w:tr w:rsidR="00215D27"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Pr>
                <w:rFonts w:eastAsia="Times New Roman"/>
                <w:b/>
                <w:lang w:val="tr-TR"/>
              </w:rPr>
              <w:t>Önceki Dönem</w:t>
            </w:r>
          </w:p>
        </w:tc>
        <w:tc>
          <w:tcPr>
            <w:tcW w:w="1560" w:type="dxa"/>
            <w:vAlign w:val="bottom"/>
          </w:tcPr>
          <w:p w:rsidR="00371160" w:rsidRDefault="00371160">
            <w:pPr>
              <w:pStyle w:val="xl79"/>
              <w:pBdr>
                <w:left w:val="none" w:sz="0" w:space="0" w:color="auto"/>
                <w:bottom w:val="none" w:sz="0" w:space="0" w:color="auto"/>
                <w:right w:val="none" w:sz="0" w:space="0" w:color="auto"/>
              </w:pBdr>
              <w:tabs>
                <w:tab w:val="left" w:pos="180"/>
              </w:tabs>
              <w:spacing w:before="0" w:beforeAutospacing="0" w:after="0" w:afterAutospacing="0"/>
              <w:jc w:val="right"/>
              <w:rPr>
                <w:rFonts w:eastAsia="Times New Roman"/>
                <w:lang w:val="tr-TR"/>
              </w:rPr>
            </w:pPr>
          </w:p>
        </w:tc>
      </w:tr>
      <w:tr w:rsidR="009B3820"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Açılış Bakiyesi - 1 Ocak 2009</w:t>
            </w:r>
          </w:p>
        </w:tc>
        <w:tc>
          <w:tcPr>
            <w:tcW w:w="1560" w:type="dxa"/>
            <w:vAlign w:val="bottom"/>
          </w:tcPr>
          <w:p w:rsidR="00371160" w:rsidRDefault="009658B8">
            <w:pPr>
              <w:jc w:val="right"/>
              <w:rPr>
                <w:sz w:val="18"/>
                <w:szCs w:val="18"/>
              </w:rPr>
            </w:pPr>
            <w:r>
              <w:rPr>
                <w:sz w:val="18"/>
                <w:szCs w:val="18"/>
              </w:rPr>
              <w:t>72.286</w:t>
            </w:r>
          </w:p>
        </w:tc>
      </w:tr>
      <w:tr w:rsidR="009B3820"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Dönem Gideri</w:t>
            </w:r>
          </w:p>
        </w:tc>
        <w:tc>
          <w:tcPr>
            <w:tcW w:w="1560" w:type="dxa"/>
            <w:vAlign w:val="bottom"/>
          </w:tcPr>
          <w:p w:rsidR="00371160" w:rsidRDefault="009658B8">
            <w:pPr>
              <w:jc w:val="right"/>
              <w:rPr>
                <w:sz w:val="18"/>
                <w:szCs w:val="18"/>
              </w:rPr>
            </w:pPr>
            <w:r>
              <w:rPr>
                <w:sz w:val="18"/>
                <w:szCs w:val="18"/>
              </w:rPr>
              <w:t>12.317</w:t>
            </w:r>
          </w:p>
        </w:tc>
      </w:tr>
      <w:tr w:rsidR="009B3820"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Geçmiş Dönemlerden Karşılık İptalleri</w:t>
            </w:r>
          </w:p>
        </w:tc>
        <w:tc>
          <w:tcPr>
            <w:tcW w:w="1560" w:type="dxa"/>
            <w:vAlign w:val="bottom"/>
          </w:tcPr>
          <w:p w:rsidR="00371160" w:rsidRDefault="009658B8">
            <w:pPr>
              <w:jc w:val="right"/>
              <w:rPr>
                <w:sz w:val="18"/>
                <w:szCs w:val="18"/>
              </w:rPr>
            </w:pPr>
            <w:r>
              <w:rPr>
                <w:sz w:val="18"/>
                <w:szCs w:val="18"/>
              </w:rPr>
              <w:t>(8.833)</w:t>
            </w:r>
          </w:p>
        </w:tc>
      </w:tr>
      <w:tr w:rsidR="009B3820"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Pr>
                <w:rFonts w:eastAsia="Times New Roman"/>
                <w:lang w:val="tr-TR"/>
              </w:rPr>
              <w:t xml:space="preserve">    Katılım Havuzları Payı</w:t>
            </w:r>
          </w:p>
        </w:tc>
        <w:tc>
          <w:tcPr>
            <w:tcW w:w="1560" w:type="dxa"/>
            <w:vAlign w:val="bottom"/>
          </w:tcPr>
          <w:p w:rsidR="00371160" w:rsidRDefault="009658B8">
            <w:pPr>
              <w:jc w:val="right"/>
              <w:rPr>
                <w:sz w:val="18"/>
                <w:szCs w:val="18"/>
              </w:rPr>
            </w:pPr>
            <w:r>
              <w:rPr>
                <w:sz w:val="18"/>
                <w:szCs w:val="18"/>
              </w:rPr>
              <w:t>13.598</w:t>
            </w:r>
          </w:p>
        </w:tc>
      </w:tr>
      <w:tr w:rsidR="009B3820" w:rsidRPr="00872466" w:rsidTr="008607AF">
        <w:trPr>
          <w:trHeight w:val="255"/>
        </w:trPr>
        <w:tc>
          <w:tcPr>
            <w:tcW w:w="7785" w:type="dxa"/>
            <w:vAlign w:val="center"/>
          </w:tcPr>
          <w:p w:rsidR="00371160" w:rsidRDefault="009658B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Pr>
                <w:rFonts w:eastAsia="Times New Roman"/>
                <w:b/>
                <w:lang w:val="tr-TR"/>
              </w:rPr>
              <w:t xml:space="preserve">    Kapanış Bakiyesi – 31 Aralık 2009</w:t>
            </w:r>
          </w:p>
        </w:tc>
        <w:tc>
          <w:tcPr>
            <w:tcW w:w="1560" w:type="dxa"/>
            <w:vAlign w:val="bottom"/>
          </w:tcPr>
          <w:p w:rsidR="00371160" w:rsidRDefault="009658B8">
            <w:pPr>
              <w:jc w:val="right"/>
              <w:rPr>
                <w:b/>
                <w:sz w:val="18"/>
                <w:szCs w:val="18"/>
              </w:rPr>
            </w:pPr>
            <w:r>
              <w:rPr>
                <w:b/>
                <w:sz w:val="18"/>
                <w:szCs w:val="18"/>
              </w:rPr>
              <w:t>89.368</w:t>
            </w:r>
          </w:p>
        </w:tc>
      </w:tr>
    </w:tbl>
    <w:p w:rsidR="00371160" w:rsidRDefault="00371160">
      <w:pPr>
        <w:ind w:right="-290"/>
        <w:jc w:val="both"/>
        <w:rPr>
          <w:b/>
          <w:bCs/>
          <w:sz w:val="18"/>
          <w:szCs w:val="18"/>
          <w:lang w:val="tr-TR"/>
        </w:rPr>
      </w:pPr>
    </w:p>
    <w:p w:rsidR="00371160" w:rsidRDefault="009658B8">
      <w:pPr>
        <w:tabs>
          <w:tab w:val="left" w:pos="709"/>
        </w:tabs>
        <w:jc w:val="both"/>
        <w:rPr>
          <w:b/>
          <w:noProof/>
          <w:sz w:val="22"/>
          <w:szCs w:val="22"/>
          <w:lang w:val="tr-TR"/>
        </w:rPr>
      </w:pPr>
      <w:r>
        <w:rPr>
          <w:b/>
          <w:noProof/>
          <w:sz w:val="22"/>
          <w:szCs w:val="22"/>
          <w:lang w:val="tr-TR"/>
        </w:rPr>
        <w:t xml:space="preserve">7.3.      Dövize Endeksli Krediler ve Finansal Kiralama Alacakları Anapara Kur Azalış Karşılıklarına </w:t>
      </w:r>
    </w:p>
    <w:p w:rsidR="00371160" w:rsidRDefault="009658B8">
      <w:pPr>
        <w:ind w:firstLine="720"/>
        <w:jc w:val="both"/>
        <w:rPr>
          <w:b/>
          <w:noProof/>
          <w:sz w:val="22"/>
          <w:szCs w:val="22"/>
          <w:lang w:val="tr-TR"/>
        </w:rPr>
      </w:pPr>
      <w:r>
        <w:rPr>
          <w:b/>
          <w:noProof/>
          <w:sz w:val="22"/>
          <w:szCs w:val="22"/>
          <w:lang w:val="tr-TR"/>
        </w:rPr>
        <w:t xml:space="preserve">İlişkin </w:t>
      </w:r>
      <w:r>
        <w:rPr>
          <w:b/>
          <w:sz w:val="22"/>
          <w:szCs w:val="22"/>
          <w:lang w:val="tr-TR"/>
        </w:rPr>
        <w:t>Bilgiler:</w:t>
      </w:r>
    </w:p>
    <w:p w:rsidR="00371160" w:rsidRDefault="00371160">
      <w:pPr>
        <w:jc w:val="both"/>
        <w:rPr>
          <w:b/>
          <w:noProof/>
          <w:sz w:val="22"/>
          <w:szCs w:val="22"/>
          <w:lang w:val="tr-TR"/>
        </w:rPr>
      </w:pPr>
    </w:p>
    <w:p w:rsidR="00371160" w:rsidRDefault="009658B8">
      <w:pPr>
        <w:tabs>
          <w:tab w:val="left" w:pos="10065"/>
        </w:tabs>
        <w:ind w:left="720"/>
        <w:jc w:val="both"/>
        <w:rPr>
          <w:sz w:val="22"/>
          <w:szCs w:val="22"/>
          <w:lang w:val="tr-TR"/>
        </w:rPr>
      </w:pPr>
      <w:r>
        <w:rPr>
          <w:sz w:val="22"/>
          <w:szCs w:val="22"/>
          <w:lang w:val="tr-TR"/>
        </w:rPr>
        <w:t>Banka’nın 31 Aralık 2010 dövize endeksli krediler kur farkı karşılığı 9.962 Bin TL’dir (31 Aralık 2009: 18.331 Bin TL). Dövize endeksli kredilerin kur farkı karşılık tutarı finansal tablolarda krediler bakiyesinden netleştirilmektedir.</w:t>
      </w:r>
    </w:p>
    <w:p w:rsidR="00371160" w:rsidRDefault="00371160">
      <w:pPr>
        <w:ind w:left="720"/>
        <w:rPr>
          <w:iCs/>
          <w:sz w:val="22"/>
          <w:szCs w:val="22"/>
          <w:lang w:val="tr-TR"/>
        </w:rPr>
      </w:pPr>
    </w:p>
    <w:p w:rsidR="00371160" w:rsidRDefault="009658B8">
      <w:pPr>
        <w:ind w:left="720" w:hanging="720"/>
        <w:rPr>
          <w:sz w:val="22"/>
          <w:szCs w:val="22"/>
          <w:lang w:val="tr-TR"/>
        </w:rPr>
      </w:pPr>
      <w:r>
        <w:rPr>
          <w:b/>
          <w:sz w:val="22"/>
          <w:szCs w:val="22"/>
          <w:lang w:val="tr-TR"/>
        </w:rPr>
        <w:t>7.4.</w:t>
      </w:r>
      <w:r>
        <w:rPr>
          <w:b/>
          <w:sz w:val="22"/>
          <w:szCs w:val="22"/>
          <w:lang w:val="tr-TR"/>
        </w:rPr>
        <w:tab/>
        <w:t>Tazmin Edilmemiş ve Nakde Dönüşmemiş Gayr</w:t>
      </w:r>
      <w:del w:id="2730" w:author="Gülşah Tuba Ünlü (Open)&#10;" w:date="2011-02-12T11:45:00Z">
        <w:r>
          <w:rPr>
            <w:b/>
            <w:sz w:val="22"/>
            <w:szCs w:val="22"/>
            <w:lang w:val="tr-TR"/>
          </w:rPr>
          <w:delText>ınakdi</w:delText>
        </w:r>
      </w:del>
      <w:ins w:id="2731" w:author="Gülşah Tuba Ünlü (Open)&#10;" w:date="2011-02-12T11:45:00Z">
        <w:r>
          <w:rPr>
            <w:b/>
            <w:sz w:val="22"/>
            <w:szCs w:val="22"/>
            <w:lang w:val="tr-TR"/>
          </w:rPr>
          <w:t>inakdi</w:t>
        </w:r>
      </w:ins>
      <w:r>
        <w:rPr>
          <w:b/>
          <w:sz w:val="22"/>
          <w:szCs w:val="22"/>
          <w:lang w:val="tr-TR"/>
        </w:rPr>
        <w:t xml:space="preserve"> Krediler Özel Karşılıklarına İlişkin Bilgiler:</w:t>
      </w:r>
    </w:p>
    <w:p w:rsidR="00371160" w:rsidRDefault="00371160">
      <w:pPr>
        <w:rPr>
          <w:sz w:val="20"/>
          <w:szCs w:val="20"/>
          <w:lang w:val="tr-TR"/>
        </w:rPr>
      </w:pPr>
    </w:p>
    <w:p w:rsidR="00371160" w:rsidRDefault="009658B8">
      <w:pPr>
        <w:ind w:left="720"/>
        <w:jc w:val="both"/>
        <w:rPr>
          <w:noProof/>
          <w:sz w:val="22"/>
          <w:szCs w:val="22"/>
          <w:lang w:val="tr-TR"/>
        </w:rPr>
      </w:pPr>
      <w:r>
        <w:rPr>
          <w:noProof/>
          <w:sz w:val="22"/>
          <w:szCs w:val="22"/>
          <w:lang w:val="tr-TR"/>
        </w:rPr>
        <w:t xml:space="preserve">Banka’nın </w:t>
      </w:r>
      <w:r>
        <w:rPr>
          <w:sz w:val="22"/>
          <w:szCs w:val="22"/>
          <w:lang w:val="tr-TR"/>
        </w:rPr>
        <w:t xml:space="preserve">31 Aralık 2010 </w:t>
      </w:r>
      <w:r>
        <w:rPr>
          <w:noProof/>
          <w:sz w:val="22"/>
          <w:szCs w:val="22"/>
          <w:lang w:val="tr-TR"/>
        </w:rPr>
        <w:t>tarihi itibarıyla</w:t>
      </w:r>
      <w:r>
        <w:rPr>
          <w:sz w:val="22"/>
          <w:szCs w:val="22"/>
          <w:lang w:val="tr-TR"/>
        </w:rPr>
        <w:t xml:space="preserve"> tazmin edilmemiş ve nakde dönüşmemiş gayr</w:t>
      </w:r>
      <w:del w:id="2732" w:author="Gülşah Tuba Ünlü (Open)&#10;" w:date="2011-02-12T11:45:00Z">
        <w:r>
          <w:rPr>
            <w:sz w:val="22"/>
            <w:szCs w:val="22"/>
            <w:lang w:val="tr-TR"/>
          </w:rPr>
          <w:delText>ınakdi</w:delText>
        </w:r>
      </w:del>
      <w:ins w:id="2733" w:author="Gülşah Tuba Ünlü (Open)&#10;" w:date="2011-02-12T11:45:00Z">
        <w:r>
          <w:rPr>
            <w:sz w:val="22"/>
            <w:szCs w:val="22"/>
            <w:lang w:val="tr-TR"/>
          </w:rPr>
          <w:t>inakdi</w:t>
        </w:r>
      </w:ins>
      <w:r>
        <w:rPr>
          <w:sz w:val="22"/>
          <w:szCs w:val="22"/>
          <w:lang w:val="tr-TR"/>
        </w:rPr>
        <w:t xml:space="preserve"> krediler özel k</w:t>
      </w:r>
      <w:r>
        <w:rPr>
          <w:noProof/>
          <w:sz w:val="22"/>
          <w:szCs w:val="22"/>
          <w:lang w:val="tr-TR"/>
        </w:rPr>
        <w:t>arşılığı 9.705 Bin TL’dir (31 Aralık 2009: 11.551 Bin TL).</w:t>
      </w:r>
    </w:p>
    <w:p w:rsidR="00000000" w:rsidRDefault="009658B8">
      <w:pPr>
        <w:tabs>
          <w:tab w:val="left" w:pos="709"/>
        </w:tabs>
        <w:spacing w:before="100" w:beforeAutospacing="1" w:after="100" w:afterAutospacing="1"/>
        <w:jc w:val="both"/>
        <w:rPr>
          <w:b/>
          <w:bCs/>
          <w:sz w:val="22"/>
          <w:szCs w:val="22"/>
          <w:lang w:val="tr-TR"/>
        </w:rPr>
        <w:pPrChange w:id="2734" w:author="Asiye Mara (Open)&#10;" w:date="2011-02-14T12:30:00Z">
          <w:pPr>
            <w:spacing w:before="100" w:beforeAutospacing="1" w:after="100" w:afterAutospacing="1"/>
            <w:jc w:val="both"/>
          </w:pPr>
        </w:pPrChange>
      </w:pPr>
      <w:r>
        <w:rPr>
          <w:b/>
          <w:bCs/>
          <w:sz w:val="22"/>
          <w:szCs w:val="22"/>
          <w:lang w:val="tr-TR"/>
        </w:rPr>
        <w:t>7.5.</w:t>
      </w:r>
      <w:r>
        <w:rPr>
          <w:b/>
          <w:bCs/>
          <w:sz w:val="22"/>
          <w:szCs w:val="22"/>
          <w:lang w:val="tr-TR"/>
        </w:rPr>
        <w:tab/>
        <w:t xml:space="preserve">Diğer Karşılıklara İlişkin </w:t>
      </w:r>
      <w:r>
        <w:rPr>
          <w:b/>
          <w:sz w:val="22"/>
          <w:szCs w:val="22"/>
          <w:lang w:val="tr-TR"/>
        </w:rPr>
        <w:t>Bilgiler:</w:t>
      </w:r>
    </w:p>
    <w:p w:rsidR="00371160" w:rsidRDefault="009658B8">
      <w:pPr>
        <w:spacing w:before="100" w:beforeAutospacing="1" w:after="100" w:afterAutospacing="1"/>
        <w:jc w:val="both"/>
        <w:rPr>
          <w:sz w:val="22"/>
          <w:szCs w:val="22"/>
          <w:lang w:val="tr-TR"/>
        </w:rPr>
      </w:pPr>
      <w:r>
        <w:rPr>
          <w:b/>
          <w:bCs/>
          <w:sz w:val="22"/>
          <w:szCs w:val="22"/>
          <w:lang w:val="tr-TR"/>
        </w:rPr>
        <w:t>7.5.1.</w:t>
      </w:r>
      <w:r>
        <w:rPr>
          <w:sz w:val="22"/>
          <w:szCs w:val="22"/>
          <w:lang w:val="tr-TR"/>
        </w:rPr>
        <w:t xml:space="preserve"> </w:t>
      </w:r>
      <w:r>
        <w:rPr>
          <w:sz w:val="22"/>
          <w:szCs w:val="22"/>
          <w:lang w:val="tr-TR"/>
        </w:rPr>
        <w:tab/>
        <w:t xml:space="preserve">  </w:t>
      </w:r>
      <w:r>
        <w:rPr>
          <w:b/>
          <w:sz w:val="22"/>
          <w:szCs w:val="22"/>
          <w:lang w:val="tr-TR"/>
        </w:rPr>
        <w:t>Muhtemel Riskler İçin Ayrılan Karşılıklara İlişkin Bilgiler:</w:t>
      </w:r>
    </w:p>
    <w:p w:rsidR="00371160" w:rsidRDefault="009658B8">
      <w:pPr>
        <w:ind w:left="720"/>
        <w:jc w:val="both"/>
        <w:rPr>
          <w:bCs/>
          <w:iCs/>
          <w:sz w:val="22"/>
          <w:szCs w:val="22"/>
          <w:lang w:val="tr-TR"/>
        </w:rPr>
      </w:pPr>
      <w:r>
        <w:rPr>
          <w:noProof/>
          <w:sz w:val="22"/>
          <w:szCs w:val="22"/>
          <w:lang w:val="tr-TR"/>
        </w:rPr>
        <w:t xml:space="preserve">Banka’nın </w:t>
      </w:r>
      <w:r>
        <w:rPr>
          <w:sz w:val="22"/>
          <w:szCs w:val="22"/>
          <w:lang w:val="tr-TR"/>
        </w:rPr>
        <w:t>31 Aralık 2010 i</w:t>
      </w:r>
      <w:r>
        <w:rPr>
          <w:noProof/>
          <w:sz w:val="22"/>
          <w:szCs w:val="22"/>
          <w:lang w:val="tr-TR"/>
        </w:rPr>
        <w:t xml:space="preserve">tibarıyla </w:t>
      </w:r>
      <w:r>
        <w:rPr>
          <w:bCs/>
          <w:iCs/>
          <w:sz w:val="22"/>
          <w:szCs w:val="22"/>
          <w:lang w:val="tr-TR"/>
        </w:rPr>
        <w:t xml:space="preserve">muhtemel riskler için ayrılan serbest karşılığı bulunmamaktadır </w:t>
      </w:r>
    </w:p>
    <w:p w:rsidR="00371160" w:rsidRDefault="009658B8">
      <w:pPr>
        <w:ind w:left="720"/>
        <w:jc w:val="both"/>
        <w:rPr>
          <w:bCs/>
          <w:iCs/>
          <w:sz w:val="22"/>
          <w:szCs w:val="22"/>
          <w:lang w:val="tr-TR"/>
        </w:rPr>
      </w:pPr>
      <w:r>
        <w:rPr>
          <w:bCs/>
          <w:iCs/>
          <w:sz w:val="22"/>
          <w:szCs w:val="22"/>
          <w:lang w:val="tr-TR"/>
        </w:rPr>
        <w:t>(31 Aralık 2009: Bulunmamaktadır).</w:t>
      </w:r>
    </w:p>
    <w:p w:rsidR="00371160" w:rsidRDefault="009658B8">
      <w:pPr>
        <w:spacing w:before="100" w:beforeAutospacing="1" w:after="100" w:afterAutospacing="1"/>
        <w:jc w:val="both"/>
        <w:rPr>
          <w:b/>
          <w:bCs/>
          <w:sz w:val="22"/>
          <w:szCs w:val="22"/>
          <w:lang w:val="tr-TR"/>
        </w:rPr>
      </w:pPr>
      <w:r>
        <w:rPr>
          <w:b/>
          <w:bCs/>
          <w:sz w:val="22"/>
          <w:szCs w:val="22"/>
          <w:lang w:val="tr-TR"/>
        </w:rPr>
        <w:t xml:space="preserve">7.5.2. </w:t>
      </w:r>
      <w:r>
        <w:rPr>
          <w:b/>
          <w:bCs/>
          <w:sz w:val="22"/>
          <w:szCs w:val="22"/>
          <w:lang w:val="tr-TR"/>
        </w:rPr>
        <w:tab/>
        <w:t xml:space="preserve">  Diğer Karşılıklara İlişkin </w:t>
      </w:r>
      <w:r>
        <w:rPr>
          <w:b/>
          <w:sz w:val="22"/>
          <w:szCs w:val="22"/>
          <w:lang w:val="tr-TR"/>
        </w:rPr>
        <w:t>Bilgiler:</w:t>
      </w:r>
    </w:p>
    <w:tbl>
      <w:tblPr>
        <w:tblW w:w="9345" w:type="dxa"/>
        <w:tblInd w:w="738" w:type="dxa"/>
        <w:tblCellMar>
          <w:left w:w="0" w:type="dxa"/>
          <w:right w:w="0" w:type="dxa"/>
        </w:tblCellMar>
        <w:tblLook w:val="0000"/>
      </w:tblPr>
      <w:tblGrid>
        <w:gridCol w:w="5234"/>
        <w:gridCol w:w="2126"/>
        <w:gridCol w:w="1985"/>
      </w:tblGrid>
      <w:tr w:rsidR="00A84576" w:rsidRPr="00872466" w:rsidTr="008607AF">
        <w:trPr>
          <w:trHeight w:val="255"/>
        </w:trPr>
        <w:tc>
          <w:tcPr>
            <w:tcW w:w="5234" w:type="dxa"/>
            <w:tcBorders>
              <w:top w:val="single" w:sz="4" w:space="0" w:color="auto"/>
              <w:left w:val="single" w:sz="4" w:space="0" w:color="auto"/>
              <w:bottom w:val="single" w:sz="4" w:space="0" w:color="auto"/>
              <w:right w:val="single" w:sz="4" w:space="0" w:color="auto"/>
            </w:tcBorders>
            <w:tcMar>
              <w:top w:w="0" w:type="dxa"/>
              <w:left w:w="18" w:type="dxa"/>
              <w:bottom w:w="0" w:type="dxa"/>
              <w:right w:w="18" w:type="dxa"/>
            </w:tcMar>
            <w:vAlign w:val="bottom"/>
          </w:tcPr>
          <w:p w:rsidR="00371160" w:rsidRDefault="009658B8">
            <w:pPr>
              <w:rPr>
                <w:rFonts w:eastAsia="Arial Unicode MS" w:cs="Arial Unicode MS"/>
                <w:b/>
                <w:sz w:val="18"/>
                <w:szCs w:val="18"/>
                <w:lang w:val="tr-TR"/>
              </w:rPr>
            </w:pPr>
            <w:r>
              <w:rPr>
                <w:b/>
                <w:sz w:val="18"/>
                <w:szCs w:val="18"/>
                <w:lang w:val="tr-TR"/>
              </w:rPr>
              <w:t> </w:t>
            </w:r>
            <w:r>
              <w:rPr>
                <w:rFonts w:ascii="Times" w:hAnsi="Times"/>
                <w:b/>
                <w:sz w:val="18"/>
                <w:szCs w:val="18"/>
                <w:lang w:val="tr-TR"/>
              </w:rPr>
              <w:t>Diğer Karşılıklar</w:t>
            </w:r>
          </w:p>
        </w:tc>
        <w:tc>
          <w:tcPr>
            <w:tcW w:w="2126" w:type="dxa"/>
            <w:tcBorders>
              <w:top w:val="single" w:sz="4" w:space="0" w:color="auto"/>
              <w:left w:val="nil"/>
              <w:bottom w:val="single" w:sz="4" w:space="0" w:color="auto"/>
              <w:right w:val="single" w:sz="4" w:space="0" w:color="auto"/>
            </w:tcBorders>
            <w:vAlign w:val="bottom"/>
          </w:tcPr>
          <w:p w:rsidR="00371160" w:rsidRDefault="009658B8">
            <w:pPr>
              <w:jc w:val="center"/>
              <w:rPr>
                <w:sz w:val="18"/>
                <w:lang w:val="tr-TR"/>
              </w:rPr>
            </w:pPr>
            <w:r>
              <w:rPr>
                <w:sz w:val="18"/>
                <w:lang w:val="tr-TR"/>
              </w:rPr>
              <w:t>Cari Dönem</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jc w:val="center"/>
              <w:rPr>
                <w:sz w:val="18"/>
                <w:lang w:val="tr-TR"/>
              </w:rPr>
            </w:pPr>
            <w:r>
              <w:rPr>
                <w:sz w:val="18"/>
                <w:lang w:val="tr-TR"/>
              </w:rPr>
              <w:t>Önceki Dönem</w:t>
            </w:r>
          </w:p>
        </w:tc>
      </w:tr>
      <w:tr w:rsidR="0035327D"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rPr>
                <w:rFonts w:ascii="Times" w:eastAsia="Arial Unicode MS" w:hAnsi="Times" w:cs="Arial Unicode MS"/>
                <w:sz w:val="18"/>
                <w:szCs w:val="18"/>
                <w:lang w:val="tr-TR"/>
              </w:rPr>
            </w:pPr>
            <w:r>
              <w:rPr>
                <w:rFonts w:ascii="Times" w:eastAsia="Arial Unicode MS" w:hAnsi="Times" w:cs="Arial Unicode MS"/>
                <w:sz w:val="18"/>
                <w:szCs w:val="18"/>
                <w:lang w:val="tr-TR"/>
              </w:rPr>
              <w:t>Kredi Kartları Promosyon Karşılıkları</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4.212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sz w:val="18"/>
                <w:szCs w:val="18"/>
              </w:rPr>
            </w:pPr>
            <w:r>
              <w:rPr>
                <w:sz w:val="18"/>
                <w:szCs w:val="18"/>
              </w:rPr>
              <w:t xml:space="preserve">                              4.909 </w:t>
            </w:r>
          </w:p>
        </w:tc>
      </w:tr>
      <w:tr w:rsidR="0035327D"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rPr>
                <w:rFonts w:ascii="Times" w:eastAsia="Arial Unicode MS" w:hAnsi="Times" w:cs="Arial Unicode MS"/>
                <w:sz w:val="18"/>
                <w:szCs w:val="18"/>
                <w:lang w:val="tr-TR"/>
              </w:rPr>
            </w:pPr>
            <w:r>
              <w:rPr>
                <w:rFonts w:ascii="Times" w:eastAsia="Arial Unicode MS" w:hAnsi="Times" w:cs="Arial Unicode MS"/>
                <w:sz w:val="18"/>
                <w:szCs w:val="18"/>
                <w:lang w:val="tr-TR"/>
              </w:rPr>
              <w:t>Tazmin Edilmemiş ve Nakde Dönüşmemiş Gayr</w:t>
            </w:r>
            <w:del w:id="2735" w:author="Gülşah Tuba Ünlü (Open)&#10;" w:date="2011-02-12T11:45:00Z">
              <w:r>
                <w:rPr>
                  <w:rFonts w:ascii="Times" w:eastAsia="Arial Unicode MS" w:hAnsi="Times" w:cs="Arial Unicode MS"/>
                  <w:sz w:val="18"/>
                  <w:szCs w:val="18"/>
                  <w:lang w:val="tr-TR"/>
                </w:rPr>
                <w:delText>ınakdi</w:delText>
              </w:r>
            </w:del>
            <w:ins w:id="2736" w:author="Gülşah Tuba Ünlü (Open)&#10;" w:date="2011-02-12T11:45:00Z">
              <w:r>
                <w:rPr>
                  <w:rFonts w:ascii="Times" w:eastAsia="Arial Unicode MS" w:hAnsi="Times" w:cs="Arial Unicode MS"/>
                  <w:sz w:val="18"/>
                  <w:szCs w:val="18"/>
                  <w:lang w:val="tr-TR"/>
                </w:rPr>
                <w:t>inakdi</w:t>
              </w:r>
            </w:ins>
            <w:r>
              <w:rPr>
                <w:rFonts w:ascii="Times" w:eastAsia="Arial Unicode MS" w:hAnsi="Times" w:cs="Arial Unicode MS"/>
                <w:sz w:val="18"/>
                <w:szCs w:val="18"/>
                <w:lang w:val="tr-TR"/>
              </w:rPr>
              <w:t xml:space="preserve"> Krediler</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9.705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sz w:val="18"/>
                <w:szCs w:val="18"/>
              </w:rPr>
            </w:pPr>
            <w:r>
              <w:rPr>
                <w:sz w:val="18"/>
                <w:szCs w:val="18"/>
              </w:rPr>
              <w:t xml:space="preserve">                            11.551 </w:t>
            </w:r>
          </w:p>
        </w:tc>
      </w:tr>
      <w:tr w:rsidR="00A76587"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autoSpaceDE w:val="0"/>
              <w:autoSpaceDN w:val="0"/>
              <w:adjustRightInd w:val="0"/>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Boş Çek Yaprağı Karşılıkları</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6.170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sz w:val="18"/>
                <w:szCs w:val="18"/>
              </w:rPr>
            </w:pPr>
            <w:r>
              <w:rPr>
                <w:sz w:val="18"/>
                <w:szCs w:val="18"/>
              </w:rPr>
              <w:t xml:space="preserve">                              5.389 </w:t>
            </w:r>
          </w:p>
        </w:tc>
      </w:tr>
      <w:tr w:rsidR="00A76587"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rPr>
                <w:rFonts w:ascii="Times" w:hAnsi="Times"/>
                <w:sz w:val="18"/>
                <w:szCs w:val="18"/>
                <w:lang w:val="tr-TR"/>
              </w:rPr>
            </w:pPr>
            <w:r>
              <w:rPr>
                <w:rFonts w:ascii="Times" w:hAnsi="Times"/>
                <w:sz w:val="18"/>
                <w:szCs w:val="18"/>
                <w:lang w:val="tr-TR"/>
              </w:rPr>
              <w:t>Dava Karşılıkları</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1.021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sz w:val="18"/>
                <w:szCs w:val="18"/>
              </w:rPr>
            </w:pPr>
            <w:r>
              <w:rPr>
                <w:sz w:val="18"/>
                <w:szCs w:val="18"/>
              </w:rPr>
              <w:t xml:space="preserve">                                 841 </w:t>
            </w:r>
          </w:p>
        </w:tc>
      </w:tr>
      <w:tr w:rsidR="00A76587"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rPr>
                <w:rFonts w:ascii="Times" w:hAnsi="Times"/>
                <w:sz w:val="18"/>
                <w:szCs w:val="18"/>
                <w:lang w:val="tr-TR"/>
              </w:rPr>
            </w:pPr>
            <w:r>
              <w:rPr>
                <w:rFonts w:ascii="Times" w:hAnsi="Times"/>
                <w:sz w:val="18"/>
                <w:szCs w:val="18"/>
                <w:lang w:val="tr-TR"/>
              </w:rPr>
              <w:t>Diğer</w:t>
            </w:r>
            <w:ins w:id="2737" w:author="Gülşah Tuba Ünlü (Open)&#10;" w:date="2011-02-11T23:47:00Z">
              <w:r>
                <w:rPr>
                  <w:rFonts w:ascii="Times" w:hAnsi="Times"/>
                  <w:sz w:val="18"/>
                  <w:szCs w:val="18"/>
                  <w:lang w:val="tr-TR"/>
                </w:rPr>
                <w:t xml:space="preserve"> </w:t>
              </w:r>
            </w:ins>
            <w:r>
              <w:rPr>
                <w:rFonts w:ascii="Times" w:hAnsi="Times"/>
                <w:sz w:val="16"/>
                <w:szCs w:val="16"/>
                <w:lang w:val="tr-TR"/>
              </w:rPr>
              <w:t>(*)</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16.000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sz w:val="18"/>
                <w:szCs w:val="18"/>
              </w:rPr>
            </w:pPr>
            <w:r>
              <w:rPr>
                <w:sz w:val="18"/>
                <w:szCs w:val="18"/>
              </w:rPr>
              <w:t xml:space="preserve">                                      - </w:t>
            </w:r>
          </w:p>
        </w:tc>
      </w:tr>
      <w:tr w:rsidR="00A76587" w:rsidRPr="00872466" w:rsidTr="008607AF">
        <w:trPr>
          <w:trHeight w:val="255"/>
        </w:trPr>
        <w:tc>
          <w:tcPr>
            <w:tcW w:w="5234" w:type="dxa"/>
            <w:tcBorders>
              <w:top w:val="nil"/>
              <w:left w:val="single" w:sz="4" w:space="0" w:color="auto"/>
              <w:bottom w:val="single" w:sz="4" w:space="0" w:color="auto"/>
              <w:right w:val="single" w:sz="4" w:space="0" w:color="auto"/>
            </w:tcBorders>
            <w:tcMar>
              <w:top w:w="18" w:type="dxa"/>
              <w:left w:w="211" w:type="dxa"/>
              <w:bottom w:w="0" w:type="dxa"/>
              <w:right w:w="18" w:type="dxa"/>
            </w:tcMar>
            <w:vAlign w:val="bottom"/>
          </w:tcPr>
          <w:p w:rsidR="00371160" w:rsidRDefault="009658B8">
            <w:pPr>
              <w:ind w:leftChars="-87" w:left="2" w:hangingChars="117" w:hanging="211"/>
              <w:rPr>
                <w:rFonts w:ascii="Times" w:eastAsia="Arial Unicode MS" w:hAnsi="Times" w:cs="Arial Unicode MS"/>
                <w:b/>
                <w:sz w:val="18"/>
                <w:szCs w:val="18"/>
                <w:lang w:val="tr-TR"/>
              </w:rPr>
            </w:pPr>
            <w:r>
              <w:rPr>
                <w:rFonts w:ascii="Times" w:hAnsi="Times"/>
                <w:b/>
                <w:sz w:val="18"/>
                <w:szCs w:val="18"/>
                <w:lang w:val="tr-TR"/>
              </w:rPr>
              <w:t xml:space="preserve">  Toplam</w:t>
            </w:r>
          </w:p>
        </w:tc>
        <w:tc>
          <w:tcPr>
            <w:tcW w:w="2126" w:type="dxa"/>
            <w:tcBorders>
              <w:top w:val="single" w:sz="4" w:space="0" w:color="auto"/>
              <w:left w:val="nil"/>
              <w:bottom w:val="single" w:sz="4" w:space="0" w:color="auto"/>
              <w:right w:val="single" w:sz="4" w:space="0" w:color="auto"/>
            </w:tcBorders>
            <w:vAlign w:val="bottom"/>
          </w:tcPr>
          <w:p w:rsidR="00371160" w:rsidRDefault="009658B8">
            <w:pPr>
              <w:ind w:right="57"/>
              <w:jc w:val="right"/>
              <w:rPr>
                <w:b/>
                <w:sz w:val="18"/>
                <w:szCs w:val="18"/>
              </w:rPr>
            </w:pPr>
            <w:r>
              <w:rPr>
                <w:b/>
                <w:sz w:val="18"/>
                <w:szCs w:val="18"/>
              </w:rPr>
              <w:t xml:space="preserve">                                 37.108 </w:t>
            </w:r>
          </w:p>
        </w:tc>
        <w:tc>
          <w:tcPr>
            <w:tcW w:w="1985"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71160" w:rsidRDefault="009658B8">
            <w:pPr>
              <w:ind w:right="57"/>
              <w:jc w:val="right"/>
              <w:rPr>
                <w:b/>
                <w:sz w:val="18"/>
                <w:szCs w:val="18"/>
              </w:rPr>
            </w:pPr>
            <w:r>
              <w:rPr>
                <w:b/>
                <w:sz w:val="18"/>
                <w:szCs w:val="18"/>
              </w:rPr>
              <w:t xml:space="preserve">                            22.690 </w:t>
            </w:r>
          </w:p>
        </w:tc>
      </w:tr>
    </w:tbl>
    <w:p w:rsidR="00371160" w:rsidRDefault="0092089C">
      <w:pPr>
        <w:ind w:left="709"/>
        <w:jc w:val="both"/>
        <w:rPr>
          <w:b/>
          <w:bCs/>
          <w:sz w:val="22"/>
          <w:szCs w:val="22"/>
          <w:lang w:val="tr-TR"/>
        </w:rPr>
      </w:pPr>
      <w:r w:rsidRPr="0092089C">
        <w:rPr>
          <w:rFonts w:ascii="Times" w:hAnsi="Times"/>
          <w:sz w:val="16"/>
          <w:szCs w:val="16"/>
          <w:lang w:val="tr-TR"/>
          <w:rPrChange w:id="2738" w:author="Asiye Mara (Open)&#10;" w:date="2011-02-14T12:31:00Z">
            <w:rPr>
              <w:rFonts w:ascii="Times" w:hAnsi="Times"/>
              <w:sz w:val="16"/>
              <w:szCs w:val="16"/>
              <w:highlight w:val="red"/>
              <w:lang w:val="tr-TR"/>
            </w:rPr>
          </w:rPrChange>
        </w:rPr>
        <w:t>(*)</w:t>
      </w:r>
      <w:ins w:id="2739" w:author="Asiye Mara (Open)&#10;" w:date="2011-02-12T02:10:00Z">
        <w:r w:rsidR="009658B8">
          <w:rPr>
            <w:rFonts w:ascii="Times" w:hAnsi="Times"/>
            <w:sz w:val="16"/>
            <w:szCs w:val="16"/>
            <w:lang w:val="tr-TR"/>
          </w:rPr>
          <w:t xml:space="preserve"> </w:t>
        </w:r>
      </w:ins>
      <w:ins w:id="2740" w:author="Asiye Mara (Open)&#10;" w:date="2011-02-12T02:14:00Z">
        <w:r w:rsidR="009658B8">
          <w:rPr>
            <w:rFonts w:ascii="Times" w:hAnsi="Times"/>
            <w:sz w:val="16"/>
            <w:szCs w:val="16"/>
            <w:lang w:val="tr-TR"/>
          </w:rPr>
          <w:t>Diğer karşılıklar,</w:t>
        </w:r>
      </w:ins>
      <w:ins w:id="2741" w:author="Gülşah Tuba Ünlü (Open)&#10;" w:date="2011-02-12T12:46:00Z">
        <w:r w:rsidR="009658B8">
          <w:rPr>
            <w:rFonts w:ascii="Times" w:hAnsi="Times"/>
            <w:sz w:val="16"/>
            <w:szCs w:val="16"/>
            <w:lang w:val="tr-TR"/>
          </w:rPr>
          <w:t xml:space="preserve"> </w:t>
        </w:r>
      </w:ins>
      <w:ins w:id="2742" w:author="Gülşah Tuba Ünlü (Open)&#10;" w:date="2011-02-13T16:53:00Z">
        <w:r w:rsidR="009658B8">
          <w:rPr>
            <w:rFonts w:ascii="Times" w:hAnsi="Times"/>
            <w:sz w:val="16"/>
            <w:szCs w:val="16"/>
            <w:lang w:val="tr-TR"/>
          </w:rPr>
          <w:t xml:space="preserve">yakın izlemedeki </w:t>
        </w:r>
      </w:ins>
      <w:ins w:id="2743" w:author="Asiye Mara (Open)&#10;" w:date="2011-02-12T02:15:00Z">
        <w:r w:rsidR="009658B8">
          <w:rPr>
            <w:rFonts w:ascii="Times" w:hAnsi="Times"/>
            <w:sz w:val="16"/>
            <w:szCs w:val="16"/>
            <w:lang w:val="tr-TR"/>
          </w:rPr>
          <w:t>kredi</w:t>
        </w:r>
      </w:ins>
      <w:ins w:id="2744" w:author="Gülşah Tuba Ünlü (Open)&#10;" w:date="2011-02-13T16:54:00Z">
        <w:r w:rsidR="009658B8">
          <w:rPr>
            <w:rFonts w:ascii="Times" w:hAnsi="Times"/>
            <w:sz w:val="16"/>
            <w:szCs w:val="16"/>
            <w:lang w:val="tr-TR"/>
          </w:rPr>
          <w:t xml:space="preserve">lerden </w:t>
        </w:r>
      </w:ins>
      <w:ins w:id="2745" w:author="Asiye Mara (Open)&#10;" w:date="2011-02-12T02:15:00Z">
        <w:del w:id="2746" w:author="Gülşah Tuba Ünlü (Open)&#10;" w:date="2011-02-13T16:54:00Z">
          <w:r w:rsidR="009658B8">
            <w:rPr>
              <w:rFonts w:ascii="Times" w:hAnsi="Times"/>
              <w:sz w:val="16"/>
              <w:szCs w:val="16"/>
              <w:lang w:val="tr-TR"/>
            </w:rPr>
            <w:delText xml:space="preserve"> </w:delText>
          </w:r>
        </w:del>
      </w:ins>
      <w:ins w:id="2747" w:author="Asiye Mara (Open)&#10;" w:date="2011-02-12T02:10:00Z">
        <w:del w:id="2748" w:author="Gülşah Tuba Ünlü (Open)&#10;" w:date="2011-02-13T16:54:00Z">
          <w:r w:rsidR="009658B8">
            <w:rPr>
              <w:rFonts w:ascii="Times" w:hAnsi="Times"/>
              <w:sz w:val="16"/>
              <w:szCs w:val="16"/>
              <w:lang w:val="tr-TR"/>
            </w:rPr>
            <w:delText>portföyünde</w:delText>
          </w:r>
        </w:del>
      </w:ins>
      <w:ins w:id="2749" w:author="Asiye Mara (Open)&#10;" w:date="2011-02-12T02:13:00Z">
        <w:del w:id="2750" w:author="Gülşah Tuba Ünlü (Open)&#10;" w:date="2011-02-13T16:54:00Z">
          <w:r w:rsidR="009658B8">
            <w:rPr>
              <w:rFonts w:ascii="Times" w:hAnsi="Times"/>
              <w:sz w:val="16"/>
              <w:szCs w:val="16"/>
              <w:lang w:val="tr-TR"/>
            </w:rPr>
            <w:delText xml:space="preserve"> </w:delText>
          </w:r>
        </w:del>
        <w:r w:rsidR="009658B8">
          <w:rPr>
            <w:rFonts w:ascii="Times" w:hAnsi="Times"/>
            <w:sz w:val="16"/>
            <w:szCs w:val="16"/>
            <w:lang w:val="tr-TR"/>
          </w:rPr>
          <w:t>ileride oluşabilecek zararları karşılamak amacıyla ayrılan karşılıkları içermektedir.</w:t>
        </w:r>
      </w:ins>
    </w:p>
    <w:p w:rsidR="00371160" w:rsidRDefault="00371160">
      <w:pPr>
        <w:pStyle w:val="EndnoteText"/>
        <w:jc w:val="both"/>
        <w:rPr>
          <w:b/>
          <w:bCs/>
          <w:sz w:val="22"/>
          <w:szCs w:val="22"/>
        </w:rPr>
      </w:pP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0"/>
          <w:szCs w:val="20"/>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ind w:left="720" w:hanging="720"/>
        <w:jc w:val="both"/>
        <w:rPr>
          <w:b/>
          <w:sz w:val="10"/>
          <w:szCs w:val="10"/>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r>
        <w:rPr>
          <w:b/>
          <w:sz w:val="10"/>
          <w:szCs w:val="10"/>
          <w:lang w:val="tr-TR"/>
        </w:rPr>
        <w:t xml:space="preserve"> </w:t>
      </w:r>
      <w:r>
        <w:rPr>
          <w:b/>
          <w:sz w:val="22"/>
          <w:szCs w:val="22"/>
          <w:lang w:val="tr-TR"/>
        </w:rPr>
        <w:t>(devamı)</w:t>
      </w:r>
    </w:p>
    <w:p w:rsidR="00371160" w:rsidRDefault="00371160">
      <w:pPr>
        <w:pStyle w:val="BodyTextIndent"/>
        <w:ind w:left="720" w:hanging="720"/>
        <w:rPr>
          <w:b/>
          <w:sz w:val="22"/>
          <w:szCs w:val="22"/>
        </w:rPr>
      </w:pPr>
    </w:p>
    <w:p w:rsidR="00371160" w:rsidRDefault="009658B8">
      <w:pPr>
        <w:pStyle w:val="BodyTextIndent"/>
        <w:ind w:left="720" w:hanging="720"/>
        <w:rPr>
          <w:b/>
          <w:sz w:val="22"/>
          <w:szCs w:val="22"/>
        </w:rPr>
      </w:pPr>
      <w:r>
        <w:rPr>
          <w:b/>
          <w:sz w:val="22"/>
          <w:szCs w:val="22"/>
        </w:rPr>
        <w:t>7.</w:t>
      </w:r>
      <w:r>
        <w:rPr>
          <w:b/>
          <w:sz w:val="22"/>
          <w:szCs w:val="22"/>
        </w:rPr>
        <w:tab/>
        <w:t>Karşılıklara İlişkin Açıklamalar (devamı)</w:t>
      </w:r>
    </w:p>
    <w:p w:rsidR="00371160" w:rsidRDefault="009658B8">
      <w:pPr>
        <w:spacing w:before="100" w:beforeAutospacing="1" w:after="100" w:afterAutospacing="1"/>
        <w:ind w:left="720" w:hanging="720"/>
        <w:jc w:val="both"/>
        <w:rPr>
          <w:b/>
          <w:bCs/>
          <w:sz w:val="22"/>
          <w:szCs w:val="22"/>
          <w:lang w:val="tr-TR"/>
        </w:rPr>
      </w:pPr>
      <w:r>
        <w:rPr>
          <w:b/>
          <w:bCs/>
          <w:sz w:val="22"/>
          <w:szCs w:val="22"/>
          <w:lang w:val="tr-TR"/>
        </w:rPr>
        <w:t>7.5.</w:t>
      </w:r>
      <w:r>
        <w:rPr>
          <w:b/>
          <w:bCs/>
          <w:sz w:val="22"/>
          <w:szCs w:val="22"/>
          <w:lang w:val="tr-TR"/>
        </w:rPr>
        <w:tab/>
        <w:t xml:space="preserve">Diğer Karşılıklara İlişkin </w:t>
      </w:r>
      <w:r>
        <w:rPr>
          <w:b/>
          <w:sz w:val="22"/>
          <w:szCs w:val="22"/>
          <w:lang w:val="tr-TR"/>
        </w:rPr>
        <w:t>Bilgiler</w:t>
      </w:r>
      <w:r>
        <w:rPr>
          <w:b/>
          <w:bCs/>
          <w:sz w:val="22"/>
          <w:szCs w:val="22"/>
          <w:lang w:val="tr-TR"/>
        </w:rPr>
        <w:t xml:space="preserve"> </w:t>
      </w:r>
      <w:r>
        <w:rPr>
          <w:b/>
          <w:sz w:val="22"/>
          <w:szCs w:val="22"/>
          <w:lang w:val="tr-TR"/>
        </w:rPr>
        <w:t>(devamı):</w:t>
      </w:r>
    </w:p>
    <w:p w:rsidR="00371160" w:rsidRDefault="009658B8">
      <w:pPr>
        <w:pStyle w:val="EndnoteText"/>
        <w:numPr>
          <w:ilvl w:val="2"/>
          <w:numId w:val="15"/>
        </w:numPr>
        <w:jc w:val="both"/>
        <w:rPr>
          <w:b/>
          <w:bCs/>
          <w:sz w:val="22"/>
          <w:szCs w:val="22"/>
        </w:rPr>
      </w:pPr>
      <w:r>
        <w:rPr>
          <w:b/>
          <w:bCs/>
          <w:sz w:val="22"/>
          <w:szCs w:val="22"/>
        </w:rPr>
        <w:t>Kıdem Tazminatı Hareket Tablosu:</w:t>
      </w:r>
    </w:p>
    <w:p w:rsidR="00371160" w:rsidRDefault="00371160">
      <w:pPr>
        <w:pStyle w:val="EndnoteText"/>
        <w:jc w:val="both"/>
        <w:rPr>
          <w:b/>
          <w:bCs/>
          <w:sz w:val="22"/>
          <w:szCs w:val="22"/>
        </w:rPr>
      </w:pPr>
    </w:p>
    <w:tbl>
      <w:tblPr>
        <w:tblW w:w="9345" w:type="dxa"/>
        <w:tblInd w:w="790" w:type="dxa"/>
        <w:tblCellMar>
          <w:left w:w="70" w:type="dxa"/>
          <w:right w:w="70" w:type="dxa"/>
        </w:tblCellMar>
        <w:tblLook w:val="0000"/>
      </w:tblPr>
      <w:tblGrid>
        <w:gridCol w:w="4100"/>
        <w:gridCol w:w="2693"/>
        <w:gridCol w:w="2552"/>
      </w:tblGrid>
      <w:tr w:rsidR="008B06CA" w:rsidRPr="00872466" w:rsidTr="008607AF">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Önceki Dönem</w:t>
            </w:r>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Chars="100" w:firstLine="180"/>
              <w:rPr>
                <w:rFonts w:eastAsia="Arial Unicode MS"/>
                <w:sz w:val="18"/>
                <w:szCs w:val="18"/>
                <w:lang w:val="tr-TR"/>
              </w:rPr>
            </w:pPr>
            <w:r>
              <w:rPr>
                <w:rFonts w:eastAsia="Arial Unicode MS"/>
                <w:sz w:val="18"/>
                <w:szCs w:val="18"/>
                <w:lang w:val="tr-TR"/>
              </w:rPr>
              <w:t xml:space="preserve">Açılış Bakiyesi - 1 Ocak </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sz w:val="18"/>
                <w:szCs w:val="18"/>
              </w:rPr>
            </w:pPr>
            <w:r>
              <w:rPr>
                <w:sz w:val="18"/>
                <w:szCs w:val="18"/>
              </w:rPr>
              <w:t xml:space="preserve">                      7.974 </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7.148</w:t>
            </w:r>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center"/>
          </w:tcPr>
          <w:p w:rsidR="00371160" w:rsidRDefault="009658B8">
            <w:pPr>
              <w:ind w:firstLineChars="100" w:firstLine="180"/>
              <w:rPr>
                <w:rFonts w:eastAsia="Arial Unicode MS"/>
                <w:sz w:val="18"/>
                <w:szCs w:val="18"/>
                <w:lang w:val="tr-TR"/>
              </w:rPr>
            </w:pPr>
            <w:r>
              <w:rPr>
                <w:rFonts w:eastAsia="Arial Unicode MS"/>
                <w:sz w:val="18"/>
                <w:szCs w:val="18"/>
                <w:lang w:val="tr-TR"/>
              </w:rPr>
              <w:t>Cari Hizmet Maliyeti</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sz w:val="18"/>
                <w:szCs w:val="18"/>
              </w:rPr>
            </w:pPr>
            <w:r>
              <w:rPr>
                <w:sz w:val="18"/>
                <w:szCs w:val="18"/>
              </w:rPr>
              <w:t xml:space="preserve">                      </w:t>
            </w:r>
            <w:del w:id="2751" w:author="Gülşah Tuba Ünlü (Open)&#10;" w:date="2011-02-12T10:43:00Z">
              <w:r>
                <w:rPr>
                  <w:sz w:val="18"/>
                  <w:szCs w:val="18"/>
                </w:rPr>
                <w:delText>2.297</w:delText>
              </w:r>
            </w:del>
            <w:ins w:id="2752" w:author="Gülşah Tuba Ünlü (Open)&#10;" w:date="2011-02-12T10:43:00Z">
              <w:r>
                <w:rPr>
                  <w:sz w:val="18"/>
                  <w:szCs w:val="18"/>
                </w:rPr>
                <w:t>1.736</w:t>
              </w:r>
            </w:ins>
            <w:r>
              <w:rPr>
                <w:sz w:val="18"/>
                <w:szCs w:val="18"/>
              </w:rPr>
              <w:t xml:space="preserve"> </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1.490</w:t>
            </w:r>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center"/>
          </w:tcPr>
          <w:p w:rsidR="00371160" w:rsidRDefault="009658B8">
            <w:pPr>
              <w:ind w:firstLineChars="100" w:firstLine="180"/>
              <w:rPr>
                <w:rFonts w:eastAsia="Arial Unicode MS"/>
                <w:sz w:val="18"/>
                <w:szCs w:val="18"/>
                <w:lang w:val="tr-TR"/>
              </w:rPr>
            </w:pPr>
            <w:r>
              <w:rPr>
                <w:rFonts w:eastAsia="Arial Unicode MS"/>
                <w:sz w:val="18"/>
                <w:szCs w:val="18"/>
                <w:lang w:val="tr-TR"/>
              </w:rPr>
              <w:t>İskonto Maliyeti</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sz w:val="18"/>
                <w:szCs w:val="18"/>
              </w:rPr>
            </w:pPr>
            <w:r>
              <w:rPr>
                <w:sz w:val="18"/>
                <w:szCs w:val="18"/>
              </w:rPr>
              <w:t xml:space="preserve">                         870 </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785</w:t>
            </w:r>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center"/>
          </w:tcPr>
          <w:p w:rsidR="00371160" w:rsidRDefault="009658B8">
            <w:pPr>
              <w:ind w:firstLineChars="100" w:firstLine="180"/>
              <w:rPr>
                <w:rFonts w:eastAsia="Arial Unicode MS"/>
                <w:sz w:val="18"/>
                <w:szCs w:val="18"/>
                <w:lang w:val="tr-TR"/>
              </w:rPr>
            </w:pPr>
            <w:r>
              <w:rPr>
                <w:rFonts w:eastAsia="Arial Unicode MS"/>
                <w:sz w:val="18"/>
                <w:szCs w:val="18"/>
                <w:lang w:val="tr-TR"/>
              </w:rPr>
              <w:t>Ödenen Tazminatlar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sz w:val="18"/>
                <w:szCs w:val="18"/>
              </w:rPr>
            </w:pPr>
            <w:r>
              <w:rPr>
                <w:sz w:val="18"/>
                <w:szCs w:val="18"/>
              </w:rPr>
              <w:t xml:space="preserve">                        (782)</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(711)</w:t>
            </w:r>
          </w:p>
        </w:tc>
      </w:tr>
      <w:tr w:rsidR="009F70C8" w:rsidRPr="00872466" w:rsidTr="008607AF">
        <w:trPr>
          <w:trHeight w:val="255"/>
          <w:ins w:id="2753" w:author="Gülşah Tuba Ünlü (Open)&#10;" w:date="2011-02-12T10:42:00Z"/>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203"/>
              <w:rPr>
                <w:ins w:id="2754" w:author="Gülşah Tuba Ünlü (Open)&#10;" w:date="2011-02-12T10:42:00Z"/>
                <w:rFonts w:eastAsia="Arial Unicode MS"/>
                <w:sz w:val="18"/>
                <w:szCs w:val="18"/>
                <w:lang w:val="tr-TR"/>
              </w:rPr>
            </w:pPr>
            <w:ins w:id="2755" w:author="Gülşah Tuba Ünlü (Open)&#10;" w:date="2011-02-13T22:20:00Z">
              <w:r>
                <w:rPr>
                  <w:rFonts w:eastAsia="Arial Unicode MS"/>
                  <w:sz w:val="18"/>
                  <w:szCs w:val="18"/>
                  <w:lang w:val="tr-TR"/>
                </w:rPr>
                <w:t>Ödeme/Faydaların Kısılması/İşten Ayrılma Dolayısıyla Oluşan Kayıp/(Kazanç)</w:t>
              </w:r>
            </w:ins>
            <w:ins w:id="2756" w:author="Asiye Mara (Open)&#10;" w:date="2011-02-12T17:12:00Z">
              <w:del w:id="2757" w:author="Gülşah Tuba Ünlü (Open)&#10;" w:date="2011-02-13T22:20:00Z">
                <w:r>
                  <w:rPr>
                    <w:rFonts w:eastAsia="Arial Unicode MS"/>
                    <w:sz w:val="18"/>
                    <w:szCs w:val="18"/>
                    <w:lang w:val="tr-TR"/>
                  </w:rPr>
                  <w:delText>Ö</w:delText>
                </w:r>
              </w:del>
            </w:ins>
            <w:ins w:id="2758" w:author="Asiye Mara (Open)&#10;" w:date="2011-02-12T17:11:00Z">
              <w:del w:id="2759" w:author="Gülşah Tuba Ünlü (Open)&#10;" w:date="2011-02-13T22:20:00Z">
                <w:r>
                  <w:rPr>
                    <w:rFonts w:eastAsia="Arial Unicode MS"/>
                    <w:sz w:val="18"/>
                    <w:szCs w:val="18"/>
                    <w:lang w:val="tr-TR"/>
                  </w:rPr>
                  <w:delText>deme/Faydaların Kısılması</w:delText>
                </w:r>
              </w:del>
              <w:del w:id="2760" w:author="Gülşah Tuba Ünlü (Open)&#10;" w:date="2011-02-13T01:55:00Z">
                <w:r>
                  <w:rPr>
                    <w:rFonts w:eastAsia="Arial Unicode MS"/>
                    <w:sz w:val="18"/>
                    <w:szCs w:val="18"/>
                    <w:lang w:val="tr-TR"/>
                  </w:rPr>
                  <w:delText>/İşten Ayrılma</w:delText>
                </w:r>
              </w:del>
              <w:del w:id="2761" w:author="Gülşah Tuba Ünlü (Open)&#10;" w:date="2011-02-13T22:20:00Z">
                <w:r>
                  <w:rPr>
                    <w:rFonts w:eastAsia="Arial Unicode MS"/>
                    <w:sz w:val="18"/>
                    <w:szCs w:val="18"/>
                    <w:lang w:val="tr-TR"/>
                  </w:rPr>
                  <w:delText xml:space="preserve"> Dolayısıyla Olu</w:delText>
                </w:r>
              </w:del>
              <w:del w:id="2762" w:author="Gülşah Tuba Ünlü (Open)&#10;" w:date="2011-02-13T01:56:00Z">
                <w:r>
                  <w:rPr>
                    <w:rFonts w:eastAsia="Arial Unicode MS"/>
                    <w:sz w:val="18"/>
                    <w:szCs w:val="18"/>
                    <w:lang w:val="tr-TR"/>
                  </w:rPr>
                  <w:delText>ş</w:delText>
                </w:r>
              </w:del>
              <w:del w:id="2763" w:author="Gülşah Tuba Ünlü (Open)&#10;" w:date="2011-02-13T22:20:00Z">
                <w:r>
                  <w:rPr>
                    <w:rFonts w:eastAsia="Arial Unicode MS"/>
                    <w:sz w:val="18"/>
                    <w:szCs w:val="18"/>
                    <w:lang w:val="tr-TR"/>
                  </w:rPr>
                  <w:delText>an Kayıp/(Kazanç)</w:delText>
                </w:r>
              </w:del>
            </w:ins>
            <w:ins w:id="2764" w:author="Gülşah Tuba Ünlü (Open)&#10;" w:date="2011-02-12T10:42:00Z">
              <w:del w:id="2765" w:author="Asiye Mara (Open)&#10;" w:date="2011-02-12T17:10:00Z">
                <w:r w:rsidR="0092089C" w:rsidRPr="0092089C">
                  <w:rPr>
                    <w:rFonts w:eastAsia="Arial Unicode MS"/>
                    <w:sz w:val="18"/>
                    <w:szCs w:val="18"/>
                    <w:lang w:val="tr-TR"/>
                    <w:rPrChange w:id="2766" w:author="Asiye Mara (Open)&#10;" w:date="2011-02-14T12:31:00Z">
                      <w:rPr>
                        <w:rFonts w:ascii="Times-Roman" w:hAnsi="Times-Roman" w:cs="Times-Roman"/>
                        <w:sz w:val="20"/>
                        <w:szCs w:val="20"/>
                        <w:lang w:val="tr-TR" w:eastAsia="tr-TR"/>
                      </w:rPr>
                    </w:rPrChange>
                  </w:rPr>
                  <w:delText>Ödeme</w:delText>
                </w:r>
              </w:del>
              <w:del w:id="2767" w:author="Asiye Mara (Open)&#10;" w:date="2011-02-12T16:13:00Z">
                <w:r w:rsidR="0092089C" w:rsidRPr="0092089C">
                  <w:rPr>
                    <w:rFonts w:eastAsia="Arial Unicode MS"/>
                    <w:sz w:val="18"/>
                    <w:szCs w:val="18"/>
                    <w:lang w:val="tr-TR"/>
                    <w:rPrChange w:id="2768" w:author="Asiye Mara (Open)&#10;" w:date="2011-02-14T12:31:00Z">
                      <w:rPr>
                        <w:rFonts w:ascii="Times-Roman" w:hAnsi="Times-Roman" w:cs="Times-Roman"/>
                        <w:sz w:val="20"/>
                        <w:szCs w:val="20"/>
                        <w:lang w:val="tr-TR" w:eastAsia="tr-TR"/>
                      </w:rPr>
                    </w:rPrChange>
                  </w:rPr>
                  <w:delText>/F</w:delText>
                </w:r>
              </w:del>
              <w:del w:id="2769" w:author="Asiye Mara (Open)&#10;" w:date="2011-02-12T17:10:00Z">
                <w:r w:rsidR="0092089C" w:rsidRPr="0092089C">
                  <w:rPr>
                    <w:rFonts w:eastAsia="Arial Unicode MS"/>
                    <w:sz w:val="18"/>
                    <w:szCs w:val="18"/>
                    <w:lang w:val="tr-TR"/>
                    <w:rPrChange w:id="2770" w:author="Asiye Mara (Open)&#10;" w:date="2011-02-14T12:31:00Z">
                      <w:rPr>
                        <w:rFonts w:ascii="Times-Roman" w:hAnsi="Times-Roman" w:cs="Times-Roman"/>
                        <w:sz w:val="20"/>
                        <w:szCs w:val="20"/>
                        <w:lang w:val="tr-TR" w:eastAsia="tr-TR"/>
                      </w:rPr>
                    </w:rPrChange>
                  </w:rPr>
                  <w:delText>aydaların</w:delText>
                </w:r>
              </w:del>
              <w:del w:id="2771" w:author="Asiye Mara (Open)&#10;" w:date="2011-02-12T16:14:00Z">
                <w:r w:rsidR="0092089C" w:rsidRPr="0092089C">
                  <w:rPr>
                    <w:rFonts w:eastAsia="Arial Unicode MS"/>
                    <w:sz w:val="18"/>
                    <w:szCs w:val="18"/>
                    <w:lang w:val="tr-TR"/>
                    <w:rPrChange w:id="2772" w:author="Asiye Mara (Open)&#10;" w:date="2011-02-14T12:31:00Z">
                      <w:rPr>
                        <w:rFonts w:ascii="Times-Roman" w:hAnsi="Times-Roman" w:cs="Times-Roman"/>
                        <w:sz w:val="20"/>
                        <w:szCs w:val="20"/>
                        <w:lang w:val="tr-TR" w:eastAsia="tr-TR"/>
                      </w:rPr>
                    </w:rPrChange>
                  </w:rPr>
                  <w:delText xml:space="preserve"> k</w:delText>
                </w:r>
              </w:del>
              <w:del w:id="2773" w:author="Asiye Mara (Open)&#10;" w:date="2011-02-12T17:10:00Z">
                <w:r w:rsidR="0092089C" w:rsidRPr="0092089C">
                  <w:rPr>
                    <w:rFonts w:eastAsia="Arial Unicode MS"/>
                    <w:sz w:val="18"/>
                    <w:szCs w:val="18"/>
                    <w:lang w:val="tr-TR"/>
                    <w:rPrChange w:id="2774" w:author="Asiye Mara (Open)&#10;" w:date="2011-02-14T12:31:00Z">
                      <w:rPr>
                        <w:rFonts w:ascii="Times-Roman" w:hAnsi="Times-Roman" w:cs="Times-Roman"/>
                        <w:sz w:val="20"/>
                        <w:szCs w:val="20"/>
                        <w:lang w:val="tr-TR" w:eastAsia="tr-TR"/>
                      </w:rPr>
                    </w:rPrChange>
                  </w:rPr>
                  <w:delText>ısılması</w:delText>
                </w:r>
              </w:del>
              <w:del w:id="2775" w:author="Asiye Mara (Open)&#10;" w:date="2011-02-12T16:13:00Z">
                <w:r w:rsidR="0092089C" w:rsidRPr="0092089C">
                  <w:rPr>
                    <w:rFonts w:eastAsia="Arial Unicode MS"/>
                    <w:sz w:val="18"/>
                    <w:szCs w:val="18"/>
                    <w:lang w:val="tr-TR"/>
                    <w:rPrChange w:id="2776" w:author="Asiye Mara (Open)&#10;" w:date="2011-02-14T12:31:00Z">
                      <w:rPr>
                        <w:rFonts w:ascii="Times-Roman" w:hAnsi="Times-Roman" w:cs="Times-Roman"/>
                        <w:sz w:val="20"/>
                        <w:szCs w:val="20"/>
                        <w:lang w:val="tr-TR" w:eastAsia="tr-TR"/>
                      </w:rPr>
                    </w:rPrChange>
                  </w:rPr>
                  <w:delText>/ İsten çıkarma dolayısıyla olusan kayıp/(kazanç)</w:delText>
                </w:r>
              </w:del>
            </w:ins>
          </w:p>
        </w:tc>
        <w:tc>
          <w:tcPr>
            <w:tcW w:w="2693" w:type="dxa"/>
            <w:tcBorders>
              <w:top w:val="nil"/>
              <w:left w:val="nil"/>
              <w:bottom w:val="single" w:sz="4" w:space="0" w:color="auto"/>
              <w:right w:val="single" w:sz="4" w:space="0" w:color="auto"/>
            </w:tcBorders>
            <w:shd w:val="clear" w:color="auto" w:fill="FFFFFF"/>
            <w:noWrap/>
            <w:vAlign w:val="bottom"/>
          </w:tcPr>
          <w:p w:rsidR="00000000" w:rsidRDefault="0092089C">
            <w:pPr>
              <w:ind w:right="57" w:firstLineChars="100" w:firstLine="180"/>
              <w:jc w:val="right"/>
              <w:rPr>
                <w:ins w:id="2777" w:author="Gülşah Tuba Ünlü (Open)&#10;" w:date="2011-02-12T10:42:00Z"/>
                <w:rFonts w:eastAsia="Arial Unicode MS"/>
                <w:sz w:val="18"/>
                <w:szCs w:val="18"/>
                <w:lang w:val="tr-TR"/>
                <w:rPrChange w:id="2778" w:author="Asiye Mara (Open)&#10;" w:date="2011-02-14T12:31:00Z">
                  <w:rPr>
                    <w:ins w:id="2779" w:author="Gülşah Tuba Ünlü (Open)&#10;" w:date="2011-02-12T10:42:00Z"/>
                    <w:sz w:val="18"/>
                    <w:szCs w:val="18"/>
                  </w:rPr>
                </w:rPrChange>
              </w:rPr>
              <w:pPrChange w:id="2780" w:author="Asiye Mara (Open)&#10;" w:date="2011-02-14T12:30:00Z">
                <w:pPr>
                  <w:ind w:right="57"/>
                  <w:jc w:val="right"/>
                </w:pPr>
              </w:pPrChange>
            </w:pPr>
            <w:ins w:id="2781" w:author="Gülşah Tuba Ünlü (Open)&#10;" w:date="2011-02-12T10:43:00Z">
              <w:r w:rsidRPr="0092089C">
                <w:rPr>
                  <w:rFonts w:eastAsia="Arial Unicode MS"/>
                  <w:sz w:val="18"/>
                  <w:szCs w:val="18"/>
                  <w:lang w:val="tr-TR"/>
                  <w:rPrChange w:id="2782" w:author="Asiye Mara (Open)&#10;" w:date="2011-02-14T12:31:00Z">
                    <w:rPr>
                      <w:sz w:val="18"/>
                      <w:szCs w:val="18"/>
                    </w:rPr>
                  </w:rPrChange>
                </w:rPr>
                <w:t>561</w:t>
              </w:r>
            </w:ins>
          </w:p>
        </w:tc>
        <w:tc>
          <w:tcPr>
            <w:tcW w:w="2552" w:type="dxa"/>
            <w:tcBorders>
              <w:top w:val="nil"/>
              <w:left w:val="nil"/>
              <w:bottom w:val="single" w:sz="4" w:space="0" w:color="auto"/>
              <w:right w:val="single" w:sz="4" w:space="0" w:color="auto"/>
            </w:tcBorders>
            <w:shd w:val="clear" w:color="auto" w:fill="FFFFFF"/>
            <w:vAlign w:val="bottom"/>
          </w:tcPr>
          <w:p w:rsidR="00000000" w:rsidRDefault="0092089C">
            <w:pPr>
              <w:ind w:firstLineChars="100" w:firstLine="180"/>
              <w:jc w:val="right"/>
              <w:rPr>
                <w:ins w:id="2783" w:author="Gülşah Tuba Ünlü (Open)&#10;" w:date="2011-02-12T10:42:00Z"/>
                <w:rFonts w:eastAsia="Arial Unicode MS"/>
                <w:sz w:val="18"/>
                <w:szCs w:val="18"/>
                <w:lang w:val="tr-TR"/>
                <w:rPrChange w:id="2784" w:author="Asiye Mara (Open)&#10;" w:date="2011-02-14T12:31:00Z">
                  <w:rPr>
                    <w:ins w:id="2785" w:author="Gülşah Tuba Ünlü (Open)&#10;" w:date="2011-02-12T10:42:00Z"/>
                    <w:sz w:val="18"/>
                    <w:szCs w:val="18"/>
                  </w:rPr>
                </w:rPrChange>
              </w:rPr>
              <w:pPrChange w:id="2786" w:author="Asiye Mara (Open)&#10;" w:date="2011-02-14T12:30:00Z">
                <w:pPr>
                  <w:jc w:val="right"/>
                </w:pPr>
              </w:pPrChange>
            </w:pPr>
            <w:ins w:id="2787" w:author="Gülşah Tuba Ünlü (Open)&#10;" w:date="2011-02-12T10:43:00Z">
              <w:r w:rsidRPr="0092089C">
                <w:rPr>
                  <w:rFonts w:eastAsia="Arial Unicode MS"/>
                  <w:sz w:val="18"/>
                  <w:szCs w:val="18"/>
                  <w:lang w:val="tr-TR"/>
                  <w:rPrChange w:id="2788" w:author="Asiye Mara (Open)&#10;" w:date="2011-02-14T12:31:00Z">
                    <w:rPr>
                      <w:sz w:val="18"/>
                      <w:szCs w:val="18"/>
                    </w:rPr>
                  </w:rPrChange>
                </w:rPr>
                <w:t>-</w:t>
              </w:r>
            </w:ins>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left="203"/>
              <w:rPr>
                <w:rFonts w:eastAsia="Arial Unicode MS"/>
                <w:sz w:val="18"/>
                <w:szCs w:val="18"/>
                <w:lang w:val="tr-TR"/>
              </w:rPr>
            </w:pPr>
            <w:r>
              <w:rPr>
                <w:rFonts w:eastAsia="Arial Unicode MS"/>
                <w:sz w:val="18"/>
                <w:szCs w:val="18"/>
                <w:lang w:val="tr-TR"/>
              </w:rPr>
              <w:t>Aktüeryal Kayıp/(Kazanç) Amortismanı</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sz w:val="18"/>
                <w:szCs w:val="18"/>
              </w:rPr>
            </w:pPr>
            <w:r>
              <w:rPr>
                <w:sz w:val="18"/>
                <w:szCs w:val="18"/>
              </w:rPr>
              <w:t xml:space="preserve">                      1.596 </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(738)</w:t>
            </w:r>
          </w:p>
        </w:tc>
      </w:tr>
      <w:tr w:rsidR="00353E01" w:rsidRPr="00872466" w:rsidTr="008607AF">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Chars="100" w:firstLine="180"/>
              <w:rPr>
                <w:rFonts w:eastAsia="Arial Unicode MS"/>
                <w:b/>
                <w:sz w:val="18"/>
                <w:szCs w:val="18"/>
                <w:lang w:val="tr-TR"/>
              </w:rPr>
            </w:pPr>
            <w:r>
              <w:rPr>
                <w:rFonts w:eastAsia="Arial Unicode MS"/>
                <w:b/>
                <w:sz w:val="18"/>
                <w:szCs w:val="18"/>
                <w:lang w:val="tr-TR"/>
              </w:rPr>
              <w:t xml:space="preserve">Kapanış Bakiyesi </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ind w:right="57"/>
              <w:jc w:val="right"/>
              <w:rPr>
                <w:b/>
                <w:sz w:val="18"/>
                <w:szCs w:val="18"/>
              </w:rPr>
            </w:pPr>
            <w:r>
              <w:rPr>
                <w:b/>
                <w:sz w:val="18"/>
                <w:szCs w:val="18"/>
              </w:rPr>
              <w:t xml:space="preserve">                    11.955 </w:t>
            </w:r>
          </w:p>
        </w:tc>
        <w:tc>
          <w:tcPr>
            <w:tcW w:w="2552"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7.974</w:t>
            </w:r>
          </w:p>
        </w:tc>
      </w:tr>
    </w:tbl>
    <w:p w:rsidR="00371160" w:rsidRDefault="00371160">
      <w:pPr>
        <w:autoSpaceDE w:val="0"/>
        <w:autoSpaceDN w:val="0"/>
        <w:adjustRightInd w:val="0"/>
        <w:ind w:left="720"/>
        <w:jc w:val="both"/>
        <w:rPr>
          <w:sz w:val="22"/>
          <w:lang w:val="tr-TR"/>
        </w:rPr>
      </w:pPr>
    </w:p>
    <w:p w:rsidR="00371160" w:rsidRDefault="009658B8">
      <w:pPr>
        <w:autoSpaceDE w:val="0"/>
        <w:autoSpaceDN w:val="0"/>
        <w:adjustRightInd w:val="0"/>
        <w:ind w:left="720"/>
        <w:jc w:val="both"/>
        <w:rPr>
          <w:sz w:val="22"/>
          <w:lang w:val="tr-TR"/>
        </w:rPr>
      </w:pPr>
      <w:r>
        <w:rPr>
          <w:sz w:val="22"/>
          <w:lang w:val="tr-TR"/>
        </w:rPr>
        <w:t>Banka çalışan hakları karşılığını, 19 Sayılı Türkiye Muhasebe Standartları’nda belirtilen aktüeryal değerleme yöntemini kullanarak finansal tablolara yansıtmıştır.</w:t>
      </w:r>
    </w:p>
    <w:p w:rsidR="00371160" w:rsidRDefault="00371160">
      <w:pPr>
        <w:autoSpaceDE w:val="0"/>
        <w:autoSpaceDN w:val="0"/>
        <w:adjustRightInd w:val="0"/>
        <w:ind w:left="720"/>
        <w:jc w:val="both"/>
        <w:rPr>
          <w:sz w:val="22"/>
          <w:szCs w:val="22"/>
          <w:lang w:val="tr-TR"/>
        </w:rPr>
      </w:pPr>
    </w:p>
    <w:p w:rsidR="00371160" w:rsidRDefault="009658B8">
      <w:pPr>
        <w:pStyle w:val="BodyTextIndent"/>
        <w:ind w:left="720" w:firstLine="0"/>
        <w:rPr>
          <w:sz w:val="22"/>
        </w:rPr>
      </w:pPr>
      <w:r>
        <w:rPr>
          <w:sz w:val="22"/>
        </w:rPr>
        <w:t>Banka’nın 31 Aralık 2010 tarihi itibarıyla ayrılmış olan 11.10</w:t>
      </w:r>
      <w:ins w:id="2789" w:author="Gülşah Tuba Ünlü (Open)&#10;" w:date="2011-02-11T23:50:00Z">
        <w:r>
          <w:rPr>
            <w:sz w:val="22"/>
          </w:rPr>
          <w:t>3</w:t>
        </w:r>
      </w:ins>
      <w:del w:id="2790" w:author="Gülşah Tuba Ünlü (Open)&#10;" w:date="2011-02-11T23:50:00Z">
        <w:r>
          <w:rPr>
            <w:sz w:val="22"/>
          </w:rPr>
          <w:delText>2</w:delText>
        </w:r>
      </w:del>
      <w:r>
        <w:rPr>
          <w:sz w:val="22"/>
        </w:rPr>
        <w:t xml:space="preserve"> Bin TL (31 Aralık 2009: 8.715 Bin TL) tutarında izin karşılığı bulunmaktadır. </w:t>
      </w:r>
    </w:p>
    <w:p w:rsidR="00371160" w:rsidRDefault="00371160">
      <w:pPr>
        <w:pStyle w:val="BodyTextIndent"/>
        <w:ind w:left="720" w:firstLine="0"/>
        <w:rPr>
          <w:sz w:val="22"/>
        </w:rPr>
      </w:pPr>
    </w:p>
    <w:p w:rsidR="00000000" w:rsidRDefault="009658B8">
      <w:pPr>
        <w:pStyle w:val="BodyTextIndent"/>
        <w:numPr>
          <w:ilvl w:val="0"/>
          <w:numId w:val="15"/>
        </w:numPr>
        <w:tabs>
          <w:tab w:val="clear" w:pos="510"/>
          <w:tab w:val="num" w:pos="709"/>
        </w:tabs>
        <w:ind w:left="709" w:hanging="709"/>
        <w:rPr>
          <w:b/>
          <w:sz w:val="22"/>
          <w:szCs w:val="22"/>
        </w:rPr>
        <w:pPrChange w:id="2791" w:author="Asiye Mara (Open)&#10;" w:date="2011-02-14T12:30:00Z">
          <w:pPr>
            <w:pStyle w:val="BodyTextIndent"/>
            <w:numPr>
              <w:numId w:val="15"/>
            </w:numPr>
            <w:tabs>
              <w:tab w:val="num" w:pos="510"/>
              <w:tab w:val="num" w:pos="709"/>
            </w:tabs>
            <w:ind w:left="709" w:hanging="709"/>
          </w:pPr>
        </w:pPrChange>
      </w:pPr>
      <w:r>
        <w:rPr>
          <w:b/>
          <w:sz w:val="22"/>
          <w:szCs w:val="22"/>
        </w:rPr>
        <w:t>Vergi Borcuna İlişkin Açıklamalar</w:t>
      </w:r>
    </w:p>
    <w:p w:rsidR="00371160" w:rsidRDefault="00371160">
      <w:pPr>
        <w:pStyle w:val="BodyTextIndent"/>
        <w:tabs>
          <w:tab w:val="left" w:pos="709"/>
        </w:tabs>
        <w:ind w:left="510" w:firstLine="0"/>
        <w:rPr>
          <w:b/>
          <w:sz w:val="22"/>
          <w:szCs w:val="22"/>
        </w:rPr>
      </w:pPr>
    </w:p>
    <w:p w:rsidR="00371160" w:rsidRDefault="009658B8">
      <w:pPr>
        <w:pStyle w:val="BodyTextIndent"/>
        <w:tabs>
          <w:tab w:val="left" w:pos="709"/>
        </w:tabs>
        <w:ind w:left="709" w:hanging="709"/>
        <w:rPr>
          <w:b/>
          <w:bCs/>
          <w:sz w:val="22"/>
          <w:szCs w:val="22"/>
        </w:rPr>
      </w:pPr>
      <w:r>
        <w:rPr>
          <w:b/>
          <w:sz w:val="22"/>
          <w:szCs w:val="22"/>
        </w:rPr>
        <w:t>8.1.</w:t>
      </w:r>
      <w:r>
        <w:rPr>
          <w:b/>
          <w:sz w:val="22"/>
          <w:szCs w:val="22"/>
        </w:rPr>
        <w:tab/>
        <w:t xml:space="preserve">Cari </w:t>
      </w:r>
      <w:r>
        <w:rPr>
          <w:b/>
          <w:bCs/>
          <w:sz w:val="22"/>
          <w:szCs w:val="22"/>
        </w:rPr>
        <w:t>Vergi Borcuna İlişkin Bilgiler:</w:t>
      </w:r>
    </w:p>
    <w:p w:rsidR="00371160" w:rsidRDefault="00371160">
      <w:pPr>
        <w:pStyle w:val="BodyTextIndent"/>
        <w:ind w:left="720" w:hanging="720"/>
        <w:rPr>
          <w:b/>
          <w:bCs/>
          <w:sz w:val="22"/>
          <w:szCs w:val="22"/>
        </w:rPr>
      </w:pPr>
    </w:p>
    <w:p w:rsidR="00371160" w:rsidRDefault="009658B8">
      <w:pPr>
        <w:pStyle w:val="BodyTextIndent"/>
        <w:ind w:left="720" w:firstLine="0"/>
        <w:rPr>
          <w:sz w:val="22"/>
          <w:szCs w:val="22"/>
        </w:rPr>
      </w:pPr>
      <w:r>
        <w:rPr>
          <w:sz w:val="22"/>
          <w:szCs w:val="22"/>
        </w:rPr>
        <w:t xml:space="preserve">Banka’nın </w:t>
      </w:r>
      <w:r>
        <w:rPr>
          <w:sz w:val="22"/>
        </w:rPr>
        <w:t xml:space="preserve">31 Aralık 2010 </w:t>
      </w:r>
      <w:r>
        <w:rPr>
          <w:sz w:val="22"/>
          <w:szCs w:val="22"/>
        </w:rPr>
        <w:t xml:space="preserve">tarihi itibarıyla kurumlar vergisinden dönem içinde ödenen geçici vergiler düşüldükten sonra kalan vergi borcu 15.726 Bin TL’dir (31 Aralık 2009: 18.316 Bin TL).  </w:t>
      </w:r>
    </w:p>
    <w:p w:rsidR="00371160" w:rsidRDefault="00371160">
      <w:pPr>
        <w:pStyle w:val="BodyTextIndent"/>
        <w:ind w:left="720" w:right="126" w:hanging="720"/>
        <w:rPr>
          <w:sz w:val="22"/>
          <w:szCs w:val="22"/>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0"/>
        <w:gridCol w:w="2693"/>
        <w:gridCol w:w="2552"/>
      </w:tblGrid>
      <w:tr w:rsidR="006A2C60" w:rsidRPr="00872466" w:rsidTr="008607AF">
        <w:trPr>
          <w:trHeight w:val="261"/>
        </w:trPr>
        <w:tc>
          <w:tcPr>
            <w:tcW w:w="4100" w:type="dxa"/>
            <w:shd w:val="clear" w:color="auto" w:fill="auto"/>
            <w:vAlign w:val="bottom"/>
          </w:tcPr>
          <w:p w:rsidR="00371160" w:rsidRDefault="009658B8">
            <w:pPr>
              <w:ind w:left="110"/>
              <w:rPr>
                <w:sz w:val="18"/>
                <w:szCs w:val="18"/>
                <w:lang w:val="tr-TR"/>
              </w:rPr>
            </w:pPr>
            <w:r>
              <w:rPr>
                <w:sz w:val="18"/>
                <w:szCs w:val="18"/>
                <w:lang w:val="tr-TR"/>
              </w:rPr>
              <w:t> </w:t>
            </w:r>
          </w:p>
        </w:tc>
        <w:tc>
          <w:tcPr>
            <w:tcW w:w="2693" w:type="dxa"/>
            <w:shd w:val="clear" w:color="auto" w:fill="auto"/>
            <w:vAlign w:val="center"/>
          </w:tcPr>
          <w:p w:rsidR="00371160" w:rsidRDefault="009658B8">
            <w:pPr>
              <w:jc w:val="center"/>
              <w:rPr>
                <w:sz w:val="18"/>
                <w:szCs w:val="18"/>
                <w:lang w:val="tr-TR"/>
              </w:rPr>
            </w:pPr>
            <w:r>
              <w:rPr>
                <w:sz w:val="18"/>
                <w:szCs w:val="18"/>
                <w:lang w:val="tr-TR"/>
              </w:rPr>
              <w:t>Cari Dönem</w:t>
            </w:r>
          </w:p>
        </w:tc>
        <w:tc>
          <w:tcPr>
            <w:tcW w:w="2552" w:type="dxa"/>
            <w:shd w:val="clear" w:color="auto" w:fill="auto"/>
            <w:vAlign w:val="center"/>
          </w:tcPr>
          <w:p w:rsidR="00371160" w:rsidRDefault="009658B8">
            <w:pPr>
              <w:jc w:val="center"/>
              <w:rPr>
                <w:sz w:val="18"/>
                <w:szCs w:val="18"/>
                <w:lang w:val="tr-TR"/>
              </w:rPr>
            </w:pPr>
            <w:r>
              <w:rPr>
                <w:sz w:val="18"/>
                <w:szCs w:val="18"/>
                <w:lang w:val="tr-TR"/>
              </w:rPr>
              <w:t>Önceki  Dönem</w:t>
            </w:r>
          </w:p>
        </w:tc>
      </w:tr>
      <w:tr w:rsidR="00353E01" w:rsidRPr="00872466" w:rsidTr="008607AF">
        <w:trPr>
          <w:trHeight w:val="261"/>
        </w:trPr>
        <w:tc>
          <w:tcPr>
            <w:tcW w:w="4100" w:type="dxa"/>
            <w:shd w:val="clear" w:color="auto" w:fill="auto"/>
            <w:vAlign w:val="bottom"/>
          </w:tcPr>
          <w:p w:rsidR="00371160" w:rsidRDefault="009658B8">
            <w:pPr>
              <w:tabs>
                <w:tab w:val="left" w:pos="203"/>
              </w:tabs>
              <w:rPr>
                <w:sz w:val="18"/>
                <w:szCs w:val="18"/>
                <w:lang w:val="tr-TR"/>
              </w:rPr>
            </w:pPr>
            <w:r>
              <w:rPr>
                <w:sz w:val="18"/>
                <w:szCs w:val="18"/>
                <w:lang w:val="tr-TR"/>
              </w:rPr>
              <w:t xml:space="preserve">     Kurumlar Vergisi Karşılığı</w:t>
            </w:r>
          </w:p>
        </w:tc>
        <w:tc>
          <w:tcPr>
            <w:tcW w:w="2693" w:type="dxa"/>
            <w:shd w:val="clear" w:color="auto" w:fill="auto"/>
            <w:vAlign w:val="bottom"/>
          </w:tcPr>
          <w:p w:rsidR="00371160" w:rsidRDefault="009658B8">
            <w:pPr>
              <w:ind w:right="57"/>
              <w:jc w:val="right"/>
              <w:rPr>
                <w:sz w:val="18"/>
                <w:szCs w:val="18"/>
              </w:rPr>
            </w:pPr>
            <w:r>
              <w:rPr>
                <w:sz w:val="18"/>
                <w:szCs w:val="18"/>
              </w:rPr>
              <w:t xml:space="preserve">                    70.346 </w:t>
            </w:r>
          </w:p>
        </w:tc>
        <w:tc>
          <w:tcPr>
            <w:tcW w:w="2552" w:type="dxa"/>
            <w:shd w:val="clear" w:color="auto" w:fill="auto"/>
            <w:vAlign w:val="bottom"/>
          </w:tcPr>
          <w:p w:rsidR="00371160" w:rsidRDefault="009658B8">
            <w:pPr>
              <w:jc w:val="right"/>
              <w:rPr>
                <w:sz w:val="18"/>
                <w:szCs w:val="18"/>
              </w:rPr>
            </w:pPr>
            <w:r>
              <w:rPr>
                <w:sz w:val="18"/>
                <w:szCs w:val="18"/>
              </w:rPr>
              <w:t>83.845</w:t>
            </w:r>
          </w:p>
        </w:tc>
      </w:tr>
      <w:tr w:rsidR="00353E01" w:rsidRPr="00872466" w:rsidTr="008607AF">
        <w:trPr>
          <w:trHeight w:val="261"/>
        </w:trPr>
        <w:tc>
          <w:tcPr>
            <w:tcW w:w="4100" w:type="dxa"/>
            <w:shd w:val="clear" w:color="auto" w:fill="auto"/>
            <w:vAlign w:val="bottom"/>
          </w:tcPr>
          <w:p w:rsidR="00371160" w:rsidRDefault="009658B8">
            <w:pPr>
              <w:tabs>
                <w:tab w:val="left" w:pos="275"/>
              </w:tabs>
              <w:rPr>
                <w:sz w:val="18"/>
                <w:szCs w:val="18"/>
                <w:lang w:val="tr-TR"/>
              </w:rPr>
            </w:pPr>
            <w:r>
              <w:rPr>
                <w:sz w:val="18"/>
                <w:szCs w:val="18"/>
                <w:lang w:val="tr-TR"/>
              </w:rPr>
              <w:t xml:space="preserve">     Peşin Ödenen Kurumlar Vergisi</w:t>
            </w:r>
          </w:p>
        </w:tc>
        <w:tc>
          <w:tcPr>
            <w:tcW w:w="2693" w:type="dxa"/>
            <w:shd w:val="clear" w:color="auto" w:fill="auto"/>
            <w:vAlign w:val="bottom"/>
          </w:tcPr>
          <w:p w:rsidR="00371160" w:rsidRDefault="009658B8">
            <w:pPr>
              <w:ind w:right="57"/>
              <w:jc w:val="right"/>
              <w:rPr>
                <w:sz w:val="18"/>
                <w:szCs w:val="18"/>
              </w:rPr>
            </w:pPr>
            <w:r>
              <w:rPr>
                <w:sz w:val="18"/>
                <w:szCs w:val="18"/>
              </w:rPr>
              <w:t xml:space="preserve">                   (54.620)</w:t>
            </w:r>
          </w:p>
        </w:tc>
        <w:tc>
          <w:tcPr>
            <w:tcW w:w="2552" w:type="dxa"/>
            <w:shd w:val="clear" w:color="auto" w:fill="auto"/>
            <w:vAlign w:val="bottom"/>
          </w:tcPr>
          <w:p w:rsidR="00371160" w:rsidRDefault="009658B8">
            <w:pPr>
              <w:jc w:val="right"/>
              <w:rPr>
                <w:sz w:val="18"/>
                <w:szCs w:val="18"/>
              </w:rPr>
            </w:pPr>
            <w:r>
              <w:rPr>
                <w:sz w:val="18"/>
                <w:szCs w:val="18"/>
              </w:rPr>
              <w:t>(65.529)</w:t>
            </w:r>
          </w:p>
        </w:tc>
      </w:tr>
      <w:tr w:rsidR="00353E01" w:rsidRPr="00872466" w:rsidTr="008607AF">
        <w:trPr>
          <w:trHeight w:val="261"/>
        </w:trPr>
        <w:tc>
          <w:tcPr>
            <w:tcW w:w="4100" w:type="dxa"/>
            <w:shd w:val="clear" w:color="auto" w:fill="auto"/>
            <w:vAlign w:val="bottom"/>
          </w:tcPr>
          <w:p w:rsidR="00371160" w:rsidRDefault="009658B8">
            <w:pPr>
              <w:ind w:left="203"/>
              <w:rPr>
                <w:b/>
                <w:sz w:val="18"/>
                <w:szCs w:val="18"/>
                <w:lang w:val="tr-TR"/>
              </w:rPr>
            </w:pPr>
            <w:r>
              <w:rPr>
                <w:b/>
                <w:sz w:val="18"/>
                <w:szCs w:val="18"/>
                <w:lang w:val="tr-TR"/>
              </w:rPr>
              <w:t xml:space="preserve">Ödenecek Kurumlar Vergisi </w:t>
            </w:r>
          </w:p>
        </w:tc>
        <w:tc>
          <w:tcPr>
            <w:tcW w:w="2693" w:type="dxa"/>
            <w:shd w:val="clear" w:color="auto" w:fill="auto"/>
            <w:vAlign w:val="bottom"/>
          </w:tcPr>
          <w:p w:rsidR="00371160" w:rsidRDefault="009658B8">
            <w:pPr>
              <w:ind w:right="57"/>
              <w:jc w:val="right"/>
              <w:rPr>
                <w:b/>
                <w:sz w:val="18"/>
                <w:szCs w:val="18"/>
              </w:rPr>
            </w:pPr>
            <w:r>
              <w:rPr>
                <w:b/>
                <w:sz w:val="18"/>
                <w:szCs w:val="18"/>
              </w:rPr>
              <w:t xml:space="preserve">                    15.726 </w:t>
            </w:r>
          </w:p>
        </w:tc>
        <w:tc>
          <w:tcPr>
            <w:tcW w:w="2552" w:type="dxa"/>
            <w:shd w:val="clear" w:color="auto" w:fill="auto"/>
            <w:vAlign w:val="bottom"/>
          </w:tcPr>
          <w:p w:rsidR="00371160" w:rsidRDefault="009658B8">
            <w:pPr>
              <w:jc w:val="right"/>
              <w:rPr>
                <w:b/>
                <w:sz w:val="18"/>
                <w:szCs w:val="18"/>
              </w:rPr>
            </w:pPr>
            <w:r>
              <w:rPr>
                <w:b/>
                <w:sz w:val="18"/>
                <w:szCs w:val="18"/>
              </w:rPr>
              <w:t>18.316</w:t>
            </w:r>
          </w:p>
        </w:tc>
      </w:tr>
    </w:tbl>
    <w:p w:rsidR="00371160" w:rsidRDefault="00371160">
      <w:pPr>
        <w:pStyle w:val="BodyTextIndent"/>
        <w:ind w:left="720" w:hanging="720"/>
        <w:rPr>
          <w:b/>
          <w:bCs/>
          <w:sz w:val="22"/>
          <w:szCs w:val="22"/>
        </w:rPr>
      </w:pPr>
    </w:p>
    <w:p w:rsidR="00371160" w:rsidRDefault="009658B8">
      <w:pPr>
        <w:pStyle w:val="BodyTextIndent"/>
        <w:spacing w:line="221" w:lineRule="auto"/>
        <w:ind w:left="720" w:hanging="720"/>
        <w:rPr>
          <w:b/>
          <w:bCs/>
          <w:sz w:val="22"/>
          <w:szCs w:val="22"/>
        </w:rPr>
      </w:pPr>
      <w:r>
        <w:rPr>
          <w:b/>
          <w:bCs/>
          <w:sz w:val="22"/>
          <w:szCs w:val="22"/>
        </w:rPr>
        <w:t>8.2.</w:t>
      </w:r>
      <w:r>
        <w:rPr>
          <w:b/>
          <w:bCs/>
          <w:sz w:val="22"/>
          <w:szCs w:val="22"/>
        </w:rPr>
        <w:tab/>
        <w:t>Ödenecek Vergilere İlişkin Bilgiler:</w:t>
      </w:r>
    </w:p>
    <w:p w:rsidR="00371160" w:rsidRDefault="00371160">
      <w:pPr>
        <w:pStyle w:val="BodyTextIndent"/>
        <w:tabs>
          <w:tab w:val="left" w:pos="720"/>
        </w:tabs>
        <w:spacing w:line="221" w:lineRule="auto"/>
        <w:ind w:left="720" w:hanging="720"/>
        <w:rPr>
          <w:b/>
          <w:bCs/>
          <w:sz w:val="22"/>
          <w:szCs w:val="22"/>
        </w:rPr>
      </w:pPr>
    </w:p>
    <w:tbl>
      <w:tblPr>
        <w:tblpPr w:leftFromText="141" w:rightFromText="141" w:vertAnchor="text" w:horzAnchor="page" w:tblpX="1816" w:tblpY="-7"/>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126"/>
        <w:gridCol w:w="2693"/>
        <w:gridCol w:w="2552"/>
      </w:tblGrid>
      <w:tr w:rsidR="00F21933" w:rsidRPr="00872466" w:rsidTr="008607AF">
        <w:trPr>
          <w:trHeight w:val="261"/>
        </w:trPr>
        <w:tc>
          <w:tcPr>
            <w:tcW w:w="4126" w:type="dxa"/>
            <w:tcMar>
              <w:top w:w="0" w:type="dxa"/>
              <w:left w:w="15" w:type="dxa"/>
              <w:bottom w:w="0" w:type="dxa"/>
              <w:right w:w="15" w:type="dxa"/>
            </w:tcMar>
            <w:vAlign w:val="bottom"/>
          </w:tcPr>
          <w:p w:rsidR="00371160" w:rsidRDefault="009658B8">
            <w:pPr>
              <w:rPr>
                <w:rFonts w:eastAsia="Arial Unicode MS" w:cs="Arial Unicode MS"/>
                <w:lang w:val="tr-TR"/>
              </w:rPr>
            </w:pPr>
            <w:r>
              <w:rPr>
                <w:lang w:val="tr-TR"/>
              </w:rPr>
              <w:t> </w:t>
            </w:r>
          </w:p>
        </w:tc>
        <w:tc>
          <w:tcPr>
            <w:tcW w:w="2693" w:type="dxa"/>
            <w:vAlign w:val="center"/>
          </w:tcPr>
          <w:p w:rsidR="00371160" w:rsidRDefault="009658B8" w:rsidP="00371160">
            <w:pPr>
              <w:jc w:val="center"/>
              <w:rPr>
                <w:sz w:val="18"/>
                <w:lang w:val="tr-TR"/>
              </w:rPr>
            </w:pPr>
            <w:r>
              <w:rPr>
                <w:sz w:val="18"/>
                <w:lang w:val="tr-TR"/>
              </w:rPr>
              <w:t xml:space="preserve">Cari Dönem </w:t>
            </w:r>
          </w:p>
        </w:tc>
        <w:tc>
          <w:tcPr>
            <w:tcW w:w="2552" w:type="dxa"/>
            <w:tcMar>
              <w:top w:w="15" w:type="dxa"/>
              <w:left w:w="15" w:type="dxa"/>
              <w:bottom w:w="0" w:type="dxa"/>
              <w:right w:w="15" w:type="dxa"/>
            </w:tcMar>
            <w:vAlign w:val="center"/>
          </w:tcPr>
          <w:p w:rsidR="00000000" w:rsidRDefault="009658B8">
            <w:pPr>
              <w:jc w:val="center"/>
              <w:rPr>
                <w:sz w:val="18"/>
                <w:lang w:val="tr-TR"/>
              </w:rPr>
              <w:pPrChange w:id="2792" w:author="Asiye Mara (Open)&#10;" w:date="2011-02-14T12:30:00Z">
                <w:pPr>
                  <w:framePr w:hSpace="141" w:wrap="around" w:vAnchor="text" w:hAnchor="page" w:x="1816" w:y="-7"/>
                  <w:jc w:val="center"/>
                </w:pPr>
              </w:pPrChange>
            </w:pPr>
            <w:r>
              <w:rPr>
                <w:sz w:val="18"/>
                <w:lang w:val="tr-TR"/>
              </w:rPr>
              <w:t>Önceki Dönem</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 xml:space="preserve">Ödenecek Kurumlar Vergisi </w:t>
            </w:r>
          </w:p>
        </w:tc>
        <w:tc>
          <w:tcPr>
            <w:tcW w:w="2693" w:type="dxa"/>
            <w:vAlign w:val="bottom"/>
          </w:tcPr>
          <w:p w:rsidR="00371160" w:rsidRDefault="009658B8" w:rsidP="00371160">
            <w:pPr>
              <w:ind w:right="57"/>
              <w:jc w:val="right"/>
              <w:rPr>
                <w:sz w:val="18"/>
                <w:szCs w:val="18"/>
              </w:rPr>
            </w:pPr>
            <w:r>
              <w:rPr>
                <w:sz w:val="18"/>
                <w:szCs w:val="18"/>
              </w:rPr>
              <w:t xml:space="preserve">                    15.726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793" w:author="Asiye Mara (Open)&#10;" w:date="2011-02-14T12:30:00Z">
                <w:pPr>
                  <w:framePr w:hSpace="141" w:wrap="around" w:vAnchor="text" w:hAnchor="page" w:x="1816" w:y="-7"/>
                  <w:ind w:right="57"/>
                  <w:jc w:val="right"/>
                </w:pPr>
              </w:pPrChange>
            </w:pPr>
            <w:r>
              <w:rPr>
                <w:sz w:val="18"/>
                <w:szCs w:val="18"/>
              </w:rPr>
              <w:t>18.316</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Menkul Sermaye İradı Vergisi</w:t>
            </w:r>
          </w:p>
        </w:tc>
        <w:tc>
          <w:tcPr>
            <w:tcW w:w="2693" w:type="dxa"/>
            <w:vAlign w:val="bottom"/>
          </w:tcPr>
          <w:p w:rsidR="00371160" w:rsidRDefault="009658B8" w:rsidP="00371160">
            <w:pPr>
              <w:ind w:right="57"/>
              <w:jc w:val="right"/>
              <w:rPr>
                <w:sz w:val="18"/>
                <w:szCs w:val="18"/>
              </w:rPr>
            </w:pPr>
            <w:r>
              <w:rPr>
                <w:sz w:val="18"/>
                <w:szCs w:val="18"/>
              </w:rPr>
              <w:t xml:space="preserve">                      7.179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794" w:author="Asiye Mara (Open)&#10;" w:date="2011-02-14T12:30:00Z">
                <w:pPr>
                  <w:framePr w:hSpace="141" w:wrap="around" w:vAnchor="text" w:hAnchor="page" w:x="1816" w:y="-7"/>
                  <w:ind w:right="57"/>
                  <w:jc w:val="right"/>
                </w:pPr>
              </w:pPrChange>
            </w:pPr>
            <w:r>
              <w:rPr>
                <w:sz w:val="18"/>
                <w:szCs w:val="18"/>
              </w:rPr>
              <w:t>8.360</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G</w:t>
            </w:r>
            <w:del w:id="2795" w:author="Gülşah Tuba Ünlü (Open)&#10;" w:date="2011-02-12T11:44:00Z">
              <w:r>
                <w:rPr>
                  <w:sz w:val="18"/>
                  <w:szCs w:val="18"/>
                  <w:lang w:val="tr-TR"/>
                </w:rPr>
                <w:delText>ayrımenkul</w:delText>
              </w:r>
            </w:del>
            <w:ins w:id="2796" w:author="Gülşah Tuba Ünlü (Open)&#10;" w:date="2011-02-12T11:44:00Z">
              <w:r>
                <w:rPr>
                  <w:sz w:val="18"/>
                  <w:szCs w:val="18"/>
                  <w:lang w:val="tr-TR"/>
                </w:rPr>
                <w:t>ayrimenkul</w:t>
              </w:r>
            </w:ins>
            <w:r>
              <w:rPr>
                <w:sz w:val="18"/>
                <w:szCs w:val="18"/>
                <w:lang w:val="tr-TR"/>
              </w:rPr>
              <w:t xml:space="preserve"> Sermaye İradı Vergisi</w:t>
            </w:r>
          </w:p>
        </w:tc>
        <w:tc>
          <w:tcPr>
            <w:tcW w:w="2693" w:type="dxa"/>
            <w:vAlign w:val="bottom"/>
          </w:tcPr>
          <w:p w:rsidR="00371160" w:rsidRDefault="009658B8" w:rsidP="00371160">
            <w:pPr>
              <w:ind w:right="57"/>
              <w:jc w:val="right"/>
              <w:rPr>
                <w:sz w:val="18"/>
                <w:szCs w:val="18"/>
              </w:rPr>
            </w:pPr>
            <w:r>
              <w:rPr>
                <w:sz w:val="18"/>
                <w:szCs w:val="18"/>
              </w:rPr>
              <w:t xml:space="preserve">                         471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797" w:author="Asiye Mara (Open)&#10;" w:date="2011-02-14T12:30:00Z">
                <w:pPr>
                  <w:framePr w:hSpace="141" w:wrap="around" w:vAnchor="text" w:hAnchor="page" w:x="1816" w:y="-7"/>
                  <w:ind w:right="57"/>
                  <w:jc w:val="right"/>
                </w:pPr>
              </w:pPrChange>
            </w:pPr>
            <w:r>
              <w:rPr>
                <w:sz w:val="18"/>
                <w:szCs w:val="18"/>
              </w:rPr>
              <w:t>468</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BSMV</w:t>
            </w:r>
          </w:p>
        </w:tc>
        <w:tc>
          <w:tcPr>
            <w:tcW w:w="2693" w:type="dxa"/>
            <w:vAlign w:val="bottom"/>
          </w:tcPr>
          <w:p w:rsidR="00371160" w:rsidRDefault="009658B8" w:rsidP="00371160">
            <w:pPr>
              <w:ind w:right="57"/>
              <w:jc w:val="right"/>
              <w:rPr>
                <w:sz w:val="18"/>
                <w:szCs w:val="18"/>
              </w:rPr>
            </w:pPr>
            <w:r>
              <w:rPr>
                <w:sz w:val="18"/>
                <w:szCs w:val="18"/>
              </w:rPr>
              <w:t xml:space="preserve">                      6.261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798" w:author="Asiye Mara (Open)&#10;" w:date="2011-02-14T12:30:00Z">
                <w:pPr>
                  <w:framePr w:hSpace="141" w:wrap="around" w:vAnchor="text" w:hAnchor="page" w:x="1816" w:y="-7"/>
                  <w:ind w:right="57"/>
                  <w:jc w:val="right"/>
                </w:pPr>
              </w:pPrChange>
            </w:pPr>
            <w:r>
              <w:rPr>
                <w:sz w:val="18"/>
                <w:szCs w:val="18"/>
              </w:rPr>
              <w:t>6.331</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Kambiyo Muameleleri Vergisi</w:t>
            </w:r>
          </w:p>
        </w:tc>
        <w:tc>
          <w:tcPr>
            <w:tcW w:w="2693" w:type="dxa"/>
            <w:vAlign w:val="bottom"/>
          </w:tcPr>
          <w:p w:rsidR="00371160" w:rsidRDefault="009658B8" w:rsidP="00371160">
            <w:pPr>
              <w:ind w:right="57"/>
              <w:jc w:val="right"/>
              <w:rPr>
                <w:sz w:val="18"/>
                <w:szCs w:val="18"/>
              </w:rPr>
            </w:pPr>
            <w:r>
              <w:rPr>
                <w:sz w:val="18"/>
                <w:szCs w:val="18"/>
              </w:rPr>
              <w:t xml:space="preserve">                              -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799" w:author="Asiye Mara (Open)&#10;" w:date="2011-02-14T12:30:00Z">
                <w:pPr>
                  <w:framePr w:hSpace="141" w:wrap="around" w:vAnchor="text" w:hAnchor="page" w:x="1816" w:y="-7"/>
                  <w:ind w:right="57"/>
                  <w:jc w:val="right"/>
                </w:pPr>
              </w:pPrChange>
            </w:pPr>
            <w:r>
              <w:rPr>
                <w:sz w:val="18"/>
                <w:szCs w:val="18"/>
              </w:rPr>
              <w:t>-</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rFonts w:eastAsia="Arial Unicode MS" w:cs="Arial Unicode MS"/>
                <w:sz w:val="18"/>
                <w:szCs w:val="18"/>
                <w:lang w:val="tr-TR"/>
              </w:rPr>
            </w:pPr>
            <w:r>
              <w:rPr>
                <w:sz w:val="18"/>
                <w:szCs w:val="18"/>
                <w:lang w:val="tr-TR"/>
              </w:rPr>
              <w:t>Ödenecek Katma Değer Vergisi</w:t>
            </w:r>
          </w:p>
        </w:tc>
        <w:tc>
          <w:tcPr>
            <w:tcW w:w="2693" w:type="dxa"/>
            <w:vAlign w:val="bottom"/>
          </w:tcPr>
          <w:p w:rsidR="00371160" w:rsidRDefault="009658B8" w:rsidP="00371160">
            <w:pPr>
              <w:ind w:right="57"/>
              <w:jc w:val="right"/>
              <w:rPr>
                <w:sz w:val="18"/>
                <w:szCs w:val="18"/>
              </w:rPr>
            </w:pPr>
            <w:r>
              <w:rPr>
                <w:sz w:val="18"/>
                <w:szCs w:val="18"/>
              </w:rPr>
              <w:t xml:space="preserve">                      1.748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800" w:author="Asiye Mara (Open)&#10;" w:date="2011-02-14T12:30:00Z">
                <w:pPr>
                  <w:framePr w:hSpace="141" w:wrap="around" w:vAnchor="text" w:hAnchor="page" w:x="1816" w:y="-7"/>
                  <w:ind w:right="57"/>
                  <w:jc w:val="right"/>
                </w:pPr>
              </w:pPrChange>
            </w:pPr>
            <w:r>
              <w:rPr>
                <w:sz w:val="18"/>
                <w:szCs w:val="18"/>
              </w:rPr>
              <w:t>375</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142" w:firstLine="180"/>
              <w:rPr>
                <w:sz w:val="18"/>
                <w:szCs w:val="18"/>
                <w:lang w:val="tr-TR"/>
              </w:rPr>
            </w:pPr>
            <w:r>
              <w:rPr>
                <w:sz w:val="18"/>
                <w:szCs w:val="18"/>
                <w:lang w:val="tr-TR"/>
              </w:rPr>
              <w:t>Diğer</w:t>
            </w:r>
          </w:p>
        </w:tc>
        <w:tc>
          <w:tcPr>
            <w:tcW w:w="2693" w:type="dxa"/>
            <w:vAlign w:val="bottom"/>
          </w:tcPr>
          <w:p w:rsidR="00371160" w:rsidRDefault="009658B8" w:rsidP="00371160">
            <w:pPr>
              <w:ind w:right="57"/>
              <w:jc w:val="right"/>
              <w:rPr>
                <w:sz w:val="18"/>
                <w:szCs w:val="18"/>
              </w:rPr>
            </w:pPr>
            <w:r>
              <w:rPr>
                <w:sz w:val="18"/>
                <w:szCs w:val="18"/>
              </w:rPr>
              <w:t xml:space="preserve">                    10.175 </w:t>
            </w:r>
          </w:p>
        </w:tc>
        <w:tc>
          <w:tcPr>
            <w:tcW w:w="2552" w:type="dxa"/>
            <w:tcMar>
              <w:top w:w="15" w:type="dxa"/>
              <w:left w:w="15" w:type="dxa"/>
              <w:bottom w:w="0" w:type="dxa"/>
              <w:right w:w="15" w:type="dxa"/>
            </w:tcMar>
            <w:vAlign w:val="bottom"/>
          </w:tcPr>
          <w:p w:rsidR="00000000" w:rsidRDefault="009658B8">
            <w:pPr>
              <w:ind w:right="57"/>
              <w:jc w:val="right"/>
              <w:rPr>
                <w:sz w:val="18"/>
                <w:szCs w:val="18"/>
              </w:rPr>
              <w:pPrChange w:id="2801" w:author="Asiye Mara (Open)&#10;" w:date="2011-02-14T12:30:00Z">
                <w:pPr>
                  <w:framePr w:hSpace="141" w:wrap="around" w:vAnchor="text" w:hAnchor="page" w:x="1816" w:y="-7"/>
                  <w:ind w:right="57"/>
                  <w:jc w:val="right"/>
                </w:pPr>
              </w:pPrChange>
            </w:pPr>
            <w:r>
              <w:rPr>
                <w:sz w:val="18"/>
                <w:szCs w:val="18"/>
              </w:rPr>
              <w:t>9.116</w:t>
            </w:r>
          </w:p>
        </w:tc>
      </w:tr>
      <w:tr w:rsidR="00353E01" w:rsidRPr="00872466" w:rsidTr="008607AF">
        <w:trPr>
          <w:trHeight w:val="261"/>
        </w:trPr>
        <w:tc>
          <w:tcPr>
            <w:tcW w:w="4126" w:type="dxa"/>
            <w:tcMar>
              <w:top w:w="15" w:type="dxa"/>
              <w:left w:w="15" w:type="dxa"/>
              <w:bottom w:w="0" w:type="dxa"/>
              <w:right w:w="15" w:type="dxa"/>
            </w:tcMar>
            <w:vAlign w:val="bottom"/>
          </w:tcPr>
          <w:p w:rsidR="00371160" w:rsidRDefault="009658B8">
            <w:pPr>
              <w:ind w:left="284"/>
              <w:rPr>
                <w:rFonts w:eastAsia="Arial Unicode MS" w:cs="Arial Unicode MS"/>
                <w:b/>
                <w:sz w:val="18"/>
                <w:szCs w:val="18"/>
                <w:lang w:val="tr-TR"/>
              </w:rPr>
            </w:pPr>
            <w:r>
              <w:rPr>
                <w:b/>
                <w:sz w:val="18"/>
                <w:szCs w:val="18"/>
                <w:lang w:val="tr-TR"/>
              </w:rPr>
              <w:t xml:space="preserve">Toplam </w:t>
            </w:r>
          </w:p>
        </w:tc>
        <w:tc>
          <w:tcPr>
            <w:tcW w:w="2693" w:type="dxa"/>
            <w:vAlign w:val="bottom"/>
          </w:tcPr>
          <w:p w:rsidR="00371160" w:rsidRDefault="009658B8" w:rsidP="00371160">
            <w:pPr>
              <w:ind w:right="57"/>
              <w:jc w:val="right"/>
              <w:rPr>
                <w:b/>
                <w:sz w:val="18"/>
                <w:szCs w:val="18"/>
              </w:rPr>
            </w:pPr>
            <w:r>
              <w:rPr>
                <w:b/>
                <w:sz w:val="18"/>
                <w:szCs w:val="18"/>
              </w:rPr>
              <w:t xml:space="preserve">                    41.560 </w:t>
            </w:r>
          </w:p>
        </w:tc>
        <w:tc>
          <w:tcPr>
            <w:tcW w:w="2552" w:type="dxa"/>
            <w:tcMar>
              <w:top w:w="15" w:type="dxa"/>
              <w:left w:w="15" w:type="dxa"/>
              <w:bottom w:w="0" w:type="dxa"/>
              <w:right w:w="15" w:type="dxa"/>
            </w:tcMar>
            <w:vAlign w:val="bottom"/>
          </w:tcPr>
          <w:p w:rsidR="00000000" w:rsidRDefault="009658B8">
            <w:pPr>
              <w:ind w:right="57"/>
              <w:jc w:val="right"/>
              <w:rPr>
                <w:b/>
                <w:sz w:val="18"/>
                <w:szCs w:val="18"/>
              </w:rPr>
              <w:pPrChange w:id="2802" w:author="Asiye Mara (Open)&#10;" w:date="2011-02-14T12:30:00Z">
                <w:pPr>
                  <w:framePr w:hSpace="141" w:wrap="around" w:vAnchor="text" w:hAnchor="page" w:x="1816" w:y="-7"/>
                  <w:ind w:right="57" w:firstLine="720"/>
                  <w:jc w:val="right"/>
                </w:pPr>
              </w:pPrChange>
            </w:pPr>
            <w:r>
              <w:rPr>
                <w:b/>
                <w:sz w:val="18"/>
                <w:szCs w:val="18"/>
              </w:rPr>
              <w:t>42.966</w:t>
            </w:r>
          </w:p>
        </w:tc>
      </w:tr>
    </w:tbl>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371160">
      <w:pPr>
        <w:pStyle w:val="BodyTextIndent"/>
        <w:tabs>
          <w:tab w:val="left" w:pos="720"/>
        </w:tabs>
        <w:spacing w:line="221" w:lineRule="auto"/>
        <w:ind w:left="720" w:hanging="720"/>
        <w:rPr>
          <w:b/>
          <w:bCs/>
          <w:sz w:val="22"/>
          <w:szCs w:val="22"/>
        </w:rPr>
      </w:pPr>
    </w:p>
    <w:p w:rsidR="00371160" w:rsidRDefault="009658B8">
      <w:pPr>
        <w:pStyle w:val="BodyTextIndent"/>
        <w:tabs>
          <w:tab w:val="left" w:pos="720"/>
        </w:tabs>
        <w:spacing w:line="221" w:lineRule="auto"/>
        <w:ind w:left="720" w:hanging="720"/>
        <w:rPr>
          <w:b/>
          <w:bCs/>
          <w:sz w:val="22"/>
          <w:szCs w:val="22"/>
        </w:rPr>
      </w:pPr>
      <w:r>
        <w:rPr>
          <w:b/>
          <w:bCs/>
          <w:sz w:val="22"/>
          <w:szCs w:val="22"/>
        </w:rPr>
        <w:t xml:space="preserve">   </w:t>
      </w: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b/>
          <w:bCs/>
          <w:sz w:val="22"/>
          <w:szCs w:val="22"/>
          <w:lang w:val="tr-TR"/>
        </w:rPr>
      </w:pPr>
    </w:p>
    <w:p w:rsidR="00371160" w:rsidRDefault="00371160">
      <w:pPr>
        <w:jc w:val="both"/>
        <w:rPr>
          <w:del w:id="2803" w:author="Gülşah Tuba Ünlü (Open)&#10;" w:date="2011-02-12T11:29:00Z"/>
          <w:b/>
          <w:bCs/>
          <w:sz w:val="22"/>
          <w:szCs w:val="22"/>
          <w:lang w:val="tr-TR"/>
        </w:rPr>
      </w:pPr>
    </w:p>
    <w:p w:rsidR="00000000" w:rsidRDefault="006663F3">
      <w:pPr>
        <w:tabs>
          <w:tab w:val="left" w:pos="720"/>
        </w:tabs>
        <w:spacing w:line="216" w:lineRule="auto"/>
        <w:rPr>
          <w:b/>
          <w:bCs/>
          <w:sz w:val="22"/>
          <w:szCs w:val="22"/>
          <w:lang w:val="tr-TR"/>
        </w:rPr>
        <w:pPrChange w:id="2804" w:author="Asiye Mara (Open)&#10;" w:date="2011-02-14T12:30:00Z">
          <w:pPr>
            <w:tabs>
              <w:tab w:val="left" w:pos="720"/>
            </w:tabs>
            <w:spacing w:line="216" w:lineRule="auto"/>
            <w:ind w:left="720" w:hanging="720"/>
          </w:pPr>
        </w:pPrChange>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ind w:left="720" w:hanging="720"/>
        <w:jc w:val="both"/>
        <w:rPr>
          <w:b/>
          <w:sz w:val="10"/>
          <w:szCs w:val="10"/>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r>
        <w:rPr>
          <w:b/>
          <w:sz w:val="10"/>
          <w:szCs w:val="10"/>
          <w:lang w:val="tr-TR"/>
        </w:rPr>
        <w:t xml:space="preserve"> </w:t>
      </w:r>
      <w:r>
        <w:rPr>
          <w:b/>
          <w:sz w:val="22"/>
          <w:szCs w:val="22"/>
          <w:lang w:val="tr-TR"/>
        </w:rPr>
        <w:t xml:space="preserve">(devamı) </w:t>
      </w:r>
    </w:p>
    <w:p w:rsidR="00371160" w:rsidRDefault="00371160">
      <w:pPr>
        <w:jc w:val="both"/>
        <w:rPr>
          <w:b/>
          <w:bCs/>
          <w:sz w:val="22"/>
          <w:szCs w:val="22"/>
          <w:lang w:val="tr-TR"/>
        </w:rPr>
      </w:pPr>
    </w:p>
    <w:p w:rsidR="00371160" w:rsidRDefault="009658B8">
      <w:pPr>
        <w:pStyle w:val="BodyTextIndent"/>
        <w:ind w:left="720" w:hanging="720"/>
        <w:rPr>
          <w:b/>
          <w:sz w:val="22"/>
          <w:szCs w:val="22"/>
        </w:rPr>
      </w:pPr>
      <w:r>
        <w:rPr>
          <w:b/>
          <w:sz w:val="22"/>
          <w:szCs w:val="22"/>
        </w:rPr>
        <w:t>8.</w:t>
      </w:r>
      <w:r>
        <w:rPr>
          <w:sz w:val="22"/>
          <w:szCs w:val="22"/>
        </w:rPr>
        <w:tab/>
      </w:r>
      <w:r>
        <w:rPr>
          <w:b/>
          <w:sz w:val="22"/>
          <w:szCs w:val="22"/>
        </w:rPr>
        <w:t xml:space="preserve">Vergi Borcuna İlişkin Açıklamalar (devamı) </w:t>
      </w:r>
    </w:p>
    <w:p w:rsidR="00371160" w:rsidRDefault="00371160">
      <w:pPr>
        <w:jc w:val="both"/>
        <w:rPr>
          <w:b/>
          <w:bCs/>
          <w:sz w:val="22"/>
          <w:szCs w:val="22"/>
          <w:lang w:val="tr-TR"/>
        </w:rPr>
      </w:pPr>
    </w:p>
    <w:p w:rsidR="00371160" w:rsidRDefault="009658B8">
      <w:pPr>
        <w:ind w:left="720" w:hanging="720"/>
        <w:jc w:val="both"/>
        <w:rPr>
          <w:b/>
          <w:bCs/>
          <w:sz w:val="22"/>
          <w:szCs w:val="22"/>
          <w:lang w:val="tr-TR"/>
        </w:rPr>
      </w:pPr>
      <w:r>
        <w:rPr>
          <w:b/>
          <w:bCs/>
          <w:sz w:val="22"/>
          <w:szCs w:val="22"/>
          <w:lang w:val="tr-TR"/>
        </w:rPr>
        <w:t>8.3.</w:t>
      </w:r>
      <w:r>
        <w:rPr>
          <w:b/>
          <w:bCs/>
          <w:sz w:val="22"/>
          <w:szCs w:val="22"/>
          <w:lang w:val="tr-TR"/>
        </w:rPr>
        <w:tab/>
        <w:t>Ödenecek Primler:</w:t>
      </w:r>
    </w:p>
    <w:p w:rsidR="00371160" w:rsidRDefault="00371160">
      <w:pPr>
        <w:jc w:val="both"/>
        <w:rPr>
          <w:b/>
          <w:bCs/>
          <w:sz w:val="22"/>
          <w:szCs w:val="22"/>
          <w:lang w:val="tr-TR"/>
        </w:rPr>
      </w:pPr>
    </w:p>
    <w:tbl>
      <w:tblPr>
        <w:tblW w:w="9360" w:type="dxa"/>
        <w:tblInd w:w="720" w:type="dxa"/>
        <w:tblCellMar>
          <w:left w:w="0" w:type="dxa"/>
          <w:right w:w="0" w:type="dxa"/>
        </w:tblCellMar>
        <w:tblLook w:val="0000"/>
      </w:tblPr>
      <w:tblGrid>
        <w:gridCol w:w="4115"/>
        <w:gridCol w:w="2693"/>
        <w:gridCol w:w="2552"/>
      </w:tblGrid>
      <w:tr w:rsidR="00D21486" w:rsidRPr="00872466" w:rsidTr="008607AF">
        <w:trPr>
          <w:trHeight w:val="315"/>
        </w:trPr>
        <w:tc>
          <w:tcPr>
            <w:tcW w:w="411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371160" w:rsidRDefault="009658B8">
            <w:pPr>
              <w:rPr>
                <w:rFonts w:eastAsia="Arial Unicode MS" w:cs="Arial Unicode MS"/>
                <w:lang w:val="tr-TR"/>
              </w:rPr>
            </w:pPr>
            <w:r>
              <w:rPr>
                <w:lang w:val="tr-TR"/>
              </w:rPr>
              <w:t> </w:t>
            </w:r>
          </w:p>
        </w:tc>
        <w:tc>
          <w:tcPr>
            <w:tcW w:w="2693" w:type="dxa"/>
            <w:tcBorders>
              <w:top w:val="single" w:sz="4" w:space="0" w:color="auto"/>
              <w:left w:val="nil"/>
              <w:bottom w:val="single" w:sz="4" w:space="0" w:color="auto"/>
              <w:right w:val="single" w:sz="4" w:space="0" w:color="auto"/>
            </w:tcBorders>
            <w:vAlign w:val="center"/>
          </w:tcPr>
          <w:p w:rsidR="00371160" w:rsidRDefault="009658B8">
            <w:pPr>
              <w:jc w:val="center"/>
              <w:rPr>
                <w:sz w:val="18"/>
                <w:lang w:val="tr-TR"/>
              </w:rPr>
            </w:pPr>
            <w:r>
              <w:rPr>
                <w:sz w:val="18"/>
                <w:lang w:val="tr-TR"/>
              </w:rPr>
              <w:t xml:space="preserve">Cari Dönem </w:t>
            </w:r>
          </w:p>
        </w:tc>
        <w:tc>
          <w:tcPr>
            <w:tcW w:w="2552" w:type="dxa"/>
            <w:tcBorders>
              <w:top w:val="single" w:sz="4" w:space="0" w:color="auto"/>
              <w:left w:val="single" w:sz="4" w:space="0" w:color="auto"/>
              <w:bottom w:val="single" w:sz="4" w:space="0" w:color="auto"/>
              <w:right w:val="single" w:sz="4" w:space="0" w:color="auto"/>
            </w:tcBorders>
            <w:vAlign w:val="center"/>
          </w:tcPr>
          <w:p w:rsidR="00371160" w:rsidRDefault="009658B8">
            <w:pPr>
              <w:jc w:val="center"/>
              <w:rPr>
                <w:sz w:val="18"/>
                <w:lang w:val="tr-TR"/>
              </w:rPr>
            </w:pPr>
            <w:r>
              <w:rPr>
                <w:sz w:val="18"/>
                <w:lang w:val="tr-TR"/>
              </w:rPr>
              <w:t>Önceki Dönem</w:t>
            </w:r>
          </w:p>
        </w:tc>
      </w:tr>
      <w:tr w:rsidR="00353E01" w:rsidRPr="00872466" w:rsidTr="008607AF">
        <w:trPr>
          <w:trHeight w:val="240"/>
        </w:trPr>
        <w:tc>
          <w:tcPr>
            <w:tcW w:w="41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Sosyal Sigorta Primleri-Personel</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2.522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2.165</w:t>
            </w:r>
          </w:p>
        </w:tc>
      </w:tr>
      <w:tr w:rsidR="00353E01" w:rsidRPr="00872466" w:rsidTr="008607AF">
        <w:trPr>
          <w:trHeight w:val="240"/>
        </w:trPr>
        <w:tc>
          <w:tcPr>
            <w:tcW w:w="41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Sosyal Sigorta Primleri-İşveren</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3.543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3.041</w:t>
            </w:r>
          </w:p>
        </w:tc>
      </w:tr>
      <w:tr w:rsidR="00353E01" w:rsidRPr="00872466" w:rsidTr="008607AF">
        <w:trPr>
          <w:trHeight w:val="240"/>
        </w:trPr>
        <w:tc>
          <w:tcPr>
            <w:tcW w:w="41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Banka Sosyal Yardım Sandığı Primleri-Personel</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w:t>
            </w:r>
          </w:p>
        </w:tc>
      </w:tr>
      <w:tr w:rsidR="00353E01" w:rsidRPr="00872466" w:rsidTr="008607AF">
        <w:trPr>
          <w:trHeight w:val="240"/>
        </w:trPr>
        <w:tc>
          <w:tcPr>
            <w:tcW w:w="41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Banka Sosyal Yardım Sandığı Primleri-İşveren</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Emekli Sandığı Aidatı ve Karşılıkları-Personel</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Emekli Sandığı Aidatı ve Karşılıkları-İşveren</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İşsizlik Sigortası-Personel</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179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154</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İşsizlik Sigortası–İşveren</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358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307</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375"/>
              <w:rPr>
                <w:sz w:val="18"/>
                <w:szCs w:val="18"/>
                <w:lang w:val="tr-TR"/>
              </w:rPr>
            </w:pPr>
            <w:r>
              <w:rPr>
                <w:sz w:val="18"/>
                <w:szCs w:val="18"/>
                <w:lang w:val="tr-TR"/>
              </w:rPr>
              <w:t>Diğer</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w:t>
            </w:r>
          </w:p>
        </w:tc>
      </w:tr>
      <w:tr w:rsidR="00353E01" w:rsidRPr="00872466" w:rsidTr="008607AF">
        <w:trPr>
          <w:trHeight w:val="240"/>
        </w:trPr>
        <w:tc>
          <w:tcPr>
            <w:tcW w:w="41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71160" w:rsidRDefault="009658B8">
            <w:pPr>
              <w:ind w:left="131" w:hanging="131"/>
              <w:rPr>
                <w:b/>
                <w:sz w:val="18"/>
                <w:szCs w:val="18"/>
                <w:lang w:val="tr-TR"/>
              </w:rPr>
            </w:pPr>
            <w:r>
              <w:rPr>
                <w:b/>
                <w:sz w:val="18"/>
                <w:szCs w:val="18"/>
                <w:lang w:val="tr-TR"/>
              </w:rPr>
              <w:t xml:space="preserve">  Toplam</w:t>
            </w:r>
          </w:p>
        </w:tc>
        <w:tc>
          <w:tcPr>
            <w:tcW w:w="2693" w:type="dxa"/>
            <w:tcBorders>
              <w:top w:val="single" w:sz="4" w:space="0" w:color="auto"/>
              <w:left w:val="nil"/>
              <w:bottom w:val="single" w:sz="4" w:space="0" w:color="auto"/>
              <w:right w:val="single" w:sz="4" w:space="0" w:color="auto"/>
            </w:tcBorders>
            <w:vAlign w:val="bottom"/>
          </w:tcPr>
          <w:p w:rsidR="00371160" w:rsidRDefault="009658B8">
            <w:pPr>
              <w:ind w:right="57"/>
              <w:jc w:val="right"/>
              <w:rPr>
                <w:b/>
                <w:sz w:val="18"/>
                <w:szCs w:val="18"/>
              </w:rPr>
            </w:pPr>
            <w:r>
              <w:rPr>
                <w:b/>
                <w:sz w:val="18"/>
                <w:szCs w:val="18"/>
              </w:rPr>
              <w:t xml:space="preserve">                      6.602 </w:t>
            </w:r>
          </w:p>
        </w:tc>
        <w:tc>
          <w:tcPr>
            <w:tcW w:w="2552"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b/>
                <w:sz w:val="18"/>
                <w:szCs w:val="18"/>
              </w:rPr>
            </w:pPr>
            <w:r>
              <w:rPr>
                <w:b/>
                <w:sz w:val="18"/>
                <w:szCs w:val="18"/>
              </w:rPr>
              <w:t>5.667</w:t>
            </w:r>
          </w:p>
        </w:tc>
      </w:tr>
    </w:tbl>
    <w:p w:rsidR="00371160" w:rsidRDefault="00371160">
      <w:pPr>
        <w:tabs>
          <w:tab w:val="left" w:pos="180"/>
        </w:tabs>
        <w:rPr>
          <w:b/>
          <w:bCs/>
          <w:sz w:val="22"/>
          <w:lang w:val="tr-TR"/>
        </w:rPr>
      </w:pPr>
    </w:p>
    <w:p w:rsidR="00371160" w:rsidRDefault="009658B8">
      <w:pPr>
        <w:pStyle w:val="BodyTextIndent"/>
        <w:spacing w:line="221" w:lineRule="auto"/>
        <w:ind w:left="720" w:hanging="720"/>
        <w:rPr>
          <w:b/>
          <w:sz w:val="22"/>
          <w:szCs w:val="22"/>
        </w:rPr>
      </w:pPr>
      <w:r>
        <w:rPr>
          <w:b/>
          <w:sz w:val="22"/>
          <w:szCs w:val="22"/>
        </w:rPr>
        <w:t>8.4.</w:t>
      </w:r>
      <w:r>
        <w:rPr>
          <w:sz w:val="22"/>
          <w:szCs w:val="22"/>
        </w:rPr>
        <w:tab/>
      </w:r>
      <w:r>
        <w:rPr>
          <w:b/>
          <w:sz w:val="22"/>
          <w:szCs w:val="22"/>
        </w:rPr>
        <w:t>Ertelenmiş Vergi Borcuna İlişkin Açıklamalar:</w:t>
      </w:r>
    </w:p>
    <w:p w:rsidR="00371160" w:rsidRDefault="00371160">
      <w:pPr>
        <w:pStyle w:val="BodyTextIndent"/>
        <w:spacing w:line="221" w:lineRule="auto"/>
        <w:ind w:left="720" w:hanging="720"/>
        <w:rPr>
          <w:sz w:val="22"/>
          <w:szCs w:val="22"/>
        </w:rPr>
      </w:pPr>
    </w:p>
    <w:p w:rsidR="00371160" w:rsidRDefault="009658B8">
      <w:pPr>
        <w:autoSpaceDE w:val="0"/>
        <w:autoSpaceDN w:val="0"/>
        <w:adjustRightInd w:val="0"/>
        <w:ind w:left="720"/>
        <w:rPr>
          <w:rFonts w:ascii="TimesNewRomanPSMT" w:hAnsi="TimesNewRomanPSMT" w:cs="TimesNewRomanPSMT"/>
          <w:sz w:val="20"/>
          <w:szCs w:val="20"/>
          <w:lang w:val="tr-TR" w:eastAsia="tr-TR"/>
        </w:rPr>
      </w:pPr>
      <w:r>
        <w:rPr>
          <w:sz w:val="22"/>
          <w:szCs w:val="22"/>
          <w:lang w:val="tr-TR"/>
        </w:rPr>
        <w:t xml:space="preserve">Ertelenmiş vergi borcu bulunmamaktadır </w:t>
      </w:r>
      <w:r>
        <w:rPr>
          <w:rFonts w:ascii="TimesNewRomanPSMT" w:hAnsi="TimesNewRomanPSMT" w:cs="TimesNewRomanPSMT"/>
          <w:sz w:val="22"/>
          <w:szCs w:val="22"/>
          <w:lang w:val="tr-TR" w:eastAsia="tr-TR"/>
        </w:rPr>
        <w:t>(31 Aralık 2009: Bulunmamaktadır).</w:t>
      </w:r>
    </w:p>
    <w:p w:rsidR="00371160" w:rsidRDefault="00371160">
      <w:pPr>
        <w:pStyle w:val="BodyTextIndent"/>
        <w:tabs>
          <w:tab w:val="left" w:pos="720"/>
        </w:tabs>
        <w:spacing w:line="221" w:lineRule="auto"/>
        <w:ind w:firstLine="0"/>
        <w:rPr>
          <w:sz w:val="22"/>
          <w:szCs w:val="22"/>
        </w:rPr>
      </w:pPr>
    </w:p>
    <w:p w:rsidR="00371160" w:rsidRDefault="009658B8">
      <w:pPr>
        <w:ind w:left="720" w:hanging="720"/>
        <w:jc w:val="both"/>
        <w:rPr>
          <w:b/>
          <w:bCs/>
          <w:sz w:val="22"/>
          <w:szCs w:val="22"/>
          <w:lang w:val="tr-TR"/>
        </w:rPr>
      </w:pPr>
      <w:r>
        <w:rPr>
          <w:b/>
          <w:sz w:val="22"/>
          <w:szCs w:val="22"/>
          <w:lang w:val="tr-TR"/>
        </w:rPr>
        <w:t>9.</w:t>
      </w:r>
      <w:r>
        <w:rPr>
          <w:b/>
          <w:bCs/>
          <w:sz w:val="22"/>
          <w:szCs w:val="22"/>
          <w:lang w:val="tr-TR"/>
        </w:rPr>
        <w:t xml:space="preserve"> </w:t>
      </w:r>
      <w:r>
        <w:rPr>
          <w:b/>
          <w:bCs/>
          <w:sz w:val="22"/>
          <w:szCs w:val="22"/>
          <w:lang w:val="tr-TR"/>
        </w:rPr>
        <w:tab/>
        <w:t>Satış Amaçlı Elde Tutulan ve Durdurulan Faaliyetlere İlişkin Duran Varlık  Borçları Hakkında Bilgiler</w:t>
      </w:r>
    </w:p>
    <w:p w:rsidR="00371160" w:rsidRDefault="00371160">
      <w:pPr>
        <w:pStyle w:val="BodyTextIndent"/>
        <w:ind w:firstLine="0"/>
        <w:rPr>
          <w:sz w:val="22"/>
          <w:szCs w:val="22"/>
        </w:rPr>
      </w:pPr>
    </w:p>
    <w:p w:rsidR="00371160" w:rsidRDefault="009658B8">
      <w:pPr>
        <w:pStyle w:val="BodyTextIndent"/>
        <w:ind w:left="720" w:firstLine="0"/>
        <w:rPr>
          <w:sz w:val="22"/>
          <w:szCs w:val="22"/>
        </w:rPr>
      </w:pPr>
      <w:r>
        <w:rPr>
          <w:sz w:val="22"/>
          <w:szCs w:val="22"/>
        </w:rPr>
        <w:t>Satış amaçlı duran varlıklara ilişkin borç bulunmamaktadır.</w:t>
      </w:r>
    </w:p>
    <w:p w:rsidR="00371160" w:rsidRDefault="00371160">
      <w:pPr>
        <w:jc w:val="both"/>
        <w:rPr>
          <w:b/>
          <w:bCs/>
          <w:sz w:val="22"/>
          <w:szCs w:val="22"/>
          <w:lang w:val="tr-TR"/>
        </w:rPr>
      </w:pPr>
    </w:p>
    <w:p w:rsidR="00371160" w:rsidRDefault="009658B8">
      <w:pPr>
        <w:ind w:left="720" w:hanging="720"/>
        <w:jc w:val="both"/>
        <w:rPr>
          <w:b/>
          <w:bCs/>
          <w:sz w:val="22"/>
          <w:szCs w:val="22"/>
          <w:lang w:val="tr-TR"/>
        </w:rPr>
      </w:pPr>
      <w:r>
        <w:rPr>
          <w:b/>
          <w:bCs/>
          <w:sz w:val="22"/>
          <w:szCs w:val="22"/>
          <w:lang w:val="tr-TR"/>
        </w:rPr>
        <w:t>10.</w:t>
      </w:r>
      <w:r>
        <w:rPr>
          <w:b/>
          <w:bCs/>
          <w:sz w:val="22"/>
          <w:szCs w:val="22"/>
          <w:lang w:val="tr-TR"/>
        </w:rPr>
        <w:tab/>
        <w:t>Sermaye Benzeri Kredilere İlişkin Bilgiler</w:t>
      </w:r>
    </w:p>
    <w:p w:rsidR="00371160" w:rsidRDefault="009658B8">
      <w:pPr>
        <w:jc w:val="both"/>
        <w:rPr>
          <w:sz w:val="22"/>
          <w:szCs w:val="22"/>
          <w:lang w:val="tr-TR"/>
        </w:rPr>
      </w:pPr>
      <w:r>
        <w:rPr>
          <w:sz w:val="22"/>
          <w:szCs w:val="22"/>
          <w:lang w:val="tr-TR"/>
        </w:rPr>
        <w:t xml:space="preserve">     </w:t>
      </w:r>
    </w:p>
    <w:p w:rsidR="00371160" w:rsidRDefault="009658B8">
      <w:pPr>
        <w:ind w:left="720"/>
        <w:jc w:val="both"/>
        <w:rPr>
          <w:sz w:val="22"/>
          <w:szCs w:val="22"/>
          <w:lang w:val="tr-TR"/>
        </w:rPr>
      </w:pPr>
      <w:r>
        <w:rPr>
          <w:sz w:val="22"/>
          <w:szCs w:val="22"/>
          <w:lang w:val="tr-TR"/>
        </w:rPr>
        <w:t>Sermaye benzeri kredi bulunmamaktadır.</w:t>
      </w:r>
    </w:p>
    <w:p w:rsidR="00371160" w:rsidRDefault="00371160">
      <w:pPr>
        <w:jc w:val="both"/>
        <w:rPr>
          <w:sz w:val="22"/>
          <w:szCs w:val="22"/>
          <w:lang w:val="tr-TR"/>
        </w:rPr>
      </w:pPr>
    </w:p>
    <w:p w:rsidR="00371160" w:rsidRDefault="009658B8">
      <w:pPr>
        <w:pStyle w:val="BodyTextIndent"/>
        <w:numPr>
          <w:ilvl w:val="0"/>
          <w:numId w:val="8"/>
        </w:numPr>
        <w:rPr>
          <w:b/>
          <w:bCs/>
          <w:sz w:val="22"/>
          <w:szCs w:val="22"/>
        </w:rPr>
      </w:pPr>
      <w:r>
        <w:rPr>
          <w:b/>
          <w:sz w:val="22"/>
          <w:szCs w:val="22"/>
        </w:rPr>
        <w:t>Özkaynaklara İlişkin Bilgiler</w:t>
      </w:r>
    </w:p>
    <w:p w:rsidR="00371160" w:rsidRDefault="00371160">
      <w:pPr>
        <w:ind w:firstLine="720"/>
        <w:jc w:val="both"/>
        <w:rPr>
          <w:b/>
          <w:bCs/>
          <w:sz w:val="22"/>
          <w:szCs w:val="22"/>
          <w:lang w:val="tr-TR"/>
        </w:rPr>
      </w:pPr>
    </w:p>
    <w:p w:rsidR="00371160" w:rsidRDefault="009658B8">
      <w:pPr>
        <w:numPr>
          <w:ilvl w:val="1"/>
          <w:numId w:val="8"/>
        </w:numPr>
        <w:jc w:val="both"/>
        <w:rPr>
          <w:b/>
          <w:bCs/>
          <w:sz w:val="22"/>
          <w:szCs w:val="22"/>
          <w:lang w:val="tr-TR"/>
        </w:rPr>
      </w:pPr>
      <w:r>
        <w:rPr>
          <w:b/>
          <w:bCs/>
          <w:sz w:val="22"/>
          <w:szCs w:val="22"/>
          <w:lang w:val="tr-TR"/>
        </w:rPr>
        <w:t>Ödenmiş Sermaye:</w:t>
      </w:r>
    </w:p>
    <w:p w:rsidR="00371160" w:rsidRDefault="00371160">
      <w:pPr>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100"/>
        <w:gridCol w:w="2693"/>
        <w:gridCol w:w="2552"/>
      </w:tblGrid>
      <w:tr w:rsidR="001123BD" w:rsidRPr="00872466" w:rsidTr="008607AF">
        <w:trPr>
          <w:trHeight w:val="171"/>
        </w:trPr>
        <w:tc>
          <w:tcPr>
            <w:tcW w:w="4100" w:type="dxa"/>
            <w:shd w:val="clear" w:color="auto" w:fill="FFFFFF"/>
            <w:noWrap/>
            <w:vAlign w:val="bottom"/>
          </w:tcPr>
          <w:p w:rsidR="00371160" w:rsidRDefault="009658B8">
            <w:pPr>
              <w:jc w:val="center"/>
              <w:rPr>
                <w:lang w:val="tr-TR"/>
              </w:rPr>
            </w:pPr>
            <w:r>
              <w:rPr>
                <w:lang w:val="tr-TR"/>
              </w:rPr>
              <w:t> </w:t>
            </w:r>
          </w:p>
        </w:tc>
        <w:tc>
          <w:tcPr>
            <w:tcW w:w="2693" w:type="dxa"/>
            <w:shd w:val="clear" w:color="auto" w:fill="FFFFFF"/>
            <w:vAlign w:val="center"/>
          </w:tcPr>
          <w:p w:rsidR="00371160" w:rsidRDefault="009658B8">
            <w:pPr>
              <w:jc w:val="center"/>
              <w:rPr>
                <w:sz w:val="18"/>
                <w:lang w:val="tr-TR"/>
              </w:rPr>
            </w:pPr>
            <w:r>
              <w:rPr>
                <w:sz w:val="18"/>
                <w:lang w:val="tr-TR"/>
              </w:rPr>
              <w:t>Cari Dönem</w:t>
            </w:r>
          </w:p>
        </w:tc>
        <w:tc>
          <w:tcPr>
            <w:tcW w:w="2552" w:type="dxa"/>
            <w:shd w:val="clear" w:color="auto" w:fill="FFFFFF"/>
            <w:noWrap/>
            <w:vAlign w:val="center"/>
          </w:tcPr>
          <w:p w:rsidR="00371160" w:rsidRDefault="009658B8">
            <w:pPr>
              <w:jc w:val="center"/>
              <w:rPr>
                <w:sz w:val="18"/>
                <w:lang w:val="tr-TR"/>
              </w:rPr>
            </w:pPr>
            <w:r>
              <w:rPr>
                <w:sz w:val="18"/>
                <w:lang w:val="tr-TR"/>
              </w:rPr>
              <w:t>Önceki Dönem</w:t>
            </w:r>
          </w:p>
        </w:tc>
      </w:tr>
      <w:tr w:rsidR="00674F10" w:rsidRPr="00872466" w:rsidTr="008607AF">
        <w:trPr>
          <w:trHeight w:val="255"/>
        </w:trPr>
        <w:tc>
          <w:tcPr>
            <w:tcW w:w="4100" w:type="dxa"/>
            <w:shd w:val="clear" w:color="auto" w:fill="FFFFFF"/>
            <w:noWrap/>
            <w:vAlign w:val="bottom"/>
          </w:tcPr>
          <w:p w:rsidR="00371160" w:rsidRDefault="009658B8">
            <w:pPr>
              <w:rPr>
                <w:sz w:val="18"/>
                <w:szCs w:val="18"/>
                <w:lang w:val="tr-TR"/>
              </w:rPr>
            </w:pPr>
            <w:r>
              <w:rPr>
                <w:sz w:val="18"/>
                <w:szCs w:val="18"/>
                <w:lang w:val="tr-TR"/>
              </w:rPr>
              <w:t>Hisse Senedi Karşılığı</w:t>
            </w:r>
          </w:p>
        </w:tc>
        <w:tc>
          <w:tcPr>
            <w:tcW w:w="2693" w:type="dxa"/>
            <w:shd w:val="clear" w:color="auto" w:fill="FFFFFF"/>
            <w:vAlign w:val="bottom"/>
          </w:tcPr>
          <w:p w:rsidR="00371160" w:rsidRDefault="009658B8">
            <w:pPr>
              <w:jc w:val="right"/>
              <w:rPr>
                <w:sz w:val="18"/>
                <w:szCs w:val="18"/>
                <w:lang w:val="tr-TR"/>
              </w:rPr>
            </w:pPr>
            <w:r>
              <w:rPr>
                <w:sz w:val="18"/>
                <w:szCs w:val="18"/>
                <w:lang w:val="tr-TR"/>
              </w:rPr>
              <w:t>540.000</w:t>
            </w:r>
          </w:p>
        </w:tc>
        <w:tc>
          <w:tcPr>
            <w:tcW w:w="2552" w:type="dxa"/>
            <w:shd w:val="clear" w:color="auto" w:fill="FFFFFF"/>
            <w:noWrap/>
            <w:vAlign w:val="bottom"/>
          </w:tcPr>
          <w:p w:rsidR="00371160" w:rsidRDefault="009658B8">
            <w:pPr>
              <w:jc w:val="right"/>
              <w:rPr>
                <w:sz w:val="18"/>
                <w:szCs w:val="18"/>
                <w:lang w:val="tr-TR"/>
              </w:rPr>
            </w:pPr>
            <w:r>
              <w:rPr>
                <w:sz w:val="18"/>
                <w:szCs w:val="18"/>
                <w:lang w:val="tr-TR"/>
              </w:rPr>
              <w:t>540.000</w:t>
            </w:r>
          </w:p>
        </w:tc>
      </w:tr>
      <w:tr w:rsidR="00674F10" w:rsidRPr="00872466" w:rsidTr="008607AF">
        <w:trPr>
          <w:trHeight w:val="255"/>
        </w:trPr>
        <w:tc>
          <w:tcPr>
            <w:tcW w:w="4100" w:type="dxa"/>
            <w:shd w:val="clear" w:color="auto" w:fill="FFFFFF"/>
            <w:noWrap/>
            <w:vAlign w:val="bottom"/>
          </w:tcPr>
          <w:p w:rsidR="00371160" w:rsidRDefault="009658B8">
            <w:pPr>
              <w:rPr>
                <w:sz w:val="18"/>
                <w:szCs w:val="18"/>
                <w:lang w:val="tr-TR"/>
              </w:rPr>
            </w:pPr>
            <w:r>
              <w:rPr>
                <w:sz w:val="18"/>
                <w:szCs w:val="18"/>
                <w:lang w:val="tr-TR"/>
              </w:rPr>
              <w:t xml:space="preserve">İmtiyazlı Hisse Senedi Karşılığı </w:t>
            </w:r>
            <w:r>
              <w:rPr>
                <w:sz w:val="16"/>
                <w:szCs w:val="16"/>
                <w:lang w:val="tr-TR"/>
              </w:rPr>
              <w:t>(*)</w:t>
            </w:r>
          </w:p>
        </w:tc>
        <w:tc>
          <w:tcPr>
            <w:tcW w:w="2693" w:type="dxa"/>
            <w:shd w:val="clear" w:color="auto" w:fill="FFFFFF"/>
            <w:vAlign w:val="bottom"/>
          </w:tcPr>
          <w:p w:rsidR="00371160" w:rsidRDefault="009658B8">
            <w:pPr>
              <w:jc w:val="right"/>
              <w:rPr>
                <w:sz w:val="18"/>
                <w:szCs w:val="18"/>
                <w:lang w:val="tr-TR"/>
              </w:rPr>
            </w:pPr>
            <w:r>
              <w:rPr>
                <w:sz w:val="18"/>
                <w:szCs w:val="18"/>
                <w:lang w:val="tr-TR"/>
              </w:rPr>
              <w:t>360.000</w:t>
            </w:r>
          </w:p>
        </w:tc>
        <w:tc>
          <w:tcPr>
            <w:tcW w:w="2552" w:type="dxa"/>
            <w:shd w:val="clear" w:color="auto" w:fill="FFFFFF"/>
            <w:noWrap/>
            <w:vAlign w:val="bottom"/>
          </w:tcPr>
          <w:p w:rsidR="00371160" w:rsidRDefault="009658B8">
            <w:pPr>
              <w:jc w:val="right"/>
              <w:rPr>
                <w:sz w:val="18"/>
                <w:szCs w:val="18"/>
                <w:lang w:val="tr-TR"/>
              </w:rPr>
            </w:pPr>
            <w:r>
              <w:rPr>
                <w:sz w:val="18"/>
                <w:szCs w:val="18"/>
                <w:lang w:val="tr-TR"/>
              </w:rPr>
              <w:t>360.000</w:t>
            </w:r>
          </w:p>
        </w:tc>
      </w:tr>
    </w:tbl>
    <w:p w:rsidR="00371160" w:rsidRDefault="009658B8">
      <w:pPr>
        <w:pStyle w:val="BodyTextIndent"/>
        <w:jc w:val="left"/>
        <w:rPr>
          <w:bCs/>
          <w:i/>
          <w:sz w:val="18"/>
          <w:szCs w:val="18"/>
        </w:rPr>
      </w:pPr>
      <w:r>
        <w:rPr>
          <w:bCs/>
          <w:sz w:val="16"/>
          <w:szCs w:val="16"/>
        </w:rPr>
        <w:t>(*) İmtiyazlı hisse senedi sahiplerine sadece yönetim kurulu ve denetim kurulu üyelerini aday gösterme hakkı tanınmıştır</w:t>
      </w:r>
      <w:r>
        <w:rPr>
          <w:bCs/>
          <w:i/>
          <w:sz w:val="18"/>
          <w:szCs w:val="18"/>
        </w:rPr>
        <w:t>.</w:t>
      </w:r>
    </w:p>
    <w:p w:rsidR="00371160" w:rsidRDefault="00371160">
      <w:pPr>
        <w:tabs>
          <w:tab w:val="left" w:pos="180"/>
        </w:tabs>
        <w:rPr>
          <w:b/>
          <w:bCs/>
          <w:sz w:val="22"/>
          <w:szCs w:val="22"/>
          <w:lang w:val="tr-TR"/>
        </w:rPr>
      </w:pPr>
    </w:p>
    <w:p w:rsidR="00371160" w:rsidRDefault="009658B8">
      <w:pPr>
        <w:numPr>
          <w:ilvl w:val="1"/>
          <w:numId w:val="8"/>
        </w:numPr>
        <w:jc w:val="both"/>
        <w:rPr>
          <w:b/>
          <w:bCs/>
          <w:sz w:val="22"/>
          <w:szCs w:val="22"/>
          <w:lang w:val="tr-TR"/>
        </w:rPr>
      </w:pPr>
      <w:r>
        <w:rPr>
          <w:b/>
          <w:bCs/>
          <w:sz w:val="22"/>
          <w:szCs w:val="22"/>
          <w:lang w:val="tr-TR"/>
        </w:rPr>
        <w:t>Ödenmiş Sermaye Tutarı, Banka’da Kayıtlı Sermaye Sisteminin Uygulanıp Uygulanmadığı Hususunun Açıklanması ve Bu Sistem Uygulanıyor ise Kayıtlı Sermaye Tavanı:</w:t>
      </w:r>
    </w:p>
    <w:p w:rsidR="00371160" w:rsidRDefault="00371160">
      <w:pPr>
        <w:jc w:val="both"/>
        <w:rPr>
          <w:b/>
          <w:bCs/>
          <w:sz w:val="22"/>
          <w:szCs w:val="22"/>
          <w:lang w:val="tr-TR"/>
        </w:rPr>
      </w:pPr>
    </w:p>
    <w:p w:rsidR="00371160" w:rsidRDefault="009658B8">
      <w:pPr>
        <w:ind w:firstLine="720"/>
        <w:jc w:val="both"/>
        <w:rPr>
          <w:sz w:val="22"/>
          <w:szCs w:val="22"/>
          <w:lang w:val="tr-TR"/>
        </w:rPr>
      </w:pPr>
      <w:r>
        <w:rPr>
          <w:sz w:val="22"/>
          <w:szCs w:val="22"/>
          <w:lang w:val="tr-TR"/>
        </w:rPr>
        <w:t>Banka’da kayıtlı sermaye sistemi uygulanmamaktadır.</w:t>
      </w:r>
    </w:p>
    <w:p w:rsidR="00371160" w:rsidRDefault="00371160">
      <w:pPr>
        <w:ind w:firstLine="720"/>
        <w:jc w:val="both"/>
        <w:rPr>
          <w:sz w:val="22"/>
          <w:szCs w:val="22"/>
          <w:lang w:val="tr-TR"/>
        </w:rPr>
      </w:pPr>
    </w:p>
    <w:p w:rsidR="00371160" w:rsidRDefault="009658B8">
      <w:pPr>
        <w:ind w:left="720" w:hanging="720"/>
        <w:jc w:val="both"/>
        <w:rPr>
          <w:b/>
          <w:bCs/>
          <w:sz w:val="22"/>
          <w:szCs w:val="22"/>
          <w:lang w:val="tr-TR"/>
        </w:rPr>
      </w:pPr>
      <w:r>
        <w:rPr>
          <w:b/>
          <w:bCs/>
          <w:sz w:val="22"/>
          <w:szCs w:val="22"/>
          <w:lang w:val="tr-TR"/>
        </w:rPr>
        <w:t>11.3.</w:t>
      </w:r>
      <w:r>
        <w:rPr>
          <w:b/>
          <w:bCs/>
          <w:sz w:val="22"/>
          <w:szCs w:val="22"/>
          <w:lang w:val="tr-TR"/>
        </w:rPr>
        <w:tab/>
        <w:t>Cari Dönem İçinde Yapılan Sermaye Artırımları ve Kaynakları ile Artırılan Sermaye Payına İlişkin Diğer Bilgiler:</w:t>
      </w:r>
    </w:p>
    <w:p w:rsidR="00371160" w:rsidRDefault="00371160">
      <w:pPr>
        <w:autoSpaceDE w:val="0"/>
        <w:autoSpaceDN w:val="0"/>
        <w:adjustRightInd w:val="0"/>
        <w:ind w:left="720"/>
        <w:jc w:val="both"/>
        <w:rPr>
          <w:rFonts w:ascii="TimesNewRomanPSMT" w:hAnsi="TimesNewRomanPSMT" w:cs="TimesNewRomanPSMT"/>
          <w:sz w:val="22"/>
          <w:szCs w:val="22"/>
          <w:lang w:val="tr-TR" w:eastAsia="tr-TR"/>
        </w:rPr>
      </w:pPr>
    </w:p>
    <w:p w:rsidR="00371160" w:rsidRDefault="009658B8">
      <w:pPr>
        <w:autoSpaceDE w:val="0"/>
        <w:autoSpaceDN w:val="0"/>
        <w:adjustRightInd w:val="0"/>
        <w:ind w:left="720"/>
        <w:jc w:val="both"/>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t>Cari dönem içerisinde yapılan sermaye arttırımları ve kaynakları ile artırılan sermaye payına ilişkin bilgi bulunmamaktadır.</w:t>
      </w:r>
    </w:p>
    <w:p w:rsidR="00371160" w:rsidRDefault="00371160">
      <w:pPr>
        <w:autoSpaceDE w:val="0"/>
        <w:autoSpaceDN w:val="0"/>
        <w:adjustRightInd w:val="0"/>
        <w:ind w:left="720"/>
        <w:jc w:val="both"/>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ind w:left="720" w:hanging="720"/>
        <w:jc w:val="both"/>
        <w:rPr>
          <w:b/>
          <w:sz w:val="22"/>
          <w:szCs w:val="22"/>
          <w:lang w:val="tr-TR"/>
        </w:rPr>
      </w:pPr>
      <w:r>
        <w:rPr>
          <w:b/>
          <w:sz w:val="22"/>
          <w:szCs w:val="22"/>
          <w:lang w:val="tr-TR"/>
        </w:rPr>
        <w:t>II.</w:t>
      </w:r>
      <w:r>
        <w:rPr>
          <w:b/>
          <w:sz w:val="22"/>
          <w:szCs w:val="22"/>
          <w:lang w:val="tr-TR"/>
        </w:rPr>
        <w:tab/>
      </w:r>
      <w:r>
        <w:rPr>
          <w:b/>
          <w:iCs/>
          <w:sz w:val="22"/>
          <w:szCs w:val="22"/>
          <w:lang w:val="tr-TR"/>
        </w:rPr>
        <w:t xml:space="preserve">Bilançonun </w:t>
      </w:r>
      <w:r>
        <w:rPr>
          <w:b/>
          <w:bCs/>
          <w:sz w:val="22"/>
          <w:szCs w:val="22"/>
          <w:lang w:val="tr-TR"/>
        </w:rPr>
        <w:t>Pasif Hesaplarına İlişkin Açıklama ve Dipnotlar</w:t>
      </w:r>
      <w:r>
        <w:rPr>
          <w:b/>
          <w:sz w:val="10"/>
          <w:szCs w:val="10"/>
          <w:lang w:val="tr-TR"/>
        </w:rPr>
        <w:t xml:space="preserve"> </w:t>
      </w:r>
      <w:r>
        <w:rPr>
          <w:b/>
          <w:sz w:val="22"/>
          <w:szCs w:val="22"/>
          <w:lang w:val="tr-TR"/>
        </w:rPr>
        <w:t>(devamı)</w:t>
      </w:r>
    </w:p>
    <w:p w:rsidR="00371160" w:rsidRDefault="00371160">
      <w:pPr>
        <w:ind w:left="720" w:hanging="720"/>
        <w:jc w:val="both"/>
        <w:rPr>
          <w:b/>
          <w:sz w:val="22"/>
          <w:szCs w:val="22"/>
          <w:lang w:val="tr-TR"/>
        </w:rPr>
      </w:pPr>
    </w:p>
    <w:p w:rsidR="00371160" w:rsidRDefault="009658B8">
      <w:pPr>
        <w:pStyle w:val="BodyTextIndent"/>
        <w:numPr>
          <w:ilvl w:val="0"/>
          <w:numId w:val="27"/>
        </w:numPr>
        <w:rPr>
          <w:b/>
          <w:bCs/>
          <w:sz w:val="22"/>
          <w:szCs w:val="22"/>
        </w:rPr>
      </w:pPr>
      <w:r>
        <w:rPr>
          <w:b/>
          <w:sz w:val="22"/>
          <w:szCs w:val="22"/>
        </w:rPr>
        <w:t>Özkaynaklara İlişkin Bilgiler</w:t>
      </w:r>
      <w:ins w:id="2805" w:author="Gülşah Tuba Ünlü (Open)&#10;" w:date="2011-02-11T23:52:00Z">
        <w:r>
          <w:rPr>
            <w:b/>
            <w:sz w:val="22"/>
            <w:szCs w:val="22"/>
          </w:rPr>
          <w:t xml:space="preserve"> (devamı)</w:t>
        </w:r>
      </w:ins>
      <w:ins w:id="2806" w:author="Gülşah Tuba Ünlü (Open)&#10;" w:date="2011-02-11T23:51:00Z">
        <w:r>
          <w:rPr>
            <w:b/>
            <w:sz w:val="22"/>
            <w:szCs w:val="22"/>
          </w:rPr>
          <w:t xml:space="preserve"> </w:t>
        </w:r>
      </w:ins>
    </w:p>
    <w:p w:rsidR="00371160" w:rsidRDefault="009658B8">
      <w:pPr>
        <w:autoSpaceDE w:val="0"/>
        <w:autoSpaceDN w:val="0"/>
        <w:adjustRightInd w:val="0"/>
        <w:jc w:val="both"/>
        <w:rPr>
          <w:rFonts w:ascii="TimesNewRomanPSMT" w:hAnsi="TimesNewRomanPSMT" w:cs="TimesNewRomanPSMT"/>
          <w:sz w:val="22"/>
          <w:szCs w:val="22"/>
          <w:lang w:val="tr-TR" w:eastAsia="tr-TR"/>
        </w:rPr>
      </w:pPr>
      <w:r>
        <w:rPr>
          <w:b/>
          <w:bCs/>
          <w:sz w:val="22"/>
          <w:szCs w:val="22"/>
          <w:lang w:val="tr-TR"/>
        </w:rPr>
        <w:t xml:space="preserve">   </w:t>
      </w:r>
    </w:p>
    <w:p w:rsidR="00371160" w:rsidRDefault="009658B8">
      <w:pPr>
        <w:ind w:left="720" w:hanging="720"/>
        <w:jc w:val="both"/>
        <w:rPr>
          <w:b/>
          <w:sz w:val="22"/>
          <w:szCs w:val="22"/>
          <w:lang w:val="tr-TR"/>
        </w:rPr>
      </w:pPr>
      <w:r>
        <w:rPr>
          <w:b/>
          <w:bCs/>
          <w:sz w:val="22"/>
          <w:szCs w:val="22"/>
          <w:lang w:val="tr-TR"/>
        </w:rPr>
        <w:t>11.4.</w:t>
      </w:r>
      <w:r>
        <w:rPr>
          <w:b/>
          <w:bCs/>
          <w:sz w:val="22"/>
          <w:szCs w:val="22"/>
          <w:lang w:val="tr-TR"/>
        </w:rPr>
        <w:tab/>
      </w:r>
      <w:r>
        <w:rPr>
          <w:b/>
          <w:sz w:val="22"/>
          <w:szCs w:val="22"/>
          <w:lang w:val="tr-TR"/>
        </w:rPr>
        <w:t>Cari Dönem İçinde Sermaye Yedeklerinden Sermayeye İlave Edilen Kısma İlişkin Bilgiler:</w:t>
      </w:r>
    </w:p>
    <w:p w:rsidR="00371160" w:rsidRDefault="00371160">
      <w:pPr>
        <w:ind w:left="720" w:hanging="720"/>
        <w:jc w:val="both"/>
        <w:rPr>
          <w:b/>
          <w:bCs/>
          <w:sz w:val="22"/>
          <w:szCs w:val="22"/>
          <w:lang w:val="tr-TR"/>
        </w:rPr>
      </w:pPr>
    </w:p>
    <w:p w:rsidR="00371160" w:rsidRDefault="009658B8">
      <w:pPr>
        <w:autoSpaceDE w:val="0"/>
        <w:autoSpaceDN w:val="0"/>
        <w:adjustRightInd w:val="0"/>
        <w:ind w:left="720"/>
        <w:rPr>
          <w:rFonts w:ascii="TimesNewRomanPSMT" w:hAnsi="TimesNewRomanPSMT" w:cs="TimesNewRomanPSMT"/>
          <w:sz w:val="20"/>
          <w:szCs w:val="20"/>
          <w:lang w:val="tr-TR" w:eastAsia="tr-TR"/>
        </w:rPr>
      </w:pPr>
      <w:r>
        <w:rPr>
          <w:rFonts w:ascii="TimesNewRomanPSMT" w:hAnsi="TimesNewRomanPSMT" w:cs="TimesNewRomanPSMT"/>
          <w:sz w:val="22"/>
          <w:szCs w:val="22"/>
          <w:lang w:val="tr-TR" w:eastAsia="tr-TR"/>
        </w:rPr>
        <w:t>Cari dönem içerisinde sermaye yedeklerinden sermayeye ilave edilen kısım bulunmamaktadır.</w:t>
      </w:r>
    </w:p>
    <w:p w:rsidR="00371160" w:rsidRDefault="00371160">
      <w:pPr>
        <w:ind w:left="720" w:hanging="720"/>
        <w:jc w:val="both"/>
        <w:rPr>
          <w:sz w:val="22"/>
          <w:szCs w:val="22"/>
          <w:lang w:val="tr-TR"/>
        </w:rPr>
      </w:pPr>
    </w:p>
    <w:p w:rsidR="00371160" w:rsidRDefault="009658B8">
      <w:pPr>
        <w:numPr>
          <w:ilvl w:val="1"/>
          <w:numId w:val="9"/>
        </w:numPr>
        <w:jc w:val="both"/>
        <w:rPr>
          <w:b/>
          <w:bCs/>
          <w:sz w:val="22"/>
          <w:szCs w:val="22"/>
          <w:lang w:val="tr-TR"/>
        </w:rPr>
      </w:pPr>
      <w:r>
        <w:rPr>
          <w:b/>
          <w:bCs/>
          <w:sz w:val="22"/>
          <w:szCs w:val="22"/>
          <w:lang w:val="tr-TR"/>
        </w:rPr>
        <w:t>Cari Dönem İçinde Yeniden Değerleme Fonlarından Sermayeye İlave Edilen Kısma İlişkin Bilgiler:</w:t>
      </w:r>
    </w:p>
    <w:p w:rsidR="00371160" w:rsidRDefault="00371160">
      <w:pPr>
        <w:jc w:val="both"/>
        <w:rPr>
          <w:b/>
          <w:bCs/>
          <w:sz w:val="22"/>
          <w:szCs w:val="22"/>
          <w:lang w:val="tr-TR"/>
        </w:rPr>
      </w:pPr>
    </w:p>
    <w:p w:rsidR="00371160" w:rsidRDefault="009658B8">
      <w:pPr>
        <w:ind w:left="1077" w:hanging="357"/>
        <w:jc w:val="both"/>
        <w:rPr>
          <w:sz w:val="22"/>
          <w:szCs w:val="22"/>
          <w:lang w:val="tr-TR"/>
        </w:rPr>
      </w:pPr>
      <w:r>
        <w:rPr>
          <w:sz w:val="22"/>
          <w:szCs w:val="22"/>
          <w:lang w:val="tr-TR"/>
        </w:rPr>
        <w:t>Cari dönem içinde yeniden değerleme fonlarından sermayeye ilave edilen kısım bulunmamaktadır.</w:t>
      </w:r>
    </w:p>
    <w:p w:rsidR="00371160" w:rsidRDefault="00371160">
      <w:pPr>
        <w:ind w:left="1077" w:hanging="357"/>
        <w:jc w:val="both"/>
        <w:rPr>
          <w:sz w:val="22"/>
          <w:szCs w:val="22"/>
          <w:lang w:val="tr-TR"/>
        </w:rPr>
      </w:pPr>
    </w:p>
    <w:p w:rsidR="00371160" w:rsidRDefault="009658B8">
      <w:pPr>
        <w:numPr>
          <w:ilvl w:val="1"/>
          <w:numId w:val="9"/>
        </w:numPr>
        <w:jc w:val="both"/>
        <w:rPr>
          <w:b/>
          <w:bCs/>
          <w:sz w:val="22"/>
          <w:szCs w:val="22"/>
          <w:lang w:val="tr-TR"/>
        </w:rPr>
      </w:pPr>
      <w:r>
        <w:rPr>
          <w:b/>
          <w:bCs/>
          <w:sz w:val="22"/>
          <w:szCs w:val="22"/>
          <w:lang w:val="tr-TR"/>
        </w:rPr>
        <w:t>Son Mali Yılın ve Onu Takip Eden Ara Dönemin Sonuna Kadar Olan Sermaye Taahhütleri, Bu Taahhütlerin Genel Amacı ve Bu Taahhütler İçin Gerekli Tahmini Kaynaklar:</w:t>
      </w:r>
    </w:p>
    <w:p w:rsidR="00371160" w:rsidRDefault="00371160">
      <w:pPr>
        <w:jc w:val="both"/>
        <w:rPr>
          <w:b/>
          <w:bCs/>
          <w:sz w:val="22"/>
          <w:szCs w:val="22"/>
          <w:lang w:val="tr-TR"/>
        </w:rPr>
      </w:pPr>
    </w:p>
    <w:p w:rsidR="00371160" w:rsidRDefault="009658B8">
      <w:pPr>
        <w:ind w:firstLine="720"/>
        <w:jc w:val="both"/>
        <w:rPr>
          <w:iCs/>
          <w:sz w:val="22"/>
          <w:szCs w:val="22"/>
          <w:lang w:val="tr-TR"/>
        </w:rPr>
      </w:pPr>
      <w:r>
        <w:rPr>
          <w:iCs/>
          <w:sz w:val="22"/>
          <w:szCs w:val="22"/>
          <w:lang w:val="tr-TR"/>
        </w:rPr>
        <w:t>Son mali yılın ve onu takip eden ara dönemin sonuna kadar olan sermaye taahhüdü bulunmamaktadır.</w:t>
      </w:r>
    </w:p>
    <w:p w:rsidR="00371160" w:rsidRDefault="009658B8">
      <w:pPr>
        <w:ind w:firstLine="720"/>
        <w:jc w:val="both"/>
        <w:rPr>
          <w:b/>
          <w:bCs/>
          <w:sz w:val="22"/>
          <w:szCs w:val="22"/>
          <w:lang w:val="tr-TR"/>
        </w:rPr>
      </w:pPr>
      <w:r>
        <w:rPr>
          <w:b/>
          <w:bCs/>
          <w:sz w:val="22"/>
          <w:szCs w:val="22"/>
          <w:lang w:val="tr-TR"/>
        </w:rPr>
        <w:tab/>
        <w:t xml:space="preserve">    </w:t>
      </w:r>
    </w:p>
    <w:p w:rsidR="00371160" w:rsidRDefault="009658B8">
      <w:pPr>
        <w:numPr>
          <w:ilvl w:val="1"/>
          <w:numId w:val="9"/>
        </w:numPr>
        <w:jc w:val="both"/>
        <w:rPr>
          <w:b/>
          <w:bCs/>
          <w:sz w:val="22"/>
          <w:szCs w:val="22"/>
          <w:lang w:val="tr-TR"/>
        </w:rPr>
      </w:pPr>
      <w:r>
        <w:rPr>
          <w:b/>
          <w:bCs/>
          <w:sz w:val="22"/>
          <w:szCs w:val="22"/>
          <w:lang w:val="tr-TR"/>
        </w:rPr>
        <w:t>Banka’nın Gelirleri, Karlılığı ve Likiditesine İlişkin Geçmiş Dönem Göstergeleri ile Bu Göstergelerdeki Belirsizlikler Dikkate Alınarak Yapılacak Öngörülerin, Banka’nın Özkaynakları Üzerindeki Tahmini Etkileri:</w:t>
      </w:r>
    </w:p>
    <w:p w:rsidR="00371160" w:rsidRDefault="00371160">
      <w:pPr>
        <w:jc w:val="both"/>
        <w:rPr>
          <w:b/>
          <w:bCs/>
          <w:sz w:val="22"/>
          <w:szCs w:val="22"/>
          <w:lang w:val="tr-TR"/>
        </w:rPr>
      </w:pPr>
    </w:p>
    <w:p w:rsidR="00371160" w:rsidRDefault="009658B8">
      <w:pPr>
        <w:ind w:left="720"/>
        <w:jc w:val="both"/>
        <w:rPr>
          <w:sz w:val="22"/>
          <w:szCs w:val="22"/>
          <w:lang w:val="tr-TR"/>
        </w:rPr>
      </w:pPr>
      <w:r>
        <w:rPr>
          <w:sz w:val="22"/>
          <w:szCs w:val="22"/>
          <w:lang w:val="tr-TR"/>
        </w:rPr>
        <w:t>Banka, faaliyetlerini karlılıkla sürdürmekte ve dönem karlarının büyük bölümünü sermaye artırımı veya yedeklere aktarım şeklinde özkaynaklar içinde muhafaza etmektedir. Öte yandan Banka’nın özkaynakları likit ve getirili aktiflerde değerlendirilmektedir.</w:t>
      </w:r>
    </w:p>
    <w:p w:rsidR="00371160" w:rsidRDefault="00371160">
      <w:pPr>
        <w:tabs>
          <w:tab w:val="left" w:pos="720"/>
        </w:tabs>
        <w:spacing w:line="216" w:lineRule="auto"/>
        <w:ind w:left="720" w:hanging="720"/>
        <w:rPr>
          <w:del w:id="2807" w:author="Gülşah Tuba Ünlü (Open)&#10;" w:date="2011-02-11T23:52:00Z"/>
          <w:b/>
          <w:bCs/>
          <w:sz w:val="16"/>
          <w:szCs w:val="16"/>
          <w:lang w:val="tr-TR"/>
        </w:rPr>
      </w:pPr>
    </w:p>
    <w:p w:rsidR="00000000" w:rsidRDefault="009658B8">
      <w:pPr>
        <w:ind w:hanging="720"/>
        <w:jc w:val="both"/>
        <w:rPr>
          <w:del w:id="2808" w:author="Gülşah Tuba Ünlü (Open)&#10;" w:date="2011-02-11T23:52:00Z"/>
          <w:b/>
          <w:sz w:val="22"/>
          <w:szCs w:val="22"/>
          <w:lang w:val="tr-TR"/>
        </w:rPr>
        <w:pPrChange w:id="2809" w:author="Asiye Mara (Open)&#10;" w:date="2011-02-14T12:30:00Z">
          <w:pPr>
            <w:ind w:left="720" w:hanging="720"/>
            <w:jc w:val="both"/>
          </w:pPr>
        </w:pPrChange>
      </w:pPr>
      <w:del w:id="2810" w:author="Gülşah Tuba Ünlü (Open)&#10;" w:date="2011-02-11T23:52:00Z">
        <w:r>
          <w:rPr>
            <w:b/>
            <w:sz w:val="22"/>
            <w:szCs w:val="22"/>
            <w:lang w:val="tr-TR"/>
          </w:rPr>
          <w:delText>II.</w:delText>
        </w:r>
        <w:r>
          <w:rPr>
            <w:b/>
            <w:sz w:val="22"/>
            <w:szCs w:val="22"/>
            <w:lang w:val="tr-TR"/>
          </w:rPr>
          <w:tab/>
        </w:r>
        <w:r>
          <w:rPr>
            <w:b/>
            <w:iCs/>
            <w:sz w:val="22"/>
            <w:szCs w:val="22"/>
            <w:lang w:val="tr-TR"/>
          </w:rPr>
          <w:delText xml:space="preserve">Bilançonun </w:delText>
        </w:r>
        <w:r>
          <w:rPr>
            <w:b/>
            <w:bCs/>
            <w:sz w:val="22"/>
            <w:szCs w:val="22"/>
            <w:lang w:val="tr-TR"/>
          </w:rPr>
          <w:delText>Pasif Hesaplarına İlişkin Açıklama ve Dipnotlar</w:delText>
        </w:r>
        <w:r>
          <w:rPr>
            <w:b/>
            <w:sz w:val="10"/>
            <w:szCs w:val="10"/>
            <w:lang w:val="tr-TR"/>
          </w:rPr>
          <w:delText xml:space="preserve"> </w:delText>
        </w:r>
        <w:r>
          <w:rPr>
            <w:b/>
            <w:sz w:val="22"/>
            <w:szCs w:val="22"/>
            <w:lang w:val="tr-TR"/>
          </w:rPr>
          <w:delText>(devamı)</w:delText>
        </w:r>
      </w:del>
    </w:p>
    <w:p w:rsidR="00000000" w:rsidRDefault="006663F3">
      <w:pPr>
        <w:jc w:val="both"/>
        <w:rPr>
          <w:b/>
          <w:bCs/>
          <w:sz w:val="22"/>
          <w:szCs w:val="22"/>
          <w:lang w:val="tr-TR"/>
        </w:rPr>
        <w:pPrChange w:id="2811" w:author="Asiye Mara (Open)&#10;" w:date="2011-02-14T12:30:00Z">
          <w:pPr>
            <w:ind w:left="720"/>
            <w:jc w:val="both"/>
          </w:pPr>
        </w:pPrChange>
      </w:pPr>
    </w:p>
    <w:p w:rsidR="00371160" w:rsidRDefault="009658B8">
      <w:pPr>
        <w:pStyle w:val="ListParagraph"/>
        <w:numPr>
          <w:ilvl w:val="1"/>
          <w:numId w:val="29"/>
        </w:numPr>
        <w:jc w:val="both"/>
        <w:rPr>
          <w:b/>
          <w:bCs/>
          <w:sz w:val="22"/>
          <w:szCs w:val="22"/>
          <w:lang w:val="tr-TR"/>
        </w:rPr>
      </w:pPr>
      <w:r>
        <w:rPr>
          <w:b/>
          <w:bCs/>
          <w:sz w:val="22"/>
          <w:szCs w:val="22"/>
          <w:lang w:val="tr-TR"/>
        </w:rPr>
        <w:t xml:space="preserve">    Sermayeyi Temsil Eden Hisse Senetlerine Tanınan İmtiyazlara İlişkin Özet Bilgiler:</w:t>
      </w:r>
    </w:p>
    <w:p w:rsidR="00371160" w:rsidRDefault="00371160">
      <w:pPr>
        <w:jc w:val="both"/>
        <w:rPr>
          <w:b/>
          <w:bCs/>
          <w:sz w:val="22"/>
          <w:szCs w:val="22"/>
          <w:lang w:val="tr-TR"/>
        </w:rPr>
      </w:pPr>
    </w:p>
    <w:p w:rsidR="00371160" w:rsidRDefault="009658B8">
      <w:pPr>
        <w:ind w:left="720"/>
        <w:jc w:val="both"/>
        <w:rPr>
          <w:bCs/>
          <w:sz w:val="22"/>
          <w:szCs w:val="22"/>
          <w:lang w:val="tr-TR"/>
        </w:rPr>
      </w:pPr>
      <w:r>
        <w:rPr>
          <w:bCs/>
          <w:sz w:val="22"/>
          <w:szCs w:val="22"/>
          <w:lang w:val="tr-TR"/>
        </w:rPr>
        <w:t>İmtiyazlı hisse senedi sahibi olan ortaklara imtiyaz olarak yönetim kurulu ve denetim kurulu üyelerini aday gösterme hakkı tanınmıştır.</w:t>
      </w:r>
    </w:p>
    <w:p w:rsidR="00371160" w:rsidRDefault="009658B8">
      <w:pPr>
        <w:tabs>
          <w:tab w:val="left" w:pos="720"/>
        </w:tabs>
        <w:spacing w:before="100" w:beforeAutospacing="1" w:after="100" w:afterAutospacing="1"/>
        <w:jc w:val="both"/>
        <w:rPr>
          <w:bCs/>
          <w:sz w:val="22"/>
          <w:szCs w:val="22"/>
          <w:lang w:val="tr-TR"/>
        </w:rPr>
      </w:pPr>
      <w:r>
        <w:rPr>
          <w:b/>
          <w:bCs/>
          <w:sz w:val="22"/>
          <w:szCs w:val="22"/>
          <w:lang w:val="tr-TR"/>
        </w:rPr>
        <w:t xml:space="preserve">11.9. </w:t>
      </w:r>
      <w:r>
        <w:rPr>
          <w:b/>
          <w:bCs/>
          <w:sz w:val="22"/>
          <w:szCs w:val="22"/>
          <w:lang w:val="tr-TR"/>
        </w:rPr>
        <w:tab/>
        <w:t>Menkul Değerler Değer Artış Fonuna İlişkin Açıklamalar:</w:t>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525"/>
        <w:gridCol w:w="2410"/>
        <w:gridCol w:w="2410"/>
      </w:tblGrid>
      <w:tr w:rsidR="00FE3281" w:rsidRPr="00872466" w:rsidTr="008607AF">
        <w:trPr>
          <w:trHeight w:val="171"/>
        </w:trPr>
        <w:tc>
          <w:tcPr>
            <w:tcW w:w="4525" w:type="dxa"/>
            <w:shd w:val="clear" w:color="auto" w:fill="FFFFFF"/>
            <w:noWrap/>
            <w:vAlign w:val="bottom"/>
          </w:tcPr>
          <w:p w:rsidR="00371160" w:rsidRDefault="009658B8">
            <w:pPr>
              <w:jc w:val="center"/>
              <w:rPr>
                <w:lang w:val="tr-TR"/>
              </w:rPr>
            </w:pPr>
            <w:r>
              <w:rPr>
                <w:lang w:val="tr-TR"/>
              </w:rPr>
              <w:t> </w:t>
            </w:r>
          </w:p>
        </w:tc>
        <w:tc>
          <w:tcPr>
            <w:tcW w:w="2410" w:type="dxa"/>
            <w:shd w:val="clear" w:color="auto" w:fill="FFFFFF"/>
            <w:vAlign w:val="center"/>
          </w:tcPr>
          <w:p w:rsidR="00371160" w:rsidRDefault="009658B8">
            <w:pPr>
              <w:jc w:val="center"/>
              <w:rPr>
                <w:sz w:val="18"/>
                <w:lang w:val="tr-TR"/>
              </w:rPr>
            </w:pPr>
            <w:r>
              <w:rPr>
                <w:sz w:val="18"/>
                <w:lang w:val="tr-TR"/>
              </w:rPr>
              <w:t>Cari Dönem</w:t>
            </w:r>
          </w:p>
        </w:tc>
        <w:tc>
          <w:tcPr>
            <w:tcW w:w="2410" w:type="dxa"/>
            <w:shd w:val="clear" w:color="auto" w:fill="FFFFFF"/>
            <w:noWrap/>
            <w:vAlign w:val="center"/>
          </w:tcPr>
          <w:p w:rsidR="00371160" w:rsidRDefault="009658B8">
            <w:pPr>
              <w:jc w:val="center"/>
              <w:rPr>
                <w:sz w:val="18"/>
                <w:lang w:val="tr-TR"/>
              </w:rPr>
            </w:pPr>
            <w:r>
              <w:rPr>
                <w:sz w:val="18"/>
                <w:lang w:val="tr-TR"/>
              </w:rPr>
              <w:t>Önceki Dönem</w:t>
            </w:r>
          </w:p>
        </w:tc>
      </w:tr>
      <w:tr w:rsidR="003E24E9" w:rsidRPr="00872466" w:rsidTr="008607AF">
        <w:trPr>
          <w:trHeight w:val="255"/>
        </w:trPr>
        <w:tc>
          <w:tcPr>
            <w:tcW w:w="4525" w:type="dxa"/>
            <w:shd w:val="clear" w:color="auto" w:fill="FFFFFF"/>
            <w:noWrap/>
            <w:vAlign w:val="bottom"/>
          </w:tcPr>
          <w:p w:rsidR="00371160" w:rsidRPr="00371160" w:rsidRDefault="0092089C">
            <w:pPr>
              <w:rPr>
                <w:b/>
                <w:sz w:val="18"/>
                <w:szCs w:val="18"/>
                <w:lang w:val="tr-TR"/>
                <w:rPrChange w:id="2812" w:author="Asiye Mara (Open)&#10;" w:date="2011-02-14T12:31:00Z">
                  <w:rPr>
                    <w:sz w:val="18"/>
                    <w:szCs w:val="18"/>
                    <w:lang w:val="tr-TR"/>
                  </w:rPr>
                </w:rPrChange>
              </w:rPr>
            </w:pPr>
            <w:r w:rsidRPr="0092089C">
              <w:rPr>
                <w:b/>
                <w:sz w:val="18"/>
                <w:szCs w:val="18"/>
                <w:lang w:val="tr-TR"/>
                <w:rPrChange w:id="2813" w:author="Asiye Mara (Open)&#10;" w:date="2011-02-14T12:31:00Z">
                  <w:rPr>
                    <w:sz w:val="18"/>
                    <w:szCs w:val="18"/>
                    <w:lang w:val="tr-TR"/>
                  </w:rPr>
                </w:rPrChange>
              </w:rPr>
              <w:t>İştirakler, Bağlı Ortaklıklar ve Birlikte Kontrol Edilen Ortaklıklardan (İş Ortaklıkları)</w:t>
            </w:r>
          </w:p>
        </w:tc>
        <w:tc>
          <w:tcPr>
            <w:tcW w:w="2410" w:type="dxa"/>
            <w:shd w:val="clear" w:color="auto" w:fill="FFFFFF"/>
            <w:vAlign w:val="bottom"/>
          </w:tcPr>
          <w:p w:rsidR="00371160" w:rsidRPr="00371160" w:rsidRDefault="0092089C">
            <w:pPr>
              <w:jc w:val="right"/>
              <w:rPr>
                <w:b/>
                <w:sz w:val="18"/>
                <w:szCs w:val="18"/>
                <w:lang w:val="tr-TR"/>
                <w:rPrChange w:id="2814" w:author="Asiye Mara (Open)&#10;" w:date="2011-02-14T12:31:00Z">
                  <w:rPr>
                    <w:sz w:val="18"/>
                    <w:szCs w:val="18"/>
                    <w:lang w:val="tr-TR"/>
                  </w:rPr>
                </w:rPrChange>
              </w:rPr>
            </w:pPr>
            <w:r w:rsidRPr="0092089C">
              <w:rPr>
                <w:b/>
                <w:sz w:val="18"/>
                <w:szCs w:val="18"/>
                <w:lang w:val="tr-TR"/>
                <w:rPrChange w:id="2815" w:author="Asiye Mara (Open)&#10;" w:date="2011-02-14T12:31:00Z">
                  <w:rPr>
                    <w:sz w:val="18"/>
                    <w:szCs w:val="18"/>
                    <w:lang w:val="tr-TR"/>
                  </w:rPr>
                </w:rPrChange>
              </w:rPr>
              <w:t>-</w:t>
            </w:r>
          </w:p>
        </w:tc>
        <w:tc>
          <w:tcPr>
            <w:tcW w:w="2410" w:type="dxa"/>
            <w:shd w:val="clear" w:color="auto" w:fill="FFFFFF"/>
            <w:noWrap/>
            <w:vAlign w:val="bottom"/>
          </w:tcPr>
          <w:p w:rsidR="00371160" w:rsidRPr="00371160" w:rsidRDefault="0092089C">
            <w:pPr>
              <w:jc w:val="right"/>
              <w:rPr>
                <w:b/>
                <w:sz w:val="18"/>
                <w:szCs w:val="18"/>
                <w:lang w:val="tr-TR"/>
                <w:rPrChange w:id="2816" w:author="Asiye Mara (Open)&#10;" w:date="2011-02-14T12:31:00Z">
                  <w:rPr>
                    <w:sz w:val="18"/>
                    <w:szCs w:val="18"/>
                    <w:lang w:val="tr-TR"/>
                  </w:rPr>
                </w:rPrChange>
              </w:rPr>
            </w:pPr>
            <w:r w:rsidRPr="0092089C">
              <w:rPr>
                <w:b/>
                <w:sz w:val="18"/>
                <w:szCs w:val="18"/>
                <w:lang w:val="tr-TR"/>
                <w:rPrChange w:id="2817" w:author="Asiye Mara (Open)&#10;" w:date="2011-02-14T12:31:00Z">
                  <w:rPr>
                    <w:sz w:val="18"/>
                    <w:szCs w:val="18"/>
                    <w:lang w:val="tr-TR"/>
                  </w:rPr>
                </w:rPrChange>
              </w:rPr>
              <w:t>-</w:t>
            </w:r>
          </w:p>
        </w:tc>
      </w:tr>
      <w:tr w:rsidR="003E24E9" w:rsidRPr="00872466" w:rsidTr="008607AF">
        <w:trPr>
          <w:trHeight w:val="255"/>
        </w:trPr>
        <w:tc>
          <w:tcPr>
            <w:tcW w:w="4525" w:type="dxa"/>
            <w:shd w:val="clear" w:color="auto" w:fill="FFFFFF"/>
            <w:noWrap/>
            <w:vAlign w:val="bottom"/>
          </w:tcPr>
          <w:p w:rsidR="00371160" w:rsidRDefault="009658B8">
            <w:pPr>
              <w:rPr>
                <w:sz w:val="18"/>
                <w:szCs w:val="18"/>
                <w:lang w:val="tr-TR"/>
              </w:rPr>
            </w:pPr>
            <w:r>
              <w:rPr>
                <w:sz w:val="18"/>
                <w:szCs w:val="18"/>
                <w:lang w:val="tr-TR"/>
              </w:rPr>
              <w:t>Değerleme Farkı</w:t>
            </w:r>
          </w:p>
        </w:tc>
        <w:tc>
          <w:tcPr>
            <w:tcW w:w="2410" w:type="dxa"/>
            <w:shd w:val="clear" w:color="auto" w:fill="FFFFFF"/>
            <w:vAlign w:val="bottom"/>
          </w:tcPr>
          <w:p w:rsidR="00371160" w:rsidRDefault="009658B8">
            <w:pPr>
              <w:jc w:val="right"/>
              <w:rPr>
                <w:sz w:val="18"/>
                <w:szCs w:val="18"/>
                <w:lang w:val="tr-TR"/>
              </w:rPr>
            </w:pPr>
            <w:r>
              <w:rPr>
                <w:sz w:val="18"/>
                <w:szCs w:val="18"/>
                <w:lang w:val="tr-TR"/>
              </w:rPr>
              <w:t>-</w:t>
            </w:r>
          </w:p>
        </w:tc>
        <w:tc>
          <w:tcPr>
            <w:tcW w:w="2410" w:type="dxa"/>
            <w:shd w:val="clear" w:color="auto" w:fill="FFFFFF"/>
            <w:noWrap/>
            <w:vAlign w:val="bottom"/>
          </w:tcPr>
          <w:p w:rsidR="00371160" w:rsidRDefault="009658B8">
            <w:pPr>
              <w:jc w:val="right"/>
              <w:rPr>
                <w:sz w:val="18"/>
                <w:szCs w:val="18"/>
                <w:lang w:val="tr-TR"/>
              </w:rPr>
            </w:pPr>
            <w:r>
              <w:rPr>
                <w:sz w:val="18"/>
                <w:szCs w:val="18"/>
                <w:lang w:val="tr-TR"/>
              </w:rPr>
              <w:t>-</w:t>
            </w:r>
          </w:p>
        </w:tc>
      </w:tr>
      <w:tr w:rsidR="003E24E9" w:rsidRPr="00872466" w:rsidTr="008607AF">
        <w:trPr>
          <w:trHeight w:val="255"/>
        </w:trPr>
        <w:tc>
          <w:tcPr>
            <w:tcW w:w="4525" w:type="dxa"/>
            <w:shd w:val="clear" w:color="auto" w:fill="FFFFFF"/>
            <w:noWrap/>
            <w:vAlign w:val="bottom"/>
          </w:tcPr>
          <w:p w:rsidR="00371160" w:rsidRDefault="009658B8">
            <w:pPr>
              <w:rPr>
                <w:sz w:val="18"/>
                <w:szCs w:val="18"/>
                <w:lang w:val="tr-TR"/>
              </w:rPr>
            </w:pPr>
            <w:r>
              <w:rPr>
                <w:sz w:val="18"/>
                <w:szCs w:val="18"/>
                <w:lang w:val="tr-TR"/>
              </w:rPr>
              <w:t>Kur Farkı</w:t>
            </w:r>
          </w:p>
        </w:tc>
        <w:tc>
          <w:tcPr>
            <w:tcW w:w="2410" w:type="dxa"/>
            <w:shd w:val="clear" w:color="auto" w:fill="FFFFFF"/>
            <w:vAlign w:val="bottom"/>
          </w:tcPr>
          <w:p w:rsidR="00371160" w:rsidRDefault="009658B8">
            <w:pPr>
              <w:jc w:val="right"/>
              <w:rPr>
                <w:sz w:val="18"/>
                <w:szCs w:val="18"/>
                <w:lang w:val="tr-TR"/>
              </w:rPr>
            </w:pPr>
            <w:r>
              <w:rPr>
                <w:sz w:val="18"/>
                <w:szCs w:val="18"/>
                <w:lang w:val="tr-TR"/>
              </w:rPr>
              <w:t>-</w:t>
            </w:r>
          </w:p>
        </w:tc>
        <w:tc>
          <w:tcPr>
            <w:tcW w:w="2410" w:type="dxa"/>
            <w:shd w:val="clear" w:color="auto" w:fill="FFFFFF"/>
            <w:noWrap/>
            <w:vAlign w:val="bottom"/>
          </w:tcPr>
          <w:p w:rsidR="00371160" w:rsidRDefault="009658B8">
            <w:pPr>
              <w:jc w:val="right"/>
              <w:rPr>
                <w:sz w:val="18"/>
                <w:szCs w:val="18"/>
                <w:lang w:val="tr-TR"/>
              </w:rPr>
            </w:pPr>
            <w:r>
              <w:rPr>
                <w:sz w:val="18"/>
                <w:szCs w:val="18"/>
                <w:lang w:val="tr-TR"/>
              </w:rPr>
              <w:t>-</w:t>
            </w:r>
          </w:p>
        </w:tc>
      </w:tr>
      <w:tr w:rsidR="003E24E9" w:rsidRPr="00872466" w:rsidTr="008607AF">
        <w:trPr>
          <w:trHeight w:val="255"/>
        </w:trPr>
        <w:tc>
          <w:tcPr>
            <w:tcW w:w="4525" w:type="dxa"/>
            <w:shd w:val="clear" w:color="auto" w:fill="FFFFFF"/>
            <w:noWrap/>
            <w:vAlign w:val="bottom"/>
          </w:tcPr>
          <w:p w:rsidR="00371160" w:rsidRPr="00371160" w:rsidRDefault="0092089C">
            <w:pPr>
              <w:rPr>
                <w:b/>
                <w:sz w:val="18"/>
                <w:szCs w:val="18"/>
                <w:lang w:val="tr-TR"/>
                <w:rPrChange w:id="2818" w:author="Asiye Mara (Open)&#10;" w:date="2011-02-14T12:31:00Z">
                  <w:rPr>
                    <w:sz w:val="18"/>
                    <w:szCs w:val="18"/>
                    <w:lang w:val="tr-TR"/>
                  </w:rPr>
                </w:rPrChange>
              </w:rPr>
            </w:pPr>
            <w:r w:rsidRPr="0092089C">
              <w:rPr>
                <w:b/>
                <w:sz w:val="18"/>
                <w:szCs w:val="18"/>
                <w:lang w:val="tr-TR"/>
                <w:rPrChange w:id="2819" w:author="Asiye Mara (Open)&#10;" w:date="2011-02-14T12:31:00Z">
                  <w:rPr>
                    <w:sz w:val="18"/>
                    <w:szCs w:val="18"/>
                    <w:lang w:val="tr-TR"/>
                  </w:rPr>
                </w:rPrChange>
              </w:rPr>
              <w:t>Satılmaya Hazır Menkul Değerlerden</w:t>
            </w:r>
          </w:p>
        </w:tc>
        <w:tc>
          <w:tcPr>
            <w:tcW w:w="2410" w:type="dxa"/>
            <w:shd w:val="clear" w:color="auto" w:fill="FFFFFF"/>
            <w:vAlign w:val="bottom"/>
          </w:tcPr>
          <w:p w:rsidR="00371160" w:rsidRPr="00371160" w:rsidRDefault="0092089C">
            <w:pPr>
              <w:jc w:val="right"/>
              <w:rPr>
                <w:b/>
                <w:sz w:val="18"/>
                <w:szCs w:val="18"/>
                <w:lang w:val="tr-TR"/>
                <w:rPrChange w:id="2820" w:author="Asiye Mara (Open)&#10;" w:date="2011-02-14T12:31:00Z">
                  <w:rPr>
                    <w:sz w:val="18"/>
                    <w:szCs w:val="18"/>
                    <w:lang w:val="tr-TR"/>
                  </w:rPr>
                </w:rPrChange>
              </w:rPr>
            </w:pPr>
            <w:r w:rsidRPr="0092089C">
              <w:rPr>
                <w:b/>
                <w:sz w:val="18"/>
                <w:szCs w:val="18"/>
                <w:lang w:val="tr-TR"/>
                <w:rPrChange w:id="2821" w:author="Asiye Mara (Open)&#10;" w:date="2011-02-14T12:31:00Z">
                  <w:rPr>
                    <w:sz w:val="18"/>
                    <w:szCs w:val="18"/>
                    <w:lang w:val="tr-TR"/>
                  </w:rPr>
                </w:rPrChange>
              </w:rPr>
              <w:t>6.732</w:t>
            </w:r>
          </w:p>
        </w:tc>
        <w:tc>
          <w:tcPr>
            <w:tcW w:w="2410" w:type="dxa"/>
            <w:shd w:val="clear" w:color="auto" w:fill="FFFFFF"/>
            <w:noWrap/>
            <w:vAlign w:val="bottom"/>
          </w:tcPr>
          <w:p w:rsidR="00371160" w:rsidRPr="00371160" w:rsidRDefault="0092089C">
            <w:pPr>
              <w:jc w:val="right"/>
              <w:rPr>
                <w:b/>
                <w:sz w:val="18"/>
                <w:szCs w:val="18"/>
                <w:lang w:val="tr-TR"/>
                <w:rPrChange w:id="2822" w:author="Asiye Mara (Open)&#10;" w:date="2011-02-14T12:31:00Z">
                  <w:rPr>
                    <w:sz w:val="18"/>
                    <w:szCs w:val="18"/>
                    <w:lang w:val="tr-TR"/>
                  </w:rPr>
                </w:rPrChange>
              </w:rPr>
            </w:pPr>
            <w:r w:rsidRPr="0092089C">
              <w:rPr>
                <w:b/>
                <w:sz w:val="18"/>
                <w:szCs w:val="18"/>
                <w:lang w:val="tr-TR"/>
                <w:rPrChange w:id="2823" w:author="Asiye Mara (Open)&#10;" w:date="2011-02-14T12:31:00Z">
                  <w:rPr>
                    <w:sz w:val="18"/>
                    <w:szCs w:val="18"/>
                    <w:lang w:val="tr-TR"/>
                  </w:rPr>
                </w:rPrChange>
              </w:rPr>
              <w:t>2.921</w:t>
            </w:r>
          </w:p>
        </w:tc>
      </w:tr>
      <w:tr w:rsidR="003E24E9" w:rsidRPr="00872466" w:rsidTr="008607AF">
        <w:trPr>
          <w:trHeight w:val="255"/>
        </w:trPr>
        <w:tc>
          <w:tcPr>
            <w:tcW w:w="4525" w:type="dxa"/>
            <w:shd w:val="clear" w:color="auto" w:fill="FFFFFF"/>
            <w:noWrap/>
            <w:vAlign w:val="bottom"/>
          </w:tcPr>
          <w:p w:rsidR="00371160" w:rsidRDefault="009658B8">
            <w:pPr>
              <w:rPr>
                <w:sz w:val="18"/>
                <w:szCs w:val="18"/>
                <w:lang w:val="tr-TR"/>
              </w:rPr>
            </w:pPr>
            <w:r>
              <w:rPr>
                <w:sz w:val="18"/>
                <w:szCs w:val="18"/>
                <w:lang w:val="tr-TR"/>
              </w:rPr>
              <w:t>Değerleme Farkı</w:t>
            </w:r>
          </w:p>
        </w:tc>
        <w:tc>
          <w:tcPr>
            <w:tcW w:w="2410" w:type="dxa"/>
            <w:shd w:val="clear" w:color="auto" w:fill="FFFFFF"/>
            <w:vAlign w:val="bottom"/>
          </w:tcPr>
          <w:p w:rsidR="00371160" w:rsidRDefault="009658B8">
            <w:pPr>
              <w:jc w:val="right"/>
              <w:rPr>
                <w:sz w:val="18"/>
                <w:szCs w:val="18"/>
                <w:lang w:val="tr-TR"/>
              </w:rPr>
            </w:pPr>
            <w:r>
              <w:rPr>
                <w:sz w:val="18"/>
                <w:szCs w:val="18"/>
                <w:lang w:val="tr-TR"/>
              </w:rPr>
              <w:t>6.732</w:t>
            </w:r>
          </w:p>
        </w:tc>
        <w:tc>
          <w:tcPr>
            <w:tcW w:w="2410" w:type="dxa"/>
            <w:shd w:val="clear" w:color="auto" w:fill="FFFFFF"/>
            <w:noWrap/>
            <w:vAlign w:val="bottom"/>
          </w:tcPr>
          <w:p w:rsidR="00371160" w:rsidRDefault="009658B8">
            <w:pPr>
              <w:jc w:val="right"/>
              <w:rPr>
                <w:sz w:val="18"/>
                <w:szCs w:val="18"/>
                <w:lang w:val="tr-TR"/>
              </w:rPr>
            </w:pPr>
            <w:r>
              <w:rPr>
                <w:sz w:val="18"/>
                <w:szCs w:val="18"/>
                <w:lang w:val="tr-TR"/>
              </w:rPr>
              <w:t>2.921</w:t>
            </w:r>
          </w:p>
        </w:tc>
      </w:tr>
      <w:tr w:rsidR="003E24E9" w:rsidRPr="00872466" w:rsidTr="008607AF">
        <w:trPr>
          <w:trHeight w:val="255"/>
        </w:trPr>
        <w:tc>
          <w:tcPr>
            <w:tcW w:w="4525" w:type="dxa"/>
            <w:shd w:val="clear" w:color="auto" w:fill="FFFFFF"/>
            <w:noWrap/>
            <w:vAlign w:val="bottom"/>
          </w:tcPr>
          <w:p w:rsidR="00371160" w:rsidRDefault="009658B8">
            <w:pPr>
              <w:rPr>
                <w:sz w:val="18"/>
                <w:szCs w:val="18"/>
                <w:lang w:val="tr-TR"/>
              </w:rPr>
            </w:pPr>
            <w:r>
              <w:rPr>
                <w:sz w:val="18"/>
                <w:szCs w:val="18"/>
                <w:lang w:val="tr-TR"/>
              </w:rPr>
              <w:t>Kur Farkı</w:t>
            </w:r>
          </w:p>
        </w:tc>
        <w:tc>
          <w:tcPr>
            <w:tcW w:w="2410" w:type="dxa"/>
            <w:shd w:val="clear" w:color="auto" w:fill="FFFFFF"/>
            <w:vAlign w:val="bottom"/>
          </w:tcPr>
          <w:p w:rsidR="00371160" w:rsidRDefault="009658B8">
            <w:pPr>
              <w:jc w:val="right"/>
              <w:rPr>
                <w:sz w:val="18"/>
                <w:szCs w:val="18"/>
                <w:lang w:val="tr-TR"/>
              </w:rPr>
            </w:pPr>
            <w:r>
              <w:rPr>
                <w:sz w:val="18"/>
                <w:szCs w:val="18"/>
                <w:lang w:val="tr-TR"/>
              </w:rPr>
              <w:t>-</w:t>
            </w:r>
          </w:p>
        </w:tc>
        <w:tc>
          <w:tcPr>
            <w:tcW w:w="2410" w:type="dxa"/>
            <w:shd w:val="clear" w:color="auto" w:fill="FFFFFF"/>
            <w:noWrap/>
            <w:vAlign w:val="bottom"/>
          </w:tcPr>
          <w:p w:rsidR="00371160" w:rsidRDefault="009658B8">
            <w:pPr>
              <w:jc w:val="right"/>
              <w:rPr>
                <w:sz w:val="18"/>
                <w:szCs w:val="18"/>
                <w:lang w:val="tr-TR"/>
              </w:rPr>
            </w:pPr>
            <w:r>
              <w:rPr>
                <w:sz w:val="18"/>
                <w:szCs w:val="18"/>
                <w:lang w:val="tr-TR"/>
              </w:rPr>
              <w:t>-</w:t>
            </w:r>
          </w:p>
        </w:tc>
      </w:tr>
      <w:tr w:rsidR="003E24E9" w:rsidRPr="00872466" w:rsidTr="008607AF">
        <w:trPr>
          <w:trHeight w:val="255"/>
        </w:trPr>
        <w:tc>
          <w:tcPr>
            <w:tcW w:w="4525" w:type="dxa"/>
            <w:shd w:val="clear" w:color="auto" w:fill="FFFFFF"/>
            <w:noWrap/>
            <w:vAlign w:val="bottom"/>
          </w:tcPr>
          <w:p w:rsidR="00371160" w:rsidRDefault="009658B8">
            <w:pPr>
              <w:rPr>
                <w:b/>
                <w:sz w:val="18"/>
                <w:szCs w:val="18"/>
                <w:lang w:val="tr-TR"/>
              </w:rPr>
            </w:pPr>
            <w:r>
              <w:rPr>
                <w:b/>
                <w:sz w:val="18"/>
                <w:szCs w:val="18"/>
                <w:lang w:val="tr-TR"/>
              </w:rPr>
              <w:t>Toplam</w:t>
            </w:r>
          </w:p>
        </w:tc>
        <w:tc>
          <w:tcPr>
            <w:tcW w:w="2410" w:type="dxa"/>
            <w:shd w:val="clear" w:color="auto" w:fill="FFFFFF"/>
            <w:vAlign w:val="bottom"/>
          </w:tcPr>
          <w:p w:rsidR="00371160" w:rsidRDefault="009658B8">
            <w:pPr>
              <w:jc w:val="right"/>
              <w:rPr>
                <w:b/>
                <w:sz w:val="18"/>
                <w:szCs w:val="18"/>
                <w:lang w:val="tr-TR"/>
              </w:rPr>
            </w:pPr>
            <w:r>
              <w:rPr>
                <w:b/>
                <w:sz w:val="18"/>
                <w:szCs w:val="18"/>
                <w:lang w:val="tr-TR"/>
              </w:rPr>
              <w:t>6.732</w:t>
            </w:r>
          </w:p>
        </w:tc>
        <w:tc>
          <w:tcPr>
            <w:tcW w:w="2410" w:type="dxa"/>
            <w:shd w:val="clear" w:color="auto" w:fill="FFFFFF"/>
            <w:noWrap/>
            <w:vAlign w:val="bottom"/>
          </w:tcPr>
          <w:p w:rsidR="00371160" w:rsidRDefault="009658B8">
            <w:pPr>
              <w:jc w:val="right"/>
              <w:rPr>
                <w:b/>
                <w:sz w:val="18"/>
                <w:szCs w:val="18"/>
                <w:lang w:val="tr-TR"/>
              </w:rPr>
            </w:pPr>
            <w:r>
              <w:rPr>
                <w:b/>
                <w:sz w:val="18"/>
                <w:szCs w:val="18"/>
                <w:lang w:val="tr-TR"/>
              </w:rPr>
              <w:t>2.921</w:t>
            </w:r>
          </w:p>
        </w:tc>
      </w:tr>
    </w:tbl>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rPr>
          <w:ins w:id="2824" w:author="Gülşah Tuba Ünlü (Open)&#10;" w:date="2011-02-11T23:52:00Z"/>
          <w:b/>
          <w:bCs/>
          <w:sz w:val="22"/>
          <w:szCs w:val="22"/>
          <w:lang w:val="tr-TR"/>
        </w:rPr>
      </w:pPr>
    </w:p>
    <w:p w:rsidR="00371160" w:rsidRDefault="00371160">
      <w:pPr>
        <w:tabs>
          <w:tab w:val="left" w:pos="720"/>
        </w:tabs>
        <w:spacing w:line="216" w:lineRule="auto"/>
        <w:rPr>
          <w:ins w:id="2825" w:author="Gülşah Tuba Ünlü (Open)&#10;" w:date="2011-02-11T23:52:00Z"/>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22"/>
          <w:szCs w:val="22"/>
          <w:lang w:val="tr-TR"/>
        </w:rPr>
      </w:pPr>
    </w:p>
    <w:p w:rsidR="00371160" w:rsidRDefault="009658B8">
      <w:pPr>
        <w:ind w:left="720" w:hanging="720"/>
        <w:rPr>
          <w:b/>
          <w:sz w:val="22"/>
          <w:szCs w:val="22"/>
          <w:lang w:val="tr-TR"/>
        </w:rPr>
      </w:pPr>
      <w:r>
        <w:rPr>
          <w:b/>
          <w:sz w:val="22"/>
          <w:szCs w:val="22"/>
          <w:lang w:val="tr-TR"/>
        </w:rPr>
        <w:t>III.</w:t>
      </w:r>
      <w:r>
        <w:rPr>
          <w:b/>
          <w:sz w:val="22"/>
          <w:szCs w:val="22"/>
          <w:lang w:val="tr-TR"/>
        </w:rPr>
        <w:tab/>
        <w:t>Nazım Hesaplara İlişkin Açıklama ve Dipnotlar</w:t>
      </w:r>
    </w:p>
    <w:p w:rsidR="00371160" w:rsidRDefault="00371160">
      <w:pPr>
        <w:ind w:left="720" w:hanging="720"/>
        <w:rPr>
          <w:b/>
          <w:iCs/>
          <w:sz w:val="22"/>
          <w:szCs w:val="22"/>
          <w:lang w:val="tr-TR"/>
        </w:rPr>
      </w:pPr>
    </w:p>
    <w:p w:rsidR="00371160" w:rsidRDefault="009658B8">
      <w:pPr>
        <w:spacing w:line="221" w:lineRule="auto"/>
        <w:ind w:left="720" w:hanging="720"/>
        <w:jc w:val="both"/>
        <w:rPr>
          <w:b/>
          <w:iCs/>
          <w:sz w:val="22"/>
          <w:szCs w:val="22"/>
          <w:lang w:val="tr-TR"/>
        </w:rPr>
      </w:pPr>
      <w:r>
        <w:rPr>
          <w:b/>
          <w:iCs/>
          <w:sz w:val="22"/>
          <w:szCs w:val="22"/>
          <w:lang w:val="tr-TR"/>
        </w:rPr>
        <w:t>1.</w:t>
      </w:r>
      <w:r>
        <w:rPr>
          <w:b/>
          <w:iCs/>
          <w:sz w:val="22"/>
          <w:szCs w:val="22"/>
          <w:lang w:val="tr-TR"/>
        </w:rPr>
        <w:tab/>
        <w:t>Nazım Hesaplarda Yer Alan Yükümlülüklere İlişkin Açıklama</w:t>
      </w:r>
    </w:p>
    <w:p w:rsidR="00371160" w:rsidRDefault="00371160">
      <w:pPr>
        <w:spacing w:line="221" w:lineRule="auto"/>
        <w:ind w:left="360"/>
        <w:jc w:val="both"/>
        <w:rPr>
          <w:b/>
          <w:iCs/>
          <w:sz w:val="22"/>
          <w:szCs w:val="22"/>
          <w:lang w:val="tr-TR"/>
        </w:rPr>
      </w:pPr>
    </w:p>
    <w:p w:rsidR="00371160" w:rsidRDefault="009658B8">
      <w:pPr>
        <w:pStyle w:val="ListParagraph"/>
        <w:numPr>
          <w:ilvl w:val="1"/>
          <w:numId w:val="23"/>
        </w:numPr>
        <w:spacing w:line="221" w:lineRule="auto"/>
        <w:ind w:left="709" w:hanging="709"/>
        <w:jc w:val="both"/>
        <w:rPr>
          <w:b/>
          <w:iCs/>
          <w:sz w:val="22"/>
          <w:szCs w:val="22"/>
          <w:lang w:val="tr-TR"/>
        </w:rPr>
      </w:pPr>
      <w:r>
        <w:rPr>
          <w:b/>
          <w:iCs/>
          <w:sz w:val="22"/>
          <w:szCs w:val="22"/>
          <w:lang w:val="tr-TR"/>
        </w:rPr>
        <w:t>Gayrı Kabili Rücu Nitelikteki Kredi Taahhütlerinin Türü ve Miktarı:</w:t>
      </w:r>
    </w:p>
    <w:p w:rsidR="00371160" w:rsidRDefault="00371160">
      <w:pPr>
        <w:spacing w:line="221" w:lineRule="auto"/>
        <w:jc w:val="both"/>
        <w:rPr>
          <w:b/>
          <w:iCs/>
          <w:sz w:val="22"/>
          <w:szCs w:val="22"/>
          <w:lang w:val="tr-TR"/>
        </w:rPr>
      </w:pPr>
    </w:p>
    <w:tbl>
      <w:tblPr>
        <w:tblW w:w="9345" w:type="dxa"/>
        <w:tblInd w:w="790" w:type="dxa"/>
        <w:tblLayout w:type="fixed"/>
        <w:tblCellMar>
          <w:left w:w="70" w:type="dxa"/>
          <w:right w:w="70" w:type="dxa"/>
        </w:tblCellMar>
        <w:tblLook w:val="0000"/>
      </w:tblPr>
      <w:tblGrid>
        <w:gridCol w:w="3958"/>
        <w:gridCol w:w="2693"/>
        <w:gridCol w:w="2694"/>
      </w:tblGrid>
      <w:tr w:rsidR="00D97FE4" w:rsidRPr="00872466" w:rsidTr="008607AF">
        <w:trPr>
          <w:trHeight w:val="278"/>
        </w:trPr>
        <w:tc>
          <w:tcPr>
            <w:tcW w:w="39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160" w:rsidRDefault="009658B8">
            <w:pPr>
              <w:rPr>
                <w:sz w:val="18"/>
                <w:szCs w:val="18"/>
                <w:lang w:val="tr-TR"/>
              </w:rPr>
            </w:pPr>
            <w:r>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371160" w:rsidRDefault="009658B8">
            <w:pPr>
              <w:jc w:val="center"/>
              <w:rPr>
                <w:sz w:val="18"/>
                <w:szCs w:val="18"/>
                <w:lang w:val="tr-TR"/>
              </w:rPr>
            </w:pPr>
            <w:r>
              <w:rPr>
                <w:sz w:val="18"/>
                <w:szCs w:val="18"/>
                <w:lang w:val="tr-TR"/>
              </w:rPr>
              <w:t>Cari Dönem</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371160" w:rsidRDefault="009658B8">
            <w:pPr>
              <w:jc w:val="center"/>
              <w:rPr>
                <w:sz w:val="18"/>
                <w:szCs w:val="18"/>
                <w:lang w:val="tr-TR"/>
              </w:rPr>
            </w:pPr>
            <w:r>
              <w:rPr>
                <w:sz w:val="18"/>
                <w:szCs w:val="18"/>
                <w:lang w:val="tr-TR"/>
              </w:rPr>
              <w:t>Önceki Dönem</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Vadeli Aktif Değerler Alım-Satım Taahhütleri</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115.567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tr-TR"/>
              </w:rPr>
              <w:t xml:space="preserve">     </w:t>
            </w:r>
            <w:r>
              <w:rPr>
                <w:sz w:val="18"/>
                <w:szCs w:val="18"/>
              </w:rPr>
              <w:t xml:space="preserve">494.852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Vadeli Mevduat Alım-Satım Taahhütleri</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tr-TR"/>
              </w:rPr>
              <w:t xml:space="preserve">                 </w:t>
            </w:r>
            <w:r>
              <w:rPr>
                <w:sz w:val="18"/>
                <w:szCs w:val="18"/>
              </w:rPr>
              <w:t xml:space="preserve">-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 xml:space="preserve">İştirak ve Bağlı Ort. Ser. İşt. Taahhütleri </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2.000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29.699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Kullandırma Garantili Kredi Tahsis Taahhütleri</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del w:id="2826" w:author="Gülşah Tuba Ünlü (Open)&#10;" w:date="2011-02-12T15:24:00Z">
              <w:r>
                <w:rPr>
                  <w:sz w:val="18"/>
                  <w:szCs w:val="18"/>
                </w:rPr>
                <w:delText xml:space="preserve">                                         341.648</w:delText>
              </w:r>
            </w:del>
            <w:ins w:id="2827" w:author="Gülşah Tuba Ünlü (Open)&#10;" w:date="2011-02-12T15:24:00Z">
              <w:r>
                <w:rPr>
                  <w:sz w:val="18"/>
                  <w:szCs w:val="18"/>
                </w:rPr>
                <w:t>397.512</w:t>
              </w:r>
            </w:ins>
            <w:r>
              <w:rPr>
                <w:sz w:val="18"/>
                <w:szCs w:val="18"/>
              </w:rPr>
              <w:t xml:space="preserve">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sv-SE"/>
              </w:rPr>
              <w:t xml:space="preserve">     </w:t>
            </w:r>
            <w:r>
              <w:rPr>
                <w:sz w:val="18"/>
                <w:szCs w:val="18"/>
              </w:rPr>
              <w:t xml:space="preserve">140.538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Kredi Kartları Harcama Limiti Taahhütleri</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1.661.296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tr-TR"/>
              </w:rPr>
              <w:t xml:space="preserve">  </w:t>
            </w:r>
            <w:r>
              <w:rPr>
                <w:sz w:val="18"/>
                <w:szCs w:val="18"/>
              </w:rPr>
              <w:t xml:space="preserve">1.365.927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 xml:space="preserve">Kredi Kartı ve Bankacılık Hizmetlerine İlişkin Promosyon Uygulama Taah. </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7.257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tr-TR"/>
              </w:rPr>
              <w:t xml:space="preserve">         </w:t>
            </w:r>
            <w:r>
              <w:rPr>
                <w:sz w:val="18"/>
                <w:szCs w:val="18"/>
              </w:rPr>
              <w:t xml:space="preserve">5.862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Çekler İçin Ödeme Taahhütlerimiz</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580.319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434.811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İhracat Taahhütlerinden Kaynaklanan Vergi ve Fon Yükümlülükleri</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1.880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lang w:val="tr-TR"/>
              </w:rPr>
              <w:t xml:space="preserve">         </w:t>
            </w:r>
            <w:r>
              <w:rPr>
                <w:sz w:val="18"/>
                <w:szCs w:val="18"/>
              </w:rPr>
              <w:t xml:space="preserve">1.596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sz w:val="18"/>
                <w:szCs w:val="18"/>
                <w:lang w:val="tr-TR"/>
              </w:rPr>
            </w:pPr>
            <w:r>
              <w:rPr>
                <w:sz w:val="18"/>
                <w:szCs w:val="18"/>
                <w:lang w:val="tr-TR"/>
              </w:rPr>
              <w:t>Diğer Cayılamaz Taahhütler</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del w:id="2828" w:author="Gülşah Tuba Ünlü (Open)&#10;" w:date="2011-02-13T11:54:00Z">
              <w:r>
                <w:rPr>
                  <w:sz w:val="18"/>
                  <w:szCs w:val="18"/>
                </w:rPr>
                <w:delText xml:space="preserve">                                           55.864 </w:delText>
              </w:r>
            </w:del>
            <w:ins w:id="2829" w:author="Gülşah Tuba Ünlü (Open)&#10;" w:date="2011-02-13T11:54:00Z">
              <w:r>
                <w:rPr>
                  <w:sz w:val="18"/>
                  <w:szCs w:val="18"/>
                </w:rPr>
                <w:t>-</w:t>
              </w:r>
            </w:ins>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sz w:val="18"/>
                <w:szCs w:val="18"/>
              </w:rPr>
            </w:pPr>
            <w:r>
              <w:rPr>
                <w:sz w:val="18"/>
                <w:szCs w:val="18"/>
              </w:rPr>
              <w:t xml:space="preserve">                 -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auto"/>
            <w:noWrap/>
            <w:vAlign w:val="bottom"/>
          </w:tcPr>
          <w:p w:rsidR="00371160" w:rsidRDefault="009658B8">
            <w:pPr>
              <w:ind w:left="61"/>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auto"/>
            <w:noWrap/>
            <w:vAlign w:val="bottom"/>
          </w:tcPr>
          <w:p w:rsidR="00371160" w:rsidRDefault="009658B8">
            <w:pPr>
              <w:jc w:val="right"/>
              <w:rPr>
                <w:b/>
                <w:sz w:val="18"/>
                <w:szCs w:val="18"/>
              </w:rPr>
            </w:pPr>
            <w:r>
              <w:rPr>
                <w:b/>
                <w:sz w:val="18"/>
                <w:szCs w:val="18"/>
              </w:rPr>
              <w:t xml:space="preserve">                                      2.765.831 </w:t>
            </w:r>
          </w:p>
        </w:tc>
        <w:tc>
          <w:tcPr>
            <w:tcW w:w="2694" w:type="dxa"/>
            <w:tcBorders>
              <w:top w:val="nil"/>
              <w:left w:val="nil"/>
              <w:bottom w:val="single" w:sz="4" w:space="0" w:color="auto"/>
              <w:right w:val="single" w:sz="4" w:space="0" w:color="auto"/>
            </w:tcBorders>
            <w:shd w:val="clear" w:color="auto" w:fill="auto"/>
            <w:noWrap/>
            <w:vAlign w:val="bottom"/>
          </w:tcPr>
          <w:p w:rsidR="00371160" w:rsidRDefault="009658B8">
            <w:pPr>
              <w:jc w:val="right"/>
              <w:rPr>
                <w:b/>
                <w:bCs/>
                <w:sz w:val="18"/>
                <w:szCs w:val="18"/>
              </w:rPr>
            </w:pPr>
            <w:r>
              <w:rPr>
                <w:b/>
                <w:bCs/>
                <w:sz w:val="18"/>
                <w:szCs w:val="18"/>
              </w:rPr>
              <w:t xml:space="preserve">  2.473.285 </w:t>
            </w:r>
          </w:p>
        </w:tc>
      </w:tr>
    </w:tbl>
    <w:p w:rsidR="00371160" w:rsidRDefault="00371160">
      <w:pPr>
        <w:ind w:left="720" w:hanging="720"/>
        <w:jc w:val="both"/>
        <w:rPr>
          <w:b/>
          <w:sz w:val="22"/>
          <w:szCs w:val="22"/>
          <w:lang w:val="tr-TR"/>
        </w:rPr>
      </w:pPr>
    </w:p>
    <w:p w:rsidR="00371160" w:rsidRDefault="009658B8">
      <w:pPr>
        <w:ind w:left="720" w:hanging="720"/>
        <w:jc w:val="both"/>
        <w:rPr>
          <w:b/>
          <w:sz w:val="22"/>
          <w:szCs w:val="22"/>
          <w:lang w:val="tr-TR"/>
        </w:rPr>
      </w:pPr>
      <w:r>
        <w:rPr>
          <w:b/>
          <w:sz w:val="22"/>
          <w:szCs w:val="22"/>
          <w:lang w:val="tr-TR"/>
        </w:rPr>
        <w:t>1.2.</w:t>
      </w:r>
      <w:r>
        <w:rPr>
          <w:b/>
          <w:sz w:val="22"/>
          <w:szCs w:val="22"/>
          <w:lang w:val="tr-TR"/>
        </w:rPr>
        <w:tab/>
        <w:t>Garantiler, Banka Aval ve Kabulleri ve Mali Garanti Yerine Geçen Teminatlar ve Diğer Akreditifler Dahil Gayr</w:t>
      </w:r>
      <w:del w:id="2830" w:author="Gülşah Tuba Ünlü (Open)&#10;" w:date="2011-02-12T11:45:00Z">
        <w:r>
          <w:rPr>
            <w:b/>
            <w:sz w:val="22"/>
            <w:szCs w:val="22"/>
            <w:lang w:val="tr-TR"/>
          </w:rPr>
          <w:delText>ınakdi</w:delText>
        </w:r>
      </w:del>
      <w:ins w:id="2831" w:author="Gülşah Tuba Ünlü (Open)&#10;" w:date="2011-02-12T11:45:00Z">
        <w:r>
          <w:rPr>
            <w:b/>
            <w:sz w:val="22"/>
            <w:szCs w:val="22"/>
            <w:lang w:val="tr-TR"/>
          </w:rPr>
          <w:t>inakdi</w:t>
        </w:r>
      </w:ins>
      <w:r>
        <w:rPr>
          <w:b/>
          <w:sz w:val="22"/>
          <w:szCs w:val="22"/>
          <w:lang w:val="tr-TR"/>
        </w:rPr>
        <w:t xml:space="preserve"> Krediler:</w:t>
      </w:r>
    </w:p>
    <w:p w:rsidR="00371160" w:rsidRDefault="00371160">
      <w:pPr>
        <w:tabs>
          <w:tab w:val="left" w:pos="720"/>
        </w:tabs>
        <w:spacing w:line="221" w:lineRule="auto"/>
        <w:ind w:left="720" w:hanging="720"/>
        <w:jc w:val="both"/>
        <w:rPr>
          <w:b/>
          <w:iCs/>
          <w:sz w:val="22"/>
          <w:szCs w:val="22"/>
          <w:lang w:val="tr-TR"/>
        </w:rPr>
      </w:pPr>
    </w:p>
    <w:p w:rsidR="00371160" w:rsidRDefault="009658B8">
      <w:pPr>
        <w:spacing w:line="221" w:lineRule="auto"/>
        <w:ind w:left="720" w:right="126" w:hanging="720"/>
        <w:jc w:val="both"/>
        <w:rPr>
          <w:b/>
          <w:iCs/>
          <w:sz w:val="22"/>
          <w:szCs w:val="22"/>
          <w:lang w:val="tr-TR"/>
        </w:rPr>
      </w:pPr>
      <w:r>
        <w:rPr>
          <w:b/>
          <w:iCs/>
          <w:sz w:val="22"/>
          <w:szCs w:val="22"/>
          <w:lang w:val="tr-TR"/>
        </w:rPr>
        <w:t>1.2.1.</w:t>
      </w:r>
      <w:r>
        <w:rPr>
          <w:b/>
          <w:iCs/>
          <w:sz w:val="22"/>
          <w:szCs w:val="22"/>
          <w:lang w:val="tr-TR"/>
        </w:rPr>
        <w:tab/>
        <w:t>Garantiler, Banka Aval ve Kabulleri ve Mali Garanti Yerine Geçen Teminatlar ve Diğer Akreditifler Dahil Gayr</w:t>
      </w:r>
      <w:del w:id="2832" w:author="Gülşah Tuba Ünlü (Open)&#10;" w:date="2011-02-12T11:45:00Z">
        <w:r>
          <w:rPr>
            <w:b/>
            <w:iCs/>
            <w:sz w:val="22"/>
            <w:szCs w:val="22"/>
            <w:lang w:val="tr-TR"/>
          </w:rPr>
          <w:delText>ınakdi</w:delText>
        </w:r>
      </w:del>
      <w:ins w:id="2833" w:author="Gülşah Tuba Ünlü (Open)&#10;" w:date="2011-02-12T11:45:00Z">
        <w:r>
          <w:rPr>
            <w:b/>
            <w:iCs/>
            <w:sz w:val="22"/>
            <w:szCs w:val="22"/>
            <w:lang w:val="tr-TR"/>
          </w:rPr>
          <w:t>inakdi</w:t>
        </w:r>
      </w:ins>
      <w:r>
        <w:rPr>
          <w:b/>
          <w:iCs/>
          <w:sz w:val="22"/>
          <w:szCs w:val="22"/>
          <w:lang w:val="tr-TR"/>
        </w:rPr>
        <w:t xml:space="preserve"> Krediler:</w:t>
      </w:r>
    </w:p>
    <w:p w:rsidR="00371160" w:rsidRDefault="00371160">
      <w:pPr>
        <w:tabs>
          <w:tab w:val="left" w:pos="720"/>
        </w:tabs>
        <w:spacing w:line="221" w:lineRule="auto"/>
        <w:ind w:left="720" w:hanging="720"/>
        <w:jc w:val="both"/>
        <w:rPr>
          <w:b/>
          <w:iCs/>
          <w:sz w:val="22"/>
          <w:szCs w:val="22"/>
          <w:lang w:val="tr-TR"/>
        </w:rPr>
      </w:pPr>
    </w:p>
    <w:tbl>
      <w:tblPr>
        <w:tblW w:w="9345" w:type="dxa"/>
        <w:tblInd w:w="790" w:type="dxa"/>
        <w:tblLayout w:type="fixed"/>
        <w:tblCellMar>
          <w:left w:w="70" w:type="dxa"/>
          <w:right w:w="70" w:type="dxa"/>
        </w:tblCellMar>
        <w:tblLook w:val="0000"/>
      </w:tblPr>
      <w:tblGrid>
        <w:gridCol w:w="3958"/>
        <w:gridCol w:w="2693"/>
        <w:gridCol w:w="2694"/>
      </w:tblGrid>
      <w:tr w:rsidR="003E4D43" w:rsidRPr="00872466" w:rsidTr="008607AF">
        <w:trPr>
          <w:trHeight w:val="255"/>
        </w:trPr>
        <w:tc>
          <w:tcPr>
            <w:tcW w:w="395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694"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Önceki Dönem</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Garantiler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7.938.655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7.369.461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Banka Aval ve Kabulleri</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154.318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120.412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Akreditifler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997.362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1.250.120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Diğer Garantiler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136.548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145.984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 xml:space="preserve">                                      9.226.883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 xml:space="preserve">  8.885.977 </w:t>
            </w:r>
          </w:p>
        </w:tc>
      </w:tr>
    </w:tbl>
    <w:p w:rsidR="00371160" w:rsidRDefault="00371160">
      <w:pPr>
        <w:spacing w:line="221" w:lineRule="auto"/>
        <w:jc w:val="both"/>
        <w:rPr>
          <w:b/>
          <w:iCs/>
          <w:sz w:val="22"/>
          <w:lang w:val="tr-TR"/>
        </w:rPr>
      </w:pPr>
    </w:p>
    <w:p w:rsidR="00371160" w:rsidRDefault="009658B8">
      <w:pPr>
        <w:spacing w:line="221" w:lineRule="auto"/>
        <w:ind w:left="720" w:hanging="720"/>
        <w:jc w:val="both"/>
        <w:rPr>
          <w:b/>
          <w:iCs/>
          <w:sz w:val="22"/>
          <w:szCs w:val="22"/>
          <w:lang w:val="tr-TR"/>
        </w:rPr>
      </w:pPr>
      <w:r>
        <w:rPr>
          <w:b/>
          <w:iCs/>
          <w:sz w:val="22"/>
          <w:szCs w:val="22"/>
          <w:lang w:val="tr-TR"/>
        </w:rPr>
        <w:t>1.2.2.</w:t>
      </w:r>
      <w:r>
        <w:rPr>
          <w:b/>
          <w:iCs/>
          <w:sz w:val="22"/>
          <w:szCs w:val="22"/>
          <w:lang w:val="tr-TR"/>
        </w:rPr>
        <w:tab/>
        <w:t>Kesin Teminatlar, Geçici Teminatlar, Kefaletler ve Benzeri İşlemler:</w:t>
      </w:r>
    </w:p>
    <w:p w:rsidR="00371160" w:rsidRDefault="00371160">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958"/>
        <w:gridCol w:w="2693"/>
        <w:gridCol w:w="2694"/>
      </w:tblGrid>
      <w:tr w:rsidR="003E4D43" w:rsidRPr="00872466" w:rsidTr="008607AF">
        <w:trPr>
          <w:trHeight w:val="255"/>
        </w:trPr>
        <w:tc>
          <w:tcPr>
            <w:tcW w:w="395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9658B8">
            <w:pPr>
              <w:rPr>
                <w:sz w:val="18"/>
                <w:szCs w:val="18"/>
                <w:lang w:val="tr-TR"/>
              </w:rPr>
            </w:pPr>
            <w:r>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694"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Önceki Dönem</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Kesin Teminatlar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5.891.224 </w:t>
            </w:r>
          </w:p>
        </w:tc>
        <w:tc>
          <w:tcPr>
            <w:tcW w:w="2694" w:type="dxa"/>
            <w:tcBorders>
              <w:top w:val="nil"/>
              <w:left w:val="nil"/>
              <w:bottom w:val="nil"/>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5.825.274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Geçici Teminatlar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937.000 </w:t>
            </w:r>
          </w:p>
        </w:tc>
        <w:tc>
          <w:tcPr>
            <w:tcW w:w="2694"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598.432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sz w:val="18"/>
                <w:szCs w:val="18"/>
                <w:lang w:val="tr-TR"/>
              </w:rPr>
            </w:pPr>
            <w:r>
              <w:rPr>
                <w:sz w:val="18"/>
                <w:szCs w:val="18"/>
                <w:lang w:val="tr-TR"/>
              </w:rPr>
              <w:t>Kefalet ve Benzeri İşlemler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1.110.431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945.755 </w:t>
            </w:r>
          </w:p>
        </w:tc>
      </w:tr>
      <w:tr w:rsidR="00353E01" w:rsidRPr="00872466" w:rsidTr="008607AF">
        <w:trPr>
          <w:trHeight w:val="255"/>
        </w:trPr>
        <w:tc>
          <w:tcPr>
            <w:tcW w:w="3958"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61"/>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r>
              <w:rPr>
                <w:b/>
                <w:sz w:val="18"/>
                <w:szCs w:val="18"/>
              </w:rPr>
              <w:t xml:space="preserve">                                      7.938.655 </w:t>
            </w:r>
          </w:p>
        </w:tc>
        <w:tc>
          <w:tcPr>
            <w:tcW w:w="269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 xml:space="preserve">  7.369.461 </w:t>
            </w:r>
          </w:p>
        </w:tc>
      </w:tr>
    </w:tbl>
    <w:p w:rsidR="00371160" w:rsidRDefault="00371160">
      <w:pPr>
        <w:spacing w:line="221" w:lineRule="auto"/>
        <w:jc w:val="both"/>
        <w:rPr>
          <w:b/>
          <w:iCs/>
          <w:sz w:val="22"/>
          <w:lang w:val="tr-TR"/>
        </w:rPr>
      </w:pPr>
    </w:p>
    <w:p w:rsidR="00371160" w:rsidRDefault="009658B8">
      <w:pPr>
        <w:spacing w:line="221" w:lineRule="auto"/>
        <w:ind w:left="720" w:hanging="720"/>
        <w:jc w:val="both"/>
        <w:rPr>
          <w:b/>
          <w:iCs/>
          <w:sz w:val="22"/>
          <w:szCs w:val="22"/>
          <w:lang w:val="tr-TR"/>
        </w:rPr>
      </w:pPr>
      <w:r>
        <w:rPr>
          <w:b/>
          <w:iCs/>
          <w:sz w:val="22"/>
          <w:szCs w:val="22"/>
          <w:lang w:val="tr-TR"/>
        </w:rPr>
        <w:t xml:space="preserve">1.3. </w:t>
      </w:r>
      <w:r>
        <w:rPr>
          <w:b/>
          <w:iCs/>
          <w:sz w:val="22"/>
          <w:szCs w:val="22"/>
          <w:lang w:val="tr-TR"/>
        </w:rPr>
        <w:tab/>
        <w:t>Gayr</w:t>
      </w:r>
      <w:del w:id="2834" w:author="Gülşah Tuba Ünlü (Open)&#10;" w:date="2011-02-12T11:44:00Z">
        <w:r>
          <w:rPr>
            <w:b/>
            <w:iCs/>
            <w:sz w:val="22"/>
            <w:szCs w:val="22"/>
            <w:lang w:val="tr-TR"/>
          </w:rPr>
          <w:delText>ınakdi</w:delText>
        </w:r>
      </w:del>
      <w:ins w:id="2835" w:author="Gülşah Tuba Ünlü (Open)&#10;" w:date="2011-02-12T11:45:00Z">
        <w:r>
          <w:rPr>
            <w:b/>
            <w:iCs/>
            <w:sz w:val="22"/>
            <w:szCs w:val="22"/>
            <w:lang w:val="tr-TR"/>
          </w:rPr>
          <w:t>inakdi</w:t>
        </w:r>
      </w:ins>
      <w:r>
        <w:rPr>
          <w:b/>
          <w:iCs/>
          <w:sz w:val="22"/>
          <w:szCs w:val="22"/>
          <w:lang w:val="tr-TR"/>
        </w:rPr>
        <w:t xml:space="preserve"> Kredilerin Toplam Tutarı:</w:t>
      </w:r>
    </w:p>
    <w:p w:rsidR="00371160" w:rsidRDefault="00371160">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958"/>
        <w:gridCol w:w="2693"/>
        <w:gridCol w:w="2694"/>
      </w:tblGrid>
      <w:tr w:rsidR="003E4D43" w:rsidRPr="00872466" w:rsidTr="008607AF">
        <w:trPr>
          <w:trHeight w:val="255"/>
        </w:trPr>
        <w:tc>
          <w:tcPr>
            <w:tcW w:w="3958" w:type="dxa"/>
            <w:tcBorders>
              <w:top w:val="single" w:sz="4" w:space="0" w:color="auto"/>
              <w:left w:val="single" w:sz="4" w:space="0" w:color="auto"/>
              <w:bottom w:val="single" w:sz="4" w:space="0" w:color="auto"/>
              <w:right w:val="single" w:sz="4" w:space="0" w:color="auto"/>
            </w:tcBorders>
            <w:shd w:val="clear" w:color="auto" w:fill="FFFFFF"/>
          </w:tcPr>
          <w:p w:rsidR="00371160" w:rsidRDefault="009658B8">
            <w:pPr>
              <w:rPr>
                <w:sz w:val="18"/>
                <w:szCs w:val="18"/>
                <w:lang w:val="tr-TR"/>
              </w:rPr>
            </w:pPr>
            <w:r>
              <w:rPr>
                <w:sz w:val="18"/>
                <w:szCs w:val="18"/>
                <w:lang w:val="tr-TR"/>
              </w:rPr>
              <w:t> </w:t>
            </w:r>
          </w:p>
        </w:tc>
        <w:tc>
          <w:tcPr>
            <w:tcW w:w="2693"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Cari Dönem</w:t>
            </w:r>
          </w:p>
        </w:tc>
        <w:tc>
          <w:tcPr>
            <w:tcW w:w="2694" w:type="dxa"/>
            <w:tcBorders>
              <w:top w:val="single" w:sz="4" w:space="0" w:color="auto"/>
              <w:left w:val="nil"/>
              <w:bottom w:val="single" w:sz="4" w:space="0" w:color="auto"/>
              <w:right w:val="single" w:sz="4" w:space="0" w:color="auto"/>
            </w:tcBorders>
            <w:shd w:val="clear" w:color="auto" w:fill="FFFFFF"/>
            <w:noWrap/>
            <w:vAlign w:val="center"/>
          </w:tcPr>
          <w:p w:rsidR="00371160" w:rsidRDefault="009658B8">
            <w:pPr>
              <w:jc w:val="center"/>
              <w:rPr>
                <w:sz w:val="18"/>
                <w:szCs w:val="18"/>
                <w:lang w:val="tr-TR"/>
              </w:rPr>
            </w:pPr>
            <w:r>
              <w:rPr>
                <w:sz w:val="18"/>
                <w:szCs w:val="18"/>
                <w:lang w:val="tr-TR"/>
              </w:rPr>
              <w:t>Önceki Dönem</w:t>
            </w:r>
          </w:p>
        </w:tc>
      </w:tr>
      <w:tr w:rsidR="002E4CE7" w:rsidRPr="00872466" w:rsidTr="002E4CE7">
        <w:trPr>
          <w:trHeight w:val="480"/>
        </w:trPr>
        <w:tc>
          <w:tcPr>
            <w:tcW w:w="395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Nakit Kredi Teminine Yönelik Olarak Açılan Gayr</w:t>
            </w:r>
            <w:del w:id="2836" w:author="Gülşah Tuba Ünlü (Open)&#10;" w:date="2011-02-12T11:44:00Z">
              <w:r>
                <w:rPr>
                  <w:sz w:val="18"/>
                  <w:szCs w:val="18"/>
                  <w:lang w:val="tr-TR"/>
                </w:rPr>
                <w:delText>ınakdi</w:delText>
              </w:r>
            </w:del>
            <w:ins w:id="2837" w:author="Gülşah Tuba Ünlü (Open)&#10;" w:date="2011-02-12T11:45:00Z">
              <w:r>
                <w:rPr>
                  <w:sz w:val="18"/>
                  <w:szCs w:val="18"/>
                  <w:lang w:val="tr-TR"/>
                </w:rPr>
                <w:t>inakdi</w:t>
              </w:r>
            </w:ins>
            <w:r>
              <w:rPr>
                <w:sz w:val="18"/>
                <w:szCs w:val="18"/>
                <w:lang w:val="tr-TR"/>
              </w:rPr>
              <w:t xml:space="preserve"> Krediler</w:t>
            </w:r>
          </w:p>
        </w:tc>
        <w:tc>
          <w:tcPr>
            <w:tcW w:w="2693" w:type="dxa"/>
            <w:tcBorders>
              <w:top w:val="nil"/>
              <w:left w:val="nil"/>
              <w:bottom w:val="single" w:sz="4" w:space="0" w:color="auto"/>
              <w:right w:val="single" w:sz="4" w:space="0" w:color="auto"/>
            </w:tcBorders>
            <w:shd w:val="clear" w:color="auto" w:fill="FFFFFF"/>
            <w:vAlign w:val="bottom"/>
          </w:tcPr>
          <w:p w:rsidR="00371160" w:rsidRDefault="009658B8">
            <w:pPr>
              <w:ind w:right="57"/>
              <w:jc w:val="right"/>
              <w:rPr>
                <w:sz w:val="18"/>
                <w:szCs w:val="18"/>
              </w:rPr>
            </w:pPr>
            <w:r>
              <w:rPr>
                <w:sz w:val="18"/>
                <w:szCs w:val="18"/>
              </w:rPr>
              <w:t xml:space="preserve">                       134.953 </w:t>
            </w:r>
          </w:p>
        </w:tc>
        <w:tc>
          <w:tcPr>
            <w:tcW w:w="2694"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sv-SE"/>
              </w:rPr>
              <w:t xml:space="preserve">     </w:t>
            </w:r>
            <w:r>
              <w:rPr>
                <w:sz w:val="18"/>
                <w:szCs w:val="18"/>
              </w:rPr>
              <w:t xml:space="preserve">148.667 </w:t>
            </w:r>
          </w:p>
        </w:tc>
      </w:tr>
      <w:tr w:rsidR="002E4CE7" w:rsidRPr="00872466" w:rsidTr="002E4CE7">
        <w:trPr>
          <w:trHeight w:val="255"/>
        </w:trPr>
        <w:tc>
          <w:tcPr>
            <w:tcW w:w="395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344"/>
              <w:rPr>
                <w:sz w:val="18"/>
                <w:szCs w:val="18"/>
                <w:lang w:val="tr-TR"/>
              </w:rPr>
            </w:pPr>
            <w:r>
              <w:rPr>
                <w:sz w:val="18"/>
                <w:szCs w:val="18"/>
                <w:lang w:val="tr-TR"/>
              </w:rPr>
              <w:t>Bir Yıl veya Daha Az Süreli Asıl Vadeli</w:t>
            </w:r>
          </w:p>
        </w:tc>
        <w:tc>
          <w:tcPr>
            <w:tcW w:w="2693" w:type="dxa"/>
            <w:tcBorders>
              <w:top w:val="nil"/>
              <w:left w:val="nil"/>
              <w:bottom w:val="single" w:sz="4" w:space="0" w:color="auto"/>
              <w:right w:val="single" w:sz="4" w:space="0" w:color="auto"/>
            </w:tcBorders>
            <w:shd w:val="clear" w:color="auto" w:fill="FFFFFF"/>
            <w:vAlign w:val="bottom"/>
          </w:tcPr>
          <w:p w:rsidR="00371160" w:rsidRDefault="009658B8">
            <w:pPr>
              <w:ind w:right="57"/>
              <w:jc w:val="right"/>
              <w:rPr>
                <w:sz w:val="18"/>
                <w:szCs w:val="18"/>
              </w:rPr>
            </w:pPr>
            <w:del w:id="2838" w:author="Gülşah Tuba Ünlü (Open)&#10;" w:date="2011-02-12T12:48:00Z">
              <w:r>
                <w:rPr>
                  <w:sz w:val="18"/>
                  <w:szCs w:val="18"/>
                </w:rPr>
                <w:delText xml:space="preserve">                                   - </w:delText>
              </w:r>
            </w:del>
            <w:ins w:id="2839" w:author="Gülşah Tuba Ünlü (Open)&#10;" w:date="2011-02-12T14:09:00Z">
              <w:r w:rsidR="0092089C" w:rsidRPr="0092089C">
                <w:rPr>
                  <w:sz w:val="18"/>
                  <w:szCs w:val="18"/>
                  <w:rPrChange w:id="2840" w:author="Asiye Mara (Open)&#10;" w:date="2011-02-14T12:31:00Z">
                    <w:rPr>
                      <w:sz w:val="18"/>
                      <w:szCs w:val="18"/>
                      <w:highlight w:val="yellow"/>
                    </w:rPr>
                  </w:rPrChange>
                </w:rPr>
                <w:t>5.405</w:t>
              </w:r>
            </w:ins>
          </w:p>
        </w:tc>
        <w:tc>
          <w:tcPr>
            <w:tcW w:w="2694"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tr-TR"/>
              </w:rPr>
              <w:t xml:space="preserve">         </w:t>
            </w:r>
            <w:r>
              <w:rPr>
                <w:sz w:val="18"/>
                <w:szCs w:val="18"/>
              </w:rPr>
              <w:t xml:space="preserve">2.888 </w:t>
            </w:r>
          </w:p>
        </w:tc>
      </w:tr>
      <w:tr w:rsidR="002E4CE7" w:rsidRPr="00872466" w:rsidTr="002E4CE7">
        <w:trPr>
          <w:trHeight w:val="255"/>
        </w:trPr>
        <w:tc>
          <w:tcPr>
            <w:tcW w:w="395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344"/>
              <w:rPr>
                <w:sz w:val="18"/>
                <w:szCs w:val="18"/>
                <w:lang w:val="tr-TR"/>
              </w:rPr>
            </w:pPr>
            <w:r>
              <w:rPr>
                <w:sz w:val="18"/>
                <w:szCs w:val="18"/>
                <w:lang w:val="tr-TR"/>
              </w:rPr>
              <w:t xml:space="preserve">Bir Yıldan Daha Uzun Süreli Asıl Vadeli </w:t>
            </w:r>
          </w:p>
        </w:tc>
        <w:tc>
          <w:tcPr>
            <w:tcW w:w="2693" w:type="dxa"/>
            <w:tcBorders>
              <w:top w:val="nil"/>
              <w:left w:val="nil"/>
              <w:bottom w:val="single" w:sz="4" w:space="0" w:color="auto"/>
              <w:right w:val="single" w:sz="4" w:space="0" w:color="auto"/>
            </w:tcBorders>
            <w:shd w:val="clear" w:color="auto" w:fill="FFFFFF"/>
            <w:vAlign w:val="bottom"/>
          </w:tcPr>
          <w:p w:rsidR="00371160" w:rsidRPr="00371160" w:rsidRDefault="009658B8">
            <w:pPr>
              <w:ind w:right="57"/>
              <w:jc w:val="right"/>
              <w:rPr>
                <w:color w:val="FFFFFF" w:themeColor="background1"/>
                <w:sz w:val="18"/>
                <w:szCs w:val="18"/>
                <w:rPrChange w:id="2841" w:author="Asiye Mara (Open)&#10;" w:date="2011-02-14T12:31:00Z">
                  <w:rPr>
                    <w:sz w:val="18"/>
                    <w:szCs w:val="18"/>
                  </w:rPr>
                </w:rPrChange>
              </w:rPr>
            </w:pPr>
            <w:r>
              <w:rPr>
                <w:sz w:val="18"/>
                <w:szCs w:val="18"/>
              </w:rPr>
              <w:t xml:space="preserve">                       </w:t>
            </w:r>
            <w:del w:id="2842" w:author="Gülşah Tuba Ünlü (Open)&#10;" w:date="2011-02-12T12:48:00Z">
              <w:r>
                <w:rPr>
                  <w:sz w:val="18"/>
                  <w:szCs w:val="18"/>
                </w:rPr>
                <w:delText>121.019</w:delText>
              </w:r>
            </w:del>
            <w:ins w:id="2843" w:author="Gülşah Tuba Ünlü (Open)&#10;" w:date="2011-02-12T14:09:00Z">
              <w:r w:rsidR="0092089C" w:rsidRPr="0092089C">
                <w:rPr>
                  <w:sz w:val="18"/>
                  <w:szCs w:val="18"/>
                  <w:rPrChange w:id="2844" w:author="Asiye Mara (Open)&#10;" w:date="2011-02-14T12:31:00Z">
                    <w:rPr>
                      <w:sz w:val="18"/>
                      <w:szCs w:val="18"/>
                      <w:highlight w:val="yellow"/>
                    </w:rPr>
                  </w:rPrChange>
                </w:rPr>
                <w:t>129.</w:t>
              </w:r>
              <w:del w:id="2845" w:author="Asiye Mara (Open)&#10;" w:date="2011-02-14T12:17:00Z">
                <w:r w:rsidR="0092089C" w:rsidRPr="0092089C">
                  <w:rPr>
                    <w:sz w:val="18"/>
                    <w:szCs w:val="18"/>
                    <w:rPrChange w:id="2846" w:author="Asiye Mara (Open)&#10;" w:date="2011-02-14T12:31:00Z">
                      <w:rPr>
                        <w:sz w:val="18"/>
                        <w:szCs w:val="18"/>
                        <w:highlight w:val="yellow"/>
                      </w:rPr>
                    </w:rPrChange>
                  </w:rPr>
                  <w:delText>4</w:delText>
                </w:r>
              </w:del>
              <w:r w:rsidR="0092089C" w:rsidRPr="0092089C">
                <w:rPr>
                  <w:sz w:val="18"/>
                  <w:szCs w:val="18"/>
                  <w:rPrChange w:id="2847" w:author="Asiye Mara (Open)&#10;" w:date="2011-02-14T12:31:00Z">
                    <w:rPr>
                      <w:sz w:val="18"/>
                      <w:szCs w:val="18"/>
                      <w:highlight w:val="yellow"/>
                    </w:rPr>
                  </w:rPrChange>
                </w:rPr>
                <w:t>5</w:t>
              </w:r>
            </w:ins>
            <w:ins w:id="2848" w:author="Asiye Mara (Open)&#10;" w:date="2011-02-14T12:17:00Z">
              <w:r>
                <w:rPr>
                  <w:sz w:val="18"/>
                  <w:szCs w:val="18"/>
                </w:rPr>
                <w:t>4</w:t>
              </w:r>
            </w:ins>
            <w:ins w:id="2849" w:author="Gülşah Tuba Ünlü (Open)&#10;" w:date="2011-02-12T14:09:00Z">
              <w:r w:rsidR="0092089C" w:rsidRPr="0092089C">
                <w:rPr>
                  <w:sz w:val="18"/>
                  <w:szCs w:val="18"/>
                  <w:rPrChange w:id="2850" w:author="Asiye Mara (Open)&#10;" w:date="2011-02-14T12:31:00Z">
                    <w:rPr>
                      <w:sz w:val="18"/>
                      <w:szCs w:val="18"/>
                      <w:highlight w:val="yellow"/>
                    </w:rPr>
                  </w:rPrChange>
                </w:rPr>
                <w:t>8</w:t>
              </w:r>
            </w:ins>
            <w:r>
              <w:rPr>
                <w:sz w:val="18"/>
                <w:szCs w:val="18"/>
              </w:rPr>
              <w:t xml:space="preserve"> </w:t>
            </w:r>
          </w:p>
        </w:tc>
        <w:tc>
          <w:tcPr>
            <w:tcW w:w="2694"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lang w:val="tr-TR"/>
              </w:rPr>
              <w:t xml:space="preserve">     </w:t>
            </w:r>
            <w:r>
              <w:rPr>
                <w:sz w:val="18"/>
                <w:szCs w:val="18"/>
              </w:rPr>
              <w:t xml:space="preserve">145.779 </w:t>
            </w:r>
          </w:p>
        </w:tc>
      </w:tr>
      <w:tr w:rsidR="002E4CE7" w:rsidRPr="00872466" w:rsidTr="002E4CE7">
        <w:trPr>
          <w:trHeight w:val="255"/>
        </w:trPr>
        <w:tc>
          <w:tcPr>
            <w:tcW w:w="395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Diğer Gayr</w:t>
            </w:r>
            <w:ins w:id="2851" w:author="Gülşah Tuba Ünlü (Open)&#10;" w:date="2011-02-12T11:44:00Z">
              <w:r>
                <w:rPr>
                  <w:sz w:val="18"/>
                  <w:szCs w:val="18"/>
                  <w:lang w:val="tr-TR"/>
                </w:rPr>
                <w:t>i</w:t>
              </w:r>
            </w:ins>
            <w:del w:id="2852" w:author="Gülşah Tuba Ünlü (Open)&#10;" w:date="2011-02-12T11:44:00Z">
              <w:r>
                <w:rPr>
                  <w:sz w:val="18"/>
                  <w:szCs w:val="18"/>
                  <w:lang w:val="tr-TR"/>
                </w:rPr>
                <w:delText>ı</w:delText>
              </w:r>
            </w:del>
            <w:r>
              <w:rPr>
                <w:sz w:val="18"/>
                <w:szCs w:val="18"/>
                <w:lang w:val="tr-TR"/>
              </w:rPr>
              <w:t>nakdi Krediler</w:t>
            </w:r>
          </w:p>
        </w:tc>
        <w:tc>
          <w:tcPr>
            <w:tcW w:w="2693" w:type="dxa"/>
            <w:tcBorders>
              <w:top w:val="nil"/>
              <w:left w:val="nil"/>
              <w:bottom w:val="single" w:sz="4" w:space="0" w:color="auto"/>
              <w:right w:val="single" w:sz="4" w:space="0" w:color="auto"/>
            </w:tcBorders>
            <w:shd w:val="clear" w:color="auto" w:fill="FFFFFF"/>
            <w:vAlign w:val="bottom"/>
          </w:tcPr>
          <w:p w:rsidR="00371160" w:rsidRDefault="009658B8">
            <w:pPr>
              <w:ind w:right="57"/>
              <w:jc w:val="right"/>
              <w:rPr>
                <w:sz w:val="18"/>
                <w:szCs w:val="18"/>
              </w:rPr>
            </w:pPr>
            <w:r>
              <w:rPr>
                <w:sz w:val="18"/>
                <w:szCs w:val="18"/>
              </w:rPr>
              <w:t xml:space="preserve">                    9.091.930 </w:t>
            </w:r>
          </w:p>
        </w:tc>
        <w:tc>
          <w:tcPr>
            <w:tcW w:w="2694"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 xml:space="preserve">  8.737.310 </w:t>
            </w:r>
          </w:p>
        </w:tc>
      </w:tr>
      <w:tr w:rsidR="002E4CE7" w:rsidRPr="00872466" w:rsidTr="002E4CE7">
        <w:trPr>
          <w:trHeight w:val="255"/>
        </w:trPr>
        <w:tc>
          <w:tcPr>
            <w:tcW w:w="3958"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FFFFFF"/>
            <w:vAlign w:val="bottom"/>
          </w:tcPr>
          <w:p w:rsidR="00371160" w:rsidRDefault="009658B8">
            <w:pPr>
              <w:ind w:right="57"/>
              <w:jc w:val="right"/>
              <w:rPr>
                <w:b/>
                <w:bCs/>
                <w:sz w:val="18"/>
                <w:szCs w:val="18"/>
              </w:rPr>
            </w:pPr>
            <w:r>
              <w:rPr>
                <w:b/>
                <w:bCs/>
                <w:sz w:val="18"/>
                <w:szCs w:val="18"/>
              </w:rPr>
              <w:t xml:space="preserve">                    9.226.883 </w:t>
            </w:r>
          </w:p>
        </w:tc>
        <w:tc>
          <w:tcPr>
            <w:tcW w:w="2694"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 xml:space="preserve">  8.885.977 </w:t>
            </w:r>
          </w:p>
        </w:tc>
      </w:tr>
    </w:tbl>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ind w:left="720" w:hanging="720"/>
        <w:rPr>
          <w:b/>
          <w:bCs/>
          <w:sz w:val="22"/>
          <w:szCs w:val="22"/>
          <w:lang w:val="tr-TR"/>
        </w:rPr>
      </w:pPr>
    </w:p>
    <w:p w:rsidR="00371160" w:rsidDel="00E258FE" w:rsidRDefault="00371160">
      <w:pPr>
        <w:tabs>
          <w:tab w:val="left" w:pos="720"/>
        </w:tabs>
        <w:spacing w:line="216" w:lineRule="auto"/>
        <w:ind w:left="720" w:hanging="720"/>
        <w:rPr>
          <w:del w:id="2853" w:author="Gülşah Tuba Ünlü (Open)&#10;" w:date="2011-02-14T13:49:00Z"/>
          <w:b/>
          <w:bCs/>
          <w:sz w:val="22"/>
          <w:szCs w:val="22"/>
          <w:lang w:val="tr-TR"/>
        </w:rPr>
      </w:pPr>
    </w:p>
    <w:p w:rsidR="00000000" w:rsidRDefault="006663F3">
      <w:pPr>
        <w:tabs>
          <w:tab w:val="left" w:pos="720"/>
        </w:tabs>
        <w:spacing w:line="216" w:lineRule="auto"/>
        <w:rPr>
          <w:ins w:id="2854" w:author="Gülşah Tuba Ünlü (Open)&#10;" w:date="2011-02-13T01:52:00Z"/>
          <w:b/>
          <w:bCs/>
          <w:sz w:val="22"/>
          <w:szCs w:val="22"/>
          <w:lang w:val="tr-TR"/>
        </w:rPr>
        <w:pPrChange w:id="2855" w:author="Gülşah Tuba Ünlü (Open)&#10;" w:date="2011-02-14T13:49:00Z">
          <w:pPr>
            <w:tabs>
              <w:tab w:val="left" w:pos="720"/>
            </w:tabs>
            <w:spacing w:line="216" w:lineRule="auto"/>
            <w:ind w:left="720" w:hanging="720"/>
          </w:pPr>
        </w:pPrChange>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ind w:left="720" w:hanging="720"/>
        <w:rPr>
          <w:b/>
          <w:sz w:val="22"/>
          <w:szCs w:val="22"/>
          <w:lang w:val="tr-TR"/>
        </w:rPr>
      </w:pPr>
    </w:p>
    <w:p w:rsidR="00371160" w:rsidRDefault="009658B8">
      <w:pPr>
        <w:ind w:left="720" w:hanging="720"/>
        <w:rPr>
          <w:b/>
          <w:sz w:val="22"/>
          <w:szCs w:val="22"/>
          <w:lang w:val="tr-TR"/>
        </w:rPr>
      </w:pPr>
      <w:r>
        <w:rPr>
          <w:b/>
          <w:sz w:val="22"/>
          <w:szCs w:val="22"/>
          <w:lang w:val="tr-TR"/>
        </w:rPr>
        <w:t>III.</w:t>
      </w:r>
      <w:r>
        <w:rPr>
          <w:b/>
          <w:sz w:val="22"/>
          <w:szCs w:val="22"/>
          <w:lang w:val="tr-TR"/>
        </w:rPr>
        <w:tab/>
        <w:t>Nazım Hesaplara İlişkin Açıklama ve Dipnotlar (devamı)</w:t>
      </w:r>
    </w:p>
    <w:p w:rsidR="00371160" w:rsidRDefault="00371160">
      <w:pPr>
        <w:spacing w:line="221" w:lineRule="auto"/>
        <w:jc w:val="both"/>
        <w:rPr>
          <w:b/>
          <w:iCs/>
          <w:sz w:val="22"/>
          <w:szCs w:val="22"/>
          <w:lang w:val="tr-TR"/>
        </w:rPr>
      </w:pPr>
    </w:p>
    <w:p w:rsidR="00371160" w:rsidRDefault="009658B8">
      <w:pPr>
        <w:spacing w:line="221" w:lineRule="auto"/>
        <w:ind w:left="720" w:hanging="720"/>
        <w:jc w:val="both"/>
        <w:rPr>
          <w:b/>
          <w:iCs/>
          <w:sz w:val="22"/>
          <w:szCs w:val="22"/>
          <w:lang w:val="tr-TR"/>
        </w:rPr>
      </w:pPr>
      <w:r>
        <w:rPr>
          <w:b/>
          <w:iCs/>
          <w:sz w:val="22"/>
          <w:szCs w:val="22"/>
          <w:lang w:val="tr-TR"/>
        </w:rPr>
        <w:t>2.</w:t>
      </w:r>
      <w:r>
        <w:rPr>
          <w:b/>
          <w:iCs/>
          <w:sz w:val="22"/>
          <w:szCs w:val="22"/>
          <w:lang w:val="tr-TR"/>
        </w:rPr>
        <w:tab/>
        <w:t>Gayr</w:t>
      </w:r>
      <w:del w:id="2856" w:author="Gülşah Tuba Ünlü (Open)&#10;" w:date="2011-02-12T11:44:00Z">
        <w:r>
          <w:rPr>
            <w:b/>
            <w:iCs/>
            <w:sz w:val="22"/>
            <w:szCs w:val="22"/>
            <w:lang w:val="tr-TR"/>
          </w:rPr>
          <w:delText>inakdi</w:delText>
        </w:r>
      </w:del>
      <w:ins w:id="2857" w:author="Gülşah Tuba Ünlü (Open)&#10;" w:date="2011-02-12T11:45:00Z">
        <w:r>
          <w:rPr>
            <w:b/>
            <w:iCs/>
            <w:sz w:val="22"/>
            <w:szCs w:val="22"/>
            <w:lang w:val="tr-TR"/>
          </w:rPr>
          <w:t>inakdi</w:t>
        </w:r>
      </w:ins>
      <w:r>
        <w:rPr>
          <w:b/>
          <w:iCs/>
          <w:sz w:val="22"/>
          <w:szCs w:val="22"/>
          <w:lang w:val="tr-TR"/>
        </w:rPr>
        <w:t xml:space="preserve"> Krediler Hesabı İçinde Sektör Bazında Risk Yoğunlaşması Hakkında Bilgi:</w:t>
      </w:r>
    </w:p>
    <w:p w:rsidR="00371160" w:rsidRDefault="00371160">
      <w:pPr>
        <w:tabs>
          <w:tab w:val="left" w:pos="720"/>
        </w:tabs>
        <w:spacing w:line="221" w:lineRule="auto"/>
        <w:jc w:val="both"/>
        <w:rPr>
          <w:b/>
          <w:iCs/>
          <w:lang w:val="tr-TR"/>
        </w:rPr>
      </w:pPr>
    </w:p>
    <w:tbl>
      <w:tblPr>
        <w:tblW w:w="10065" w:type="dxa"/>
        <w:tblInd w:w="70" w:type="dxa"/>
        <w:tblLayout w:type="fixed"/>
        <w:tblCellMar>
          <w:left w:w="70" w:type="dxa"/>
          <w:right w:w="70" w:type="dxa"/>
        </w:tblCellMar>
        <w:tblLook w:val="0000"/>
      </w:tblPr>
      <w:tblGrid>
        <w:gridCol w:w="2694"/>
        <w:gridCol w:w="992"/>
        <w:gridCol w:w="850"/>
        <w:gridCol w:w="993"/>
        <w:gridCol w:w="850"/>
        <w:gridCol w:w="992"/>
        <w:gridCol w:w="851"/>
        <w:gridCol w:w="1134"/>
        <w:gridCol w:w="709"/>
      </w:tblGrid>
      <w:tr w:rsidR="00D552C1" w:rsidRPr="00872466" w:rsidTr="00F031F6">
        <w:trPr>
          <w:trHeight w:val="255"/>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rPr>
            </w:pPr>
            <w:r>
              <w:rPr>
                <w:sz w:val="18"/>
                <w:szCs w:val="18"/>
                <w:lang w:val="tr-TR"/>
              </w:rPr>
              <w:t> </w:t>
            </w:r>
          </w:p>
        </w:tc>
        <w:tc>
          <w:tcPr>
            <w:tcW w:w="3685" w:type="dxa"/>
            <w:gridSpan w:val="4"/>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lang w:val="tr-TR"/>
              </w:rPr>
            </w:pPr>
            <w:r>
              <w:rPr>
                <w:sz w:val="18"/>
                <w:lang w:val="tr-TR"/>
              </w:rPr>
              <w:t>Cari Dönem</w:t>
            </w:r>
          </w:p>
        </w:tc>
        <w:tc>
          <w:tcPr>
            <w:tcW w:w="3686" w:type="dxa"/>
            <w:gridSpan w:val="4"/>
            <w:tcBorders>
              <w:top w:val="single" w:sz="4" w:space="0" w:color="auto"/>
              <w:left w:val="nil"/>
              <w:bottom w:val="single" w:sz="4" w:space="0" w:color="auto"/>
              <w:right w:val="single" w:sz="4" w:space="0" w:color="auto"/>
            </w:tcBorders>
            <w:shd w:val="clear" w:color="auto" w:fill="FFFFFF"/>
            <w:vAlign w:val="center"/>
          </w:tcPr>
          <w:p w:rsidR="00371160" w:rsidRDefault="009658B8">
            <w:pPr>
              <w:jc w:val="center"/>
              <w:rPr>
                <w:sz w:val="18"/>
                <w:lang w:val="tr-TR"/>
              </w:rPr>
            </w:pPr>
            <w:r>
              <w:rPr>
                <w:sz w:val="18"/>
                <w:lang w:val="tr-TR"/>
              </w:rPr>
              <w:t>Önceki Dönem</w:t>
            </w:r>
          </w:p>
        </w:tc>
      </w:tr>
      <w:tr w:rsidR="00D552C1" w:rsidRPr="00872466" w:rsidTr="00F031F6">
        <w:trPr>
          <w:trHeight w:val="255"/>
        </w:trPr>
        <w:tc>
          <w:tcPr>
            <w:tcW w:w="2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6663F3">
            <w:pPr>
              <w:rPr>
                <w:sz w:val="18"/>
                <w:szCs w:val="18"/>
                <w:lang w:val="tr-TR"/>
                <w:rPrChange w:id="2858" w:author="Asiye Mara (Open)&#10;" w:date="2011-02-14T12:31:00Z">
                  <w:rPr>
                    <w:rFonts w:ascii="Univers (WN)" w:hAnsi="Univers (WN)"/>
                    <w:b/>
                    <w:sz w:val="18"/>
                    <w:szCs w:val="18"/>
                    <w:u w:val="single"/>
                    <w:lang w:val="tr-TR"/>
                  </w:rPr>
                </w:rPrChange>
              </w:rPr>
              <w:pPrChange w:id="2859" w:author="Asiye Mara (Open)&#10;" w:date="2011-02-14T12:30:00Z">
                <w:pPr>
                  <w:numPr>
                    <w:numId w:val="1"/>
                  </w:numPr>
                  <w:tabs>
                    <w:tab w:val="num" w:pos="1086"/>
                  </w:tabs>
                  <w:spacing w:before="240"/>
                  <w:ind w:left="1086" w:hanging="720"/>
                  <w:outlineLvl w:val="0"/>
                </w:pPr>
              </w:pPrChange>
            </w:pP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TP</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w:t>
            </w:r>
          </w:p>
        </w:tc>
        <w:tc>
          <w:tcPr>
            <w:tcW w:w="993"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YP</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TP</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w:t>
            </w:r>
          </w:p>
        </w:tc>
        <w:tc>
          <w:tcPr>
            <w:tcW w:w="1134"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YP</w:t>
            </w:r>
          </w:p>
        </w:tc>
        <w:tc>
          <w:tcPr>
            <w:tcW w:w="709"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w:t>
            </w:r>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bCs/>
                <w:sz w:val="18"/>
                <w:szCs w:val="18"/>
                <w:lang w:val="tr-TR"/>
              </w:rPr>
            </w:pPr>
            <w:r>
              <w:rPr>
                <w:b/>
                <w:bCs/>
                <w:sz w:val="18"/>
                <w:szCs w:val="18"/>
                <w:lang w:val="tr-TR"/>
              </w:rPr>
              <w:t>Tarım</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60" w:author="Gülşah Tuba Ünlü (Open)&#10;" w:date="2011-02-12T14:54:00Z">
              <w:r>
                <w:rPr>
                  <w:b/>
                  <w:sz w:val="18"/>
                  <w:szCs w:val="18"/>
                </w:rPr>
                <w:t>59.075</w:t>
              </w:r>
            </w:ins>
            <w:del w:id="2861" w:author="Gülşah Tuba Ünlü (Open)&#10;" w:date="2011-02-12T14:54:00Z">
              <w:r>
                <w:rPr>
                  <w:b/>
                  <w:sz w:val="18"/>
                  <w:szCs w:val="18"/>
                </w:rPr>
                <w:delText>59.075</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62" w:author="Gülşah Tuba Ünlü (Open)&#10;" w:date="2011-02-12T14:54:00Z">
              <w:r>
                <w:rPr>
                  <w:b/>
                  <w:sz w:val="18"/>
                  <w:szCs w:val="18"/>
                </w:rPr>
                <w:t>1,40</w:t>
              </w:r>
            </w:ins>
            <w:del w:id="2863" w:author="Gülşah Tuba Ünlü (Open)&#10;" w:date="2011-02-12T14:54:00Z">
              <w:r>
                <w:rPr>
                  <w:b/>
                  <w:sz w:val="18"/>
                  <w:szCs w:val="18"/>
                </w:rPr>
                <w:delText>1,40</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64" w:author="Gülşah Tuba Ünlü (Open)&#10;" w:date="2011-02-12T14:54:00Z">
              <w:r>
                <w:rPr>
                  <w:b/>
                  <w:sz w:val="18"/>
                  <w:szCs w:val="18"/>
                </w:rPr>
                <w:t>21.182</w:t>
              </w:r>
            </w:ins>
            <w:del w:id="2865" w:author="Gülşah Tuba Ünlü (Open)&#10;" w:date="2011-02-12T14:54:00Z">
              <w:r>
                <w:rPr>
                  <w:b/>
                  <w:sz w:val="18"/>
                  <w:szCs w:val="18"/>
                </w:rPr>
                <w:delText>21.182</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66" w:author="Gülşah Tuba Ünlü (Open)&#10;" w:date="2011-02-12T14:54:00Z">
              <w:r>
                <w:rPr>
                  <w:b/>
                  <w:sz w:val="18"/>
                  <w:szCs w:val="18"/>
                </w:rPr>
                <w:t>0,42</w:t>
              </w:r>
            </w:ins>
            <w:del w:id="2867" w:author="Gülşah Tuba Ünlü (Open)&#10;" w:date="2011-02-12T14:54:00Z">
              <w:r>
                <w:rPr>
                  <w:b/>
                  <w:sz w:val="18"/>
                  <w:szCs w:val="18"/>
                </w:rPr>
                <w:delText>0,42</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68" w:author="Gülşah Tuba Ünlü (Open)&#10;" w:date="2011-02-12T14:54:00Z">
              <w:r>
                <w:rPr>
                  <w:b/>
                  <w:sz w:val="18"/>
                  <w:szCs w:val="18"/>
                </w:rPr>
                <w:t>46.585</w:t>
              </w:r>
            </w:ins>
            <w:del w:id="2869" w:author="Gülşah Tuba Ünlü (Open)&#10;" w:date="2011-02-12T14:54:00Z">
              <w:r>
                <w:rPr>
                  <w:b/>
                  <w:sz w:val="18"/>
                  <w:szCs w:val="18"/>
                </w:rPr>
                <w:delText>46.585</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70" w:author="Gülşah Tuba Ünlü (Open)&#10;" w:date="2011-02-12T14:54:00Z">
              <w:r>
                <w:rPr>
                  <w:b/>
                  <w:sz w:val="18"/>
                  <w:szCs w:val="18"/>
                </w:rPr>
                <w:t>1,17</w:t>
              </w:r>
            </w:ins>
            <w:del w:id="2871" w:author="Gülşah Tuba Ünlü (Open)&#10;" w:date="2011-02-12T14:54:00Z">
              <w:r>
                <w:rPr>
                  <w:b/>
                  <w:sz w:val="18"/>
                  <w:szCs w:val="18"/>
                </w:rPr>
                <w:delText>1,17</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72" w:author="Gülşah Tuba Ünlü (Open)&#10;" w:date="2011-02-12T14:54:00Z">
              <w:r>
                <w:rPr>
                  <w:b/>
                  <w:sz w:val="18"/>
                  <w:szCs w:val="18"/>
                </w:rPr>
                <w:t>43.471</w:t>
              </w:r>
            </w:ins>
            <w:del w:id="2873" w:author="Gülşah Tuba Ünlü (Open)&#10;" w:date="2011-02-12T14:54:00Z">
              <w:r>
                <w:rPr>
                  <w:b/>
                  <w:sz w:val="18"/>
                  <w:szCs w:val="18"/>
                </w:rPr>
                <w:delText>43.471</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874" w:author="Gülşah Tuba Ünlü (Open)&#10;" w:date="2011-02-12T14:54:00Z">
              <w:r>
                <w:rPr>
                  <w:b/>
                  <w:sz w:val="18"/>
                  <w:szCs w:val="18"/>
                </w:rPr>
                <w:t>0,89</w:t>
              </w:r>
            </w:ins>
            <w:del w:id="2875" w:author="Gülşah Tuba Ünlü (Open)&#10;" w:date="2011-02-12T14:54:00Z">
              <w:r>
                <w:rPr>
                  <w:b/>
                  <w:sz w:val="18"/>
                  <w:szCs w:val="18"/>
                </w:rPr>
                <w:delText>0,89</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 xml:space="preserve">Çiftçilik ve Hayvancılık </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76" w:author="Gülşah Tuba Ünlü (Open)&#10;" w:date="2011-02-12T14:54:00Z">
              <w:r>
                <w:rPr>
                  <w:sz w:val="18"/>
                  <w:szCs w:val="18"/>
                </w:rPr>
                <w:t>46.038</w:t>
              </w:r>
            </w:ins>
            <w:del w:id="2877" w:author="Gülşah Tuba Ünlü (Open)&#10;" w:date="2011-02-12T14:54:00Z">
              <w:r>
                <w:rPr>
                  <w:sz w:val="18"/>
                  <w:szCs w:val="18"/>
                </w:rPr>
                <w:delText>46.038</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78" w:author="Gülşah Tuba Ünlü (Open)&#10;" w:date="2011-02-12T14:54:00Z">
              <w:r>
                <w:rPr>
                  <w:sz w:val="18"/>
                  <w:szCs w:val="18"/>
                </w:rPr>
                <w:t>1,09</w:t>
              </w:r>
            </w:ins>
            <w:del w:id="2879" w:author="Gülşah Tuba Ünlü (Open)&#10;" w:date="2011-02-12T14:54:00Z">
              <w:r>
                <w:rPr>
                  <w:sz w:val="18"/>
                  <w:szCs w:val="18"/>
                </w:rPr>
                <w:delText>1,09</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80" w:author="Gülşah Tuba Ünlü (Open)&#10;" w:date="2011-02-12T14:54:00Z">
              <w:r>
                <w:rPr>
                  <w:sz w:val="18"/>
                  <w:szCs w:val="18"/>
                </w:rPr>
                <w:t>21.014</w:t>
              </w:r>
            </w:ins>
            <w:del w:id="2881" w:author="Gülşah Tuba Ünlü (Open)&#10;" w:date="2011-02-12T14:54:00Z">
              <w:r>
                <w:rPr>
                  <w:sz w:val="18"/>
                  <w:szCs w:val="18"/>
                </w:rPr>
                <w:delText>21.014</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82" w:author="Gülşah Tuba Ünlü (Open)&#10;" w:date="2011-02-12T14:54:00Z">
              <w:r>
                <w:rPr>
                  <w:sz w:val="18"/>
                  <w:szCs w:val="18"/>
                </w:rPr>
                <w:t>0,42</w:t>
              </w:r>
            </w:ins>
            <w:del w:id="2883" w:author="Gülşah Tuba Ünlü (Open)&#10;" w:date="2011-02-12T14:54:00Z">
              <w:r>
                <w:rPr>
                  <w:sz w:val="18"/>
                  <w:szCs w:val="18"/>
                </w:rPr>
                <w:delText>0,42</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84" w:author="Gülşah Tuba Ünlü (Open)&#10;" w:date="2011-02-12T14:54:00Z">
              <w:r>
                <w:rPr>
                  <w:sz w:val="18"/>
                  <w:szCs w:val="18"/>
                </w:rPr>
                <w:t>32.608</w:t>
              </w:r>
            </w:ins>
            <w:del w:id="2885" w:author="Gülşah Tuba Ünlü (Open)&#10;" w:date="2011-02-12T14:54:00Z">
              <w:r>
                <w:rPr>
                  <w:sz w:val="18"/>
                  <w:szCs w:val="18"/>
                </w:rPr>
                <w:delText>32.608</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86" w:author="Gülşah Tuba Ünlü (Open)&#10;" w:date="2011-02-12T14:54:00Z">
              <w:r>
                <w:rPr>
                  <w:sz w:val="18"/>
                  <w:szCs w:val="18"/>
                </w:rPr>
                <w:t>0,82</w:t>
              </w:r>
            </w:ins>
            <w:del w:id="2887" w:author="Gülşah Tuba Ünlü (Open)&#10;" w:date="2011-02-12T14:54:00Z">
              <w:r>
                <w:rPr>
                  <w:sz w:val="18"/>
                  <w:szCs w:val="18"/>
                </w:rPr>
                <w:delText>0,82</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88" w:author="Gülşah Tuba Ünlü (Open)&#10;" w:date="2011-02-12T14:54:00Z">
              <w:r>
                <w:rPr>
                  <w:sz w:val="18"/>
                  <w:szCs w:val="18"/>
                </w:rPr>
                <w:t>40.700</w:t>
              </w:r>
            </w:ins>
            <w:del w:id="2889" w:author="Gülşah Tuba Ünlü (Open)&#10;" w:date="2011-02-12T14:54:00Z">
              <w:r>
                <w:rPr>
                  <w:sz w:val="18"/>
                  <w:szCs w:val="18"/>
                </w:rPr>
                <w:delText>40.700</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90" w:author="Gülşah Tuba Ünlü (Open)&#10;" w:date="2011-02-12T14:54:00Z">
              <w:r>
                <w:rPr>
                  <w:sz w:val="18"/>
                  <w:szCs w:val="18"/>
                </w:rPr>
                <w:t>0,83</w:t>
              </w:r>
            </w:ins>
            <w:del w:id="2891" w:author="Gülşah Tuba Ünlü (Open)&#10;" w:date="2011-02-12T14:54:00Z">
              <w:r>
                <w:rPr>
                  <w:sz w:val="18"/>
                  <w:szCs w:val="18"/>
                </w:rPr>
                <w:delText>0,83</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Ormancılık</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92" w:author="Gülşah Tuba Ünlü (Open)&#10;" w:date="2011-02-12T14:54:00Z">
              <w:r>
                <w:rPr>
                  <w:sz w:val="18"/>
                  <w:szCs w:val="18"/>
                </w:rPr>
                <w:t>12.080</w:t>
              </w:r>
            </w:ins>
            <w:del w:id="2893" w:author="Gülşah Tuba Ünlü (Open)&#10;" w:date="2011-02-12T14:54:00Z">
              <w:r>
                <w:rPr>
                  <w:sz w:val="18"/>
                  <w:szCs w:val="18"/>
                </w:rPr>
                <w:delText>12.080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94" w:author="Gülşah Tuba Ünlü (Open)&#10;" w:date="2011-02-12T14:54:00Z">
              <w:r>
                <w:rPr>
                  <w:sz w:val="18"/>
                  <w:szCs w:val="18"/>
                </w:rPr>
                <w:t>0,29</w:t>
              </w:r>
            </w:ins>
            <w:del w:id="2895" w:author="Gülşah Tuba Ünlü (Open)&#10;" w:date="2011-02-12T14:54:00Z">
              <w:r>
                <w:rPr>
                  <w:sz w:val="18"/>
                  <w:szCs w:val="18"/>
                </w:rPr>
                <w:delText>0,29</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96" w:author="Gülşah Tuba Ünlü (Open)&#10;" w:date="2011-02-12T14:54:00Z">
              <w:r>
                <w:rPr>
                  <w:sz w:val="18"/>
                  <w:szCs w:val="18"/>
                </w:rPr>
                <w:t>13</w:t>
              </w:r>
            </w:ins>
            <w:del w:id="2897" w:author="Gülşah Tuba Ünlü (Open)&#10;" w:date="2011-02-12T14:54:00Z">
              <w:r>
                <w:rPr>
                  <w:sz w:val="18"/>
                  <w:szCs w:val="18"/>
                </w:rPr>
                <w:delText>13</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898" w:author="Gülşah Tuba Ünlü (Open)&#10;" w:date="2011-02-12T14:54:00Z">
              <w:r>
                <w:rPr>
                  <w:sz w:val="18"/>
                  <w:szCs w:val="18"/>
                </w:rPr>
                <w:t>-</w:t>
              </w:r>
            </w:ins>
            <w:del w:id="2899" w:author="Gülşah Tuba Ünlü (Open)&#10;" w:date="2011-02-11T23:53:00Z">
              <w:r>
                <w:rPr>
                  <w:sz w:val="18"/>
                  <w:szCs w:val="18"/>
                </w:rPr>
                <w:delText>0,00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00" w:author="Gülşah Tuba Ünlü (Open)&#10;" w:date="2011-02-12T14:54:00Z">
              <w:r>
                <w:rPr>
                  <w:sz w:val="18"/>
                  <w:szCs w:val="18"/>
                </w:rPr>
                <w:t>12.793</w:t>
              </w:r>
            </w:ins>
            <w:del w:id="2901" w:author="Gülşah Tuba Ünlü (Open)&#10;" w:date="2011-02-12T14:54:00Z">
              <w:r>
                <w:rPr>
                  <w:sz w:val="18"/>
                  <w:szCs w:val="18"/>
                </w:rPr>
                <w:delText>12.793</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02" w:author="Gülşah Tuba Ünlü (Open)&#10;" w:date="2011-02-12T14:54:00Z">
              <w:r>
                <w:rPr>
                  <w:sz w:val="18"/>
                  <w:szCs w:val="18"/>
                </w:rPr>
                <w:t>0,32</w:t>
              </w:r>
            </w:ins>
            <w:del w:id="2903" w:author="Gülşah Tuba Ünlü (Open)&#10;" w:date="2011-02-12T14:54:00Z">
              <w:r>
                <w:rPr>
                  <w:sz w:val="18"/>
                  <w:szCs w:val="18"/>
                </w:rPr>
                <w:delText>0,32</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04" w:author="Gülşah Tuba Ünlü (Open)&#10;" w:date="2011-02-12T14:54:00Z">
              <w:r>
                <w:rPr>
                  <w:sz w:val="18"/>
                  <w:szCs w:val="18"/>
                </w:rPr>
                <w:t>2.452</w:t>
              </w:r>
            </w:ins>
            <w:del w:id="2905" w:author="Gülşah Tuba Ünlü (Open)&#10;" w:date="2011-02-12T14:54:00Z">
              <w:r>
                <w:rPr>
                  <w:sz w:val="18"/>
                  <w:szCs w:val="18"/>
                </w:rPr>
                <w:delText>2.452</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06" w:author="Gülşah Tuba Ünlü (Open)&#10;" w:date="2011-02-12T14:54:00Z">
              <w:r>
                <w:rPr>
                  <w:sz w:val="18"/>
                  <w:szCs w:val="18"/>
                </w:rPr>
                <w:t>0,05</w:t>
              </w:r>
            </w:ins>
            <w:del w:id="2907" w:author="Gülşah Tuba Ünlü (Open)&#10;" w:date="2011-02-12T14:54:00Z">
              <w:r>
                <w:rPr>
                  <w:sz w:val="18"/>
                  <w:szCs w:val="18"/>
                </w:rPr>
                <w:delText>0,05</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Balıkçılık</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08" w:author="Gülşah Tuba Ünlü (Open)&#10;" w:date="2011-02-12T14:54:00Z">
              <w:r>
                <w:rPr>
                  <w:sz w:val="18"/>
                  <w:szCs w:val="18"/>
                </w:rPr>
                <w:t>957</w:t>
              </w:r>
            </w:ins>
            <w:del w:id="2909" w:author="Gülşah Tuba Ünlü (Open)&#10;" w:date="2011-02-12T14:54:00Z">
              <w:r>
                <w:rPr>
                  <w:sz w:val="18"/>
                  <w:szCs w:val="18"/>
                </w:rPr>
                <w:delText>957</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10" w:author="Gülşah Tuba Ünlü (Open)&#10;" w:date="2011-02-12T14:54:00Z">
              <w:r>
                <w:rPr>
                  <w:sz w:val="18"/>
                  <w:szCs w:val="18"/>
                </w:rPr>
                <w:t>0,02</w:t>
              </w:r>
            </w:ins>
            <w:del w:id="2911" w:author="Gülşah Tuba Ünlü (Open)&#10;" w:date="2011-02-12T14:54:00Z">
              <w:r>
                <w:rPr>
                  <w:sz w:val="18"/>
                  <w:szCs w:val="18"/>
                </w:rPr>
                <w:delText>0,02</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12" w:author="Gülşah Tuba Ünlü (Open)&#10;" w:date="2011-02-12T14:54:00Z">
              <w:r>
                <w:rPr>
                  <w:sz w:val="18"/>
                  <w:szCs w:val="18"/>
                </w:rPr>
                <w:t>155</w:t>
              </w:r>
            </w:ins>
            <w:del w:id="2913" w:author="Gülşah Tuba Ünlü (Open)&#10;" w:date="2011-02-12T14:54:00Z">
              <w:r>
                <w:rPr>
                  <w:sz w:val="18"/>
                  <w:szCs w:val="18"/>
                </w:rPr>
                <w:delText>155</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14" w:author="Gülşah Tuba Ünlü (Open)&#10;" w:date="2011-02-12T14:54:00Z">
              <w:r>
                <w:rPr>
                  <w:sz w:val="18"/>
                  <w:szCs w:val="18"/>
                </w:rPr>
                <w:t>-</w:t>
              </w:r>
            </w:ins>
            <w:del w:id="2915" w:author="Gülşah Tuba Ünlü (Open)&#10;" w:date="2011-02-11T23:53:00Z">
              <w:r>
                <w:rPr>
                  <w:sz w:val="18"/>
                  <w:szCs w:val="18"/>
                </w:rPr>
                <w:delText>0,00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16" w:author="Gülşah Tuba Ünlü (Open)&#10;" w:date="2011-02-12T14:54:00Z">
              <w:r>
                <w:rPr>
                  <w:sz w:val="18"/>
                  <w:szCs w:val="18"/>
                </w:rPr>
                <w:t>1.184</w:t>
              </w:r>
            </w:ins>
            <w:del w:id="2917" w:author="Gülşah Tuba Ünlü (Open)&#10;" w:date="2011-02-12T14:54:00Z">
              <w:r>
                <w:rPr>
                  <w:sz w:val="18"/>
                  <w:szCs w:val="18"/>
                </w:rPr>
                <w:delText>1.184</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18" w:author="Gülşah Tuba Ünlü (Open)&#10;" w:date="2011-02-12T14:54:00Z">
              <w:r>
                <w:rPr>
                  <w:sz w:val="18"/>
                  <w:szCs w:val="18"/>
                </w:rPr>
                <w:t>0,03</w:t>
              </w:r>
            </w:ins>
            <w:del w:id="2919" w:author="Gülşah Tuba Ünlü (Open)&#10;" w:date="2011-02-12T14:54:00Z">
              <w:r>
                <w:rPr>
                  <w:sz w:val="18"/>
                  <w:szCs w:val="18"/>
                </w:rPr>
                <w:delText>0,03</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20" w:author="Gülşah Tuba Ünlü (Open)&#10;" w:date="2011-02-12T14:54:00Z">
              <w:r>
                <w:rPr>
                  <w:sz w:val="18"/>
                  <w:szCs w:val="18"/>
                </w:rPr>
                <w:t>319</w:t>
              </w:r>
            </w:ins>
            <w:del w:id="2921" w:author="Gülşah Tuba Ünlü (Open)&#10;" w:date="2011-02-12T14:54:00Z">
              <w:r>
                <w:rPr>
                  <w:sz w:val="18"/>
                  <w:szCs w:val="18"/>
                </w:rPr>
                <w:delText>319</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22" w:author="Gülşah Tuba Ünlü (Open)&#10;" w:date="2011-02-12T14:54:00Z">
              <w:r>
                <w:rPr>
                  <w:sz w:val="18"/>
                  <w:szCs w:val="18"/>
                </w:rPr>
                <w:t>0,01</w:t>
              </w:r>
            </w:ins>
            <w:del w:id="2923" w:author="Gülşah Tuba Ünlü (Open)&#10;" w:date="2011-02-12T14:54:00Z">
              <w:r>
                <w:rPr>
                  <w:sz w:val="18"/>
                  <w:szCs w:val="18"/>
                </w:rPr>
                <w:delText>0,01</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bCs/>
                <w:sz w:val="18"/>
                <w:szCs w:val="18"/>
                <w:lang w:val="tr-TR"/>
              </w:rPr>
            </w:pPr>
            <w:r>
              <w:rPr>
                <w:b/>
                <w:bCs/>
                <w:sz w:val="18"/>
                <w:szCs w:val="18"/>
                <w:lang w:val="tr-TR"/>
              </w:rPr>
              <w:t>Sanayi</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24" w:author="Gülşah Tuba Ünlü (Open)&#10;" w:date="2011-02-12T14:54:00Z">
              <w:r>
                <w:rPr>
                  <w:b/>
                  <w:sz w:val="18"/>
                  <w:szCs w:val="18"/>
                </w:rPr>
                <w:t>1.285.981</w:t>
              </w:r>
            </w:ins>
            <w:del w:id="2925" w:author="Gülşah Tuba Ünlü (Open)&#10;" w:date="2011-02-12T14:54:00Z">
              <w:r>
                <w:rPr>
                  <w:b/>
                  <w:sz w:val="18"/>
                  <w:szCs w:val="18"/>
                </w:rPr>
                <w:delText>1.285.981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26" w:author="Gülşah Tuba Ünlü (Open)&#10;" w:date="2011-02-12T14:54:00Z">
              <w:r>
                <w:rPr>
                  <w:b/>
                  <w:sz w:val="18"/>
                  <w:szCs w:val="18"/>
                </w:rPr>
                <w:t>30,43</w:t>
              </w:r>
            </w:ins>
            <w:del w:id="2927" w:author="Gülşah Tuba Ünlü (Open)&#10;" w:date="2011-02-12T14:54:00Z">
              <w:r>
                <w:rPr>
                  <w:b/>
                  <w:sz w:val="18"/>
                  <w:szCs w:val="18"/>
                </w:rPr>
                <w:delText>30,43</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28" w:author="Gülşah Tuba Ünlü (Open)&#10;" w:date="2011-02-12T14:54:00Z">
              <w:r>
                <w:rPr>
                  <w:b/>
                  <w:sz w:val="18"/>
                  <w:szCs w:val="18"/>
                </w:rPr>
                <w:t>2.841.818</w:t>
              </w:r>
            </w:ins>
            <w:del w:id="2929" w:author="Gülşah Tuba Ünlü (Open)&#10;" w:date="2011-02-12T14:54:00Z">
              <w:r>
                <w:rPr>
                  <w:b/>
                  <w:sz w:val="18"/>
                  <w:szCs w:val="18"/>
                </w:rPr>
                <w:delText>2.841.818</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30" w:author="Gülşah Tuba Ünlü (Open)&#10;" w:date="2011-02-12T14:54:00Z">
              <w:r>
                <w:rPr>
                  <w:b/>
                  <w:sz w:val="18"/>
                  <w:szCs w:val="18"/>
                </w:rPr>
                <w:t>56,83</w:t>
              </w:r>
            </w:ins>
            <w:del w:id="2931" w:author="Gülşah Tuba Ünlü (Open)&#10;" w:date="2011-02-12T14:54:00Z">
              <w:r>
                <w:rPr>
                  <w:b/>
                  <w:sz w:val="18"/>
                  <w:szCs w:val="18"/>
                </w:rPr>
                <w:delText>56,83</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32" w:author="Gülşah Tuba Ünlü (Open)&#10;" w:date="2011-02-12T14:54:00Z">
              <w:r>
                <w:rPr>
                  <w:b/>
                  <w:sz w:val="18"/>
                  <w:szCs w:val="18"/>
                </w:rPr>
                <w:t>1.398.487</w:t>
              </w:r>
            </w:ins>
            <w:del w:id="2933" w:author="Gülşah Tuba Ünlü (Open)&#10;" w:date="2011-02-12T14:54:00Z">
              <w:r>
                <w:rPr>
                  <w:b/>
                  <w:sz w:val="18"/>
                  <w:szCs w:val="18"/>
                </w:rPr>
                <w:delText>1.398.487</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34" w:author="Gülşah Tuba Ünlü (Open)&#10;" w:date="2011-02-12T14:54:00Z">
              <w:r>
                <w:rPr>
                  <w:b/>
                  <w:sz w:val="18"/>
                  <w:szCs w:val="18"/>
                </w:rPr>
                <w:t>35,10</w:t>
              </w:r>
            </w:ins>
            <w:del w:id="2935" w:author="Gülşah Tuba Ünlü (Open)&#10;" w:date="2011-02-12T14:54:00Z">
              <w:r>
                <w:rPr>
                  <w:b/>
                  <w:sz w:val="18"/>
                  <w:szCs w:val="18"/>
                </w:rPr>
                <w:delText>35,10</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36" w:author="Gülşah Tuba Ünlü (Open)&#10;" w:date="2011-02-12T14:54:00Z">
              <w:r>
                <w:rPr>
                  <w:b/>
                  <w:sz w:val="18"/>
                  <w:szCs w:val="18"/>
                </w:rPr>
                <w:t>2.681.363</w:t>
              </w:r>
            </w:ins>
            <w:del w:id="2937" w:author="Gülşah Tuba Ünlü (Open)&#10;" w:date="2011-02-12T14:54:00Z">
              <w:r>
                <w:rPr>
                  <w:b/>
                  <w:sz w:val="18"/>
                  <w:szCs w:val="18"/>
                </w:rPr>
                <w:delText>2.681.363</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38" w:author="Gülşah Tuba Ünlü (Open)&#10;" w:date="2011-02-12T14:54:00Z">
              <w:r>
                <w:rPr>
                  <w:b/>
                  <w:sz w:val="18"/>
                  <w:szCs w:val="18"/>
                </w:rPr>
                <w:t>54,71</w:t>
              </w:r>
            </w:ins>
            <w:del w:id="2939" w:author="Gülşah Tuba Ünlü (Open)&#10;" w:date="2011-02-12T14:54:00Z">
              <w:r>
                <w:rPr>
                  <w:b/>
                  <w:sz w:val="18"/>
                  <w:szCs w:val="18"/>
                </w:rPr>
                <w:delText>54,71</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 xml:space="preserve">Madencilik ve Taşocakçılığı </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40" w:author="Gülşah Tuba Ünlü (Open)&#10;" w:date="2011-02-12T14:54:00Z">
              <w:r>
                <w:rPr>
                  <w:sz w:val="18"/>
                  <w:szCs w:val="18"/>
                </w:rPr>
                <w:t>99.866</w:t>
              </w:r>
            </w:ins>
            <w:del w:id="2941" w:author="Gülşah Tuba Ünlü (Open)&#10;" w:date="2011-02-12T14:54:00Z">
              <w:r>
                <w:rPr>
                  <w:sz w:val="18"/>
                  <w:szCs w:val="18"/>
                </w:rPr>
                <w:delText>99.866</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42" w:author="Gülşah Tuba Ünlü (Open)&#10;" w:date="2011-02-12T14:54:00Z">
              <w:r>
                <w:rPr>
                  <w:sz w:val="18"/>
                  <w:szCs w:val="18"/>
                </w:rPr>
                <w:t>2,36</w:t>
              </w:r>
            </w:ins>
            <w:del w:id="2943" w:author="Gülşah Tuba Ünlü (Open)&#10;" w:date="2011-02-12T14:54:00Z">
              <w:r>
                <w:rPr>
                  <w:sz w:val="18"/>
                  <w:szCs w:val="18"/>
                </w:rPr>
                <w:delText>2,36</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44" w:author="Gülşah Tuba Ünlü (Open)&#10;" w:date="2011-02-12T14:54:00Z">
              <w:r>
                <w:rPr>
                  <w:sz w:val="18"/>
                  <w:szCs w:val="18"/>
                </w:rPr>
                <w:t>229.697</w:t>
              </w:r>
            </w:ins>
            <w:del w:id="2945" w:author="Gülşah Tuba Ünlü (Open)&#10;" w:date="2011-02-12T14:54:00Z">
              <w:r>
                <w:rPr>
                  <w:sz w:val="18"/>
                  <w:szCs w:val="18"/>
                </w:rPr>
                <w:delText>229.697</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46" w:author="Gülşah Tuba Ünlü (Open)&#10;" w:date="2011-02-12T14:54:00Z">
              <w:r>
                <w:rPr>
                  <w:sz w:val="18"/>
                  <w:szCs w:val="18"/>
                </w:rPr>
                <w:t>4,59</w:t>
              </w:r>
            </w:ins>
            <w:del w:id="2947" w:author="Gülşah Tuba Ünlü (Open)&#10;" w:date="2011-02-12T14:54:00Z">
              <w:r>
                <w:rPr>
                  <w:sz w:val="18"/>
                  <w:szCs w:val="18"/>
                </w:rPr>
                <w:delText>4,59</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48" w:author="Gülşah Tuba Ünlü (Open)&#10;" w:date="2011-02-12T14:54:00Z">
              <w:r>
                <w:rPr>
                  <w:sz w:val="18"/>
                  <w:szCs w:val="18"/>
                </w:rPr>
                <w:t>88.855</w:t>
              </w:r>
            </w:ins>
            <w:del w:id="2949" w:author="Gülşah Tuba Ünlü (Open)&#10;" w:date="2011-02-12T14:54:00Z">
              <w:r>
                <w:rPr>
                  <w:sz w:val="18"/>
                  <w:szCs w:val="18"/>
                </w:rPr>
                <w:delText>88.855</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50" w:author="Gülşah Tuba Ünlü (Open)&#10;" w:date="2011-02-12T14:54:00Z">
              <w:r>
                <w:rPr>
                  <w:sz w:val="18"/>
                  <w:szCs w:val="18"/>
                </w:rPr>
                <w:t>2,23</w:t>
              </w:r>
            </w:ins>
            <w:del w:id="2951" w:author="Gülşah Tuba Ünlü (Open)&#10;" w:date="2011-02-12T14:54:00Z">
              <w:r>
                <w:rPr>
                  <w:sz w:val="18"/>
                  <w:szCs w:val="18"/>
                </w:rPr>
                <w:delText>2,23</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52" w:author="Gülşah Tuba Ünlü (Open)&#10;" w:date="2011-02-12T14:54:00Z">
              <w:r>
                <w:rPr>
                  <w:sz w:val="18"/>
                  <w:szCs w:val="18"/>
                </w:rPr>
                <w:t>117.976</w:t>
              </w:r>
            </w:ins>
            <w:del w:id="2953" w:author="Gülşah Tuba Ünlü (Open)&#10;" w:date="2011-02-12T14:54:00Z">
              <w:r>
                <w:rPr>
                  <w:sz w:val="18"/>
                  <w:szCs w:val="18"/>
                </w:rPr>
                <w:delText>117.976</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54" w:author="Gülşah Tuba Ünlü (Open)&#10;" w:date="2011-02-12T14:54:00Z">
              <w:r>
                <w:rPr>
                  <w:sz w:val="18"/>
                  <w:szCs w:val="18"/>
                </w:rPr>
                <w:t>2,41</w:t>
              </w:r>
            </w:ins>
            <w:del w:id="2955" w:author="Gülşah Tuba Ünlü (Open)&#10;" w:date="2011-02-12T14:54:00Z">
              <w:r>
                <w:rPr>
                  <w:sz w:val="18"/>
                  <w:szCs w:val="18"/>
                </w:rPr>
                <w:delText>2,41</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İmalat Sanayi</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56" w:author="Gülşah Tuba Ünlü (Open)&#10;" w:date="2011-02-12T14:54:00Z">
              <w:r>
                <w:rPr>
                  <w:sz w:val="18"/>
                  <w:szCs w:val="18"/>
                </w:rPr>
                <w:t>706.971</w:t>
              </w:r>
            </w:ins>
            <w:del w:id="2957" w:author="Gülşah Tuba Ünlü (Open)&#10;" w:date="2011-02-12T14:54:00Z">
              <w:r>
                <w:rPr>
                  <w:sz w:val="18"/>
                  <w:szCs w:val="18"/>
                </w:rPr>
                <w:delText>706.971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58" w:author="Gülşah Tuba Ünlü (Open)&#10;" w:date="2011-02-12T14:54:00Z">
              <w:r>
                <w:rPr>
                  <w:sz w:val="18"/>
                  <w:szCs w:val="18"/>
                </w:rPr>
                <w:t>16,73</w:t>
              </w:r>
            </w:ins>
            <w:del w:id="2959" w:author="Gülşah Tuba Ünlü (Open)&#10;" w:date="2011-02-12T14:54:00Z">
              <w:r>
                <w:rPr>
                  <w:sz w:val="18"/>
                  <w:szCs w:val="18"/>
                </w:rPr>
                <w:delText>16,73</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60" w:author="Gülşah Tuba Ünlü (Open)&#10;" w:date="2011-02-12T14:54:00Z">
              <w:r>
                <w:rPr>
                  <w:sz w:val="18"/>
                  <w:szCs w:val="18"/>
                </w:rPr>
                <w:t>1.660.230</w:t>
              </w:r>
            </w:ins>
            <w:del w:id="2961" w:author="Gülşah Tuba Ünlü (Open)&#10;" w:date="2011-02-12T14:54:00Z">
              <w:r>
                <w:rPr>
                  <w:sz w:val="18"/>
                  <w:szCs w:val="18"/>
                </w:rPr>
                <w:delText>1.660.230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62" w:author="Gülşah Tuba Ünlü (Open)&#10;" w:date="2011-02-12T14:54:00Z">
              <w:r>
                <w:rPr>
                  <w:sz w:val="18"/>
                  <w:szCs w:val="18"/>
                </w:rPr>
                <w:t>33,20</w:t>
              </w:r>
            </w:ins>
            <w:del w:id="2963" w:author="Gülşah Tuba Ünlü (Open)&#10;" w:date="2011-02-12T14:54:00Z">
              <w:r>
                <w:rPr>
                  <w:sz w:val="18"/>
                  <w:szCs w:val="18"/>
                </w:rPr>
                <w:delText>33,20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64" w:author="Gülşah Tuba Ünlü (Open)&#10;" w:date="2011-02-12T14:54:00Z">
              <w:r>
                <w:rPr>
                  <w:sz w:val="18"/>
                  <w:szCs w:val="18"/>
                </w:rPr>
                <w:t>813.949</w:t>
              </w:r>
            </w:ins>
            <w:del w:id="2965" w:author="Gülşah Tuba Ünlü (Open)&#10;" w:date="2011-02-12T14:54:00Z">
              <w:r>
                <w:rPr>
                  <w:sz w:val="18"/>
                  <w:szCs w:val="18"/>
                </w:rPr>
                <w:delText>813.949</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66" w:author="Gülşah Tuba Ünlü (Open)&#10;" w:date="2011-02-12T14:54:00Z">
              <w:r>
                <w:rPr>
                  <w:sz w:val="18"/>
                  <w:szCs w:val="18"/>
                </w:rPr>
                <w:t>20,43</w:t>
              </w:r>
            </w:ins>
            <w:del w:id="2967" w:author="Gülşah Tuba Ünlü (Open)&#10;" w:date="2011-02-12T14:54:00Z">
              <w:r>
                <w:rPr>
                  <w:sz w:val="18"/>
                  <w:szCs w:val="18"/>
                </w:rPr>
                <w:delText>20,43</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68" w:author="Gülşah Tuba Ünlü (Open)&#10;" w:date="2011-02-12T14:54:00Z">
              <w:r>
                <w:rPr>
                  <w:sz w:val="18"/>
                  <w:szCs w:val="18"/>
                </w:rPr>
                <w:t>1.716.457</w:t>
              </w:r>
            </w:ins>
            <w:del w:id="2969" w:author="Gülşah Tuba Ünlü (Open)&#10;" w:date="2011-02-12T14:54:00Z">
              <w:r>
                <w:rPr>
                  <w:sz w:val="18"/>
                  <w:szCs w:val="18"/>
                </w:rPr>
                <w:delText>1.716.457</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70" w:author="Gülşah Tuba Ünlü (Open)&#10;" w:date="2011-02-12T14:54:00Z">
              <w:r>
                <w:rPr>
                  <w:sz w:val="18"/>
                  <w:szCs w:val="18"/>
                </w:rPr>
                <w:t>35,02</w:t>
              </w:r>
            </w:ins>
            <w:del w:id="2971" w:author="Gülşah Tuba Ünlü (Open)&#10;" w:date="2011-02-12T14:54:00Z">
              <w:r>
                <w:rPr>
                  <w:sz w:val="18"/>
                  <w:szCs w:val="18"/>
                </w:rPr>
                <w:delText>35,02</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Elektrik, Gaz, Su</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72" w:author="Gülşah Tuba Ünlü (Open)&#10;" w:date="2011-02-12T14:54:00Z">
              <w:r>
                <w:rPr>
                  <w:sz w:val="18"/>
                  <w:szCs w:val="18"/>
                </w:rPr>
                <w:t>479.144</w:t>
              </w:r>
            </w:ins>
            <w:del w:id="2973" w:author="Gülşah Tuba Ünlü (Open)&#10;" w:date="2011-02-12T14:54:00Z">
              <w:r>
                <w:rPr>
                  <w:sz w:val="18"/>
                  <w:szCs w:val="18"/>
                </w:rPr>
                <w:delText>479.144</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74" w:author="Gülşah Tuba Ünlü (Open)&#10;" w:date="2011-02-12T14:54:00Z">
              <w:r>
                <w:rPr>
                  <w:sz w:val="18"/>
                  <w:szCs w:val="18"/>
                </w:rPr>
                <w:t>11,34</w:t>
              </w:r>
            </w:ins>
            <w:del w:id="2975" w:author="Gülşah Tuba Ünlü (Open)&#10;" w:date="2011-02-12T14:54:00Z">
              <w:r>
                <w:rPr>
                  <w:sz w:val="18"/>
                  <w:szCs w:val="18"/>
                </w:rPr>
                <w:delText>11,34</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76" w:author="Gülşah Tuba Ünlü (Open)&#10;" w:date="2011-02-12T14:54:00Z">
              <w:r>
                <w:rPr>
                  <w:sz w:val="18"/>
                  <w:szCs w:val="18"/>
                </w:rPr>
                <w:t>951.891</w:t>
              </w:r>
            </w:ins>
            <w:del w:id="2977" w:author="Gülşah Tuba Ünlü (Open)&#10;" w:date="2011-02-12T14:54:00Z">
              <w:r>
                <w:rPr>
                  <w:sz w:val="18"/>
                  <w:szCs w:val="18"/>
                </w:rPr>
                <w:delText>951.891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78" w:author="Gülşah Tuba Ünlü (Open)&#10;" w:date="2011-02-12T14:54:00Z">
              <w:r>
                <w:rPr>
                  <w:sz w:val="18"/>
                  <w:szCs w:val="18"/>
                </w:rPr>
                <w:t>19,04</w:t>
              </w:r>
            </w:ins>
            <w:del w:id="2979" w:author="Gülşah Tuba Ünlü (Open)&#10;" w:date="2011-02-12T14:54:00Z">
              <w:r>
                <w:rPr>
                  <w:sz w:val="18"/>
                  <w:szCs w:val="18"/>
                </w:rPr>
                <w:delText>19,04</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80" w:author="Gülşah Tuba Ünlü (Open)&#10;" w:date="2011-02-12T14:54:00Z">
              <w:r>
                <w:rPr>
                  <w:sz w:val="18"/>
                  <w:szCs w:val="18"/>
                </w:rPr>
                <w:t>495.683</w:t>
              </w:r>
            </w:ins>
            <w:del w:id="2981" w:author="Gülşah Tuba Ünlü (Open)&#10;" w:date="2011-02-12T14:54:00Z">
              <w:r>
                <w:rPr>
                  <w:sz w:val="18"/>
                  <w:szCs w:val="18"/>
                </w:rPr>
                <w:delText>495.683</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82" w:author="Gülşah Tuba Ünlü (Open)&#10;" w:date="2011-02-12T14:54:00Z">
              <w:r>
                <w:rPr>
                  <w:sz w:val="18"/>
                  <w:szCs w:val="18"/>
                </w:rPr>
                <w:t>12,44</w:t>
              </w:r>
            </w:ins>
            <w:del w:id="2983" w:author="Gülşah Tuba Ünlü (Open)&#10;" w:date="2011-02-12T14:54:00Z">
              <w:r>
                <w:rPr>
                  <w:sz w:val="18"/>
                  <w:szCs w:val="18"/>
                </w:rPr>
                <w:delText>12,44</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84" w:author="Gülşah Tuba Ünlü (Open)&#10;" w:date="2011-02-12T14:54:00Z">
              <w:r>
                <w:rPr>
                  <w:sz w:val="18"/>
                  <w:szCs w:val="18"/>
                </w:rPr>
                <w:t>846.930</w:t>
              </w:r>
            </w:ins>
            <w:del w:id="2985" w:author="Gülşah Tuba Ünlü (Open)&#10;" w:date="2011-02-12T14:54:00Z">
              <w:r>
                <w:rPr>
                  <w:sz w:val="18"/>
                  <w:szCs w:val="18"/>
                </w:rPr>
                <w:delText>846.930</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2986" w:author="Gülşah Tuba Ünlü (Open)&#10;" w:date="2011-02-12T14:54:00Z">
              <w:r>
                <w:rPr>
                  <w:sz w:val="18"/>
                  <w:szCs w:val="18"/>
                </w:rPr>
                <w:t>17,28</w:t>
              </w:r>
            </w:ins>
            <w:del w:id="2987" w:author="Gülşah Tuba Ünlü (Open)&#10;" w:date="2011-02-12T14:54:00Z">
              <w:r>
                <w:rPr>
                  <w:sz w:val="18"/>
                  <w:szCs w:val="18"/>
                </w:rPr>
                <w:delText>17,28</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İnşaat</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88" w:author="Gülşah Tuba Ünlü (Open)&#10;" w:date="2011-02-12T14:54:00Z">
              <w:r>
                <w:rPr>
                  <w:b/>
                  <w:sz w:val="18"/>
                  <w:szCs w:val="18"/>
                </w:rPr>
                <w:t>2.006.166</w:t>
              </w:r>
            </w:ins>
            <w:del w:id="2989" w:author="Gülşah Tuba Ünlü (Open)&#10;" w:date="2011-02-12T14:54:00Z">
              <w:r>
                <w:rPr>
                  <w:b/>
                  <w:sz w:val="18"/>
                  <w:szCs w:val="18"/>
                </w:rPr>
                <w:delText>2.006.166</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90" w:author="Gülşah Tuba Ünlü (Open)&#10;" w:date="2011-02-12T14:54:00Z">
              <w:r>
                <w:rPr>
                  <w:b/>
                  <w:sz w:val="18"/>
                  <w:szCs w:val="18"/>
                </w:rPr>
                <w:t>47,47</w:t>
              </w:r>
            </w:ins>
            <w:del w:id="2991" w:author="Gülşah Tuba Ünlü (Open)&#10;" w:date="2011-02-12T14:54:00Z">
              <w:r>
                <w:rPr>
                  <w:b/>
                  <w:sz w:val="18"/>
                  <w:szCs w:val="18"/>
                </w:rPr>
                <w:delText>47,47</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92" w:author="Gülşah Tuba Ünlü (Open)&#10;" w:date="2011-02-12T14:54:00Z">
              <w:r>
                <w:rPr>
                  <w:b/>
                  <w:sz w:val="18"/>
                  <w:szCs w:val="18"/>
                </w:rPr>
                <w:t>1.275.631</w:t>
              </w:r>
            </w:ins>
            <w:del w:id="2993" w:author="Gülşah Tuba Ünlü (Open)&#10;" w:date="2011-02-12T14:54:00Z">
              <w:r>
                <w:rPr>
                  <w:b/>
                  <w:sz w:val="18"/>
                  <w:szCs w:val="18"/>
                </w:rPr>
                <w:delText>1.275.631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94" w:author="Gülşah Tuba Ünlü (Open)&#10;" w:date="2011-02-12T14:54:00Z">
              <w:r>
                <w:rPr>
                  <w:b/>
                  <w:sz w:val="18"/>
                  <w:szCs w:val="18"/>
                </w:rPr>
                <w:t>25,51</w:t>
              </w:r>
            </w:ins>
            <w:del w:id="2995" w:author="Gülşah Tuba Ünlü (Open)&#10;" w:date="2011-02-12T14:54:00Z">
              <w:r>
                <w:rPr>
                  <w:b/>
                  <w:sz w:val="18"/>
                  <w:szCs w:val="18"/>
                </w:rPr>
                <w:delText>25,51</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96" w:author="Gülşah Tuba Ünlü (Open)&#10;" w:date="2011-02-12T14:54:00Z">
              <w:r>
                <w:rPr>
                  <w:b/>
                  <w:sz w:val="18"/>
                  <w:szCs w:val="18"/>
                </w:rPr>
                <w:t>1.740.366</w:t>
              </w:r>
            </w:ins>
            <w:del w:id="2997" w:author="Gülşah Tuba Ünlü (Open)&#10;" w:date="2011-02-12T14:54:00Z">
              <w:r>
                <w:rPr>
                  <w:b/>
                  <w:sz w:val="18"/>
                  <w:szCs w:val="18"/>
                </w:rPr>
                <w:delText>1.740.366</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2998" w:author="Gülşah Tuba Ünlü (Open)&#10;" w:date="2011-02-12T14:54:00Z">
              <w:r>
                <w:rPr>
                  <w:b/>
                  <w:sz w:val="18"/>
                  <w:szCs w:val="18"/>
                </w:rPr>
                <w:t>43,66</w:t>
              </w:r>
            </w:ins>
            <w:del w:id="2999" w:author="Gülşah Tuba Ünlü (Open)&#10;" w:date="2011-02-12T14:54:00Z">
              <w:r>
                <w:rPr>
                  <w:b/>
                  <w:sz w:val="18"/>
                  <w:szCs w:val="18"/>
                </w:rPr>
                <w:delText>43,6</w:delText>
              </w:r>
            </w:del>
            <w:del w:id="3000" w:author="Gülşah Tuba Ünlü (Open)&#10;" w:date="2011-02-11T23:59:00Z">
              <w:r>
                <w:rPr>
                  <w:b/>
                  <w:sz w:val="18"/>
                  <w:szCs w:val="18"/>
                </w:rPr>
                <w:delText>8</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01" w:author="Gülşah Tuba Ünlü (Open)&#10;" w:date="2011-02-12T14:54:00Z">
              <w:r>
                <w:rPr>
                  <w:b/>
                  <w:sz w:val="18"/>
                  <w:szCs w:val="18"/>
                </w:rPr>
                <w:t>1.306.045</w:t>
              </w:r>
            </w:ins>
            <w:del w:id="3002" w:author="Gülşah Tuba Ünlü (Open)&#10;" w:date="2011-02-12T14:54:00Z">
              <w:r>
                <w:rPr>
                  <w:b/>
                  <w:sz w:val="18"/>
                  <w:szCs w:val="18"/>
                </w:rPr>
                <w:delText>1.306.045</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03" w:author="Gülşah Tuba Ünlü (Open)&#10;" w:date="2011-02-12T14:54:00Z">
              <w:r>
                <w:rPr>
                  <w:b/>
                  <w:sz w:val="18"/>
                  <w:szCs w:val="18"/>
                </w:rPr>
                <w:t>26,65</w:t>
              </w:r>
            </w:ins>
            <w:del w:id="3004" w:author="Gülşah Tuba Ünlü (Open)&#10;" w:date="2011-02-12T14:54:00Z">
              <w:r>
                <w:rPr>
                  <w:b/>
                  <w:sz w:val="18"/>
                  <w:szCs w:val="18"/>
                </w:rPr>
                <w:delText>26,65</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bCs/>
                <w:sz w:val="18"/>
                <w:szCs w:val="18"/>
                <w:lang w:val="tr-TR"/>
              </w:rPr>
            </w:pPr>
            <w:r>
              <w:rPr>
                <w:b/>
                <w:bCs/>
                <w:sz w:val="18"/>
                <w:szCs w:val="18"/>
                <w:lang w:val="tr-TR"/>
              </w:rPr>
              <w:t>Hizmetler</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05" w:author="Gülşah Tuba Ünlü (Open)&#10;" w:date="2011-02-12T14:54:00Z">
              <w:r>
                <w:rPr>
                  <w:b/>
                  <w:sz w:val="18"/>
                  <w:szCs w:val="18"/>
                </w:rPr>
                <w:t>803.842</w:t>
              </w:r>
            </w:ins>
            <w:del w:id="3006" w:author="Gülşah Tuba Ünlü (Open)&#10;" w:date="2011-02-12T14:54:00Z">
              <w:r>
                <w:rPr>
                  <w:b/>
                  <w:sz w:val="18"/>
                  <w:szCs w:val="18"/>
                </w:rPr>
                <w:delText>803.842</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07" w:author="Gülşah Tuba Ünlü (Open)&#10;" w:date="2011-02-12T14:54:00Z">
              <w:r>
                <w:rPr>
                  <w:b/>
                  <w:sz w:val="18"/>
                  <w:szCs w:val="18"/>
                </w:rPr>
                <w:t>19,01</w:t>
              </w:r>
            </w:ins>
            <w:del w:id="3008" w:author="Gülşah Tuba Ünlü (Open)&#10;" w:date="2011-02-12T14:54:00Z">
              <w:r>
                <w:rPr>
                  <w:b/>
                  <w:sz w:val="18"/>
                  <w:szCs w:val="18"/>
                </w:rPr>
                <w:delText>19,0</w:delText>
              </w:r>
            </w:del>
            <w:del w:id="3009" w:author="Gülşah Tuba Ünlü (Open)&#10;" w:date="2011-02-12T00:01:00Z">
              <w:r>
                <w:rPr>
                  <w:b/>
                  <w:sz w:val="18"/>
                  <w:szCs w:val="18"/>
                </w:rPr>
                <w:delText>2</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10" w:author="Gülşah Tuba Ünlü (Open)&#10;" w:date="2011-02-12T14:54:00Z">
              <w:r>
                <w:rPr>
                  <w:b/>
                  <w:sz w:val="18"/>
                  <w:szCs w:val="18"/>
                </w:rPr>
                <w:t>821.537</w:t>
              </w:r>
            </w:ins>
            <w:del w:id="3011" w:author="Gülşah Tuba Ünlü (Open)&#10;" w:date="2011-02-12T14:54:00Z">
              <w:r>
                <w:rPr>
                  <w:b/>
                  <w:sz w:val="18"/>
                  <w:szCs w:val="18"/>
                </w:rPr>
                <w:delText>821.537</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12" w:author="Gülşah Tuba Ünlü (Open)&#10;" w:date="2011-02-12T14:54:00Z">
              <w:r>
                <w:rPr>
                  <w:b/>
                  <w:sz w:val="18"/>
                  <w:szCs w:val="18"/>
                </w:rPr>
                <w:t>16,42</w:t>
              </w:r>
            </w:ins>
            <w:del w:id="3013" w:author="Gülşah Tuba Ünlü (Open)&#10;" w:date="2011-02-12T14:54:00Z">
              <w:r>
                <w:rPr>
                  <w:b/>
                  <w:sz w:val="18"/>
                  <w:szCs w:val="18"/>
                </w:rPr>
                <w:delText>16,4</w:delText>
              </w:r>
            </w:del>
            <w:del w:id="3014" w:author="Gülşah Tuba Ünlü (Open)&#10;" w:date="2011-02-12T00:01:00Z">
              <w:r>
                <w:rPr>
                  <w:b/>
                  <w:sz w:val="18"/>
                  <w:szCs w:val="18"/>
                </w:rPr>
                <w:delText>3</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15" w:author="Gülşah Tuba Ünlü (Open)&#10;" w:date="2011-02-12T14:54:00Z">
              <w:r>
                <w:rPr>
                  <w:b/>
                  <w:sz w:val="18"/>
                  <w:szCs w:val="18"/>
                </w:rPr>
                <w:t>751.342</w:t>
              </w:r>
            </w:ins>
            <w:del w:id="3016" w:author="Gülşah Tuba Ünlü (Open)&#10;" w:date="2011-02-12T14:54:00Z">
              <w:r>
                <w:rPr>
                  <w:b/>
                  <w:sz w:val="18"/>
                  <w:szCs w:val="18"/>
                </w:rPr>
                <w:delText>751.342</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17" w:author="Gülşah Tuba Ünlü (Open)&#10;" w:date="2011-02-12T14:54:00Z">
              <w:r>
                <w:rPr>
                  <w:b/>
                  <w:sz w:val="18"/>
                  <w:szCs w:val="18"/>
                </w:rPr>
                <w:t>18,87</w:t>
              </w:r>
            </w:ins>
            <w:del w:id="3018" w:author="Gülşah Tuba Ünlü (Open)&#10;" w:date="2011-02-12T14:54:00Z">
              <w:r>
                <w:rPr>
                  <w:b/>
                  <w:sz w:val="18"/>
                  <w:szCs w:val="18"/>
                </w:rPr>
                <w:delText>18,87</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19" w:author="Gülşah Tuba Ünlü (Open)&#10;" w:date="2011-02-12T14:54:00Z">
              <w:r>
                <w:rPr>
                  <w:b/>
                  <w:sz w:val="18"/>
                  <w:szCs w:val="18"/>
                </w:rPr>
                <w:t>854.004</w:t>
              </w:r>
            </w:ins>
            <w:del w:id="3020" w:author="Gülşah Tuba Ünlü (Open)&#10;" w:date="2011-02-12T14:54:00Z">
              <w:r>
                <w:rPr>
                  <w:b/>
                  <w:sz w:val="18"/>
                  <w:szCs w:val="18"/>
                </w:rPr>
                <w:delText>854.004</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021" w:author="Gülşah Tuba Ünlü (Open)&#10;" w:date="2011-02-12T14:54:00Z">
              <w:r>
                <w:rPr>
                  <w:b/>
                  <w:sz w:val="18"/>
                  <w:szCs w:val="18"/>
                </w:rPr>
                <w:t>17,42</w:t>
              </w:r>
            </w:ins>
            <w:del w:id="3022" w:author="Gülşah Tuba Ünlü (Open)&#10;" w:date="2011-02-12T14:54:00Z">
              <w:r>
                <w:rPr>
                  <w:b/>
                  <w:sz w:val="18"/>
                  <w:szCs w:val="18"/>
                </w:rPr>
                <w:delText>17,42</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Toptan ve Perakende Ticaret</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23" w:author="Gülşah Tuba Ünlü (Open)&#10;" w:date="2011-02-12T14:54:00Z">
              <w:r>
                <w:rPr>
                  <w:sz w:val="18"/>
                  <w:szCs w:val="18"/>
                </w:rPr>
                <w:t>214.921</w:t>
              </w:r>
            </w:ins>
            <w:del w:id="3024" w:author="Gülşah Tuba Ünlü (Open)&#10;" w:date="2011-02-12T14:54:00Z">
              <w:r>
                <w:rPr>
                  <w:sz w:val="18"/>
                  <w:szCs w:val="18"/>
                </w:rPr>
                <w:delText>214.921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25" w:author="Gülşah Tuba Ünlü (Open)&#10;" w:date="2011-02-12T14:54:00Z">
              <w:r>
                <w:rPr>
                  <w:sz w:val="18"/>
                  <w:szCs w:val="18"/>
                </w:rPr>
                <w:t>5,08</w:t>
              </w:r>
            </w:ins>
            <w:del w:id="3026" w:author="Gülşah Tuba Ünlü (Open)&#10;" w:date="2011-02-12T14:54:00Z">
              <w:r>
                <w:rPr>
                  <w:sz w:val="18"/>
                  <w:szCs w:val="18"/>
                </w:rPr>
                <w:delText>5,08</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27" w:author="Gülşah Tuba Ünlü (Open)&#10;" w:date="2011-02-12T14:54:00Z">
              <w:r>
                <w:rPr>
                  <w:sz w:val="18"/>
                  <w:szCs w:val="18"/>
                </w:rPr>
                <w:t>166.733</w:t>
              </w:r>
            </w:ins>
            <w:del w:id="3028" w:author="Gülşah Tuba Ünlü (Open)&#10;" w:date="2011-02-12T14:54:00Z">
              <w:r>
                <w:rPr>
                  <w:sz w:val="18"/>
                  <w:szCs w:val="18"/>
                </w:rPr>
                <w:delText>166.733</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29" w:author="Gülşah Tuba Ünlü (Open)&#10;" w:date="2011-02-12T14:54:00Z">
              <w:r>
                <w:rPr>
                  <w:sz w:val="18"/>
                  <w:szCs w:val="18"/>
                </w:rPr>
                <w:t>3,33</w:t>
              </w:r>
            </w:ins>
            <w:del w:id="3030" w:author="Gülşah Tuba Ünlü (Open)&#10;" w:date="2011-02-12T14:54:00Z">
              <w:r>
                <w:rPr>
                  <w:sz w:val="18"/>
                  <w:szCs w:val="18"/>
                </w:rPr>
                <w:delText>3,33</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31" w:author="Gülşah Tuba Ünlü (Open)&#10;" w:date="2011-02-12T14:54:00Z">
              <w:r>
                <w:rPr>
                  <w:sz w:val="18"/>
                  <w:szCs w:val="18"/>
                </w:rPr>
                <w:t>183.147</w:t>
              </w:r>
            </w:ins>
            <w:del w:id="3032" w:author="Gülşah Tuba Ünlü (Open)&#10;" w:date="2011-02-12T14:54:00Z">
              <w:r>
                <w:rPr>
                  <w:sz w:val="18"/>
                  <w:szCs w:val="18"/>
                </w:rPr>
                <w:delText>183.147</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33" w:author="Gülşah Tuba Ünlü (Open)&#10;" w:date="2011-02-12T14:54:00Z">
              <w:r>
                <w:rPr>
                  <w:sz w:val="18"/>
                  <w:szCs w:val="18"/>
                </w:rPr>
                <w:t>4,61</w:t>
              </w:r>
            </w:ins>
            <w:del w:id="3034" w:author="Gülşah Tuba Ünlü (Open)&#10;" w:date="2011-02-12T14:54:00Z">
              <w:r>
                <w:rPr>
                  <w:sz w:val="18"/>
                  <w:szCs w:val="18"/>
                </w:rPr>
                <w:delText>4,61</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35" w:author="Gülşah Tuba Ünlü (Open)&#10;" w:date="2011-02-12T14:54:00Z">
              <w:r>
                <w:rPr>
                  <w:sz w:val="18"/>
                  <w:szCs w:val="18"/>
                </w:rPr>
                <w:t>130.553</w:t>
              </w:r>
            </w:ins>
            <w:del w:id="3036" w:author="Gülşah Tuba Ünlü (Open)&#10;" w:date="2011-02-12T14:54:00Z">
              <w:r>
                <w:rPr>
                  <w:sz w:val="18"/>
                  <w:szCs w:val="18"/>
                </w:rPr>
                <w:delText>130.553</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37" w:author="Gülşah Tuba Ünlü (Open)&#10;" w:date="2011-02-12T14:54:00Z">
              <w:r>
                <w:rPr>
                  <w:sz w:val="18"/>
                  <w:szCs w:val="18"/>
                </w:rPr>
                <w:t>2,66</w:t>
              </w:r>
            </w:ins>
            <w:del w:id="3038" w:author="Gülşah Tuba Ünlü (Open)&#10;" w:date="2011-02-12T14:54:00Z">
              <w:r>
                <w:rPr>
                  <w:sz w:val="18"/>
                  <w:szCs w:val="18"/>
                </w:rPr>
                <w:delText>2,66</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Otel ve Lokanta Hizmetleri</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39" w:author="Gülşah Tuba Ünlü (Open)&#10;" w:date="2011-02-12T14:54:00Z">
              <w:r>
                <w:rPr>
                  <w:sz w:val="18"/>
                  <w:szCs w:val="18"/>
                </w:rPr>
                <w:t>73.912</w:t>
              </w:r>
            </w:ins>
            <w:del w:id="3040" w:author="Gülşah Tuba Ünlü (Open)&#10;" w:date="2011-02-12T14:54:00Z">
              <w:r>
                <w:rPr>
                  <w:sz w:val="18"/>
                  <w:szCs w:val="18"/>
                </w:rPr>
                <w:delText>73.912</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41" w:author="Gülşah Tuba Ünlü (Open)&#10;" w:date="2011-02-12T14:54:00Z">
              <w:r>
                <w:rPr>
                  <w:sz w:val="18"/>
                  <w:szCs w:val="18"/>
                </w:rPr>
                <w:t>1,75</w:t>
              </w:r>
            </w:ins>
            <w:del w:id="3042" w:author="Gülşah Tuba Ünlü (Open)&#10;" w:date="2011-02-12T14:54:00Z">
              <w:r>
                <w:rPr>
                  <w:sz w:val="18"/>
                  <w:szCs w:val="18"/>
                </w:rPr>
                <w:delText>1,75</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43" w:author="Gülşah Tuba Ünlü (Open)&#10;" w:date="2011-02-12T14:54:00Z">
              <w:r>
                <w:rPr>
                  <w:sz w:val="18"/>
                  <w:szCs w:val="18"/>
                </w:rPr>
                <w:t>58.248</w:t>
              </w:r>
            </w:ins>
            <w:del w:id="3044" w:author="Gülşah Tuba Ünlü (Open)&#10;" w:date="2011-02-12T14:54:00Z">
              <w:r>
                <w:rPr>
                  <w:sz w:val="18"/>
                  <w:szCs w:val="18"/>
                </w:rPr>
                <w:delText>58.248</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45" w:author="Gülşah Tuba Ünlü (Open)&#10;" w:date="2011-02-12T14:54:00Z">
              <w:r>
                <w:rPr>
                  <w:sz w:val="18"/>
                  <w:szCs w:val="18"/>
                </w:rPr>
                <w:t>1,16</w:t>
              </w:r>
            </w:ins>
            <w:del w:id="3046" w:author="Gülşah Tuba Ünlü (Open)&#10;" w:date="2011-02-12T14:54:00Z">
              <w:r>
                <w:rPr>
                  <w:sz w:val="18"/>
                  <w:szCs w:val="18"/>
                </w:rPr>
                <w:delText>1,16</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47" w:author="Gülşah Tuba Ünlü (Open)&#10;" w:date="2011-02-12T14:54:00Z">
              <w:r>
                <w:rPr>
                  <w:sz w:val="18"/>
                  <w:szCs w:val="18"/>
                </w:rPr>
                <w:t>45.744</w:t>
              </w:r>
            </w:ins>
            <w:del w:id="3048" w:author="Gülşah Tuba Ünlü (Open)&#10;" w:date="2011-02-12T14:54:00Z">
              <w:r>
                <w:rPr>
                  <w:sz w:val="18"/>
                  <w:szCs w:val="18"/>
                </w:rPr>
                <w:delText>45.744</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49" w:author="Gülşah Tuba Ünlü (Open)&#10;" w:date="2011-02-12T14:54:00Z">
              <w:r>
                <w:rPr>
                  <w:sz w:val="18"/>
                  <w:szCs w:val="18"/>
                </w:rPr>
                <w:t>1,15</w:t>
              </w:r>
            </w:ins>
            <w:del w:id="3050" w:author="Gülşah Tuba Ünlü (Open)&#10;" w:date="2011-02-12T14:54:00Z">
              <w:r>
                <w:rPr>
                  <w:sz w:val="18"/>
                  <w:szCs w:val="18"/>
                </w:rPr>
                <w:delText>1,15</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51" w:author="Gülşah Tuba Ünlü (Open)&#10;" w:date="2011-02-12T14:54:00Z">
              <w:r>
                <w:rPr>
                  <w:sz w:val="18"/>
                  <w:szCs w:val="18"/>
                </w:rPr>
                <w:t>30.537</w:t>
              </w:r>
            </w:ins>
            <w:del w:id="3052" w:author="Gülşah Tuba Ünlü (Open)&#10;" w:date="2011-02-12T14:54:00Z">
              <w:r>
                <w:rPr>
                  <w:sz w:val="18"/>
                  <w:szCs w:val="18"/>
                </w:rPr>
                <w:delText>30.537</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53" w:author="Gülşah Tuba Ünlü (Open)&#10;" w:date="2011-02-12T14:54:00Z">
              <w:r>
                <w:rPr>
                  <w:sz w:val="18"/>
                  <w:szCs w:val="18"/>
                </w:rPr>
                <w:t>0,62</w:t>
              </w:r>
            </w:ins>
            <w:del w:id="3054" w:author="Gülşah Tuba Ünlü (Open)&#10;" w:date="2011-02-12T14:54:00Z">
              <w:r>
                <w:rPr>
                  <w:sz w:val="18"/>
                  <w:szCs w:val="18"/>
                </w:rPr>
                <w:delText>0,62</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Ulaştırma ve Haberleşme</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55" w:author="Gülşah Tuba Ünlü (Open)&#10;" w:date="2011-02-12T14:54:00Z">
              <w:r>
                <w:rPr>
                  <w:sz w:val="18"/>
                  <w:szCs w:val="18"/>
                </w:rPr>
                <w:t>143.854</w:t>
              </w:r>
            </w:ins>
            <w:del w:id="3056" w:author="Gülşah Tuba Ünlü (Open)&#10;" w:date="2011-02-12T14:54:00Z">
              <w:r>
                <w:rPr>
                  <w:sz w:val="18"/>
                  <w:szCs w:val="18"/>
                </w:rPr>
                <w:delText>143.854</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57" w:author="Gülşah Tuba Ünlü (Open)&#10;" w:date="2011-02-12T14:54:00Z">
              <w:r>
                <w:rPr>
                  <w:sz w:val="18"/>
                  <w:szCs w:val="18"/>
                </w:rPr>
                <w:t>3,40</w:t>
              </w:r>
            </w:ins>
            <w:del w:id="3058" w:author="Gülşah Tuba Ünlü (Open)&#10;" w:date="2011-02-12T14:54:00Z">
              <w:r>
                <w:rPr>
                  <w:sz w:val="18"/>
                  <w:szCs w:val="18"/>
                </w:rPr>
                <w:delText>3,40</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59" w:author="Gülşah Tuba Ünlü (Open)&#10;" w:date="2011-02-12T14:54:00Z">
              <w:r>
                <w:rPr>
                  <w:sz w:val="18"/>
                  <w:szCs w:val="18"/>
                </w:rPr>
                <w:t>414.787</w:t>
              </w:r>
            </w:ins>
            <w:del w:id="3060" w:author="Gülşah Tuba Ünlü (Open)&#10;" w:date="2011-02-12T14:54:00Z">
              <w:r>
                <w:rPr>
                  <w:sz w:val="18"/>
                  <w:szCs w:val="18"/>
                </w:rPr>
                <w:delText>414.787</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61" w:author="Gülşah Tuba Ünlü (Open)&#10;" w:date="2011-02-12T14:54:00Z">
              <w:r>
                <w:rPr>
                  <w:sz w:val="18"/>
                  <w:szCs w:val="18"/>
                </w:rPr>
                <w:t>8,30</w:t>
              </w:r>
            </w:ins>
            <w:del w:id="3062" w:author="Gülşah Tuba Ünlü (Open)&#10;" w:date="2011-02-12T14:54:00Z">
              <w:r>
                <w:rPr>
                  <w:sz w:val="18"/>
                  <w:szCs w:val="18"/>
                </w:rPr>
                <w:delText>8,30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63" w:author="Gülşah Tuba Ünlü (Open)&#10;" w:date="2011-02-12T14:54:00Z">
              <w:r>
                <w:rPr>
                  <w:sz w:val="18"/>
                  <w:szCs w:val="18"/>
                </w:rPr>
                <w:t>164.260</w:t>
              </w:r>
            </w:ins>
            <w:del w:id="3064" w:author="Gülşah Tuba Ünlü (Open)&#10;" w:date="2011-02-12T14:54:00Z">
              <w:r>
                <w:rPr>
                  <w:sz w:val="18"/>
                  <w:szCs w:val="18"/>
                </w:rPr>
                <w:delText>164.260</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65" w:author="Gülşah Tuba Ünlü (Open)&#10;" w:date="2011-02-12T14:54:00Z">
              <w:r>
                <w:rPr>
                  <w:sz w:val="18"/>
                  <w:szCs w:val="18"/>
                </w:rPr>
                <w:t>4,12</w:t>
              </w:r>
            </w:ins>
            <w:del w:id="3066" w:author="Gülşah Tuba Ünlü (Open)&#10;" w:date="2011-02-12T14:54:00Z">
              <w:r>
                <w:rPr>
                  <w:sz w:val="18"/>
                  <w:szCs w:val="18"/>
                </w:rPr>
                <w:delText>4,12</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67" w:author="Gülşah Tuba Ünlü (Open)&#10;" w:date="2011-02-12T14:54:00Z">
              <w:r>
                <w:rPr>
                  <w:sz w:val="18"/>
                  <w:szCs w:val="18"/>
                </w:rPr>
                <w:t>428.509</w:t>
              </w:r>
            </w:ins>
            <w:del w:id="3068" w:author="Gülşah Tuba Ünlü (Open)&#10;" w:date="2011-02-12T14:54:00Z">
              <w:r>
                <w:rPr>
                  <w:sz w:val="18"/>
                  <w:szCs w:val="18"/>
                </w:rPr>
                <w:delText>428.509</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69" w:author="Gülşah Tuba Ünlü (Open)&#10;" w:date="2011-02-12T14:54:00Z">
              <w:r>
                <w:rPr>
                  <w:sz w:val="18"/>
                  <w:szCs w:val="18"/>
                </w:rPr>
                <w:t>8,74</w:t>
              </w:r>
            </w:ins>
            <w:del w:id="3070" w:author="Gülşah Tuba Ünlü (Open)&#10;" w:date="2011-02-12T14:54:00Z">
              <w:r>
                <w:rPr>
                  <w:sz w:val="18"/>
                  <w:szCs w:val="18"/>
                </w:rPr>
                <w:delText>8,74</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Mali Kuruluşlar</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71" w:author="Gülşah Tuba Ünlü (Open)&#10;" w:date="2011-02-12T14:54:00Z">
              <w:r>
                <w:rPr>
                  <w:sz w:val="18"/>
                  <w:szCs w:val="18"/>
                </w:rPr>
                <w:t>81.229</w:t>
              </w:r>
            </w:ins>
            <w:del w:id="3072" w:author="Gülşah Tuba Ünlü (Open)&#10;" w:date="2011-02-12T14:54:00Z">
              <w:r>
                <w:rPr>
                  <w:sz w:val="18"/>
                  <w:szCs w:val="18"/>
                </w:rPr>
                <w:delText>81.229</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73" w:author="Gülşah Tuba Ünlü (Open)&#10;" w:date="2011-02-12T14:54:00Z">
              <w:r>
                <w:rPr>
                  <w:sz w:val="18"/>
                  <w:szCs w:val="18"/>
                </w:rPr>
                <w:t>1,92</w:t>
              </w:r>
            </w:ins>
            <w:del w:id="3074" w:author="Gülşah Tuba Ünlü (Open)&#10;" w:date="2011-02-12T14:54:00Z">
              <w:r>
                <w:rPr>
                  <w:sz w:val="18"/>
                  <w:szCs w:val="18"/>
                </w:rPr>
                <w:delText>1,92</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75" w:author="Gülşah Tuba Ünlü (Open)&#10;" w:date="2011-02-12T14:54:00Z">
              <w:r>
                <w:rPr>
                  <w:sz w:val="18"/>
                  <w:szCs w:val="18"/>
                </w:rPr>
                <w:t>123.979</w:t>
              </w:r>
            </w:ins>
            <w:del w:id="3076" w:author="Gülşah Tuba Ünlü (Open)&#10;" w:date="2011-02-12T14:54:00Z">
              <w:r>
                <w:rPr>
                  <w:sz w:val="18"/>
                  <w:szCs w:val="18"/>
                </w:rPr>
                <w:delText>123.979</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77" w:author="Gülşah Tuba Ünlü (Open)&#10;" w:date="2011-02-12T14:54:00Z">
              <w:r>
                <w:rPr>
                  <w:sz w:val="18"/>
                  <w:szCs w:val="18"/>
                </w:rPr>
                <w:t>2,48</w:t>
              </w:r>
            </w:ins>
            <w:del w:id="3078" w:author="Gülşah Tuba Ünlü (Open)&#10;" w:date="2011-02-12T14:54:00Z">
              <w:r>
                <w:rPr>
                  <w:sz w:val="18"/>
                  <w:szCs w:val="18"/>
                </w:rPr>
                <w:delText>2,48</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79" w:author="Gülşah Tuba Ünlü (Open)&#10;" w:date="2011-02-12T14:54:00Z">
              <w:r>
                <w:rPr>
                  <w:sz w:val="18"/>
                  <w:szCs w:val="18"/>
                </w:rPr>
                <w:t>93.653</w:t>
              </w:r>
            </w:ins>
            <w:del w:id="3080" w:author="Gülşah Tuba Ünlü (Open)&#10;" w:date="2011-02-12T14:54:00Z">
              <w:r>
                <w:rPr>
                  <w:sz w:val="18"/>
                  <w:szCs w:val="18"/>
                </w:rPr>
                <w:delText>93.653</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81" w:author="Gülşah Tuba Ünlü (Open)&#10;" w:date="2011-02-12T14:54:00Z">
              <w:r>
                <w:rPr>
                  <w:sz w:val="18"/>
                  <w:szCs w:val="18"/>
                </w:rPr>
                <w:t>2,35</w:t>
              </w:r>
            </w:ins>
            <w:del w:id="3082" w:author="Gülşah Tuba Ünlü (Open)&#10;" w:date="2011-02-12T14:54:00Z">
              <w:r>
                <w:rPr>
                  <w:sz w:val="18"/>
                  <w:szCs w:val="18"/>
                </w:rPr>
                <w:delText>2,35</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83" w:author="Gülşah Tuba Ünlü (Open)&#10;" w:date="2011-02-12T14:54:00Z">
              <w:r>
                <w:rPr>
                  <w:sz w:val="18"/>
                  <w:szCs w:val="18"/>
                </w:rPr>
                <w:t>184.197</w:t>
              </w:r>
            </w:ins>
            <w:del w:id="3084" w:author="Gülşah Tuba Ünlü (Open)&#10;" w:date="2011-02-12T14:54:00Z">
              <w:r>
                <w:rPr>
                  <w:sz w:val="18"/>
                  <w:szCs w:val="18"/>
                </w:rPr>
                <w:delText>184.197</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85" w:author="Gülşah Tuba Ünlü (Open)&#10;" w:date="2011-02-12T14:54:00Z">
              <w:r>
                <w:rPr>
                  <w:sz w:val="18"/>
                  <w:szCs w:val="18"/>
                </w:rPr>
                <w:t>3,76</w:t>
              </w:r>
            </w:ins>
            <w:del w:id="3086" w:author="Gülşah Tuba Ünlü (Open)&#10;" w:date="2011-02-12T14:54:00Z">
              <w:r>
                <w:rPr>
                  <w:sz w:val="18"/>
                  <w:szCs w:val="18"/>
                </w:rPr>
                <w:delText>3,76</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Gayrimenkul ve Kira. Hizm.</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87" w:author="Gülşah Tuba Ünlü (Open)&#10;" w:date="2011-02-12T14:54:00Z">
              <w:r>
                <w:rPr>
                  <w:sz w:val="18"/>
                  <w:szCs w:val="18"/>
                </w:rPr>
                <w:t>87.120</w:t>
              </w:r>
            </w:ins>
            <w:del w:id="3088" w:author="Gülşah Tuba Ünlü (Open)&#10;" w:date="2011-02-12T14:54:00Z">
              <w:r>
                <w:rPr>
                  <w:sz w:val="18"/>
                  <w:szCs w:val="18"/>
                </w:rPr>
                <w:delText>87.120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89" w:author="Gülşah Tuba Ünlü (Open)&#10;" w:date="2011-02-12T14:54:00Z">
              <w:r>
                <w:rPr>
                  <w:sz w:val="18"/>
                  <w:szCs w:val="18"/>
                </w:rPr>
                <w:t>2,06</w:t>
              </w:r>
            </w:ins>
            <w:del w:id="3090" w:author="Gülşah Tuba Ünlü (Open)&#10;" w:date="2011-02-12T14:54:00Z">
              <w:r>
                <w:rPr>
                  <w:sz w:val="18"/>
                  <w:szCs w:val="18"/>
                </w:rPr>
                <w:delText>2,06</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91" w:author="Gülşah Tuba Ünlü (Open)&#10;" w:date="2011-02-12T14:54:00Z">
              <w:r>
                <w:rPr>
                  <w:sz w:val="18"/>
                  <w:szCs w:val="18"/>
                </w:rPr>
                <w:t>18.576</w:t>
              </w:r>
            </w:ins>
            <w:del w:id="3092" w:author="Gülşah Tuba Ünlü (Open)&#10;" w:date="2011-02-12T14:54:00Z">
              <w:r>
                <w:rPr>
                  <w:sz w:val="18"/>
                  <w:szCs w:val="18"/>
                </w:rPr>
                <w:delText>18.576</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93" w:author="Gülşah Tuba Ünlü (Open)&#10;" w:date="2011-02-12T14:54:00Z">
              <w:r>
                <w:rPr>
                  <w:sz w:val="18"/>
                  <w:szCs w:val="18"/>
                </w:rPr>
                <w:t>0,37</w:t>
              </w:r>
            </w:ins>
            <w:del w:id="3094" w:author="Gülşah Tuba Ünlü (Open)&#10;" w:date="2011-02-12T14:54:00Z">
              <w:r>
                <w:rPr>
                  <w:sz w:val="18"/>
                  <w:szCs w:val="18"/>
                </w:rPr>
                <w:delText>0,37</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95" w:author="Gülşah Tuba Ünlü (Open)&#10;" w:date="2011-02-12T14:54:00Z">
              <w:r>
                <w:rPr>
                  <w:sz w:val="18"/>
                  <w:szCs w:val="18"/>
                </w:rPr>
                <w:t>84.904</w:t>
              </w:r>
            </w:ins>
            <w:del w:id="3096" w:author="Gülşah Tuba Ünlü (Open)&#10;" w:date="2011-02-12T14:54:00Z">
              <w:r>
                <w:rPr>
                  <w:sz w:val="18"/>
                  <w:szCs w:val="18"/>
                </w:rPr>
                <w:delText>84.904</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97" w:author="Gülşah Tuba Ünlü (Open)&#10;" w:date="2011-02-12T14:54:00Z">
              <w:r>
                <w:rPr>
                  <w:sz w:val="18"/>
                  <w:szCs w:val="18"/>
                </w:rPr>
                <w:t>2,13</w:t>
              </w:r>
            </w:ins>
            <w:del w:id="3098" w:author="Gülşah Tuba Ünlü (Open)&#10;" w:date="2011-02-12T14:54:00Z">
              <w:r>
                <w:rPr>
                  <w:sz w:val="18"/>
                  <w:szCs w:val="18"/>
                </w:rPr>
                <w:delText>2,13</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099" w:author="Gülşah Tuba Ünlü (Open)&#10;" w:date="2011-02-12T14:54:00Z">
              <w:r>
                <w:rPr>
                  <w:sz w:val="18"/>
                  <w:szCs w:val="18"/>
                </w:rPr>
                <w:t>50.302</w:t>
              </w:r>
            </w:ins>
            <w:del w:id="3100" w:author="Gülşah Tuba Ünlü (Open)&#10;" w:date="2011-02-12T14:54:00Z">
              <w:r>
                <w:rPr>
                  <w:sz w:val="18"/>
                  <w:szCs w:val="18"/>
                </w:rPr>
                <w:delText>50.302</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01" w:author="Gülşah Tuba Ünlü (Open)&#10;" w:date="2011-02-12T14:54:00Z">
              <w:r>
                <w:rPr>
                  <w:sz w:val="18"/>
                  <w:szCs w:val="18"/>
                </w:rPr>
                <w:t>1,03</w:t>
              </w:r>
            </w:ins>
            <w:del w:id="3102" w:author="Gülşah Tuba Ünlü (Open)&#10;" w:date="2011-02-12T14:54:00Z">
              <w:r>
                <w:rPr>
                  <w:sz w:val="18"/>
                  <w:szCs w:val="18"/>
                </w:rPr>
                <w:delText>1,03</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Serbest Meslek Hizmetleri</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03" w:author="Gülşah Tuba Ünlü (Open)&#10;" w:date="2011-02-12T14:54:00Z">
              <w:r>
                <w:rPr>
                  <w:sz w:val="18"/>
                  <w:szCs w:val="18"/>
                </w:rPr>
                <w:t>41.260</w:t>
              </w:r>
            </w:ins>
            <w:del w:id="3104" w:author="Gülşah Tuba Ünlü (Open)&#10;" w:date="2011-02-12T14:54:00Z">
              <w:r>
                <w:rPr>
                  <w:sz w:val="18"/>
                  <w:szCs w:val="18"/>
                </w:rPr>
                <w:delText>41.260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05" w:author="Gülşah Tuba Ünlü (Open)&#10;" w:date="2011-02-12T14:54:00Z">
              <w:r>
                <w:rPr>
                  <w:sz w:val="18"/>
                  <w:szCs w:val="18"/>
                </w:rPr>
                <w:t>0,98</w:t>
              </w:r>
            </w:ins>
            <w:del w:id="3106" w:author="Gülşah Tuba Ünlü (Open)&#10;" w:date="2011-02-12T14:54:00Z">
              <w:r>
                <w:rPr>
                  <w:sz w:val="18"/>
                  <w:szCs w:val="18"/>
                </w:rPr>
                <w:delText>0,98</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07" w:author="Gülşah Tuba Ünlü (Open)&#10;" w:date="2011-02-12T14:54:00Z">
              <w:r>
                <w:rPr>
                  <w:sz w:val="18"/>
                  <w:szCs w:val="18"/>
                </w:rPr>
                <w:t>9.300</w:t>
              </w:r>
            </w:ins>
            <w:del w:id="3108" w:author="Gülşah Tuba Ünlü (Open)&#10;" w:date="2011-02-12T14:54:00Z">
              <w:r>
                <w:rPr>
                  <w:sz w:val="18"/>
                  <w:szCs w:val="18"/>
                </w:rPr>
                <w:delText>9.300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09" w:author="Gülşah Tuba Ünlü (Open)&#10;" w:date="2011-02-12T14:54:00Z">
              <w:r>
                <w:rPr>
                  <w:sz w:val="18"/>
                  <w:szCs w:val="18"/>
                </w:rPr>
                <w:t>0,19</w:t>
              </w:r>
            </w:ins>
            <w:del w:id="3110" w:author="Gülşah Tuba Ünlü (Open)&#10;" w:date="2011-02-12T14:54:00Z">
              <w:r>
                <w:rPr>
                  <w:sz w:val="18"/>
                  <w:szCs w:val="18"/>
                </w:rPr>
                <w:delText>0,19</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11" w:author="Gülşah Tuba Ünlü (Open)&#10;" w:date="2011-02-12T14:54:00Z">
              <w:r>
                <w:rPr>
                  <w:sz w:val="18"/>
                  <w:szCs w:val="18"/>
                </w:rPr>
                <w:t>39.387</w:t>
              </w:r>
            </w:ins>
            <w:del w:id="3112" w:author="Gülşah Tuba Ünlü (Open)&#10;" w:date="2011-02-12T14:54:00Z">
              <w:r>
                <w:rPr>
                  <w:sz w:val="18"/>
                  <w:szCs w:val="18"/>
                </w:rPr>
                <w:delText>39.387</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13" w:author="Gülşah Tuba Ünlü (Open)&#10;" w:date="2011-02-12T14:54:00Z">
              <w:r>
                <w:rPr>
                  <w:sz w:val="18"/>
                  <w:szCs w:val="18"/>
                </w:rPr>
                <w:t>0,99</w:t>
              </w:r>
            </w:ins>
            <w:del w:id="3114" w:author="Gülşah Tuba Ünlü (Open)&#10;" w:date="2011-02-12T14:54:00Z">
              <w:r>
                <w:rPr>
                  <w:sz w:val="18"/>
                  <w:szCs w:val="18"/>
                </w:rPr>
                <w:delText>0,99</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15" w:author="Gülşah Tuba Ünlü (Open)&#10;" w:date="2011-02-12T14:54:00Z">
              <w:r>
                <w:rPr>
                  <w:sz w:val="18"/>
                  <w:szCs w:val="18"/>
                </w:rPr>
                <w:t>9.436</w:t>
              </w:r>
            </w:ins>
            <w:del w:id="3116" w:author="Gülşah Tuba Ünlü (Open)&#10;" w:date="2011-02-12T14:54:00Z">
              <w:r>
                <w:rPr>
                  <w:sz w:val="18"/>
                  <w:szCs w:val="18"/>
                </w:rPr>
                <w:delText>9.436</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17" w:author="Gülşah Tuba Ünlü (Open)&#10;" w:date="2011-02-12T14:54:00Z">
              <w:r>
                <w:rPr>
                  <w:sz w:val="18"/>
                  <w:szCs w:val="18"/>
                </w:rPr>
                <w:t>0,19</w:t>
              </w:r>
            </w:ins>
            <w:del w:id="3118" w:author="Gülşah Tuba Ünlü (Open)&#10;" w:date="2011-02-12T14:54:00Z">
              <w:r>
                <w:rPr>
                  <w:sz w:val="18"/>
                  <w:szCs w:val="18"/>
                </w:rPr>
                <w:delText>0,19</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Eğitim Hizmetleri</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19" w:author="Gülşah Tuba Ünlü (Open)&#10;" w:date="2011-02-12T14:54:00Z">
              <w:r>
                <w:rPr>
                  <w:sz w:val="18"/>
                  <w:szCs w:val="18"/>
                </w:rPr>
                <w:t>24.405</w:t>
              </w:r>
            </w:ins>
            <w:del w:id="3120" w:author="Gülşah Tuba Ünlü (Open)&#10;" w:date="2011-02-12T14:54:00Z">
              <w:r>
                <w:rPr>
                  <w:sz w:val="18"/>
                  <w:szCs w:val="18"/>
                </w:rPr>
                <w:delText>24.405</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21" w:author="Gülşah Tuba Ünlü (Open)&#10;" w:date="2011-02-12T14:54:00Z">
              <w:r>
                <w:rPr>
                  <w:sz w:val="18"/>
                  <w:szCs w:val="18"/>
                </w:rPr>
                <w:t>0,58</w:t>
              </w:r>
            </w:ins>
            <w:del w:id="3122" w:author="Gülşah Tuba Ünlü (Open)&#10;" w:date="2011-02-12T14:54:00Z">
              <w:r>
                <w:rPr>
                  <w:sz w:val="18"/>
                  <w:szCs w:val="18"/>
                </w:rPr>
                <w:delText>0,58</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23" w:author="Gülşah Tuba Ünlü (Open)&#10;" w:date="2011-02-12T14:54:00Z">
              <w:r>
                <w:rPr>
                  <w:sz w:val="18"/>
                  <w:szCs w:val="18"/>
                </w:rPr>
                <w:t>4.199</w:t>
              </w:r>
            </w:ins>
            <w:del w:id="3124" w:author="Gülşah Tuba Ünlü (Open)&#10;" w:date="2011-02-12T14:54:00Z">
              <w:r>
                <w:rPr>
                  <w:sz w:val="18"/>
                  <w:szCs w:val="18"/>
                </w:rPr>
                <w:delText>4.199</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25" w:author="Gülşah Tuba Ünlü (Open)&#10;" w:date="2011-02-12T14:54:00Z">
              <w:r>
                <w:rPr>
                  <w:sz w:val="18"/>
                  <w:szCs w:val="18"/>
                </w:rPr>
                <w:t>0,08</w:t>
              </w:r>
            </w:ins>
            <w:del w:id="3126" w:author="Gülşah Tuba Ünlü (Open)&#10;" w:date="2011-02-12T14:54:00Z">
              <w:r>
                <w:rPr>
                  <w:sz w:val="18"/>
                  <w:szCs w:val="18"/>
                </w:rPr>
                <w:delText>0,08</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27" w:author="Gülşah Tuba Ünlü (Open)&#10;" w:date="2011-02-12T14:54:00Z">
              <w:r>
                <w:rPr>
                  <w:sz w:val="18"/>
                  <w:szCs w:val="18"/>
                </w:rPr>
                <w:t>22.210</w:t>
              </w:r>
            </w:ins>
            <w:del w:id="3128" w:author="Gülşah Tuba Ünlü (Open)&#10;" w:date="2011-02-12T14:54:00Z">
              <w:r>
                <w:rPr>
                  <w:sz w:val="18"/>
                  <w:szCs w:val="18"/>
                </w:rPr>
                <w:delText>22.210</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29" w:author="Gülşah Tuba Ünlü (Open)&#10;" w:date="2011-02-12T14:54:00Z">
              <w:r>
                <w:rPr>
                  <w:sz w:val="18"/>
                  <w:szCs w:val="18"/>
                </w:rPr>
                <w:t>0,56</w:t>
              </w:r>
            </w:ins>
            <w:del w:id="3130" w:author="Gülşah Tuba Ünlü (Open)&#10;" w:date="2011-02-12T14:54:00Z">
              <w:r>
                <w:rPr>
                  <w:sz w:val="18"/>
                  <w:szCs w:val="18"/>
                </w:rPr>
                <w:delText>0,56</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31" w:author="Gülşah Tuba Ünlü (Open)&#10;" w:date="2011-02-12T14:54:00Z">
              <w:r>
                <w:rPr>
                  <w:sz w:val="18"/>
                  <w:szCs w:val="18"/>
                </w:rPr>
                <w:t>3.885</w:t>
              </w:r>
            </w:ins>
            <w:del w:id="3132" w:author="Gülşah Tuba Ünlü (Open)&#10;" w:date="2011-02-12T14:54:00Z">
              <w:r>
                <w:rPr>
                  <w:sz w:val="18"/>
                  <w:szCs w:val="18"/>
                </w:rPr>
                <w:delText>3.885</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33" w:author="Gülşah Tuba Ünlü (Open)&#10;" w:date="2011-02-12T14:54:00Z">
              <w:r>
                <w:rPr>
                  <w:sz w:val="18"/>
                  <w:szCs w:val="18"/>
                </w:rPr>
                <w:t>0,08</w:t>
              </w:r>
            </w:ins>
            <w:del w:id="3134" w:author="Gülşah Tuba Ünlü (Open)&#10;" w:date="2011-02-12T14:54:00Z">
              <w:r>
                <w:rPr>
                  <w:sz w:val="18"/>
                  <w:szCs w:val="18"/>
                </w:rPr>
                <w:delText>0,08</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90"/>
              <w:rPr>
                <w:sz w:val="18"/>
                <w:szCs w:val="18"/>
                <w:lang w:val="tr-TR"/>
              </w:rPr>
            </w:pPr>
            <w:r>
              <w:rPr>
                <w:sz w:val="18"/>
                <w:szCs w:val="18"/>
                <w:lang w:val="tr-TR"/>
              </w:rPr>
              <w:t>Sağlık ve Sosyal Hizmetler</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35" w:author="Gülşah Tuba Ünlü (Open)&#10;" w:date="2011-02-12T14:54:00Z">
              <w:r>
                <w:rPr>
                  <w:sz w:val="18"/>
                  <w:szCs w:val="18"/>
                </w:rPr>
                <w:t>137.141</w:t>
              </w:r>
            </w:ins>
            <w:del w:id="3136" w:author="Gülşah Tuba Ünlü (Open)&#10;" w:date="2011-02-12T14:54:00Z">
              <w:r>
                <w:rPr>
                  <w:sz w:val="18"/>
                  <w:szCs w:val="18"/>
                </w:rPr>
                <w:delText>137.141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37" w:author="Gülşah Tuba Ünlü (Open)&#10;" w:date="2011-02-12T14:54:00Z">
              <w:r>
                <w:rPr>
                  <w:sz w:val="18"/>
                  <w:szCs w:val="18"/>
                </w:rPr>
                <w:t>3,24</w:t>
              </w:r>
            </w:ins>
            <w:del w:id="3138" w:author="Gülşah Tuba Ünlü (Open)&#10;" w:date="2011-02-12T14:54:00Z">
              <w:r>
                <w:rPr>
                  <w:sz w:val="18"/>
                  <w:szCs w:val="18"/>
                </w:rPr>
                <w:delText>3,24</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39" w:author="Gülşah Tuba Ünlü (Open)&#10;" w:date="2011-02-12T14:54:00Z">
              <w:r>
                <w:rPr>
                  <w:sz w:val="18"/>
                  <w:szCs w:val="18"/>
                </w:rPr>
                <w:t>25.715</w:t>
              </w:r>
            </w:ins>
            <w:del w:id="3140" w:author="Gülşah Tuba Ünlü (Open)&#10;" w:date="2011-02-12T14:54:00Z">
              <w:r>
                <w:rPr>
                  <w:sz w:val="18"/>
                  <w:szCs w:val="18"/>
                </w:rPr>
                <w:delText>25.715</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41" w:author="Gülşah Tuba Ünlü (Open)&#10;" w:date="2011-02-12T14:54:00Z">
              <w:r>
                <w:rPr>
                  <w:sz w:val="18"/>
                  <w:szCs w:val="18"/>
                </w:rPr>
                <w:t>0,51</w:t>
              </w:r>
            </w:ins>
            <w:del w:id="3142" w:author="Gülşah Tuba Ünlü (Open)&#10;" w:date="2011-02-12T14:54:00Z">
              <w:r>
                <w:rPr>
                  <w:sz w:val="18"/>
                  <w:szCs w:val="18"/>
                </w:rPr>
                <w:delText>0,51</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43" w:author="Gülşah Tuba Ünlü (Open)&#10;" w:date="2011-02-12T14:54:00Z">
              <w:r>
                <w:rPr>
                  <w:sz w:val="18"/>
                  <w:szCs w:val="18"/>
                </w:rPr>
                <w:t>118.037</w:t>
              </w:r>
            </w:ins>
            <w:del w:id="3144" w:author="Gülşah Tuba Ünlü (Open)&#10;" w:date="2011-02-12T14:54:00Z">
              <w:r>
                <w:rPr>
                  <w:sz w:val="18"/>
                  <w:szCs w:val="18"/>
                </w:rPr>
                <w:delText>118.036</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45" w:author="Gülşah Tuba Ünlü (Open)&#10;" w:date="2011-02-12T14:54:00Z">
              <w:r>
                <w:rPr>
                  <w:sz w:val="18"/>
                  <w:szCs w:val="18"/>
                </w:rPr>
                <w:t>2,96</w:t>
              </w:r>
            </w:ins>
            <w:del w:id="3146" w:author="Gülşah Tuba Ünlü (Open)&#10;" w:date="2011-02-12T14:54:00Z">
              <w:r>
                <w:rPr>
                  <w:sz w:val="18"/>
                  <w:szCs w:val="18"/>
                </w:rPr>
                <w:delText>2,96</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47" w:author="Gülşah Tuba Ünlü (Open)&#10;" w:date="2011-02-12T14:54:00Z">
              <w:r>
                <w:rPr>
                  <w:sz w:val="18"/>
                  <w:szCs w:val="18"/>
                </w:rPr>
                <w:t>16.585</w:t>
              </w:r>
            </w:ins>
            <w:del w:id="3148" w:author="Gülşah Tuba Ünlü (Open)&#10;" w:date="2011-02-12T14:54:00Z">
              <w:r>
                <w:rPr>
                  <w:sz w:val="18"/>
                  <w:szCs w:val="18"/>
                </w:rPr>
                <w:delText>16.585</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ins w:id="3149" w:author="Gülşah Tuba Ünlü (Open)&#10;" w:date="2011-02-12T14:54:00Z">
              <w:r>
                <w:rPr>
                  <w:sz w:val="18"/>
                  <w:szCs w:val="18"/>
                </w:rPr>
                <w:t>0,34</w:t>
              </w:r>
            </w:ins>
            <w:del w:id="3150" w:author="Gülşah Tuba Ünlü (Open)&#10;" w:date="2011-02-12T14:54:00Z">
              <w:r>
                <w:rPr>
                  <w:sz w:val="18"/>
                  <w:szCs w:val="18"/>
                </w:rPr>
                <w:delText>0,34</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bCs/>
                <w:sz w:val="18"/>
                <w:szCs w:val="18"/>
                <w:lang w:val="tr-TR"/>
              </w:rPr>
            </w:pPr>
            <w:r>
              <w:rPr>
                <w:b/>
                <w:bCs/>
                <w:sz w:val="18"/>
                <w:szCs w:val="18"/>
                <w:lang w:val="tr-TR"/>
              </w:rPr>
              <w:t>Diğer</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ins w:id="3151" w:author="Gülşah Tuba Ünlü (Open)&#10;" w:date="2011-02-12T14:54:00Z">
              <w:r>
                <w:rPr>
                  <w:b/>
                  <w:bCs/>
                  <w:sz w:val="18"/>
                  <w:szCs w:val="18"/>
                </w:rPr>
                <w:t>71.531</w:t>
              </w:r>
            </w:ins>
            <w:del w:id="3152" w:author="Gülşah Tuba Ünlü (Open)&#10;" w:date="2011-02-12T14:54:00Z">
              <w:r>
                <w:rPr>
                  <w:b/>
                  <w:bCs/>
                  <w:sz w:val="18"/>
                  <w:szCs w:val="18"/>
                </w:rPr>
                <w:delText>71.531</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ins w:id="3153" w:author="Gülşah Tuba Ünlü (Open)&#10;" w:date="2011-02-12T14:54:00Z">
              <w:r>
                <w:rPr>
                  <w:b/>
                  <w:bCs/>
                  <w:sz w:val="18"/>
                  <w:szCs w:val="18"/>
                </w:rPr>
                <w:t>1,69</w:t>
              </w:r>
            </w:ins>
            <w:del w:id="3154" w:author="Gülşah Tuba Ünlü (Open)&#10;" w:date="2011-02-12T14:54:00Z">
              <w:r>
                <w:rPr>
                  <w:b/>
                  <w:bCs/>
                  <w:sz w:val="18"/>
                  <w:szCs w:val="18"/>
                </w:rPr>
                <w:delText>1,69</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ins w:id="3155" w:author="Gülşah Tuba Ünlü (Open)&#10;" w:date="2011-02-12T14:54:00Z">
              <w:r>
                <w:rPr>
                  <w:b/>
                  <w:bCs/>
                  <w:sz w:val="18"/>
                  <w:szCs w:val="18"/>
                </w:rPr>
                <w:t>40.120</w:t>
              </w:r>
            </w:ins>
            <w:del w:id="3156" w:author="Gülşah Tuba Ünlü (Open)&#10;" w:date="2011-02-12T14:54:00Z">
              <w:r>
                <w:rPr>
                  <w:b/>
                  <w:bCs/>
                  <w:sz w:val="18"/>
                  <w:szCs w:val="18"/>
                </w:rPr>
                <w:delText>40.120</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ins w:id="3157" w:author="Gülşah Tuba Ünlü (Open)&#10;" w:date="2011-02-12T14:54:00Z">
              <w:r>
                <w:rPr>
                  <w:b/>
                  <w:bCs/>
                  <w:sz w:val="18"/>
                  <w:szCs w:val="18"/>
                </w:rPr>
                <w:t>0,8</w:t>
              </w:r>
            </w:ins>
            <w:ins w:id="3158" w:author="Gülşah Tuba Ünlü (Open)&#10;" w:date="2011-02-13T01:53:00Z">
              <w:r>
                <w:rPr>
                  <w:b/>
                  <w:bCs/>
                  <w:sz w:val="18"/>
                  <w:szCs w:val="18"/>
                </w:rPr>
                <w:t>2</w:t>
              </w:r>
            </w:ins>
            <w:del w:id="3159" w:author="Gülşah Tuba Ünlü (Open)&#10;" w:date="2011-02-12T14:54:00Z">
              <w:r>
                <w:rPr>
                  <w:b/>
                  <w:bCs/>
                  <w:sz w:val="18"/>
                  <w:szCs w:val="18"/>
                </w:rPr>
                <w:delText>0,8</w:delText>
              </w:r>
            </w:del>
            <w:del w:id="3160" w:author="Gülşah Tuba Ünlü (Open)&#10;" w:date="2011-02-12T00:01:00Z">
              <w:r>
                <w:rPr>
                  <w:b/>
                  <w:bCs/>
                  <w:sz w:val="18"/>
                  <w:szCs w:val="18"/>
                </w:rPr>
                <w:delText>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61" w:author="Gülşah Tuba Ünlü (Open)&#10;" w:date="2011-02-12T14:54:00Z">
              <w:r>
                <w:rPr>
                  <w:b/>
                  <w:sz w:val="18"/>
                  <w:szCs w:val="18"/>
                </w:rPr>
                <w:t>47.738</w:t>
              </w:r>
            </w:ins>
            <w:del w:id="3162" w:author="Gülşah Tuba Ünlü (Open)&#10;" w:date="2011-02-12T14:54:00Z">
              <w:r>
                <w:rPr>
                  <w:b/>
                  <w:sz w:val="18"/>
                  <w:szCs w:val="18"/>
                </w:rPr>
                <w:delText>47.738</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63" w:author="Gülşah Tuba Ünlü (Open)&#10;" w:date="2011-02-12T14:54:00Z">
              <w:r>
                <w:rPr>
                  <w:b/>
                  <w:sz w:val="18"/>
                  <w:szCs w:val="18"/>
                </w:rPr>
                <w:t>1,20</w:t>
              </w:r>
            </w:ins>
            <w:del w:id="3164" w:author="Gülşah Tuba Ünlü (Open)&#10;" w:date="2011-02-12T14:54:00Z">
              <w:r>
                <w:rPr>
                  <w:b/>
                  <w:sz w:val="18"/>
                  <w:szCs w:val="18"/>
                </w:rPr>
                <w:delText>1,2</w:delText>
              </w:r>
            </w:del>
            <w:del w:id="3165" w:author="Gülşah Tuba Ünlü (Open)&#10;" w:date="2011-02-12T00:00:00Z">
              <w:r>
                <w:rPr>
                  <w:b/>
                  <w:sz w:val="18"/>
                  <w:szCs w:val="18"/>
                </w:rPr>
                <w:delText>1</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66" w:author="Gülşah Tuba Ünlü (Open)&#10;" w:date="2011-02-12T14:54:00Z">
              <w:r>
                <w:rPr>
                  <w:b/>
                  <w:sz w:val="18"/>
                  <w:szCs w:val="18"/>
                </w:rPr>
                <w:t>16.576</w:t>
              </w:r>
            </w:ins>
            <w:del w:id="3167" w:author="Gülşah Tuba Ünlü (Open)&#10;" w:date="2011-02-12T14:54:00Z">
              <w:r>
                <w:rPr>
                  <w:b/>
                  <w:sz w:val="18"/>
                  <w:szCs w:val="18"/>
                </w:rPr>
                <w:delText>16.575</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68" w:author="Gülşah Tuba Ünlü (Open)&#10;" w:date="2011-02-12T14:54:00Z">
              <w:r>
                <w:rPr>
                  <w:b/>
                  <w:sz w:val="18"/>
                  <w:szCs w:val="18"/>
                </w:rPr>
                <w:t>0,33</w:t>
              </w:r>
            </w:ins>
            <w:del w:id="3169" w:author="Gülşah Tuba Ünlü (Open)&#10;" w:date="2011-02-12T14:54:00Z">
              <w:r>
                <w:rPr>
                  <w:b/>
                  <w:sz w:val="18"/>
                  <w:szCs w:val="18"/>
                </w:rPr>
                <w:delText>0,33</w:delText>
              </w:r>
            </w:del>
          </w:p>
        </w:tc>
      </w:tr>
      <w:tr w:rsidR="00C35653" w:rsidRPr="00872466" w:rsidTr="00B8661B">
        <w:trPr>
          <w:trHeight w:val="255"/>
        </w:trPr>
        <w:tc>
          <w:tcPr>
            <w:tcW w:w="2694"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bCs/>
                <w:sz w:val="18"/>
                <w:szCs w:val="18"/>
                <w:lang w:val="tr-TR"/>
              </w:rPr>
            </w:pPr>
            <w:r>
              <w:rPr>
                <w:b/>
                <w:bCs/>
                <w:sz w:val="18"/>
                <w:szCs w:val="18"/>
                <w:lang w:val="tr-TR"/>
              </w:rPr>
              <w:t xml:space="preserve">Toplam </w:t>
            </w:r>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70" w:author="Gülşah Tuba Ünlü (Open)&#10;" w:date="2011-02-12T14:54:00Z">
              <w:r>
                <w:rPr>
                  <w:b/>
                  <w:sz w:val="18"/>
                  <w:szCs w:val="18"/>
                </w:rPr>
                <w:t>4.226.595</w:t>
              </w:r>
            </w:ins>
            <w:del w:id="3171" w:author="Gülşah Tuba Ünlü (Open)&#10;" w:date="2011-02-12T14:54:00Z">
              <w:r>
                <w:rPr>
                  <w:b/>
                  <w:sz w:val="18"/>
                  <w:szCs w:val="18"/>
                </w:rPr>
                <w:delText>4.226.595</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72" w:author="Gülşah Tuba Ünlü (Open)&#10;" w:date="2011-02-12T14:54:00Z">
              <w:r>
                <w:rPr>
                  <w:b/>
                  <w:sz w:val="18"/>
                  <w:szCs w:val="18"/>
                </w:rPr>
                <w:t>100,00</w:t>
              </w:r>
            </w:ins>
            <w:del w:id="3173" w:author="Gülşah Tuba Ünlü (Open)&#10;" w:date="2011-02-12T14:54:00Z">
              <w:r>
                <w:rPr>
                  <w:b/>
                  <w:sz w:val="18"/>
                  <w:szCs w:val="18"/>
                </w:rPr>
                <w:delText>100,00</w:delText>
              </w:r>
            </w:del>
          </w:p>
        </w:tc>
        <w:tc>
          <w:tcPr>
            <w:tcW w:w="9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74" w:author="Gülşah Tuba Ünlü (Open)&#10;" w:date="2011-02-12T14:54:00Z">
              <w:r>
                <w:rPr>
                  <w:b/>
                  <w:sz w:val="18"/>
                  <w:szCs w:val="18"/>
                </w:rPr>
                <w:t>5.000.288</w:t>
              </w:r>
            </w:ins>
            <w:del w:id="3175" w:author="Gülşah Tuba Ünlü (Open)&#10;" w:date="2011-02-12T14:54:00Z">
              <w:r>
                <w:rPr>
                  <w:b/>
                  <w:sz w:val="18"/>
                  <w:szCs w:val="18"/>
                </w:rPr>
                <w:delText>5.000.288</w:delText>
              </w:r>
            </w:del>
          </w:p>
        </w:tc>
        <w:tc>
          <w:tcPr>
            <w:tcW w:w="850"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76" w:author="Gülşah Tuba Ünlü (Open)&#10;" w:date="2011-02-12T14:54:00Z">
              <w:r>
                <w:rPr>
                  <w:b/>
                  <w:sz w:val="18"/>
                  <w:szCs w:val="18"/>
                </w:rPr>
                <w:t>100,00</w:t>
              </w:r>
            </w:ins>
            <w:del w:id="3177" w:author="Gülşah Tuba Ünlü (Open)&#10;" w:date="2011-02-12T14:54:00Z">
              <w:r>
                <w:rPr>
                  <w:b/>
                  <w:sz w:val="18"/>
                  <w:szCs w:val="18"/>
                </w:rPr>
                <w:delText>100,00</w:delText>
              </w:r>
            </w:del>
          </w:p>
        </w:tc>
        <w:tc>
          <w:tcPr>
            <w:tcW w:w="99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78" w:author="Gülşah Tuba Ünlü (Open)&#10;" w:date="2011-02-12T14:54:00Z">
              <w:r>
                <w:rPr>
                  <w:b/>
                  <w:sz w:val="18"/>
                  <w:szCs w:val="18"/>
                </w:rPr>
                <w:t>3.984.518</w:t>
              </w:r>
            </w:ins>
            <w:del w:id="3179" w:author="Gülşah Tuba Ünlü (Open)&#10;" w:date="2011-02-12T14:54:00Z">
              <w:r>
                <w:rPr>
                  <w:b/>
                  <w:sz w:val="18"/>
                  <w:szCs w:val="18"/>
                </w:rPr>
                <w:delText>3.984.518</w:delText>
              </w:r>
            </w:del>
          </w:p>
        </w:tc>
        <w:tc>
          <w:tcPr>
            <w:tcW w:w="851"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80" w:author="Gülşah Tuba Ünlü (Open)&#10;" w:date="2011-02-12T14:54:00Z">
              <w:r>
                <w:rPr>
                  <w:b/>
                  <w:sz w:val="18"/>
                  <w:szCs w:val="18"/>
                </w:rPr>
                <w:t>100,00</w:t>
              </w:r>
            </w:ins>
            <w:del w:id="3181" w:author="Gülşah Tuba Ünlü (Open)&#10;" w:date="2011-02-12T14:54:00Z">
              <w:r>
                <w:rPr>
                  <w:b/>
                  <w:sz w:val="18"/>
                  <w:szCs w:val="18"/>
                </w:rPr>
                <w:delText>100,0</w:delText>
              </w:r>
            </w:del>
            <w:del w:id="3182" w:author="Gülşah Tuba Ünlü (Open)&#10;" w:date="2011-02-12T00:00:00Z">
              <w:r>
                <w:rPr>
                  <w:b/>
                  <w:sz w:val="18"/>
                  <w:szCs w:val="18"/>
                </w:rPr>
                <w:delText>3</w:delText>
              </w:r>
            </w:del>
          </w:p>
        </w:tc>
        <w:tc>
          <w:tcPr>
            <w:tcW w:w="1134"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83" w:author="Gülşah Tuba Ünlü (Open)&#10;" w:date="2011-02-12T14:54:00Z">
              <w:r>
                <w:rPr>
                  <w:b/>
                  <w:sz w:val="18"/>
                  <w:szCs w:val="18"/>
                </w:rPr>
                <w:t>4.901.459</w:t>
              </w:r>
            </w:ins>
            <w:del w:id="3184" w:author="Gülşah Tuba Ünlü (Open)&#10;" w:date="2011-02-12T14:54:00Z">
              <w:r>
                <w:rPr>
                  <w:b/>
                  <w:sz w:val="18"/>
                  <w:szCs w:val="18"/>
                </w:rPr>
                <w:delText>4.901.45</w:delText>
              </w:r>
            </w:del>
            <w:del w:id="3185" w:author="Gülşah Tuba Ünlü (Open)&#10;" w:date="2011-02-12T00:01:00Z">
              <w:r>
                <w:rPr>
                  <w:b/>
                  <w:sz w:val="18"/>
                  <w:szCs w:val="18"/>
                </w:rPr>
                <w:delText>8,50</w:delText>
              </w:r>
            </w:del>
          </w:p>
        </w:tc>
        <w:tc>
          <w:tcPr>
            <w:tcW w:w="709"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sz w:val="18"/>
                <w:szCs w:val="18"/>
              </w:rPr>
            </w:pPr>
            <w:ins w:id="3186" w:author="Gülşah Tuba Ünlü (Open)&#10;" w:date="2011-02-12T14:54:00Z">
              <w:r>
                <w:rPr>
                  <w:b/>
                  <w:sz w:val="18"/>
                  <w:szCs w:val="18"/>
                </w:rPr>
                <w:t>100,00</w:t>
              </w:r>
            </w:ins>
            <w:del w:id="3187" w:author="Gülşah Tuba Ünlü (Open)&#10;" w:date="2011-02-12T14:54:00Z">
              <w:r>
                <w:rPr>
                  <w:b/>
                  <w:sz w:val="18"/>
                  <w:szCs w:val="18"/>
                </w:rPr>
                <w:delText>100,00</w:delText>
              </w:r>
            </w:del>
          </w:p>
        </w:tc>
      </w:tr>
    </w:tbl>
    <w:p w:rsidR="00371160" w:rsidRDefault="00371160">
      <w:pPr>
        <w:spacing w:line="221" w:lineRule="auto"/>
        <w:ind w:left="720" w:hanging="720"/>
        <w:jc w:val="both"/>
        <w:rPr>
          <w:b/>
          <w:iCs/>
          <w:sz w:val="22"/>
          <w:szCs w:val="22"/>
          <w:lang w:val="tr-TR"/>
        </w:rPr>
      </w:pPr>
    </w:p>
    <w:p w:rsidR="00371160" w:rsidRDefault="009658B8">
      <w:pPr>
        <w:spacing w:line="221" w:lineRule="auto"/>
        <w:ind w:left="720" w:hanging="720"/>
        <w:jc w:val="both"/>
        <w:rPr>
          <w:b/>
          <w:iCs/>
          <w:sz w:val="22"/>
          <w:szCs w:val="22"/>
          <w:lang w:val="tr-TR"/>
        </w:rPr>
      </w:pPr>
      <w:r>
        <w:rPr>
          <w:b/>
          <w:iCs/>
          <w:sz w:val="22"/>
          <w:szCs w:val="22"/>
          <w:lang w:val="tr-TR"/>
        </w:rPr>
        <w:t>3.</w:t>
      </w:r>
      <w:r>
        <w:rPr>
          <w:b/>
          <w:iCs/>
          <w:sz w:val="22"/>
          <w:szCs w:val="22"/>
          <w:lang w:val="tr-TR"/>
        </w:rPr>
        <w:tab/>
        <w:t>I ve II’nci Grupta Sınıflandırılan Gayr</w:t>
      </w:r>
      <w:del w:id="3188" w:author="Gülşah Tuba Ünlü (Open)&#10;" w:date="2011-02-12T11:44:00Z">
        <w:r>
          <w:rPr>
            <w:b/>
            <w:iCs/>
            <w:sz w:val="22"/>
            <w:szCs w:val="22"/>
            <w:lang w:val="tr-TR"/>
          </w:rPr>
          <w:delText>inakdi</w:delText>
        </w:r>
      </w:del>
      <w:ins w:id="3189" w:author="Gülşah Tuba Ünlü (Open)&#10;" w:date="2011-02-12T11:45:00Z">
        <w:r>
          <w:rPr>
            <w:b/>
            <w:iCs/>
            <w:sz w:val="22"/>
            <w:szCs w:val="22"/>
            <w:lang w:val="tr-TR"/>
          </w:rPr>
          <w:t>inakdi</w:t>
        </w:r>
      </w:ins>
      <w:r>
        <w:rPr>
          <w:b/>
          <w:iCs/>
          <w:sz w:val="22"/>
          <w:szCs w:val="22"/>
          <w:lang w:val="tr-TR"/>
        </w:rPr>
        <w:t xml:space="preserve"> Kredilere İlişkin Bilgiler </w:t>
      </w:r>
    </w:p>
    <w:p w:rsidR="00371160" w:rsidRDefault="00371160">
      <w:pPr>
        <w:tabs>
          <w:tab w:val="left" w:pos="720"/>
        </w:tabs>
        <w:spacing w:line="221" w:lineRule="auto"/>
        <w:jc w:val="both"/>
        <w:rPr>
          <w:b/>
          <w:iCs/>
          <w:sz w:val="22"/>
          <w:lang w:val="tr-TR"/>
        </w:rPr>
      </w:pPr>
    </w:p>
    <w:tbl>
      <w:tblPr>
        <w:tblW w:w="10065" w:type="dxa"/>
        <w:tblInd w:w="70" w:type="dxa"/>
        <w:tblCellMar>
          <w:left w:w="70" w:type="dxa"/>
          <w:right w:w="70" w:type="dxa"/>
        </w:tblCellMar>
        <w:tblLook w:val="0000"/>
      </w:tblPr>
      <w:tblGrid>
        <w:gridCol w:w="4253"/>
        <w:gridCol w:w="1559"/>
        <w:gridCol w:w="1559"/>
        <w:gridCol w:w="1418"/>
        <w:gridCol w:w="1276"/>
      </w:tblGrid>
      <w:tr w:rsidR="00D552C1" w:rsidRPr="00872466" w:rsidTr="00F031F6">
        <w:trPr>
          <w:trHeight w:val="255"/>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371160" w:rsidRDefault="009658B8">
            <w:pPr>
              <w:jc w:val="both"/>
              <w:rPr>
                <w:sz w:val="18"/>
                <w:szCs w:val="18"/>
                <w:lang w:val="tr-TR"/>
              </w:rPr>
            </w:pPr>
            <w:r>
              <w:rPr>
                <w:sz w:val="18"/>
                <w:szCs w:val="18"/>
                <w:lang w:val="tr-TR"/>
              </w:rPr>
              <w:t> </w:t>
            </w:r>
          </w:p>
        </w:tc>
        <w:tc>
          <w:tcPr>
            <w:tcW w:w="3118" w:type="dxa"/>
            <w:gridSpan w:val="2"/>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I inci Grup</w:t>
            </w:r>
          </w:p>
        </w:tc>
        <w:tc>
          <w:tcPr>
            <w:tcW w:w="2694" w:type="dxa"/>
            <w:gridSpan w:val="2"/>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II nci Grup</w:t>
            </w:r>
          </w:p>
        </w:tc>
      </w:tr>
      <w:tr w:rsidR="00D552C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 </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TP</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YP</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TP</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YP</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b/>
                <w:bCs/>
                <w:sz w:val="18"/>
                <w:szCs w:val="18"/>
                <w:lang w:val="tr-TR"/>
              </w:rPr>
            </w:pPr>
            <w:r>
              <w:rPr>
                <w:b/>
                <w:bCs/>
                <w:sz w:val="18"/>
                <w:szCs w:val="18"/>
                <w:lang w:val="tr-TR"/>
              </w:rPr>
              <w:t>Gayr</w:t>
            </w:r>
            <w:del w:id="3190" w:author="Gülşah Tuba Ünlü (Open)&#10;" w:date="2011-02-12T11:44:00Z">
              <w:r>
                <w:rPr>
                  <w:b/>
                  <w:bCs/>
                  <w:sz w:val="18"/>
                  <w:szCs w:val="18"/>
                  <w:lang w:val="tr-TR"/>
                </w:rPr>
                <w:delText>inakdi</w:delText>
              </w:r>
            </w:del>
            <w:ins w:id="3191" w:author="Gülşah Tuba Ünlü (Open)&#10;" w:date="2011-02-12T11:45:00Z">
              <w:r>
                <w:rPr>
                  <w:b/>
                  <w:bCs/>
                  <w:sz w:val="18"/>
                  <w:szCs w:val="18"/>
                  <w:lang w:val="tr-TR"/>
                </w:rPr>
                <w:t>inakdi</w:t>
              </w:r>
            </w:ins>
            <w:r>
              <w:rPr>
                <w:b/>
                <w:bCs/>
                <w:sz w:val="18"/>
                <w:szCs w:val="18"/>
                <w:lang w:val="tr-TR"/>
              </w:rPr>
              <w:t xml:space="preserve"> Krediler</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4.198.229</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4.989.198</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28.366</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11.090</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Teminat Mektupları</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4.167.433</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3.731.766</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28.366</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11.090</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Aval ve Kabul Kredileri</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23.000</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131.318</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Akreditifler</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642</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996.720</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Cirolar</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 xml:space="preserve">Menkul Kıymet İhracında Satın Alma Garantilerimizden </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Faktoring Garantilerinden</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353E01" w:rsidRPr="00872466" w:rsidTr="00F031F6">
        <w:trPr>
          <w:trHeight w:val="255"/>
        </w:trPr>
        <w:tc>
          <w:tcPr>
            <w:tcW w:w="4253"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ind w:left="61"/>
              <w:rPr>
                <w:sz w:val="18"/>
                <w:szCs w:val="18"/>
                <w:lang w:val="tr-TR"/>
              </w:rPr>
            </w:pPr>
            <w:r>
              <w:rPr>
                <w:sz w:val="18"/>
                <w:szCs w:val="18"/>
                <w:lang w:val="tr-TR"/>
              </w:rPr>
              <w:t>Diğer Garanti ve Kefaletler</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7.154</w:t>
            </w:r>
          </w:p>
        </w:tc>
        <w:tc>
          <w:tcPr>
            <w:tcW w:w="1559"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129.394</w:t>
            </w:r>
          </w:p>
        </w:tc>
        <w:tc>
          <w:tcPr>
            <w:tcW w:w="1418"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bl>
    <w:p w:rsidR="00371160" w:rsidRDefault="00371160">
      <w:pPr>
        <w:tabs>
          <w:tab w:val="left" w:pos="720"/>
        </w:tabs>
        <w:spacing w:line="216" w:lineRule="auto"/>
        <w:rPr>
          <w:b/>
          <w:bCs/>
          <w:sz w:val="22"/>
          <w:szCs w:val="22"/>
          <w:lang w:val="tr-TR"/>
        </w:rPr>
      </w:pPr>
    </w:p>
    <w:p w:rsidR="00371160" w:rsidRDefault="00371160">
      <w:pPr>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ind w:left="720" w:hanging="720"/>
        <w:rPr>
          <w:b/>
          <w:sz w:val="22"/>
          <w:szCs w:val="22"/>
          <w:lang w:val="tr-TR"/>
        </w:rPr>
      </w:pPr>
    </w:p>
    <w:p w:rsidR="00371160" w:rsidRDefault="009658B8">
      <w:pPr>
        <w:ind w:left="720" w:hanging="720"/>
        <w:rPr>
          <w:b/>
          <w:sz w:val="22"/>
          <w:szCs w:val="22"/>
          <w:lang w:val="tr-TR"/>
        </w:rPr>
      </w:pPr>
      <w:r>
        <w:rPr>
          <w:b/>
          <w:sz w:val="22"/>
          <w:szCs w:val="22"/>
          <w:lang w:val="tr-TR"/>
        </w:rPr>
        <w:t>III.</w:t>
      </w:r>
      <w:r>
        <w:rPr>
          <w:b/>
          <w:sz w:val="22"/>
          <w:szCs w:val="22"/>
          <w:lang w:val="tr-TR"/>
        </w:rPr>
        <w:tab/>
        <w:t>Nazım Hesaplara İlişkin Açıklama ve Dipnotlar (devamı)</w:t>
      </w:r>
    </w:p>
    <w:p w:rsidR="00371160" w:rsidRDefault="00371160">
      <w:pPr>
        <w:tabs>
          <w:tab w:val="left" w:pos="720"/>
        </w:tabs>
        <w:spacing w:line="216" w:lineRule="auto"/>
        <w:rPr>
          <w:b/>
          <w:bCs/>
          <w:sz w:val="22"/>
          <w:szCs w:val="22"/>
          <w:lang w:val="tr-TR"/>
        </w:rPr>
      </w:pPr>
    </w:p>
    <w:p w:rsidR="00371160" w:rsidRDefault="009658B8">
      <w:pPr>
        <w:tabs>
          <w:tab w:val="left" w:pos="720"/>
        </w:tabs>
        <w:spacing w:line="221" w:lineRule="auto"/>
        <w:jc w:val="both"/>
        <w:rPr>
          <w:b/>
          <w:iCs/>
          <w:sz w:val="22"/>
          <w:szCs w:val="22"/>
          <w:lang w:val="tr-TR"/>
        </w:rPr>
      </w:pPr>
      <w:r>
        <w:rPr>
          <w:b/>
          <w:iCs/>
          <w:sz w:val="22"/>
          <w:szCs w:val="22"/>
          <w:lang w:val="tr-TR"/>
        </w:rPr>
        <w:t>4.</w:t>
      </w:r>
      <w:r>
        <w:rPr>
          <w:b/>
          <w:iCs/>
          <w:sz w:val="22"/>
          <w:szCs w:val="22"/>
          <w:lang w:val="tr-TR"/>
        </w:rPr>
        <w:tab/>
        <w:t>Türev İşlemlerine İlişkin Bilgiler</w:t>
      </w:r>
    </w:p>
    <w:p w:rsidR="00371160" w:rsidRDefault="009658B8">
      <w:pPr>
        <w:tabs>
          <w:tab w:val="left" w:pos="720"/>
        </w:tabs>
        <w:spacing w:line="221" w:lineRule="auto"/>
        <w:jc w:val="both"/>
        <w:rPr>
          <w:iCs/>
          <w:sz w:val="22"/>
          <w:szCs w:val="22"/>
          <w:lang w:val="tr-TR"/>
        </w:rPr>
      </w:pPr>
      <w:r>
        <w:rPr>
          <w:iCs/>
          <w:sz w:val="22"/>
          <w:szCs w:val="22"/>
          <w:lang w:val="tr-TR"/>
        </w:rPr>
        <w:tab/>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0"/>
        <w:gridCol w:w="1417"/>
        <w:gridCol w:w="1418"/>
        <w:gridCol w:w="1559"/>
        <w:gridCol w:w="1418"/>
      </w:tblGrid>
      <w:tr w:rsidR="00D552C1" w:rsidRPr="00872466" w:rsidTr="00F031F6">
        <w:trPr>
          <w:trHeight w:val="227"/>
        </w:trPr>
        <w:tc>
          <w:tcPr>
            <w:tcW w:w="4250" w:type="dxa"/>
          </w:tcPr>
          <w:p w:rsidR="00371160" w:rsidRDefault="00371160">
            <w:pPr>
              <w:autoSpaceDE w:val="0"/>
              <w:autoSpaceDN w:val="0"/>
              <w:adjustRightInd w:val="0"/>
              <w:ind w:firstLine="720"/>
              <w:jc w:val="both"/>
              <w:rPr>
                <w:rFonts w:eastAsia="Arial Unicode MS"/>
                <w:sz w:val="18"/>
                <w:szCs w:val="18"/>
                <w:lang w:val="tr-TR"/>
              </w:rPr>
            </w:pPr>
          </w:p>
        </w:tc>
        <w:tc>
          <w:tcPr>
            <w:tcW w:w="5812" w:type="dxa"/>
            <w:gridSpan w:val="4"/>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Amaçlarına Göre Türev İşlemler</w:t>
            </w:r>
          </w:p>
        </w:tc>
      </w:tr>
      <w:tr w:rsidR="00D552C1" w:rsidRPr="00872466" w:rsidTr="00F031F6">
        <w:trPr>
          <w:trHeight w:val="227"/>
        </w:trPr>
        <w:tc>
          <w:tcPr>
            <w:tcW w:w="4250" w:type="dxa"/>
          </w:tcPr>
          <w:p w:rsidR="00371160" w:rsidRDefault="009658B8">
            <w:pPr>
              <w:autoSpaceDE w:val="0"/>
              <w:autoSpaceDN w:val="0"/>
              <w:adjustRightInd w:val="0"/>
              <w:rPr>
                <w:rFonts w:eastAsia="Arial Unicode MS"/>
                <w:sz w:val="18"/>
                <w:szCs w:val="18"/>
                <w:lang w:val="tr-TR"/>
              </w:rPr>
            </w:pPr>
            <w:r>
              <w:rPr>
                <w:rFonts w:eastAsia="Arial Unicode MS"/>
                <w:sz w:val="18"/>
                <w:szCs w:val="18"/>
                <w:lang w:val="tr-TR"/>
              </w:rPr>
              <w:t xml:space="preserve"> </w:t>
            </w:r>
          </w:p>
        </w:tc>
        <w:tc>
          <w:tcPr>
            <w:tcW w:w="2835" w:type="dxa"/>
            <w:gridSpan w:val="2"/>
          </w:tcPr>
          <w:p w:rsidR="00371160" w:rsidRDefault="009658B8">
            <w:pPr>
              <w:autoSpaceDE w:val="0"/>
              <w:autoSpaceDN w:val="0"/>
              <w:adjustRightInd w:val="0"/>
              <w:ind w:left="720" w:hanging="720"/>
              <w:jc w:val="center"/>
              <w:rPr>
                <w:rFonts w:eastAsia="Arial Unicode MS"/>
                <w:sz w:val="18"/>
                <w:szCs w:val="18"/>
                <w:lang w:val="tr-TR"/>
              </w:rPr>
            </w:pPr>
            <w:r>
              <w:rPr>
                <w:rFonts w:eastAsia="Arial Unicode MS"/>
                <w:sz w:val="18"/>
                <w:szCs w:val="18"/>
                <w:lang w:val="tr-TR"/>
              </w:rPr>
              <w:t xml:space="preserve">  Alım Satım Amaçlı İşlemler</w:t>
            </w:r>
          </w:p>
        </w:tc>
        <w:tc>
          <w:tcPr>
            <w:tcW w:w="2977" w:type="dxa"/>
            <w:gridSpan w:val="2"/>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 xml:space="preserve"> Riskten Korunma Amaçlı İşlemler</w:t>
            </w:r>
          </w:p>
        </w:tc>
      </w:tr>
      <w:tr w:rsidR="00D552C1" w:rsidRPr="00872466" w:rsidTr="00F031F6">
        <w:trPr>
          <w:trHeight w:val="227"/>
        </w:trPr>
        <w:tc>
          <w:tcPr>
            <w:tcW w:w="4250" w:type="dxa"/>
            <w:tcBorders>
              <w:bottom w:val="nil"/>
            </w:tcBorders>
          </w:tcPr>
          <w:p w:rsidR="00371160" w:rsidRDefault="009658B8">
            <w:pPr>
              <w:autoSpaceDE w:val="0"/>
              <w:autoSpaceDN w:val="0"/>
              <w:adjustRightInd w:val="0"/>
              <w:rPr>
                <w:rFonts w:eastAsia="Arial Unicode MS"/>
                <w:sz w:val="18"/>
                <w:szCs w:val="18"/>
                <w:lang w:val="tr-TR"/>
              </w:rPr>
            </w:pPr>
            <w:r>
              <w:rPr>
                <w:rFonts w:eastAsia="Arial Unicode MS"/>
                <w:sz w:val="18"/>
                <w:szCs w:val="18"/>
                <w:lang w:val="tr-TR"/>
              </w:rPr>
              <w:t xml:space="preserve"> </w:t>
            </w:r>
          </w:p>
        </w:tc>
        <w:tc>
          <w:tcPr>
            <w:tcW w:w="1417" w:type="dxa"/>
            <w:tcBorders>
              <w:bottom w:val="nil"/>
            </w:tcBorders>
            <w:vAlign w:val="bottom"/>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Cari Dönem</w:t>
            </w:r>
          </w:p>
        </w:tc>
        <w:tc>
          <w:tcPr>
            <w:tcW w:w="1418" w:type="dxa"/>
            <w:tcBorders>
              <w:bottom w:val="nil"/>
            </w:tcBorders>
            <w:vAlign w:val="bottom"/>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Önceki Dönem</w:t>
            </w:r>
          </w:p>
        </w:tc>
        <w:tc>
          <w:tcPr>
            <w:tcW w:w="1559" w:type="dxa"/>
            <w:tcBorders>
              <w:bottom w:val="nil"/>
            </w:tcBorders>
            <w:vAlign w:val="bottom"/>
          </w:tcPr>
          <w:p w:rsidR="00371160" w:rsidRDefault="009658B8">
            <w:pPr>
              <w:autoSpaceDE w:val="0"/>
              <w:autoSpaceDN w:val="0"/>
              <w:adjustRightInd w:val="0"/>
              <w:jc w:val="center"/>
              <w:rPr>
                <w:rFonts w:eastAsia="Arial Unicode MS"/>
                <w:sz w:val="18"/>
                <w:szCs w:val="18"/>
                <w:lang w:val="tr-TR"/>
              </w:rPr>
            </w:pPr>
            <w:r>
              <w:rPr>
                <w:rFonts w:eastAsia="Arial Unicode MS"/>
                <w:sz w:val="18"/>
                <w:szCs w:val="18"/>
                <w:lang w:val="tr-TR"/>
              </w:rPr>
              <w:t>Cari Dönem</w:t>
            </w:r>
          </w:p>
        </w:tc>
        <w:tc>
          <w:tcPr>
            <w:tcW w:w="1418" w:type="dxa"/>
            <w:tcBorders>
              <w:bottom w:val="nil"/>
            </w:tcBorders>
            <w:vAlign w:val="bottom"/>
          </w:tcPr>
          <w:p w:rsidR="00371160" w:rsidRDefault="009658B8">
            <w:pPr>
              <w:autoSpaceDE w:val="0"/>
              <w:autoSpaceDN w:val="0"/>
              <w:adjustRightInd w:val="0"/>
              <w:ind w:right="188"/>
              <w:jc w:val="center"/>
              <w:rPr>
                <w:rFonts w:eastAsia="Arial Unicode MS"/>
                <w:sz w:val="18"/>
                <w:szCs w:val="18"/>
                <w:lang w:val="tr-TR"/>
              </w:rPr>
            </w:pPr>
            <w:r>
              <w:rPr>
                <w:rFonts w:eastAsia="Arial Unicode MS"/>
                <w:sz w:val="18"/>
                <w:szCs w:val="18"/>
                <w:lang w:val="tr-TR"/>
              </w:rPr>
              <w:t>Önceki Dönem</w:t>
            </w:r>
          </w:p>
        </w:tc>
      </w:tr>
      <w:tr w:rsidR="00D552C1" w:rsidRPr="00872466" w:rsidTr="00F031F6">
        <w:trPr>
          <w:trHeight w:val="227"/>
        </w:trPr>
        <w:tc>
          <w:tcPr>
            <w:tcW w:w="4250" w:type="dxa"/>
          </w:tcPr>
          <w:p w:rsidR="00371160" w:rsidRDefault="009658B8">
            <w:pPr>
              <w:autoSpaceDE w:val="0"/>
              <w:autoSpaceDN w:val="0"/>
              <w:adjustRightInd w:val="0"/>
              <w:ind w:firstLine="139"/>
              <w:rPr>
                <w:rFonts w:eastAsia="Arial Unicode MS"/>
                <w:sz w:val="18"/>
                <w:szCs w:val="18"/>
                <w:lang w:val="tr-TR"/>
              </w:rPr>
            </w:pPr>
            <w:r>
              <w:rPr>
                <w:b/>
                <w:bCs/>
                <w:sz w:val="18"/>
                <w:szCs w:val="18"/>
                <w:lang w:val="tr-TR"/>
              </w:rPr>
              <w:t>Alım Satım Amaçlı İşlemlerin Türleri</w:t>
            </w:r>
          </w:p>
        </w:tc>
        <w:tc>
          <w:tcPr>
            <w:tcW w:w="1417" w:type="dxa"/>
            <w:vAlign w:val="bottom"/>
          </w:tcPr>
          <w:p w:rsidR="00371160" w:rsidRDefault="00371160">
            <w:pPr>
              <w:ind w:right="57"/>
              <w:jc w:val="right"/>
              <w:rPr>
                <w:rFonts w:eastAsia="Arial Unicode MS"/>
                <w:sz w:val="18"/>
                <w:szCs w:val="18"/>
                <w:lang w:val="tr-TR"/>
              </w:rPr>
            </w:pPr>
          </w:p>
        </w:tc>
        <w:tc>
          <w:tcPr>
            <w:tcW w:w="1418" w:type="dxa"/>
            <w:vAlign w:val="bottom"/>
          </w:tcPr>
          <w:p w:rsidR="00371160" w:rsidRDefault="00371160">
            <w:pPr>
              <w:ind w:right="57"/>
              <w:jc w:val="right"/>
              <w:rPr>
                <w:rFonts w:eastAsia="Arial Unicode MS"/>
                <w:sz w:val="18"/>
                <w:szCs w:val="18"/>
                <w:lang w:val="tr-TR"/>
              </w:rPr>
            </w:pPr>
          </w:p>
        </w:tc>
        <w:tc>
          <w:tcPr>
            <w:tcW w:w="1559" w:type="dxa"/>
            <w:vAlign w:val="bottom"/>
          </w:tcPr>
          <w:p w:rsidR="00371160" w:rsidRDefault="00371160">
            <w:pPr>
              <w:autoSpaceDE w:val="0"/>
              <w:autoSpaceDN w:val="0"/>
              <w:adjustRightInd w:val="0"/>
              <w:ind w:right="57"/>
              <w:jc w:val="right"/>
              <w:rPr>
                <w:rFonts w:eastAsia="Arial Unicode MS"/>
                <w:sz w:val="18"/>
                <w:szCs w:val="18"/>
                <w:lang w:val="tr-TR"/>
              </w:rPr>
            </w:pPr>
          </w:p>
        </w:tc>
        <w:tc>
          <w:tcPr>
            <w:tcW w:w="1418" w:type="dxa"/>
            <w:vAlign w:val="bottom"/>
          </w:tcPr>
          <w:p w:rsidR="00371160" w:rsidRDefault="00371160">
            <w:pPr>
              <w:autoSpaceDE w:val="0"/>
              <w:autoSpaceDN w:val="0"/>
              <w:adjustRightInd w:val="0"/>
              <w:ind w:right="57"/>
              <w:jc w:val="right"/>
              <w:rPr>
                <w:rFonts w:eastAsia="Arial Unicode MS"/>
                <w:sz w:val="18"/>
                <w:szCs w:val="18"/>
                <w:lang w:val="tr-TR"/>
              </w:rPr>
            </w:pPr>
          </w:p>
        </w:tc>
      </w:tr>
      <w:tr w:rsidR="00353E01" w:rsidRPr="00872466" w:rsidTr="00F031F6">
        <w:trPr>
          <w:trHeight w:val="227"/>
        </w:trPr>
        <w:tc>
          <w:tcPr>
            <w:tcW w:w="4250" w:type="dxa"/>
            <w:tcBorders>
              <w:top w:val="nil"/>
            </w:tcBorders>
          </w:tcPr>
          <w:p w:rsidR="00371160" w:rsidRDefault="009658B8">
            <w:pPr>
              <w:autoSpaceDE w:val="0"/>
              <w:autoSpaceDN w:val="0"/>
              <w:adjustRightInd w:val="0"/>
              <w:ind w:firstLine="139"/>
              <w:rPr>
                <w:rFonts w:eastAsia="Arial Unicode MS"/>
                <w:sz w:val="18"/>
                <w:szCs w:val="18"/>
                <w:lang w:val="tr-TR"/>
              </w:rPr>
            </w:pPr>
            <w:r>
              <w:rPr>
                <w:rFonts w:eastAsia="Arial Unicode MS"/>
                <w:bCs/>
                <w:sz w:val="18"/>
                <w:szCs w:val="18"/>
                <w:lang w:val="tr-TR"/>
              </w:rPr>
              <w:t>Döviz ile İlgili Türev İşlemler (I):</w:t>
            </w:r>
          </w:p>
        </w:tc>
        <w:tc>
          <w:tcPr>
            <w:tcW w:w="1417" w:type="dxa"/>
            <w:tcBorders>
              <w:top w:val="nil"/>
            </w:tcBorders>
            <w:vAlign w:val="bottom"/>
          </w:tcPr>
          <w:p w:rsidR="00371160" w:rsidRDefault="009658B8">
            <w:pPr>
              <w:ind w:right="57"/>
              <w:jc w:val="right"/>
              <w:rPr>
                <w:sz w:val="18"/>
                <w:szCs w:val="18"/>
              </w:rPr>
            </w:pPr>
            <w:r>
              <w:rPr>
                <w:sz w:val="18"/>
                <w:szCs w:val="18"/>
              </w:rPr>
              <w:t>926.555</w:t>
            </w:r>
          </w:p>
        </w:tc>
        <w:tc>
          <w:tcPr>
            <w:tcW w:w="1418" w:type="dxa"/>
            <w:tcBorders>
              <w:top w:val="nil"/>
            </w:tcBorders>
            <w:vAlign w:val="bottom"/>
          </w:tcPr>
          <w:p w:rsidR="00371160" w:rsidRDefault="009658B8">
            <w:pPr>
              <w:ind w:right="57"/>
              <w:jc w:val="right"/>
              <w:rPr>
                <w:sz w:val="18"/>
                <w:szCs w:val="18"/>
              </w:rPr>
            </w:pPr>
            <w:r>
              <w:rPr>
                <w:sz w:val="18"/>
                <w:szCs w:val="18"/>
              </w:rPr>
              <w:t>900.976</w:t>
            </w:r>
          </w:p>
        </w:tc>
        <w:tc>
          <w:tcPr>
            <w:tcW w:w="1559" w:type="dxa"/>
            <w:tcBorders>
              <w:top w:val="nil"/>
            </w:tcBorders>
            <w:vAlign w:val="bottom"/>
          </w:tcPr>
          <w:p w:rsidR="00371160" w:rsidRDefault="009658B8">
            <w:pPr>
              <w:ind w:right="57"/>
              <w:jc w:val="right"/>
              <w:rPr>
                <w:sz w:val="18"/>
                <w:szCs w:val="18"/>
              </w:rPr>
            </w:pPr>
            <w:r>
              <w:rPr>
                <w:sz w:val="18"/>
                <w:szCs w:val="18"/>
              </w:rPr>
              <w:t>-</w:t>
            </w:r>
          </w:p>
        </w:tc>
        <w:tc>
          <w:tcPr>
            <w:tcW w:w="1418" w:type="dxa"/>
            <w:tcBorders>
              <w:top w:val="nil"/>
            </w:tcBorders>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60" w:firstLine="139"/>
              <w:rPr>
                <w:rFonts w:eastAsia="Arial Unicode MS"/>
                <w:sz w:val="18"/>
                <w:szCs w:val="18"/>
                <w:lang w:val="tr-TR"/>
              </w:rPr>
            </w:pPr>
            <w:r>
              <w:rPr>
                <w:rFonts w:eastAsia="Arial Unicode MS"/>
                <w:sz w:val="18"/>
                <w:szCs w:val="18"/>
                <w:lang w:val="tr-TR"/>
              </w:rPr>
              <w:t>Vadeli Döviz Alım Satım İşlemleri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60" w:firstLine="139"/>
              <w:rPr>
                <w:rFonts w:eastAsia="Arial Unicode MS"/>
                <w:sz w:val="18"/>
                <w:szCs w:val="18"/>
                <w:lang w:val="tr-TR"/>
              </w:rPr>
            </w:pPr>
            <w:r>
              <w:rPr>
                <w:rFonts w:eastAsia="Arial Unicode MS"/>
                <w:sz w:val="18"/>
                <w:szCs w:val="18"/>
                <w:lang w:val="tr-TR"/>
              </w:rPr>
              <w:t>Swap Para Alım Satım İşlemleri</w:t>
            </w:r>
          </w:p>
        </w:tc>
        <w:tc>
          <w:tcPr>
            <w:tcW w:w="1417" w:type="dxa"/>
            <w:vAlign w:val="bottom"/>
          </w:tcPr>
          <w:p w:rsidR="00371160" w:rsidRDefault="009658B8">
            <w:pPr>
              <w:ind w:right="57"/>
              <w:jc w:val="right"/>
              <w:rPr>
                <w:sz w:val="18"/>
                <w:szCs w:val="18"/>
              </w:rPr>
            </w:pPr>
            <w:r>
              <w:rPr>
                <w:sz w:val="18"/>
                <w:szCs w:val="18"/>
              </w:rPr>
              <w:t>926.555</w:t>
            </w:r>
          </w:p>
        </w:tc>
        <w:tc>
          <w:tcPr>
            <w:tcW w:w="1418" w:type="dxa"/>
            <w:vAlign w:val="bottom"/>
          </w:tcPr>
          <w:p w:rsidR="00371160" w:rsidRDefault="009658B8">
            <w:pPr>
              <w:ind w:right="57"/>
              <w:jc w:val="right"/>
              <w:rPr>
                <w:sz w:val="18"/>
                <w:szCs w:val="18"/>
              </w:rPr>
            </w:pPr>
            <w:r>
              <w:rPr>
                <w:sz w:val="18"/>
                <w:szCs w:val="18"/>
              </w:rPr>
              <w:t>900.976</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60" w:firstLine="139"/>
              <w:rPr>
                <w:rFonts w:eastAsia="Arial Unicode MS"/>
                <w:sz w:val="18"/>
                <w:szCs w:val="18"/>
                <w:lang w:val="tr-TR"/>
              </w:rPr>
            </w:pPr>
            <w:r>
              <w:rPr>
                <w:rFonts w:eastAsia="Arial Unicode MS"/>
                <w:sz w:val="18"/>
                <w:szCs w:val="18"/>
                <w:lang w:val="tr-TR"/>
              </w:rPr>
              <w:t>Futures Para İşlemleri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60" w:firstLine="139"/>
              <w:rPr>
                <w:rFonts w:eastAsia="Arial Unicode MS"/>
                <w:sz w:val="18"/>
                <w:szCs w:val="18"/>
                <w:lang w:val="tr-TR"/>
              </w:rPr>
            </w:pPr>
            <w:r>
              <w:rPr>
                <w:rFonts w:eastAsia="Arial Unicode MS"/>
                <w:sz w:val="18"/>
                <w:szCs w:val="18"/>
                <w:lang w:val="tr-TR"/>
              </w:rPr>
              <w:t>Para Alım Satım Opsiyonları</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firstLine="139"/>
              <w:rPr>
                <w:rFonts w:eastAsia="Arial Unicode MS"/>
                <w:sz w:val="18"/>
                <w:szCs w:val="18"/>
                <w:lang w:val="tr-TR"/>
              </w:rPr>
            </w:pPr>
            <w:r>
              <w:rPr>
                <w:sz w:val="18"/>
                <w:szCs w:val="18"/>
                <w:lang w:val="tr-TR"/>
              </w:rPr>
              <w:t>Faiz ile İlgili Türev İşlemler (II) :</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firstLine="139"/>
              <w:rPr>
                <w:sz w:val="18"/>
                <w:szCs w:val="18"/>
                <w:lang w:val="tr-TR"/>
              </w:rPr>
            </w:pPr>
            <w:r>
              <w:rPr>
                <w:sz w:val="18"/>
                <w:szCs w:val="18"/>
                <w:lang w:val="tr-TR"/>
              </w:rPr>
              <w:t>Vadeli Faiz Sözleşmesi Alım Satım İşlemleri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45" w:firstLine="139"/>
              <w:rPr>
                <w:rFonts w:eastAsia="Arial Unicode MS"/>
                <w:sz w:val="18"/>
                <w:szCs w:val="18"/>
                <w:lang w:val="tr-TR"/>
              </w:rPr>
            </w:pPr>
            <w:r>
              <w:rPr>
                <w:rFonts w:eastAsia="Arial Unicode MS"/>
                <w:sz w:val="18"/>
                <w:szCs w:val="18"/>
                <w:lang w:val="tr-TR"/>
              </w:rPr>
              <w:t>Swap Faiz Alım Satım İşlemleri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45" w:firstLine="139"/>
              <w:rPr>
                <w:rFonts w:eastAsia="Arial Unicode MS"/>
                <w:sz w:val="18"/>
                <w:szCs w:val="18"/>
                <w:lang w:val="tr-TR"/>
              </w:rPr>
            </w:pPr>
            <w:r>
              <w:rPr>
                <w:rFonts w:eastAsia="Arial Unicode MS"/>
                <w:sz w:val="18"/>
                <w:szCs w:val="18"/>
                <w:lang w:val="tr-TR"/>
              </w:rPr>
              <w:t>Faiz Alım Satım Opsiyonları</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left="345" w:firstLine="139"/>
              <w:rPr>
                <w:rFonts w:eastAsia="Arial Unicode MS"/>
                <w:sz w:val="18"/>
                <w:szCs w:val="18"/>
                <w:lang w:val="tr-TR"/>
              </w:rPr>
            </w:pPr>
            <w:r>
              <w:rPr>
                <w:rFonts w:eastAsia="Arial Unicode MS"/>
                <w:sz w:val="18"/>
                <w:szCs w:val="18"/>
                <w:lang w:val="tr-TR"/>
              </w:rPr>
              <w:t>Futures Faiz Alım Satım İşlemleri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firstLine="139"/>
              <w:rPr>
                <w:sz w:val="18"/>
                <w:szCs w:val="18"/>
                <w:lang w:val="tr-TR"/>
              </w:rPr>
            </w:pPr>
            <w:r>
              <w:rPr>
                <w:sz w:val="18"/>
                <w:szCs w:val="18"/>
                <w:lang w:val="tr-TR"/>
              </w:rPr>
              <w:t>Menkul Değerler Alım Satım Opsiyonu (III)</w:t>
            </w:r>
          </w:p>
        </w:tc>
        <w:tc>
          <w:tcPr>
            <w:tcW w:w="1417"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353E01" w:rsidRPr="00872466" w:rsidTr="00F031F6">
        <w:trPr>
          <w:trHeight w:val="227"/>
        </w:trPr>
        <w:tc>
          <w:tcPr>
            <w:tcW w:w="4250" w:type="dxa"/>
          </w:tcPr>
          <w:p w:rsidR="00371160" w:rsidRDefault="009658B8">
            <w:pPr>
              <w:autoSpaceDE w:val="0"/>
              <w:autoSpaceDN w:val="0"/>
              <w:adjustRightInd w:val="0"/>
              <w:ind w:firstLine="139"/>
              <w:rPr>
                <w:rFonts w:eastAsia="Arial Unicode MS"/>
                <w:sz w:val="18"/>
                <w:szCs w:val="18"/>
                <w:lang w:val="tr-TR"/>
              </w:rPr>
            </w:pPr>
            <w:r>
              <w:rPr>
                <w:sz w:val="18"/>
                <w:szCs w:val="18"/>
                <w:lang w:val="tr-TR"/>
              </w:rPr>
              <w:t>Diğer Alım-Satım Amaçlı Türev İşlemler (IV)</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autoSpaceDE w:val="0"/>
              <w:autoSpaceDN w:val="0"/>
              <w:adjustRightInd w:val="0"/>
              <w:ind w:left="139"/>
              <w:rPr>
                <w:rFonts w:eastAsia="Arial Unicode MS"/>
                <w:b/>
                <w:sz w:val="18"/>
                <w:szCs w:val="18"/>
                <w:lang w:val="tr-TR"/>
              </w:rPr>
            </w:pPr>
            <w:r>
              <w:rPr>
                <w:b/>
                <w:sz w:val="18"/>
                <w:szCs w:val="18"/>
                <w:lang w:val="tr-TR"/>
              </w:rPr>
              <w:t>A. Toplam Alım Satım Amaçlı Türev İşlemler (I+II+III+IV)</w:t>
            </w:r>
          </w:p>
        </w:tc>
        <w:tc>
          <w:tcPr>
            <w:tcW w:w="1417" w:type="dxa"/>
            <w:shd w:val="clear" w:color="auto" w:fill="auto"/>
            <w:vAlign w:val="bottom"/>
          </w:tcPr>
          <w:p w:rsidR="00371160" w:rsidRDefault="009658B8">
            <w:pPr>
              <w:ind w:right="57"/>
              <w:jc w:val="right"/>
              <w:rPr>
                <w:b/>
                <w:sz w:val="18"/>
                <w:szCs w:val="18"/>
              </w:rPr>
            </w:pPr>
            <w:r>
              <w:rPr>
                <w:b/>
                <w:sz w:val="18"/>
                <w:szCs w:val="18"/>
              </w:rPr>
              <w:t>926.555</w:t>
            </w:r>
          </w:p>
        </w:tc>
        <w:tc>
          <w:tcPr>
            <w:tcW w:w="1418" w:type="dxa"/>
            <w:shd w:val="clear" w:color="auto" w:fill="auto"/>
            <w:vAlign w:val="bottom"/>
          </w:tcPr>
          <w:p w:rsidR="00371160" w:rsidRDefault="009658B8">
            <w:pPr>
              <w:ind w:right="57"/>
              <w:jc w:val="right"/>
              <w:rPr>
                <w:b/>
                <w:sz w:val="18"/>
                <w:szCs w:val="18"/>
              </w:rPr>
            </w:pPr>
            <w:r>
              <w:rPr>
                <w:b/>
                <w:sz w:val="18"/>
                <w:szCs w:val="18"/>
              </w:rPr>
              <w:t>900.976</w:t>
            </w:r>
          </w:p>
        </w:tc>
        <w:tc>
          <w:tcPr>
            <w:tcW w:w="1559" w:type="dxa"/>
            <w:vAlign w:val="bottom"/>
          </w:tcPr>
          <w:p w:rsidR="00371160" w:rsidRDefault="009658B8">
            <w:pPr>
              <w:ind w:right="57"/>
              <w:jc w:val="right"/>
              <w:rPr>
                <w:sz w:val="18"/>
                <w:szCs w:val="18"/>
              </w:rPr>
            </w:pPr>
            <w:ins w:id="3192" w:author="Gülşah Tuba Ünlü (Open)&#10;" w:date="2011-02-13T01:55:00Z">
              <w:r>
                <w:rPr>
                  <w:sz w:val="18"/>
                  <w:szCs w:val="18"/>
                </w:rPr>
                <w:t>-</w:t>
              </w:r>
            </w:ins>
          </w:p>
        </w:tc>
        <w:tc>
          <w:tcPr>
            <w:tcW w:w="1418" w:type="dxa"/>
            <w:vAlign w:val="bottom"/>
          </w:tcPr>
          <w:p w:rsidR="00371160" w:rsidRDefault="009658B8">
            <w:pPr>
              <w:ind w:right="57"/>
              <w:jc w:val="right"/>
              <w:rPr>
                <w:sz w:val="18"/>
                <w:szCs w:val="18"/>
              </w:rPr>
            </w:pPr>
            <w:ins w:id="3193" w:author="Gülşah Tuba Ünlü (Open)&#10;" w:date="2011-02-13T01:55:00Z">
              <w:r>
                <w:rPr>
                  <w:sz w:val="18"/>
                  <w:szCs w:val="18"/>
                </w:rPr>
                <w:t>-</w:t>
              </w:r>
            </w:ins>
          </w:p>
        </w:tc>
      </w:tr>
      <w:tr w:rsidR="00F33279" w:rsidRPr="00872466" w:rsidTr="00F031F6">
        <w:trPr>
          <w:trHeight w:val="227"/>
        </w:trPr>
        <w:tc>
          <w:tcPr>
            <w:tcW w:w="4250" w:type="dxa"/>
          </w:tcPr>
          <w:p w:rsidR="00371160" w:rsidRDefault="00371160">
            <w:pPr>
              <w:autoSpaceDE w:val="0"/>
              <w:autoSpaceDN w:val="0"/>
              <w:adjustRightInd w:val="0"/>
              <w:ind w:firstLine="139"/>
              <w:rPr>
                <w:b/>
                <w:bCs/>
                <w:sz w:val="18"/>
                <w:szCs w:val="18"/>
                <w:lang w:val="tr-TR"/>
              </w:rPr>
            </w:pPr>
          </w:p>
        </w:tc>
        <w:tc>
          <w:tcPr>
            <w:tcW w:w="1417" w:type="dxa"/>
            <w:shd w:val="clear" w:color="auto" w:fill="auto"/>
            <w:vAlign w:val="bottom"/>
          </w:tcPr>
          <w:p w:rsidR="00371160" w:rsidRDefault="00371160">
            <w:pPr>
              <w:ind w:right="57"/>
              <w:jc w:val="right"/>
              <w:rPr>
                <w:sz w:val="18"/>
                <w:szCs w:val="18"/>
              </w:rPr>
            </w:pPr>
          </w:p>
        </w:tc>
        <w:tc>
          <w:tcPr>
            <w:tcW w:w="1418" w:type="dxa"/>
            <w:shd w:val="clear" w:color="auto" w:fill="auto"/>
            <w:vAlign w:val="bottom"/>
          </w:tcPr>
          <w:p w:rsidR="00371160" w:rsidRDefault="00371160">
            <w:pPr>
              <w:ind w:right="57"/>
              <w:jc w:val="right"/>
              <w:rPr>
                <w:sz w:val="18"/>
                <w:szCs w:val="18"/>
              </w:rPr>
            </w:pPr>
          </w:p>
        </w:tc>
        <w:tc>
          <w:tcPr>
            <w:tcW w:w="1559" w:type="dxa"/>
            <w:vAlign w:val="bottom"/>
          </w:tcPr>
          <w:p w:rsidR="00371160" w:rsidRDefault="00371160">
            <w:pPr>
              <w:ind w:right="57"/>
              <w:jc w:val="right"/>
              <w:rPr>
                <w:sz w:val="18"/>
                <w:szCs w:val="18"/>
              </w:rPr>
            </w:pPr>
          </w:p>
        </w:tc>
        <w:tc>
          <w:tcPr>
            <w:tcW w:w="1418" w:type="dxa"/>
            <w:vAlign w:val="bottom"/>
          </w:tcPr>
          <w:p w:rsidR="00371160" w:rsidRDefault="00371160">
            <w:pPr>
              <w:ind w:right="57"/>
              <w:jc w:val="right"/>
              <w:rPr>
                <w:sz w:val="18"/>
                <w:szCs w:val="18"/>
              </w:rPr>
            </w:pPr>
          </w:p>
        </w:tc>
      </w:tr>
      <w:tr w:rsidR="00F33279" w:rsidRPr="00872466" w:rsidTr="00F031F6">
        <w:trPr>
          <w:trHeight w:val="227"/>
        </w:trPr>
        <w:tc>
          <w:tcPr>
            <w:tcW w:w="4250" w:type="dxa"/>
          </w:tcPr>
          <w:p w:rsidR="00371160" w:rsidRDefault="009658B8">
            <w:pPr>
              <w:autoSpaceDE w:val="0"/>
              <w:autoSpaceDN w:val="0"/>
              <w:adjustRightInd w:val="0"/>
              <w:ind w:firstLine="139"/>
              <w:rPr>
                <w:rFonts w:eastAsia="Arial Unicode MS"/>
                <w:sz w:val="18"/>
                <w:szCs w:val="18"/>
                <w:lang w:val="tr-TR"/>
              </w:rPr>
            </w:pPr>
            <w:r>
              <w:rPr>
                <w:b/>
                <w:bCs/>
                <w:sz w:val="18"/>
                <w:szCs w:val="18"/>
                <w:lang w:val="tr-TR"/>
              </w:rPr>
              <w:t>Riskten Korunma Amaçlı Türev İşlem Türleri</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autoSpaceDE w:val="0"/>
              <w:autoSpaceDN w:val="0"/>
              <w:adjustRightInd w:val="0"/>
              <w:ind w:left="532"/>
              <w:rPr>
                <w:rFonts w:eastAsia="Arial Unicode MS"/>
                <w:sz w:val="18"/>
                <w:szCs w:val="18"/>
                <w:lang w:val="tr-TR"/>
              </w:rPr>
            </w:pPr>
            <w:r>
              <w:rPr>
                <w:sz w:val="18"/>
                <w:szCs w:val="18"/>
                <w:lang w:val="tr-TR"/>
              </w:rPr>
              <w:t>Rayiç Değer Değişikliği Riskinden Korunma Amaçlı</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tabs>
                <w:tab w:val="left" w:pos="573"/>
              </w:tabs>
              <w:autoSpaceDE w:val="0"/>
              <w:autoSpaceDN w:val="0"/>
              <w:adjustRightInd w:val="0"/>
              <w:rPr>
                <w:rFonts w:eastAsia="Arial Unicode MS"/>
                <w:b/>
                <w:sz w:val="18"/>
                <w:szCs w:val="18"/>
                <w:lang w:val="tr-TR"/>
              </w:rPr>
            </w:pPr>
            <w:r>
              <w:rPr>
                <w:sz w:val="18"/>
                <w:szCs w:val="18"/>
                <w:lang w:val="tr-TR"/>
              </w:rPr>
              <w:t xml:space="preserve">            Nakit Akış Riskinden Korunma Amaçlı</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autoSpaceDE w:val="0"/>
              <w:autoSpaceDN w:val="0"/>
              <w:adjustRightInd w:val="0"/>
              <w:ind w:left="532"/>
              <w:rPr>
                <w:rFonts w:eastAsia="Arial Unicode MS"/>
                <w:b/>
                <w:sz w:val="18"/>
                <w:szCs w:val="18"/>
                <w:lang w:val="tr-TR"/>
              </w:rPr>
            </w:pPr>
            <w:r>
              <w:rPr>
                <w:bCs/>
                <w:iCs/>
                <w:sz w:val="18"/>
                <w:szCs w:val="18"/>
                <w:lang w:val="tr-TR"/>
              </w:rPr>
              <w:t>YP</w:t>
            </w:r>
            <w:r>
              <w:rPr>
                <w:b/>
                <w:iCs/>
                <w:sz w:val="18"/>
                <w:szCs w:val="18"/>
                <w:lang w:val="tr-TR"/>
              </w:rPr>
              <w:t xml:space="preserve"> </w:t>
            </w:r>
            <w:r>
              <w:rPr>
                <w:bCs/>
                <w:iCs/>
                <w:sz w:val="18"/>
                <w:szCs w:val="18"/>
                <w:lang w:val="tr-TR"/>
              </w:rPr>
              <w:t xml:space="preserve">Üzerinden Yapılan </w:t>
            </w:r>
            <w:r>
              <w:rPr>
                <w:sz w:val="18"/>
                <w:szCs w:val="18"/>
                <w:lang w:val="tr-TR"/>
              </w:rPr>
              <w:t>İştirak</w:t>
            </w:r>
            <w:r>
              <w:rPr>
                <w:bCs/>
                <w:iCs/>
                <w:sz w:val="18"/>
                <w:szCs w:val="18"/>
                <w:lang w:val="tr-TR"/>
              </w:rPr>
              <w:t xml:space="preserve"> Yatırımları Riskinden Korunma Amaçlı</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autoSpaceDE w:val="0"/>
              <w:autoSpaceDN w:val="0"/>
              <w:adjustRightInd w:val="0"/>
              <w:ind w:left="139"/>
              <w:rPr>
                <w:rFonts w:eastAsia="Arial Unicode MS"/>
                <w:b/>
                <w:sz w:val="18"/>
                <w:szCs w:val="18"/>
                <w:lang w:val="tr-TR"/>
              </w:rPr>
            </w:pPr>
            <w:r>
              <w:rPr>
                <w:rFonts w:eastAsia="Arial Unicode MS"/>
                <w:b/>
                <w:sz w:val="18"/>
                <w:szCs w:val="18"/>
                <w:lang w:val="tr-TR"/>
              </w:rPr>
              <w:t>B. Toplam Riskten Korunma Amaçlı Türev İşlemler</w:t>
            </w:r>
          </w:p>
        </w:tc>
        <w:tc>
          <w:tcPr>
            <w:tcW w:w="1417" w:type="dxa"/>
            <w:shd w:val="clear" w:color="auto" w:fill="auto"/>
            <w:vAlign w:val="bottom"/>
          </w:tcPr>
          <w:p w:rsidR="00371160" w:rsidRDefault="009658B8">
            <w:pPr>
              <w:ind w:right="57"/>
              <w:jc w:val="right"/>
              <w:rPr>
                <w:sz w:val="18"/>
                <w:szCs w:val="18"/>
              </w:rPr>
            </w:pPr>
            <w:r>
              <w:rPr>
                <w:sz w:val="18"/>
                <w:szCs w:val="18"/>
              </w:rPr>
              <w:t>-</w:t>
            </w:r>
          </w:p>
        </w:tc>
        <w:tc>
          <w:tcPr>
            <w:tcW w:w="1418" w:type="dxa"/>
            <w:shd w:val="clear" w:color="auto" w:fill="auto"/>
            <w:vAlign w:val="bottom"/>
          </w:tcPr>
          <w:p w:rsidR="00371160" w:rsidRDefault="009658B8">
            <w:pPr>
              <w:ind w:right="57"/>
              <w:jc w:val="right"/>
              <w:rPr>
                <w:sz w:val="18"/>
                <w:szCs w:val="18"/>
              </w:rPr>
            </w:pPr>
            <w:r>
              <w:rPr>
                <w:sz w:val="18"/>
                <w:szCs w:val="18"/>
              </w:rPr>
              <w:t>-</w:t>
            </w:r>
          </w:p>
        </w:tc>
        <w:tc>
          <w:tcPr>
            <w:tcW w:w="1559" w:type="dxa"/>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r>
      <w:tr w:rsidR="00F33279" w:rsidRPr="00872466" w:rsidTr="00F031F6">
        <w:trPr>
          <w:trHeight w:val="227"/>
        </w:trPr>
        <w:tc>
          <w:tcPr>
            <w:tcW w:w="4250" w:type="dxa"/>
          </w:tcPr>
          <w:p w:rsidR="00371160" w:rsidRDefault="009658B8">
            <w:pPr>
              <w:autoSpaceDE w:val="0"/>
              <w:autoSpaceDN w:val="0"/>
              <w:adjustRightInd w:val="0"/>
              <w:ind w:firstLine="139"/>
              <w:rPr>
                <w:rFonts w:eastAsia="Arial Unicode MS"/>
                <w:b/>
                <w:sz w:val="18"/>
                <w:szCs w:val="18"/>
                <w:lang w:val="tr-TR"/>
              </w:rPr>
            </w:pPr>
            <w:r>
              <w:rPr>
                <w:rFonts w:eastAsia="Arial Unicode MS"/>
                <w:b/>
                <w:sz w:val="18"/>
                <w:szCs w:val="18"/>
                <w:lang w:val="tr-TR"/>
              </w:rPr>
              <w:t>Türev İşlemler Toplamı (A+B)</w:t>
            </w:r>
          </w:p>
        </w:tc>
        <w:tc>
          <w:tcPr>
            <w:tcW w:w="1417" w:type="dxa"/>
            <w:shd w:val="clear" w:color="auto" w:fill="auto"/>
            <w:vAlign w:val="bottom"/>
          </w:tcPr>
          <w:p w:rsidR="00371160" w:rsidRDefault="009658B8">
            <w:pPr>
              <w:ind w:right="57"/>
              <w:jc w:val="right"/>
              <w:rPr>
                <w:b/>
                <w:sz w:val="18"/>
                <w:szCs w:val="18"/>
              </w:rPr>
            </w:pPr>
            <w:r>
              <w:rPr>
                <w:b/>
                <w:sz w:val="18"/>
                <w:szCs w:val="18"/>
              </w:rPr>
              <w:t>926.555</w:t>
            </w:r>
          </w:p>
        </w:tc>
        <w:tc>
          <w:tcPr>
            <w:tcW w:w="1418" w:type="dxa"/>
            <w:shd w:val="clear" w:color="auto" w:fill="auto"/>
            <w:vAlign w:val="bottom"/>
          </w:tcPr>
          <w:p w:rsidR="00371160" w:rsidRDefault="009658B8">
            <w:pPr>
              <w:ind w:right="57"/>
              <w:jc w:val="right"/>
              <w:rPr>
                <w:b/>
                <w:sz w:val="18"/>
                <w:szCs w:val="18"/>
              </w:rPr>
            </w:pPr>
            <w:r>
              <w:rPr>
                <w:b/>
                <w:sz w:val="18"/>
                <w:szCs w:val="18"/>
              </w:rPr>
              <w:t>900.976</w:t>
            </w:r>
          </w:p>
        </w:tc>
        <w:tc>
          <w:tcPr>
            <w:tcW w:w="1559" w:type="dxa"/>
            <w:vAlign w:val="bottom"/>
          </w:tcPr>
          <w:p w:rsidR="00371160" w:rsidRDefault="009658B8">
            <w:pPr>
              <w:ind w:right="57"/>
              <w:jc w:val="right"/>
              <w:rPr>
                <w:b/>
                <w:sz w:val="18"/>
                <w:szCs w:val="18"/>
              </w:rPr>
            </w:pPr>
            <w:r>
              <w:rPr>
                <w:b/>
                <w:sz w:val="18"/>
                <w:szCs w:val="18"/>
              </w:rPr>
              <w:t>-</w:t>
            </w:r>
          </w:p>
        </w:tc>
        <w:tc>
          <w:tcPr>
            <w:tcW w:w="1418" w:type="dxa"/>
            <w:vAlign w:val="bottom"/>
          </w:tcPr>
          <w:p w:rsidR="00371160" w:rsidRDefault="009658B8">
            <w:pPr>
              <w:ind w:right="57"/>
              <w:jc w:val="right"/>
              <w:rPr>
                <w:b/>
                <w:sz w:val="18"/>
                <w:szCs w:val="18"/>
              </w:rPr>
            </w:pPr>
            <w:r>
              <w:rPr>
                <w:b/>
                <w:sz w:val="18"/>
                <w:szCs w:val="18"/>
              </w:rPr>
              <w:t>-</w:t>
            </w:r>
          </w:p>
        </w:tc>
      </w:tr>
    </w:tbl>
    <w:p w:rsidR="00371160" w:rsidRDefault="00371160">
      <w:pPr>
        <w:pStyle w:val="BodyText3"/>
        <w:ind w:left="720" w:right="142"/>
        <w:jc w:val="both"/>
        <w:rPr>
          <w:i w:val="0"/>
          <w:szCs w:val="22"/>
        </w:rPr>
      </w:pPr>
    </w:p>
    <w:p w:rsidR="00371160" w:rsidRDefault="009658B8">
      <w:pPr>
        <w:pStyle w:val="BodyText3"/>
        <w:ind w:left="720" w:right="142"/>
        <w:jc w:val="both"/>
        <w:rPr>
          <w:i w:val="0"/>
          <w:szCs w:val="22"/>
        </w:rPr>
      </w:pPr>
      <w:r>
        <w:rPr>
          <w:i w:val="0"/>
          <w:szCs w:val="22"/>
        </w:rPr>
        <w:t>Banka’nın 31 Aralık 2010 tarihi itibarıyla, vadeli döviz işlemlerinin dökümü döviz cinsi bazında ve TL cinsinden karşılıkları aşağıdaki gibidir.</w:t>
      </w:r>
    </w:p>
    <w:p w:rsidR="00371160" w:rsidRDefault="009658B8">
      <w:pPr>
        <w:pStyle w:val="BodyText3"/>
        <w:ind w:right="142"/>
        <w:rPr>
          <w:i w:val="0"/>
          <w:szCs w:val="22"/>
        </w:rPr>
      </w:pPr>
      <w:r>
        <w:rPr>
          <w:i w:val="0"/>
          <w:szCs w:val="22"/>
        </w:rPr>
        <w:t xml:space="preserve">  </w:t>
      </w:r>
    </w:p>
    <w:tbl>
      <w:tblPr>
        <w:tblW w:w="3581" w:type="pct"/>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96"/>
        <w:gridCol w:w="1560"/>
        <w:gridCol w:w="1558"/>
      </w:tblGrid>
      <w:tr w:rsidR="00D552C1" w:rsidRPr="00872466" w:rsidTr="00F031F6">
        <w:trPr>
          <w:trHeight w:val="255"/>
        </w:trPr>
        <w:tc>
          <w:tcPr>
            <w:tcW w:w="2839" w:type="pct"/>
            <w:vAlign w:val="bottom"/>
          </w:tcPr>
          <w:p w:rsidR="00371160" w:rsidRDefault="009658B8">
            <w:pPr>
              <w:autoSpaceDE w:val="0"/>
              <w:autoSpaceDN w:val="0"/>
              <w:adjustRightInd w:val="0"/>
              <w:ind w:right="142" w:firstLine="128"/>
              <w:rPr>
                <w:rFonts w:eastAsia="Arial Unicode MS"/>
                <w:b/>
                <w:sz w:val="18"/>
                <w:szCs w:val="18"/>
                <w:lang w:val="tr-TR"/>
              </w:rPr>
            </w:pPr>
            <w:r>
              <w:rPr>
                <w:rFonts w:eastAsia="Arial Unicode MS"/>
                <w:b/>
                <w:sz w:val="18"/>
                <w:szCs w:val="18"/>
                <w:lang w:val="tr-TR"/>
              </w:rPr>
              <w:t>Cari Dönem</w:t>
            </w:r>
          </w:p>
        </w:tc>
        <w:tc>
          <w:tcPr>
            <w:tcW w:w="1081" w:type="pct"/>
            <w:vAlign w:val="bottom"/>
          </w:tcPr>
          <w:p w:rsidR="00371160" w:rsidRDefault="009658B8">
            <w:pPr>
              <w:autoSpaceDE w:val="0"/>
              <w:autoSpaceDN w:val="0"/>
              <w:adjustRightInd w:val="0"/>
              <w:ind w:right="142"/>
              <w:jc w:val="center"/>
              <w:rPr>
                <w:rFonts w:eastAsia="Arial Unicode MS"/>
                <w:sz w:val="18"/>
                <w:szCs w:val="18"/>
                <w:lang w:val="tr-TR"/>
              </w:rPr>
            </w:pPr>
            <w:r>
              <w:rPr>
                <w:rFonts w:eastAsia="Arial Unicode MS"/>
                <w:sz w:val="18"/>
                <w:szCs w:val="18"/>
                <w:lang w:val="tr-TR"/>
              </w:rPr>
              <w:t>Vadeli Alım</w:t>
            </w:r>
          </w:p>
        </w:tc>
        <w:tc>
          <w:tcPr>
            <w:tcW w:w="1080" w:type="pct"/>
            <w:vAlign w:val="bottom"/>
          </w:tcPr>
          <w:p w:rsidR="00371160" w:rsidRDefault="009658B8">
            <w:pPr>
              <w:autoSpaceDE w:val="0"/>
              <w:autoSpaceDN w:val="0"/>
              <w:adjustRightInd w:val="0"/>
              <w:ind w:right="142"/>
              <w:jc w:val="center"/>
              <w:rPr>
                <w:rFonts w:eastAsia="Arial Unicode MS"/>
                <w:sz w:val="18"/>
                <w:szCs w:val="18"/>
                <w:lang w:val="tr-TR"/>
              </w:rPr>
            </w:pPr>
            <w:r>
              <w:rPr>
                <w:rFonts w:eastAsia="Arial Unicode MS"/>
                <w:sz w:val="18"/>
                <w:szCs w:val="18"/>
                <w:lang w:val="tr-TR"/>
              </w:rPr>
              <w:t>Vadeli Satım</w:t>
            </w:r>
          </w:p>
        </w:tc>
      </w:tr>
      <w:tr w:rsidR="00353E01" w:rsidRPr="00872466" w:rsidTr="00F031F6">
        <w:trPr>
          <w:trHeight w:val="255"/>
        </w:trPr>
        <w:tc>
          <w:tcPr>
            <w:tcW w:w="2839" w:type="pct"/>
            <w:vAlign w:val="bottom"/>
          </w:tcPr>
          <w:p w:rsidR="00371160" w:rsidRDefault="009658B8">
            <w:pPr>
              <w:tabs>
                <w:tab w:val="left" w:pos="128"/>
              </w:tabs>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TL</w:t>
            </w:r>
          </w:p>
        </w:tc>
        <w:tc>
          <w:tcPr>
            <w:tcW w:w="1081" w:type="pct"/>
            <w:vAlign w:val="bottom"/>
          </w:tcPr>
          <w:p w:rsidR="00371160" w:rsidRDefault="009658B8">
            <w:pPr>
              <w:ind w:right="57"/>
              <w:jc w:val="right"/>
              <w:rPr>
                <w:sz w:val="18"/>
                <w:szCs w:val="18"/>
              </w:rPr>
            </w:pPr>
            <w:r>
              <w:rPr>
                <w:sz w:val="18"/>
                <w:szCs w:val="18"/>
              </w:rPr>
              <w:t>268.243</w:t>
            </w:r>
          </w:p>
        </w:tc>
        <w:tc>
          <w:tcPr>
            <w:tcW w:w="1080" w:type="pct"/>
            <w:vAlign w:val="bottom"/>
          </w:tcPr>
          <w:p w:rsidR="00371160" w:rsidRDefault="009658B8">
            <w:pPr>
              <w:ind w:right="57"/>
              <w:jc w:val="right"/>
              <w:rPr>
                <w:sz w:val="18"/>
                <w:szCs w:val="18"/>
              </w:rPr>
            </w:pPr>
            <w:r>
              <w:rPr>
                <w:sz w:val="18"/>
                <w:szCs w:val="18"/>
              </w:rPr>
              <w:t>-</w:t>
            </w:r>
          </w:p>
        </w:tc>
      </w:tr>
      <w:tr w:rsidR="00353E01" w:rsidRPr="00872466" w:rsidTr="00F031F6">
        <w:trPr>
          <w:trHeight w:val="255"/>
        </w:trPr>
        <w:tc>
          <w:tcPr>
            <w:tcW w:w="2839" w:type="pct"/>
            <w:vAlign w:val="bottom"/>
          </w:tcPr>
          <w:p w:rsidR="00371160" w:rsidRDefault="009658B8">
            <w:pPr>
              <w:tabs>
                <w:tab w:val="left" w:pos="128"/>
              </w:tabs>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USD</w:t>
            </w:r>
          </w:p>
        </w:tc>
        <w:tc>
          <w:tcPr>
            <w:tcW w:w="1081" w:type="pct"/>
            <w:vAlign w:val="bottom"/>
          </w:tcPr>
          <w:p w:rsidR="00371160" w:rsidRDefault="009658B8">
            <w:pPr>
              <w:ind w:right="57"/>
              <w:jc w:val="right"/>
              <w:rPr>
                <w:sz w:val="18"/>
                <w:szCs w:val="18"/>
              </w:rPr>
            </w:pPr>
            <w:r>
              <w:rPr>
                <w:sz w:val="18"/>
                <w:szCs w:val="18"/>
              </w:rPr>
              <w:t>-</w:t>
            </w:r>
          </w:p>
        </w:tc>
        <w:tc>
          <w:tcPr>
            <w:tcW w:w="1080" w:type="pct"/>
            <w:vAlign w:val="bottom"/>
          </w:tcPr>
          <w:p w:rsidR="00371160" w:rsidRDefault="009658B8">
            <w:pPr>
              <w:ind w:right="57"/>
              <w:jc w:val="right"/>
              <w:rPr>
                <w:sz w:val="18"/>
                <w:szCs w:val="18"/>
              </w:rPr>
            </w:pPr>
            <w:r>
              <w:rPr>
                <w:sz w:val="18"/>
                <w:szCs w:val="18"/>
              </w:rPr>
              <w:t>463.577</w:t>
            </w:r>
          </w:p>
        </w:tc>
      </w:tr>
      <w:tr w:rsidR="00353E01" w:rsidRPr="00872466" w:rsidTr="00F031F6">
        <w:trPr>
          <w:trHeight w:val="255"/>
        </w:trPr>
        <w:tc>
          <w:tcPr>
            <w:tcW w:w="2839" w:type="pct"/>
            <w:vAlign w:val="bottom"/>
          </w:tcPr>
          <w:p w:rsidR="00371160" w:rsidRDefault="009658B8">
            <w:pPr>
              <w:tabs>
                <w:tab w:val="left" w:pos="128"/>
                <w:tab w:val="left" w:pos="241"/>
              </w:tabs>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EURO</w:t>
            </w:r>
          </w:p>
        </w:tc>
        <w:tc>
          <w:tcPr>
            <w:tcW w:w="1081" w:type="pct"/>
            <w:vAlign w:val="bottom"/>
          </w:tcPr>
          <w:p w:rsidR="00371160" w:rsidRDefault="009658B8">
            <w:pPr>
              <w:ind w:right="57"/>
              <w:jc w:val="right"/>
              <w:rPr>
                <w:sz w:val="18"/>
                <w:szCs w:val="18"/>
              </w:rPr>
            </w:pPr>
            <w:r>
              <w:rPr>
                <w:sz w:val="18"/>
                <w:szCs w:val="18"/>
              </w:rPr>
              <w:t>194.735</w:t>
            </w:r>
          </w:p>
        </w:tc>
        <w:tc>
          <w:tcPr>
            <w:tcW w:w="1080" w:type="pct"/>
            <w:vAlign w:val="bottom"/>
          </w:tcPr>
          <w:p w:rsidR="00371160" w:rsidRDefault="009658B8">
            <w:pPr>
              <w:ind w:right="57"/>
              <w:jc w:val="right"/>
              <w:rPr>
                <w:sz w:val="18"/>
                <w:szCs w:val="18"/>
              </w:rPr>
            </w:pPr>
            <w:r>
              <w:rPr>
                <w:sz w:val="18"/>
                <w:szCs w:val="18"/>
              </w:rPr>
              <w:t>-</w:t>
            </w:r>
          </w:p>
        </w:tc>
      </w:tr>
      <w:tr w:rsidR="00353E01" w:rsidRPr="00872466" w:rsidTr="00F031F6">
        <w:trPr>
          <w:trHeight w:val="255"/>
        </w:trPr>
        <w:tc>
          <w:tcPr>
            <w:tcW w:w="2839" w:type="pct"/>
            <w:tcBorders>
              <w:bottom w:val="single" w:sz="4" w:space="0" w:color="auto"/>
            </w:tcBorders>
            <w:vAlign w:val="bottom"/>
          </w:tcPr>
          <w:p w:rsidR="00371160" w:rsidRDefault="009658B8">
            <w:pPr>
              <w:autoSpaceDE w:val="0"/>
              <w:autoSpaceDN w:val="0"/>
              <w:adjustRightInd w:val="0"/>
              <w:ind w:right="142" w:firstLine="128"/>
              <w:rPr>
                <w:rFonts w:eastAsia="Arial Unicode MS"/>
                <w:b/>
                <w:sz w:val="18"/>
                <w:szCs w:val="18"/>
                <w:lang w:val="tr-TR"/>
              </w:rPr>
            </w:pPr>
            <w:r>
              <w:rPr>
                <w:rFonts w:eastAsia="Arial Unicode MS"/>
                <w:b/>
                <w:sz w:val="18"/>
                <w:szCs w:val="18"/>
                <w:lang w:val="tr-TR"/>
              </w:rPr>
              <w:t>Toplam</w:t>
            </w:r>
          </w:p>
        </w:tc>
        <w:tc>
          <w:tcPr>
            <w:tcW w:w="1081" w:type="pct"/>
            <w:tcBorders>
              <w:bottom w:val="single" w:sz="4" w:space="0" w:color="auto"/>
            </w:tcBorders>
            <w:vAlign w:val="bottom"/>
          </w:tcPr>
          <w:p w:rsidR="00371160" w:rsidRDefault="009658B8">
            <w:pPr>
              <w:ind w:right="57"/>
              <w:jc w:val="right"/>
              <w:rPr>
                <w:b/>
                <w:sz w:val="18"/>
                <w:szCs w:val="18"/>
              </w:rPr>
            </w:pPr>
            <w:r>
              <w:rPr>
                <w:b/>
                <w:sz w:val="18"/>
                <w:szCs w:val="18"/>
              </w:rPr>
              <w:t>462.978</w:t>
            </w:r>
          </w:p>
        </w:tc>
        <w:tc>
          <w:tcPr>
            <w:tcW w:w="1080" w:type="pct"/>
            <w:tcBorders>
              <w:bottom w:val="single" w:sz="4" w:space="0" w:color="auto"/>
            </w:tcBorders>
            <w:vAlign w:val="bottom"/>
          </w:tcPr>
          <w:p w:rsidR="00371160" w:rsidRDefault="009658B8">
            <w:pPr>
              <w:ind w:right="57"/>
              <w:jc w:val="right"/>
              <w:rPr>
                <w:b/>
                <w:sz w:val="18"/>
                <w:szCs w:val="18"/>
              </w:rPr>
            </w:pPr>
            <w:r>
              <w:rPr>
                <w:b/>
                <w:sz w:val="18"/>
                <w:szCs w:val="18"/>
              </w:rPr>
              <w:t>463.577</w:t>
            </w:r>
          </w:p>
        </w:tc>
      </w:tr>
      <w:tr w:rsidR="00D552C1" w:rsidRPr="00872466" w:rsidTr="00F031F6">
        <w:trPr>
          <w:trHeight w:val="255"/>
        </w:trPr>
        <w:tc>
          <w:tcPr>
            <w:tcW w:w="2839" w:type="pct"/>
            <w:tcBorders>
              <w:top w:val="single" w:sz="4" w:space="0" w:color="auto"/>
              <w:left w:val="nil"/>
              <w:bottom w:val="single" w:sz="4" w:space="0" w:color="auto"/>
              <w:right w:val="nil"/>
            </w:tcBorders>
          </w:tcPr>
          <w:p w:rsidR="00000000" w:rsidRDefault="006663F3">
            <w:pPr>
              <w:autoSpaceDE w:val="0"/>
              <w:autoSpaceDN w:val="0"/>
              <w:adjustRightInd w:val="0"/>
              <w:ind w:right="142"/>
              <w:rPr>
                <w:rFonts w:eastAsia="Arial Unicode MS"/>
                <w:sz w:val="18"/>
                <w:szCs w:val="18"/>
                <w:lang w:val="tr-TR"/>
                <w:rPrChange w:id="3194" w:author="Asiye Mara (Open)&#10;" w:date="2011-02-14T12:31:00Z">
                  <w:rPr>
                    <w:rFonts w:ascii="Univers (WN)" w:eastAsia="Arial Unicode MS" w:hAnsi="Univers (WN)"/>
                    <w:b/>
                    <w:sz w:val="18"/>
                    <w:szCs w:val="18"/>
                    <w:lang w:val="tr-TR"/>
                  </w:rPr>
                </w:rPrChange>
              </w:rPr>
              <w:pPrChange w:id="3195" w:author="Asiye Mara (Open)&#10;" w:date="2011-02-14T12:30:00Z">
                <w:pPr>
                  <w:autoSpaceDE w:val="0"/>
                  <w:autoSpaceDN w:val="0"/>
                  <w:adjustRightInd w:val="0"/>
                  <w:spacing w:before="120"/>
                  <w:ind w:right="142"/>
                  <w:outlineLvl w:val="1"/>
                </w:pPr>
              </w:pPrChange>
            </w:pPr>
          </w:p>
        </w:tc>
        <w:tc>
          <w:tcPr>
            <w:tcW w:w="1081" w:type="pct"/>
            <w:tcBorders>
              <w:top w:val="single" w:sz="4" w:space="0" w:color="auto"/>
              <w:left w:val="nil"/>
              <w:bottom w:val="single" w:sz="4" w:space="0" w:color="auto"/>
              <w:right w:val="nil"/>
            </w:tcBorders>
            <w:vAlign w:val="bottom"/>
          </w:tcPr>
          <w:p w:rsidR="00000000" w:rsidRDefault="006663F3">
            <w:pPr>
              <w:ind w:right="142"/>
              <w:jc w:val="right"/>
              <w:rPr>
                <w:sz w:val="18"/>
                <w:szCs w:val="18"/>
                <w:lang w:val="tr-TR"/>
                <w:rPrChange w:id="3196" w:author="Asiye Mara (Open)&#10;" w:date="2011-02-14T12:31:00Z">
                  <w:rPr>
                    <w:rFonts w:ascii="Univers (WN)" w:hAnsi="Univers (WN)"/>
                    <w:b/>
                    <w:sz w:val="18"/>
                    <w:szCs w:val="18"/>
                    <w:lang w:val="tr-TR"/>
                  </w:rPr>
                </w:rPrChange>
              </w:rPr>
              <w:pPrChange w:id="3197" w:author="Asiye Mara (Open)&#10;" w:date="2011-02-14T12:30:00Z">
                <w:pPr>
                  <w:spacing w:before="120"/>
                  <w:ind w:right="142"/>
                  <w:jc w:val="right"/>
                  <w:outlineLvl w:val="1"/>
                </w:pPr>
              </w:pPrChange>
            </w:pPr>
          </w:p>
        </w:tc>
        <w:tc>
          <w:tcPr>
            <w:tcW w:w="1080" w:type="pct"/>
            <w:tcBorders>
              <w:top w:val="single" w:sz="4" w:space="0" w:color="auto"/>
              <w:left w:val="nil"/>
              <w:bottom w:val="single" w:sz="4" w:space="0" w:color="auto"/>
              <w:right w:val="nil"/>
            </w:tcBorders>
            <w:vAlign w:val="bottom"/>
          </w:tcPr>
          <w:p w:rsidR="00000000" w:rsidRDefault="006663F3">
            <w:pPr>
              <w:ind w:right="142"/>
              <w:jc w:val="right"/>
              <w:rPr>
                <w:sz w:val="18"/>
                <w:szCs w:val="18"/>
                <w:lang w:val="tr-TR"/>
                <w:rPrChange w:id="3198" w:author="Asiye Mara (Open)&#10;" w:date="2011-02-14T12:31:00Z">
                  <w:rPr>
                    <w:rFonts w:ascii="Univers (WN)" w:hAnsi="Univers (WN)"/>
                    <w:b/>
                    <w:sz w:val="18"/>
                    <w:szCs w:val="18"/>
                    <w:lang w:val="tr-TR"/>
                  </w:rPr>
                </w:rPrChange>
              </w:rPr>
              <w:pPrChange w:id="3199" w:author="Asiye Mara (Open)&#10;" w:date="2011-02-14T12:30:00Z">
                <w:pPr>
                  <w:spacing w:before="120"/>
                  <w:ind w:right="142"/>
                  <w:jc w:val="right"/>
                  <w:outlineLvl w:val="1"/>
                </w:pPr>
              </w:pPrChange>
            </w:pPr>
          </w:p>
        </w:tc>
      </w:tr>
      <w:tr w:rsidR="00D552C1" w:rsidRPr="00872466" w:rsidTr="00F031F6">
        <w:trPr>
          <w:trHeight w:val="255"/>
        </w:trPr>
        <w:tc>
          <w:tcPr>
            <w:tcW w:w="2839" w:type="pct"/>
            <w:tcBorders>
              <w:top w:val="single" w:sz="4" w:space="0" w:color="auto"/>
            </w:tcBorders>
            <w:vAlign w:val="bottom"/>
          </w:tcPr>
          <w:p w:rsidR="00371160" w:rsidRDefault="009658B8">
            <w:pPr>
              <w:autoSpaceDE w:val="0"/>
              <w:autoSpaceDN w:val="0"/>
              <w:adjustRightInd w:val="0"/>
              <w:ind w:right="142" w:firstLine="128"/>
              <w:rPr>
                <w:rFonts w:eastAsia="Arial Unicode MS"/>
                <w:b/>
                <w:sz w:val="18"/>
                <w:szCs w:val="18"/>
                <w:lang w:val="tr-TR"/>
              </w:rPr>
            </w:pPr>
            <w:r>
              <w:rPr>
                <w:rFonts w:eastAsia="Arial Unicode MS"/>
                <w:b/>
                <w:sz w:val="18"/>
                <w:szCs w:val="18"/>
                <w:lang w:val="tr-TR"/>
              </w:rPr>
              <w:t>Önceki Dönem</w:t>
            </w:r>
          </w:p>
        </w:tc>
        <w:tc>
          <w:tcPr>
            <w:tcW w:w="1081" w:type="pct"/>
            <w:tcBorders>
              <w:top w:val="single" w:sz="4" w:space="0" w:color="auto"/>
            </w:tcBorders>
            <w:vAlign w:val="bottom"/>
          </w:tcPr>
          <w:p w:rsidR="00371160" w:rsidRDefault="009658B8">
            <w:pPr>
              <w:autoSpaceDE w:val="0"/>
              <w:autoSpaceDN w:val="0"/>
              <w:adjustRightInd w:val="0"/>
              <w:ind w:right="142"/>
              <w:jc w:val="center"/>
              <w:rPr>
                <w:rFonts w:eastAsia="Arial Unicode MS"/>
                <w:sz w:val="18"/>
                <w:szCs w:val="18"/>
                <w:lang w:val="tr-TR"/>
              </w:rPr>
            </w:pPr>
            <w:r>
              <w:rPr>
                <w:rFonts w:eastAsia="Arial Unicode MS"/>
                <w:sz w:val="18"/>
                <w:szCs w:val="18"/>
                <w:lang w:val="tr-TR"/>
              </w:rPr>
              <w:t>Vadeli Alım</w:t>
            </w:r>
          </w:p>
        </w:tc>
        <w:tc>
          <w:tcPr>
            <w:tcW w:w="1080" w:type="pct"/>
            <w:tcBorders>
              <w:top w:val="single" w:sz="4" w:space="0" w:color="auto"/>
            </w:tcBorders>
            <w:vAlign w:val="bottom"/>
          </w:tcPr>
          <w:p w:rsidR="00371160" w:rsidRDefault="009658B8">
            <w:pPr>
              <w:autoSpaceDE w:val="0"/>
              <w:autoSpaceDN w:val="0"/>
              <w:adjustRightInd w:val="0"/>
              <w:ind w:right="142"/>
              <w:jc w:val="center"/>
              <w:rPr>
                <w:rFonts w:eastAsia="Arial Unicode MS"/>
                <w:sz w:val="18"/>
                <w:szCs w:val="18"/>
                <w:lang w:val="tr-TR"/>
              </w:rPr>
            </w:pPr>
            <w:r>
              <w:rPr>
                <w:rFonts w:eastAsia="Arial Unicode MS"/>
                <w:sz w:val="18"/>
                <w:szCs w:val="18"/>
                <w:lang w:val="tr-TR"/>
              </w:rPr>
              <w:t>Vadeli Satım</w:t>
            </w:r>
          </w:p>
        </w:tc>
      </w:tr>
      <w:tr w:rsidR="00353E01" w:rsidRPr="00872466" w:rsidTr="00F031F6">
        <w:trPr>
          <w:trHeight w:val="255"/>
        </w:trPr>
        <w:tc>
          <w:tcPr>
            <w:tcW w:w="2839" w:type="pct"/>
            <w:vAlign w:val="bottom"/>
          </w:tcPr>
          <w:p w:rsidR="00371160" w:rsidRDefault="009658B8">
            <w:pPr>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TL</w:t>
            </w:r>
          </w:p>
        </w:tc>
        <w:tc>
          <w:tcPr>
            <w:tcW w:w="1081" w:type="pct"/>
            <w:vAlign w:val="bottom"/>
          </w:tcPr>
          <w:p w:rsidR="00371160" w:rsidRDefault="009658B8">
            <w:pPr>
              <w:ind w:right="57"/>
              <w:jc w:val="right"/>
              <w:rPr>
                <w:sz w:val="18"/>
                <w:szCs w:val="18"/>
              </w:rPr>
            </w:pPr>
            <w:r>
              <w:rPr>
                <w:sz w:val="18"/>
                <w:szCs w:val="18"/>
              </w:rPr>
              <w:t>452.277</w:t>
            </w:r>
          </w:p>
        </w:tc>
        <w:tc>
          <w:tcPr>
            <w:tcW w:w="1080" w:type="pct"/>
            <w:vAlign w:val="bottom"/>
          </w:tcPr>
          <w:p w:rsidR="00371160" w:rsidRDefault="009658B8">
            <w:pPr>
              <w:ind w:right="57"/>
              <w:jc w:val="right"/>
              <w:rPr>
                <w:sz w:val="18"/>
                <w:szCs w:val="18"/>
              </w:rPr>
            </w:pPr>
            <w:r>
              <w:rPr>
                <w:sz w:val="18"/>
                <w:szCs w:val="18"/>
              </w:rPr>
              <w:t>-</w:t>
            </w:r>
          </w:p>
        </w:tc>
      </w:tr>
      <w:tr w:rsidR="00353E01" w:rsidRPr="00872466" w:rsidTr="00F031F6">
        <w:trPr>
          <w:trHeight w:val="255"/>
        </w:trPr>
        <w:tc>
          <w:tcPr>
            <w:tcW w:w="2839" w:type="pct"/>
            <w:vAlign w:val="bottom"/>
          </w:tcPr>
          <w:p w:rsidR="00371160" w:rsidRDefault="009658B8">
            <w:pPr>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USD</w:t>
            </w:r>
          </w:p>
        </w:tc>
        <w:tc>
          <w:tcPr>
            <w:tcW w:w="1081" w:type="pct"/>
            <w:vAlign w:val="bottom"/>
          </w:tcPr>
          <w:p w:rsidR="00371160" w:rsidRDefault="009658B8">
            <w:pPr>
              <w:ind w:right="57"/>
              <w:jc w:val="right"/>
              <w:rPr>
                <w:sz w:val="18"/>
                <w:szCs w:val="18"/>
              </w:rPr>
            </w:pPr>
            <w:r>
              <w:rPr>
                <w:sz w:val="18"/>
                <w:szCs w:val="18"/>
              </w:rPr>
              <w:t>-</w:t>
            </w:r>
          </w:p>
        </w:tc>
        <w:tc>
          <w:tcPr>
            <w:tcW w:w="1080" w:type="pct"/>
            <w:vAlign w:val="bottom"/>
          </w:tcPr>
          <w:p w:rsidR="00371160" w:rsidRDefault="009658B8">
            <w:pPr>
              <w:ind w:right="57"/>
              <w:jc w:val="right"/>
              <w:rPr>
                <w:sz w:val="18"/>
                <w:szCs w:val="18"/>
              </w:rPr>
            </w:pPr>
            <w:r>
              <w:rPr>
                <w:sz w:val="18"/>
                <w:szCs w:val="18"/>
              </w:rPr>
              <w:t>448.699</w:t>
            </w:r>
          </w:p>
        </w:tc>
      </w:tr>
      <w:tr w:rsidR="00353E01" w:rsidRPr="00872466" w:rsidTr="00F031F6">
        <w:trPr>
          <w:trHeight w:val="255"/>
        </w:trPr>
        <w:tc>
          <w:tcPr>
            <w:tcW w:w="2839" w:type="pct"/>
            <w:vAlign w:val="bottom"/>
          </w:tcPr>
          <w:p w:rsidR="00371160" w:rsidRDefault="009658B8">
            <w:pPr>
              <w:autoSpaceDE w:val="0"/>
              <w:autoSpaceDN w:val="0"/>
              <w:adjustRightInd w:val="0"/>
              <w:ind w:right="142" w:firstLine="128"/>
              <w:rPr>
                <w:rFonts w:eastAsia="Arial Unicode MS"/>
                <w:sz w:val="18"/>
                <w:szCs w:val="18"/>
                <w:lang w:val="tr-TR"/>
              </w:rPr>
            </w:pPr>
            <w:r>
              <w:rPr>
                <w:rFonts w:eastAsia="Arial Unicode MS"/>
                <w:sz w:val="18"/>
                <w:szCs w:val="18"/>
                <w:lang w:val="tr-TR"/>
              </w:rPr>
              <w:t xml:space="preserve"> EURO</w:t>
            </w:r>
          </w:p>
        </w:tc>
        <w:tc>
          <w:tcPr>
            <w:tcW w:w="1081" w:type="pct"/>
            <w:vAlign w:val="bottom"/>
          </w:tcPr>
          <w:p w:rsidR="00371160" w:rsidRDefault="009658B8">
            <w:pPr>
              <w:ind w:right="57"/>
              <w:jc w:val="right"/>
              <w:rPr>
                <w:sz w:val="18"/>
                <w:szCs w:val="18"/>
              </w:rPr>
            </w:pPr>
            <w:r>
              <w:rPr>
                <w:sz w:val="18"/>
                <w:szCs w:val="18"/>
              </w:rPr>
              <w:t>-</w:t>
            </w:r>
          </w:p>
        </w:tc>
        <w:tc>
          <w:tcPr>
            <w:tcW w:w="1080" w:type="pct"/>
            <w:vAlign w:val="bottom"/>
          </w:tcPr>
          <w:p w:rsidR="00371160" w:rsidRDefault="009658B8">
            <w:pPr>
              <w:ind w:right="57"/>
              <w:jc w:val="right"/>
              <w:rPr>
                <w:sz w:val="18"/>
                <w:szCs w:val="18"/>
              </w:rPr>
            </w:pPr>
            <w:r>
              <w:rPr>
                <w:sz w:val="18"/>
                <w:szCs w:val="18"/>
              </w:rPr>
              <w:t>-</w:t>
            </w:r>
          </w:p>
        </w:tc>
      </w:tr>
      <w:tr w:rsidR="00353E01" w:rsidRPr="00872466" w:rsidTr="00F031F6">
        <w:trPr>
          <w:trHeight w:val="255"/>
        </w:trPr>
        <w:tc>
          <w:tcPr>
            <w:tcW w:w="2839" w:type="pct"/>
            <w:vAlign w:val="bottom"/>
          </w:tcPr>
          <w:p w:rsidR="00371160" w:rsidRDefault="009658B8">
            <w:pPr>
              <w:autoSpaceDE w:val="0"/>
              <w:autoSpaceDN w:val="0"/>
              <w:adjustRightInd w:val="0"/>
              <w:ind w:right="142" w:firstLine="128"/>
              <w:rPr>
                <w:rFonts w:eastAsia="Arial Unicode MS"/>
                <w:b/>
                <w:sz w:val="18"/>
                <w:szCs w:val="18"/>
                <w:lang w:val="tr-TR"/>
              </w:rPr>
            </w:pPr>
            <w:r>
              <w:rPr>
                <w:rFonts w:eastAsia="Arial Unicode MS"/>
                <w:b/>
                <w:sz w:val="18"/>
                <w:szCs w:val="18"/>
                <w:lang w:val="tr-TR"/>
              </w:rPr>
              <w:t>Toplam</w:t>
            </w:r>
          </w:p>
        </w:tc>
        <w:tc>
          <w:tcPr>
            <w:tcW w:w="1081" w:type="pct"/>
            <w:vAlign w:val="bottom"/>
          </w:tcPr>
          <w:p w:rsidR="00371160" w:rsidRDefault="009658B8">
            <w:pPr>
              <w:ind w:right="57"/>
              <w:jc w:val="right"/>
              <w:rPr>
                <w:b/>
                <w:sz w:val="18"/>
                <w:szCs w:val="18"/>
              </w:rPr>
            </w:pPr>
            <w:r>
              <w:rPr>
                <w:b/>
                <w:sz w:val="18"/>
                <w:szCs w:val="18"/>
              </w:rPr>
              <w:t>452.277</w:t>
            </w:r>
          </w:p>
        </w:tc>
        <w:tc>
          <w:tcPr>
            <w:tcW w:w="1080" w:type="pct"/>
            <w:vAlign w:val="bottom"/>
          </w:tcPr>
          <w:p w:rsidR="00371160" w:rsidRDefault="009658B8">
            <w:pPr>
              <w:ind w:right="57"/>
              <w:jc w:val="right"/>
              <w:rPr>
                <w:b/>
                <w:sz w:val="18"/>
                <w:szCs w:val="18"/>
              </w:rPr>
            </w:pPr>
            <w:r>
              <w:rPr>
                <w:b/>
                <w:sz w:val="18"/>
                <w:szCs w:val="18"/>
              </w:rPr>
              <w:t>448.699</w:t>
            </w:r>
          </w:p>
        </w:tc>
      </w:tr>
    </w:tbl>
    <w:p w:rsidR="00371160" w:rsidRDefault="00371160">
      <w:pPr>
        <w:ind w:right="142"/>
        <w:jc w:val="both"/>
        <w:rPr>
          <w:rFonts w:eastAsia="Arial Unicode MS"/>
          <w:lang w:val="tr-TR"/>
        </w:rPr>
      </w:pPr>
    </w:p>
    <w:p w:rsidR="00371160" w:rsidRDefault="009658B8">
      <w:pPr>
        <w:pStyle w:val="BodyText3"/>
        <w:ind w:left="720" w:right="142"/>
        <w:jc w:val="both"/>
        <w:rPr>
          <w:i w:val="0"/>
          <w:szCs w:val="22"/>
        </w:rPr>
      </w:pPr>
      <w:r>
        <w:rPr>
          <w:i w:val="0"/>
          <w:szCs w:val="22"/>
        </w:rPr>
        <w:t xml:space="preserve">31 Aralık 2010 tarihi itibarıyla, Banka’nın nakit akış riskinden korunma amaçlı işlemleri bulunmamaktadır. </w:t>
      </w:r>
    </w:p>
    <w:p w:rsidR="00371160" w:rsidRDefault="00371160">
      <w:pPr>
        <w:tabs>
          <w:tab w:val="left" w:pos="720"/>
        </w:tabs>
        <w:spacing w:line="221" w:lineRule="auto"/>
        <w:jc w:val="both"/>
        <w:rPr>
          <w:b/>
          <w:iCs/>
          <w:sz w:val="22"/>
          <w:szCs w:val="22"/>
          <w:lang w:val="tr-TR"/>
        </w:rPr>
      </w:pPr>
    </w:p>
    <w:p w:rsidR="00371160" w:rsidRDefault="00371160">
      <w:pPr>
        <w:tabs>
          <w:tab w:val="left" w:pos="720"/>
        </w:tabs>
        <w:spacing w:line="221" w:lineRule="auto"/>
        <w:jc w:val="both"/>
        <w:rPr>
          <w:b/>
          <w:iCs/>
          <w:sz w:val="22"/>
          <w:szCs w:val="22"/>
          <w:lang w:val="tr-TR"/>
        </w:rPr>
      </w:pPr>
    </w:p>
    <w:p w:rsidR="00371160" w:rsidRDefault="009658B8">
      <w:pPr>
        <w:tabs>
          <w:tab w:val="left" w:pos="720"/>
        </w:tabs>
        <w:spacing w:line="221" w:lineRule="auto"/>
        <w:jc w:val="both"/>
        <w:rPr>
          <w:b/>
          <w:iCs/>
          <w:sz w:val="22"/>
          <w:szCs w:val="22"/>
          <w:lang w:val="tr-TR"/>
        </w:rPr>
      </w:pPr>
      <w:r>
        <w:rPr>
          <w:b/>
          <w:bCs/>
          <w:sz w:val="22"/>
          <w:szCs w:val="22"/>
          <w:lang w:val="tr-TR"/>
        </w:rPr>
        <w:br w:type="page"/>
      </w:r>
    </w:p>
    <w:p w:rsidR="00371160" w:rsidRDefault="00371160">
      <w:pPr>
        <w:tabs>
          <w:tab w:val="left" w:pos="720"/>
        </w:tabs>
        <w:spacing w:line="216" w:lineRule="auto"/>
        <w:rPr>
          <w:b/>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ind w:left="720" w:hanging="720"/>
        <w:rPr>
          <w:b/>
          <w:sz w:val="22"/>
          <w:szCs w:val="22"/>
          <w:lang w:val="tr-TR"/>
        </w:rPr>
      </w:pPr>
    </w:p>
    <w:p w:rsidR="00371160" w:rsidRDefault="009658B8">
      <w:pPr>
        <w:ind w:left="720" w:hanging="720"/>
        <w:rPr>
          <w:b/>
          <w:sz w:val="22"/>
          <w:szCs w:val="22"/>
          <w:lang w:val="tr-TR"/>
        </w:rPr>
      </w:pPr>
      <w:r>
        <w:rPr>
          <w:b/>
          <w:sz w:val="22"/>
          <w:szCs w:val="22"/>
          <w:lang w:val="tr-TR"/>
        </w:rPr>
        <w:t>III.</w:t>
      </w:r>
      <w:r>
        <w:rPr>
          <w:b/>
          <w:sz w:val="22"/>
          <w:szCs w:val="22"/>
          <w:lang w:val="tr-TR"/>
        </w:rPr>
        <w:tab/>
        <w:t>Nazım Hesaplara İlişkin Açıklama ve Dipnotlar (devamı)</w:t>
      </w:r>
    </w:p>
    <w:p w:rsidR="00371160" w:rsidRDefault="00371160">
      <w:pPr>
        <w:tabs>
          <w:tab w:val="left" w:pos="720"/>
        </w:tabs>
        <w:spacing w:line="221" w:lineRule="auto"/>
        <w:jc w:val="both"/>
        <w:rPr>
          <w:b/>
          <w:iCs/>
          <w:sz w:val="22"/>
          <w:szCs w:val="22"/>
          <w:lang w:val="tr-TR"/>
        </w:rPr>
      </w:pPr>
    </w:p>
    <w:p w:rsidR="00371160" w:rsidRDefault="009658B8">
      <w:pPr>
        <w:tabs>
          <w:tab w:val="left" w:pos="720"/>
        </w:tabs>
        <w:spacing w:line="221" w:lineRule="auto"/>
        <w:jc w:val="both"/>
        <w:rPr>
          <w:b/>
          <w:iCs/>
          <w:sz w:val="22"/>
          <w:szCs w:val="22"/>
          <w:lang w:val="tr-TR"/>
        </w:rPr>
      </w:pPr>
      <w:r>
        <w:rPr>
          <w:b/>
          <w:iCs/>
          <w:sz w:val="22"/>
          <w:szCs w:val="22"/>
          <w:lang w:val="tr-TR"/>
        </w:rPr>
        <w:t>5.</w:t>
      </w:r>
      <w:r>
        <w:rPr>
          <w:b/>
          <w:iCs/>
          <w:sz w:val="22"/>
          <w:szCs w:val="22"/>
          <w:lang w:val="tr-TR"/>
        </w:rPr>
        <w:tab/>
      </w:r>
      <w:r>
        <w:rPr>
          <w:b/>
          <w:sz w:val="22"/>
          <w:szCs w:val="22"/>
          <w:lang w:val="tr-TR"/>
        </w:rPr>
        <w:t>Koşullu Borçlar ve Varlıklara İlişkin Açıklamalar</w:t>
      </w:r>
    </w:p>
    <w:p w:rsidR="00371160" w:rsidRDefault="00371160">
      <w:pPr>
        <w:tabs>
          <w:tab w:val="left" w:pos="720"/>
        </w:tabs>
        <w:spacing w:line="216" w:lineRule="auto"/>
        <w:rPr>
          <w:sz w:val="22"/>
          <w:szCs w:val="22"/>
          <w:lang w:val="tr-TR"/>
        </w:rPr>
      </w:pPr>
    </w:p>
    <w:p w:rsidR="00371160" w:rsidRDefault="009658B8">
      <w:pPr>
        <w:tabs>
          <w:tab w:val="right" w:pos="7200"/>
          <w:tab w:val="right" w:pos="8820"/>
        </w:tabs>
        <w:ind w:left="720"/>
        <w:jc w:val="both"/>
        <w:rPr>
          <w:sz w:val="22"/>
          <w:szCs w:val="22"/>
          <w:lang w:val="tr-TR"/>
        </w:rPr>
      </w:pPr>
      <w:r>
        <w:rPr>
          <w:sz w:val="22"/>
          <w:szCs w:val="22"/>
          <w:lang w:val="tr-TR"/>
        </w:rPr>
        <w:tab/>
        <w:t>Bilanço tarihi itibarıyla, Banka’nın Hukuk Müşavirliği’nden alınan bilgiler doğrultusunda, Banka aleyhine açılmış ve halen devam eden toplam 172 adet dava bulunmaktadır. Bu davaların toplam tutarı 18.161 Bin TL ve 946 Euro’dur. Bu davalardan bazıları için ekli finansal tablolarda 1.021 Bin TL tutarında karşılık ayrılmıştır. Banka’nın kendi iç işleri nedeniyle çeşitli müesseselere hitaben vermiş olduğu teminat mektupları, garanti ve taahhütler ile Banka lehine üçüncü kişilere hitaben diğer kuruluşlar tarafından verilen garantiler 31.352 Bin TL tutarında olup, “Diğer Cayılamaz Taahhütler” hesabında izlenmektedir.</w:t>
      </w:r>
    </w:p>
    <w:p w:rsidR="00371160" w:rsidRDefault="009658B8">
      <w:pPr>
        <w:tabs>
          <w:tab w:val="right" w:pos="7200"/>
          <w:tab w:val="right" w:pos="8820"/>
        </w:tabs>
        <w:ind w:left="720" w:right="126"/>
        <w:jc w:val="both"/>
        <w:rPr>
          <w:del w:id="3200" w:author="Gülşah Tuba Ünlü (Open)&#10;" w:date="2011-02-12T00:03:00Z"/>
          <w:sz w:val="22"/>
          <w:szCs w:val="22"/>
          <w:lang w:val="tr-TR"/>
        </w:rPr>
      </w:pPr>
      <w:r>
        <w:rPr>
          <w:bCs/>
          <w:color w:val="000000"/>
          <w:sz w:val="22"/>
          <w:szCs w:val="22"/>
          <w:lang w:val="tr-TR" w:eastAsia="tr-TR"/>
        </w:rPr>
        <w:t xml:space="preserve">  </w:t>
      </w:r>
    </w:p>
    <w:p w:rsidR="00000000" w:rsidRDefault="006663F3">
      <w:pPr>
        <w:tabs>
          <w:tab w:val="right" w:pos="7200"/>
          <w:tab w:val="right" w:pos="8820"/>
        </w:tabs>
        <w:ind w:left="720" w:right="126"/>
        <w:jc w:val="both"/>
        <w:rPr>
          <w:b/>
          <w:lang w:val="tr-TR"/>
        </w:rPr>
        <w:pPrChange w:id="3201" w:author="Asiye Mara (Open)&#10;" w:date="2011-02-14T12:30:00Z">
          <w:pPr>
            <w:tabs>
              <w:tab w:val="left" w:pos="720"/>
            </w:tabs>
            <w:spacing w:line="216" w:lineRule="auto"/>
          </w:pPr>
        </w:pPrChange>
      </w:pPr>
    </w:p>
    <w:p w:rsidR="00000000" w:rsidRDefault="009658B8">
      <w:pPr>
        <w:tabs>
          <w:tab w:val="left" w:pos="709"/>
        </w:tabs>
        <w:spacing w:line="216" w:lineRule="auto"/>
        <w:rPr>
          <w:b/>
          <w:sz w:val="22"/>
          <w:szCs w:val="22"/>
          <w:lang w:val="tr-TR"/>
        </w:rPr>
        <w:pPrChange w:id="3202" w:author="Gülşah Tuba Ünlü (Open)&#10;" w:date="2011-02-14T12:59:00Z">
          <w:pPr>
            <w:spacing w:line="216" w:lineRule="auto"/>
          </w:pPr>
        </w:pPrChange>
      </w:pPr>
      <w:r>
        <w:rPr>
          <w:b/>
          <w:sz w:val="22"/>
          <w:szCs w:val="22"/>
          <w:lang w:val="tr-TR"/>
        </w:rPr>
        <w:t>6.</w:t>
      </w:r>
      <w:r>
        <w:rPr>
          <w:b/>
          <w:sz w:val="22"/>
          <w:szCs w:val="22"/>
          <w:lang w:val="tr-TR"/>
        </w:rPr>
        <w:tab/>
        <w:t xml:space="preserve">Başkaları Nam ve Hesabına Verilen Hizmetlere İlişkin Açıklamalar </w:t>
      </w:r>
    </w:p>
    <w:p w:rsidR="00371160" w:rsidRDefault="00371160">
      <w:pPr>
        <w:tabs>
          <w:tab w:val="left" w:pos="720"/>
        </w:tabs>
        <w:spacing w:line="216" w:lineRule="auto"/>
        <w:rPr>
          <w:b/>
          <w:sz w:val="22"/>
          <w:szCs w:val="22"/>
          <w:lang w:val="tr-TR"/>
        </w:rPr>
      </w:pPr>
    </w:p>
    <w:p w:rsidR="00000000" w:rsidRDefault="00536E90">
      <w:pPr>
        <w:tabs>
          <w:tab w:val="left" w:pos="720"/>
        </w:tabs>
        <w:spacing w:line="216" w:lineRule="auto"/>
        <w:rPr>
          <w:sz w:val="22"/>
          <w:szCs w:val="22"/>
          <w:lang w:val="tr-TR"/>
        </w:rPr>
        <w:pPrChange w:id="3203" w:author="Gülşah Tuba Ünlü (Open)&#10;" w:date="2011-02-14T12:59:00Z">
          <w:pPr>
            <w:tabs>
              <w:tab w:val="left" w:pos="720"/>
            </w:tabs>
            <w:spacing w:line="216" w:lineRule="auto"/>
            <w:ind w:left="750"/>
          </w:pPr>
        </w:pPrChange>
      </w:pPr>
      <w:ins w:id="3204" w:author="Gülşah Tuba Ünlü (Open)&#10;" w:date="2011-02-14T12:59:00Z">
        <w:r>
          <w:rPr>
            <w:sz w:val="22"/>
            <w:szCs w:val="22"/>
            <w:lang w:val="tr-TR"/>
          </w:rPr>
          <w:t xml:space="preserve">             </w:t>
        </w:r>
      </w:ins>
      <w:r w:rsidR="009658B8">
        <w:rPr>
          <w:sz w:val="22"/>
          <w:szCs w:val="22"/>
          <w:lang w:val="tr-TR"/>
        </w:rPr>
        <w:t>Başkaları nam ve hesabına verilen hizmetler bulunmamaktadır.</w:t>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br w:type="page"/>
      </w:r>
    </w:p>
    <w:p w:rsidR="00371160" w:rsidRDefault="00371160">
      <w:pPr>
        <w:tabs>
          <w:tab w:val="left" w:pos="720"/>
        </w:tabs>
        <w:spacing w:line="216" w:lineRule="auto"/>
        <w:ind w:left="720" w:hanging="720"/>
        <w:rPr>
          <w:b/>
          <w:bCs/>
          <w:sz w:val="22"/>
          <w:szCs w:val="22"/>
          <w:lang w:val="tr-TR"/>
        </w:rPr>
      </w:pPr>
    </w:p>
    <w:p w:rsidR="00371160" w:rsidRDefault="009658B8">
      <w:pPr>
        <w:tabs>
          <w:tab w:val="left" w:pos="720"/>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rPr>
          <w:b/>
          <w:sz w:val="22"/>
          <w:szCs w:val="22"/>
          <w:lang w:val="tr-TR"/>
        </w:rPr>
      </w:pPr>
    </w:p>
    <w:p w:rsidR="00371160" w:rsidRDefault="009658B8">
      <w:pPr>
        <w:tabs>
          <w:tab w:val="left" w:pos="720"/>
        </w:tabs>
        <w:spacing w:line="221" w:lineRule="auto"/>
        <w:jc w:val="both"/>
        <w:rPr>
          <w:b/>
          <w:sz w:val="22"/>
          <w:szCs w:val="22"/>
          <w:lang w:val="tr-TR"/>
        </w:rPr>
      </w:pPr>
      <w:r>
        <w:rPr>
          <w:b/>
          <w:sz w:val="22"/>
          <w:szCs w:val="22"/>
          <w:lang w:val="tr-TR"/>
        </w:rPr>
        <w:t>III.</w:t>
      </w:r>
      <w:r>
        <w:rPr>
          <w:b/>
          <w:sz w:val="22"/>
          <w:szCs w:val="22"/>
          <w:lang w:val="tr-TR"/>
        </w:rPr>
        <w:tab/>
        <w:t>Nazım Hesaplara İlişkin Açıklama ve Dipnotlar (devamı)</w:t>
      </w:r>
    </w:p>
    <w:p w:rsidR="00371160" w:rsidRDefault="00371160">
      <w:pPr>
        <w:pStyle w:val="Header"/>
        <w:ind w:left="540" w:hanging="540"/>
        <w:rPr>
          <w:b/>
          <w:bCs/>
          <w:color w:val="000000"/>
          <w:sz w:val="22"/>
          <w:lang w:val="tr-TR"/>
        </w:rPr>
      </w:pPr>
    </w:p>
    <w:p w:rsidR="00371160" w:rsidRDefault="009658B8">
      <w:pPr>
        <w:pStyle w:val="Header"/>
        <w:ind w:left="720" w:hanging="720"/>
        <w:rPr>
          <w:b/>
          <w:bCs/>
          <w:color w:val="000000"/>
          <w:sz w:val="22"/>
          <w:lang w:val="tr-TR"/>
        </w:rPr>
      </w:pPr>
      <w:r>
        <w:rPr>
          <w:b/>
          <w:bCs/>
          <w:color w:val="000000"/>
          <w:sz w:val="22"/>
          <w:lang w:val="tr-TR"/>
        </w:rPr>
        <w:t>7.</w:t>
      </w:r>
      <w:r>
        <w:rPr>
          <w:b/>
          <w:bCs/>
          <w:color w:val="000000"/>
          <w:sz w:val="22"/>
          <w:lang w:val="tr-TR"/>
        </w:rPr>
        <w:tab/>
      </w:r>
      <w:r>
        <w:rPr>
          <w:b/>
          <w:bCs/>
          <w:color w:val="000000"/>
          <w:sz w:val="22"/>
          <w:lang w:val="tr-TR"/>
        </w:rPr>
        <w:tab/>
        <w:t>Banka’nın Uluslararası Derecelendirme Kuruluşlarına Yaptırmış Olduğu Derecelendirmeye</w:t>
      </w:r>
    </w:p>
    <w:p w:rsidR="00371160" w:rsidRDefault="009658B8">
      <w:pPr>
        <w:pStyle w:val="Header"/>
        <w:ind w:left="720" w:hanging="720"/>
        <w:rPr>
          <w:b/>
          <w:iCs w:val="0"/>
          <w:color w:val="000000"/>
          <w:sz w:val="22"/>
          <w:szCs w:val="22"/>
          <w:lang w:val="tr-TR"/>
        </w:rPr>
      </w:pPr>
      <w:r>
        <w:rPr>
          <w:b/>
          <w:bCs/>
          <w:color w:val="000000"/>
          <w:sz w:val="22"/>
          <w:lang w:val="tr-TR"/>
        </w:rPr>
        <w:tab/>
        <w:t>İlişkin  Özet Bilgiler</w:t>
      </w:r>
      <w:r>
        <w:rPr>
          <w:b/>
          <w:color w:val="000000"/>
          <w:sz w:val="22"/>
          <w:lang w:val="tr-TR"/>
        </w:rPr>
        <w:t xml:space="preserve"> </w:t>
      </w:r>
    </w:p>
    <w:p w:rsidR="00371160" w:rsidRDefault="00371160">
      <w:pPr>
        <w:tabs>
          <w:tab w:val="left" w:pos="720"/>
        </w:tabs>
        <w:spacing w:line="216" w:lineRule="auto"/>
        <w:ind w:left="720" w:hanging="720"/>
        <w:rPr>
          <w:b/>
          <w:bCs/>
          <w:sz w:val="22"/>
          <w:szCs w:val="22"/>
          <w:lang w:val="tr-TR"/>
        </w:rPr>
      </w:pPr>
    </w:p>
    <w:p w:rsidR="00371160" w:rsidRDefault="00371160">
      <w:pPr>
        <w:pStyle w:val="Header"/>
        <w:ind w:firstLine="4140"/>
        <w:rPr>
          <w:b/>
          <w:iCs w:val="0"/>
          <w:color w:val="000000"/>
          <w:sz w:val="22"/>
          <w:szCs w:val="22"/>
          <w:lang w:val="tr-TR"/>
        </w:rPr>
      </w:pPr>
    </w:p>
    <w:p w:rsidR="00371160" w:rsidRDefault="009658B8">
      <w:pPr>
        <w:pStyle w:val="Header"/>
        <w:ind w:firstLine="4140"/>
        <w:rPr>
          <w:b/>
          <w:iCs w:val="0"/>
          <w:color w:val="000000"/>
          <w:sz w:val="22"/>
          <w:szCs w:val="22"/>
          <w:lang w:val="tr-TR"/>
        </w:rPr>
      </w:pPr>
      <w:r>
        <w:rPr>
          <w:b/>
          <w:iCs w:val="0"/>
          <w:color w:val="000000"/>
          <w:sz w:val="22"/>
          <w:szCs w:val="22"/>
          <w:lang w:val="tr-TR"/>
        </w:rPr>
        <w:t xml:space="preserve"> FITCH RATINGS</w:t>
      </w:r>
    </w:p>
    <w:p w:rsidR="00371160" w:rsidRDefault="00371160">
      <w:pPr>
        <w:pStyle w:val="Header"/>
        <w:rPr>
          <w:b/>
          <w:iCs w:val="0"/>
          <w:color w:val="000000"/>
          <w:sz w:val="22"/>
          <w:szCs w:val="22"/>
          <w:lang w:val="tr-TR"/>
        </w:rPr>
      </w:pPr>
    </w:p>
    <w:tbl>
      <w:tblPr>
        <w:tblW w:w="0" w:type="auto"/>
        <w:jc w:val="center"/>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2"/>
        <w:gridCol w:w="1956"/>
      </w:tblGrid>
      <w:tr w:rsidR="002B2E87" w:rsidRPr="00872466">
        <w:trPr>
          <w:trHeight w:val="264"/>
          <w:jc w:val="center"/>
        </w:trPr>
        <w:tc>
          <w:tcPr>
            <w:tcW w:w="4222" w:type="dxa"/>
            <w:vAlign w:val="center"/>
          </w:tcPr>
          <w:p w:rsidR="00371160" w:rsidRDefault="009658B8">
            <w:pPr>
              <w:rPr>
                <w:b/>
                <w:noProof/>
                <w:color w:val="000000"/>
                <w:sz w:val="22"/>
                <w:szCs w:val="22"/>
                <w:lang w:val="tr-TR"/>
              </w:rPr>
            </w:pPr>
            <w:r>
              <w:rPr>
                <w:b/>
                <w:noProof/>
                <w:color w:val="000000"/>
                <w:sz w:val="22"/>
                <w:szCs w:val="22"/>
                <w:lang w:val="tr-TR"/>
              </w:rPr>
              <w:t>Yabancı Para</w:t>
            </w:r>
          </w:p>
        </w:tc>
        <w:tc>
          <w:tcPr>
            <w:tcW w:w="1956" w:type="dxa"/>
            <w:vAlign w:val="center"/>
          </w:tcPr>
          <w:p w:rsidR="00371160" w:rsidRDefault="00371160">
            <w:pPr>
              <w:jc w:val="center"/>
              <w:rPr>
                <w:color w:val="000000"/>
                <w:sz w:val="22"/>
                <w:szCs w:val="22"/>
                <w:lang w:val="tr-TR"/>
              </w:rPr>
            </w:pPr>
          </w:p>
        </w:tc>
      </w:tr>
      <w:tr w:rsidR="00BC4D95" w:rsidRPr="00872466">
        <w:trPr>
          <w:trHeight w:val="264"/>
          <w:jc w:val="center"/>
        </w:trPr>
        <w:tc>
          <w:tcPr>
            <w:tcW w:w="4222" w:type="dxa"/>
            <w:vAlign w:val="center"/>
          </w:tcPr>
          <w:p w:rsidR="00371160" w:rsidRDefault="009658B8">
            <w:pPr>
              <w:rPr>
                <w:color w:val="000000"/>
                <w:sz w:val="22"/>
                <w:szCs w:val="22"/>
                <w:lang w:val="tr-TR"/>
              </w:rPr>
            </w:pPr>
            <w:r>
              <w:rPr>
                <w:noProof/>
                <w:color w:val="000000"/>
                <w:sz w:val="22"/>
                <w:szCs w:val="22"/>
                <w:lang w:val="tr-TR"/>
              </w:rPr>
              <w:t>Uzun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BC4D95" w:rsidRPr="00872466">
        <w:trPr>
          <w:trHeight w:val="264"/>
          <w:jc w:val="center"/>
        </w:trPr>
        <w:tc>
          <w:tcPr>
            <w:tcW w:w="4222" w:type="dxa"/>
            <w:vAlign w:val="center"/>
          </w:tcPr>
          <w:p w:rsidR="00371160" w:rsidRDefault="009658B8">
            <w:pPr>
              <w:rPr>
                <w:noProof/>
                <w:color w:val="000000"/>
                <w:sz w:val="22"/>
                <w:szCs w:val="22"/>
                <w:lang w:val="tr-TR"/>
              </w:rPr>
            </w:pPr>
            <w:r>
              <w:rPr>
                <w:color w:val="000000"/>
                <w:sz w:val="22"/>
                <w:szCs w:val="22"/>
                <w:lang w:val="tr-TR"/>
              </w:rPr>
              <w:t>Kısa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BC4D95" w:rsidRPr="00872466">
        <w:trPr>
          <w:trHeight w:val="264"/>
          <w:jc w:val="center"/>
        </w:trPr>
        <w:tc>
          <w:tcPr>
            <w:tcW w:w="4222" w:type="dxa"/>
            <w:vAlign w:val="center"/>
          </w:tcPr>
          <w:p w:rsidR="00371160" w:rsidRDefault="009658B8">
            <w:pPr>
              <w:rPr>
                <w:color w:val="000000"/>
                <w:sz w:val="22"/>
                <w:szCs w:val="22"/>
                <w:lang w:val="tr-TR"/>
              </w:rPr>
            </w:pPr>
            <w:r>
              <w:rPr>
                <w:color w:val="000000"/>
                <w:sz w:val="22"/>
                <w:szCs w:val="22"/>
                <w:lang w:val="tr-TR"/>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BC4D95" w:rsidRPr="00872466">
        <w:trPr>
          <w:trHeight w:val="264"/>
          <w:jc w:val="center"/>
        </w:trPr>
        <w:tc>
          <w:tcPr>
            <w:tcW w:w="4222" w:type="dxa"/>
            <w:vAlign w:val="center"/>
          </w:tcPr>
          <w:p w:rsidR="00371160" w:rsidRDefault="009658B8">
            <w:pPr>
              <w:rPr>
                <w:b/>
                <w:color w:val="000000"/>
                <w:sz w:val="22"/>
                <w:szCs w:val="22"/>
                <w:lang w:val="tr-TR"/>
              </w:rPr>
            </w:pPr>
            <w:r>
              <w:rPr>
                <w:b/>
                <w:color w:val="000000"/>
                <w:sz w:val="22"/>
                <w:szCs w:val="22"/>
                <w:lang w:val="tr-TR"/>
              </w:rPr>
              <w:t>Türk Lirası</w:t>
            </w:r>
          </w:p>
        </w:tc>
        <w:tc>
          <w:tcPr>
            <w:tcW w:w="1956" w:type="dxa"/>
            <w:vAlign w:val="bottom"/>
          </w:tcPr>
          <w:p w:rsidR="00371160" w:rsidRDefault="009658B8">
            <w:pPr>
              <w:jc w:val="center"/>
              <w:rPr>
                <w:color w:val="000000"/>
                <w:sz w:val="22"/>
                <w:szCs w:val="22"/>
                <w:lang w:val="tr-TR"/>
              </w:rPr>
            </w:pPr>
            <w:r>
              <w:rPr>
                <w:color w:val="000000"/>
                <w:sz w:val="22"/>
                <w:szCs w:val="22"/>
                <w:lang w:val="tr-TR"/>
              </w:rPr>
              <w:t> </w:t>
            </w:r>
          </w:p>
        </w:tc>
      </w:tr>
      <w:tr w:rsidR="00BC4D95" w:rsidRPr="00872466">
        <w:trPr>
          <w:trHeight w:val="264"/>
          <w:jc w:val="center"/>
        </w:trPr>
        <w:tc>
          <w:tcPr>
            <w:tcW w:w="4222" w:type="dxa"/>
            <w:vAlign w:val="center"/>
          </w:tcPr>
          <w:p w:rsidR="00371160" w:rsidRDefault="009658B8">
            <w:pPr>
              <w:rPr>
                <w:color w:val="000000"/>
                <w:sz w:val="22"/>
                <w:szCs w:val="22"/>
                <w:lang w:val="tr-TR"/>
              </w:rPr>
            </w:pPr>
            <w:r>
              <w:rPr>
                <w:noProof/>
                <w:color w:val="000000"/>
                <w:sz w:val="22"/>
                <w:szCs w:val="22"/>
                <w:lang w:val="tr-TR"/>
              </w:rPr>
              <w:t>Uzun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BC4D95" w:rsidRPr="00872466">
        <w:trPr>
          <w:trHeight w:val="264"/>
          <w:jc w:val="center"/>
        </w:trPr>
        <w:tc>
          <w:tcPr>
            <w:tcW w:w="4222" w:type="dxa"/>
            <w:vAlign w:val="center"/>
          </w:tcPr>
          <w:p w:rsidR="00371160" w:rsidRDefault="009658B8">
            <w:pPr>
              <w:rPr>
                <w:noProof/>
                <w:color w:val="000000"/>
                <w:sz w:val="22"/>
                <w:szCs w:val="22"/>
                <w:lang w:val="tr-TR"/>
              </w:rPr>
            </w:pPr>
            <w:r>
              <w:rPr>
                <w:color w:val="000000"/>
                <w:sz w:val="22"/>
                <w:szCs w:val="22"/>
                <w:lang w:val="tr-TR"/>
              </w:rPr>
              <w:t>Kısa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BC4D95" w:rsidRPr="00872466">
        <w:trPr>
          <w:trHeight w:val="264"/>
          <w:jc w:val="center"/>
        </w:trPr>
        <w:tc>
          <w:tcPr>
            <w:tcW w:w="4222" w:type="dxa"/>
            <w:vAlign w:val="center"/>
          </w:tcPr>
          <w:p w:rsidR="00371160" w:rsidRDefault="009658B8">
            <w:pPr>
              <w:rPr>
                <w:color w:val="000000"/>
                <w:sz w:val="22"/>
                <w:szCs w:val="22"/>
                <w:lang w:val="tr-TR"/>
              </w:rPr>
            </w:pPr>
            <w:r>
              <w:rPr>
                <w:color w:val="000000"/>
                <w:sz w:val="22"/>
                <w:szCs w:val="22"/>
                <w:lang w:val="tr-TR"/>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BC4D95" w:rsidRPr="00872466">
        <w:trPr>
          <w:trHeight w:val="264"/>
          <w:jc w:val="center"/>
        </w:trPr>
        <w:tc>
          <w:tcPr>
            <w:tcW w:w="4222" w:type="dxa"/>
            <w:vAlign w:val="center"/>
          </w:tcPr>
          <w:p w:rsidR="00371160" w:rsidRDefault="009658B8">
            <w:pPr>
              <w:rPr>
                <w:b/>
                <w:noProof/>
                <w:color w:val="000000"/>
                <w:sz w:val="22"/>
                <w:szCs w:val="22"/>
                <w:lang w:val="tr-TR"/>
              </w:rPr>
            </w:pPr>
            <w:r>
              <w:rPr>
                <w:b/>
                <w:noProof/>
                <w:color w:val="000000"/>
                <w:sz w:val="22"/>
                <w:szCs w:val="22"/>
                <w:lang w:val="tr-TR"/>
              </w:rPr>
              <w:t>Ulusal</w:t>
            </w:r>
          </w:p>
        </w:tc>
        <w:tc>
          <w:tcPr>
            <w:tcW w:w="1956" w:type="dxa"/>
            <w:vAlign w:val="bottom"/>
          </w:tcPr>
          <w:p w:rsidR="00371160" w:rsidRDefault="009658B8">
            <w:pPr>
              <w:jc w:val="center"/>
              <w:rPr>
                <w:color w:val="000000"/>
                <w:sz w:val="22"/>
                <w:szCs w:val="22"/>
                <w:lang w:val="tr-TR"/>
              </w:rPr>
            </w:pPr>
            <w:r>
              <w:rPr>
                <w:color w:val="000000"/>
                <w:sz w:val="22"/>
                <w:szCs w:val="22"/>
                <w:lang w:val="tr-TR"/>
              </w:rPr>
              <w:t> </w:t>
            </w:r>
          </w:p>
        </w:tc>
      </w:tr>
      <w:tr w:rsidR="00BC4D95" w:rsidRPr="00872466">
        <w:trPr>
          <w:trHeight w:val="264"/>
          <w:jc w:val="center"/>
        </w:trPr>
        <w:tc>
          <w:tcPr>
            <w:tcW w:w="4222" w:type="dxa"/>
            <w:vAlign w:val="center"/>
          </w:tcPr>
          <w:p w:rsidR="00371160" w:rsidRDefault="009658B8">
            <w:pPr>
              <w:rPr>
                <w:noProof/>
                <w:color w:val="000000"/>
                <w:sz w:val="22"/>
                <w:szCs w:val="22"/>
                <w:lang w:val="tr-TR"/>
              </w:rPr>
            </w:pPr>
            <w:r>
              <w:rPr>
                <w:noProof/>
                <w:color w:val="000000"/>
                <w:sz w:val="22"/>
                <w:szCs w:val="22"/>
                <w:lang w:val="tr-TR"/>
              </w:rPr>
              <w:t>Uzun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A-(tur)</w:t>
            </w:r>
          </w:p>
        </w:tc>
      </w:tr>
      <w:tr w:rsidR="00BC4D95" w:rsidRPr="00872466">
        <w:trPr>
          <w:trHeight w:val="264"/>
          <w:jc w:val="center"/>
        </w:trPr>
        <w:tc>
          <w:tcPr>
            <w:tcW w:w="4222" w:type="dxa"/>
            <w:vAlign w:val="center"/>
          </w:tcPr>
          <w:p w:rsidR="00371160" w:rsidRDefault="009658B8">
            <w:pPr>
              <w:pStyle w:val="EndnoteText"/>
              <w:rPr>
                <w:noProof/>
                <w:color w:val="000000"/>
                <w:sz w:val="22"/>
                <w:szCs w:val="22"/>
              </w:rPr>
            </w:pPr>
            <w:r>
              <w:rPr>
                <w:noProof/>
                <w:color w:val="000000"/>
                <w:sz w:val="22"/>
                <w:szCs w:val="22"/>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BC4D95" w:rsidRPr="00872466">
        <w:trPr>
          <w:trHeight w:val="264"/>
          <w:jc w:val="center"/>
        </w:trPr>
        <w:tc>
          <w:tcPr>
            <w:tcW w:w="4222" w:type="dxa"/>
            <w:vAlign w:val="center"/>
          </w:tcPr>
          <w:p w:rsidR="00371160" w:rsidRDefault="009658B8">
            <w:pPr>
              <w:pStyle w:val="EndnoteText"/>
              <w:rPr>
                <w:noProof/>
                <w:color w:val="000000"/>
                <w:sz w:val="22"/>
                <w:szCs w:val="22"/>
              </w:rPr>
            </w:pPr>
            <w:r>
              <w:rPr>
                <w:noProof/>
                <w:color w:val="000000"/>
                <w:sz w:val="22"/>
                <w:szCs w:val="22"/>
              </w:rPr>
              <w:t>Bireysel Derecelendirme (Individual)</w:t>
            </w:r>
          </w:p>
        </w:tc>
        <w:tc>
          <w:tcPr>
            <w:tcW w:w="1956" w:type="dxa"/>
            <w:vAlign w:val="bottom"/>
          </w:tcPr>
          <w:p w:rsidR="00371160" w:rsidRDefault="009658B8">
            <w:pPr>
              <w:jc w:val="center"/>
              <w:rPr>
                <w:color w:val="000000"/>
                <w:sz w:val="22"/>
                <w:szCs w:val="22"/>
                <w:lang w:val="tr-TR"/>
              </w:rPr>
            </w:pPr>
            <w:r>
              <w:rPr>
                <w:color w:val="000000"/>
                <w:sz w:val="22"/>
                <w:szCs w:val="22"/>
                <w:lang w:val="tr-TR"/>
              </w:rPr>
              <w:t>D</w:t>
            </w:r>
          </w:p>
        </w:tc>
      </w:tr>
      <w:tr w:rsidR="00BC4D95" w:rsidRPr="00872466">
        <w:trPr>
          <w:trHeight w:val="264"/>
          <w:jc w:val="center"/>
        </w:trPr>
        <w:tc>
          <w:tcPr>
            <w:tcW w:w="4222" w:type="dxa"/>
            <w:vAlign w:val="center"/>
          </w:tcPr>
          <w:p w:rsidR="00371160" w:rsidRDefault="009658B8">
            <w:pPr>
              <w:pStyle w:val="EndnoteText"/>
              <w:rPr>
                <w:noProof/>
                <w:color w:val="000000"/>
                <w:sz w:val="22"/>
                <w:szCs w:val="22"/>
              </w:rPr>
            </w:pPr>
            <w:r>
              <w:rPr>
                <w:noProof/>
                <w:color w:val="000000"/>
                <w:sz w:val="22"/>
                <w:szCs w:val="22"/>
              </w:rPr>
              <w:t>Destek Notu (Support)</w:t>
            </w:r>
          </w:p>
        </w:tc>
        <w:tc>
          <w:tcPr>
            <w:tcW w:w="1956" w:type="dxa"/>
            <w:vAlign w:val="bottom"/>
          </w:tcPr>
          <w:p w:rsidR="00371160" w:rsidRDefault="009658B8">
            <w:pPr>
              <w:jc w:val="center"/>
              <w:rPr>
                <w:color w:val="000000"/>
                <w:sz w:val="22"/>
                <w:szCs w:val="22"/>
                <w:lang w:val="tr-TR"/>
              </w:rPr>
            </w:pPr>
            <w:r>
              <w:rPr>
                <w:color w:val="000000"/>
                <w:sz w:val="22"/>
                <w:szCs w:val="22"/>
                <w:lang w:val="tr-TR"/>
              </w:rPr>
              <w:t>5</w:t>
            </w:r>
          </w:p>
        </w:tc>
      </w:tr>
    </w:tbl>
    <w:p w:rsidR="00371160" w:rsidRDefault="00371160">
      <w:pPr>
        <w:tabs>
          <w:tab w:val="left" w:pos="720"/>
        </w:tabs>
        <w:spacing w:line="216" w:lineRule="auto"/>
        <w:ind w:left="720" w:hanging="720"/>
        <w:rPr>
          <w:b/>
          <w:sz w:val="22"/>
          <w:lang w:val="tr-TR"/>
        </w:rPr>
      </w:pPr>
    </w:p>
    <w:p w:rsidR="00371160" w:rsidRDefault="009658B8">
      <w:pPr>
        <w:tabs>
          <w:tab w:val="left" w:pos="720"/>
        </w:tabs>
        <w:spacing w:line="216" w:lineRule="auto"/>
        <w:ind w:left="720"/>
        <w:rPr>
          <w:color w:val="000000"/>
          <w:sz w:val="22"/>
          <w:lang w:val="tr-TR"/>
        </w:rPr>
      </w:pPr>
      <w:r>
        <w:rPr>
          <w:color w:val="000000"/>
          <w:sz w:val="22"/>
          <w:lang w:val="tr-TR"/>
        </w:rPr>
        <w:t>Yukarıdaki bilgiler, 27 Aralık 2010 tarihli Fitch Ratings raporundan alınmıştır.</w:t>
      </w:r>
    </w:p>
    <w:p w:rsidR="00371160" w:rsidRDefault="00371160">
      <w:pPr>
        <w:tabs>
          <w:tab w:val="left" w:pos="720"/>
        </w:tabs>
        <w:spacing w:line="216" w:lineRule="auto"/>
        <w:rPr>
          <w:b/>
          <w:sz w:val="22"/>
          <w:lang w:val="tr-TR"/>
        </w:rPr>
      </w:pPr>
    </w:p>
    <w:p w:rsidR="00371160" w:rsidRDefault="009658B8">
      <w:pPr>
        <w:pStyle w:val="BodyText"/>
        <w:ind w:left="720" w:hanging="720"/>
        <w:jc w:val="center"/>
        <w:rPr>
          <w:b/>
          <w:color w:val="000000"/>
          <w:sz w:val="22"/>
          <w:szCs w:val="22"/>
        </w:rPr>
      </w:pPr>
      <w:r>
        <w:rPr>
          <w:b/>
          <w:color w:val="000000"/>
          <w:sz w:val="22"/>
          <w:szCs w:val="22"/>
        </w:rPr>
        <w:t>MOODY’S</w:t>
      </w:r>
    </w:p>
    <w:p w:rsidR="00371160" w:rsidRDefault="00371160">
      <w:pPr>
        <w:tabs>
          <w:tab w:val="left" w:pos="720"/>
        </w:tabs>
        <w:spacing w:line="216" w:lineRule="auto"/>
        <w:ind w:left="720" w:hanging="720"/>
        <w:rPr>
          <w:b/>
          <w:sz w:val="22"/>
          <w:lang w:val="tr-TR"/>
        </w:rPr>
      </w:pPr>
    </w:p>
    <w:tbl>
      <w:tblPr>
        <w:tblpPr w:leftFromText="141" w:rightFromText="141" w:vertAnchor="text" w:horzAnchor="margin" w:tblpXSpec="center"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2"/>
        <w:gridCol w:w="1959"/>
      </w:tblGrid>
      <w:tr w:rsidR="00690C7F" w:rsidRPr="00872466">
        <w:trPr>
          <w:trHeight w:val="279"/>
        </w:trPr>
        <w:tc>
          <w:tcPr>
            <w:tcW w:w="4252" w:type="dxa"/>
            <w:vAlign w:val="bottom"/>
          </w:tcPr>
          <w:p w:rsidR="00371160" w:rsidRDefault="009658B8">
            <w:pPr>
              <w:rPr>
                <w:b/>
                <w:noProof/>
                <w:color w:val="000000"/>
                <w:sz w:val="22"/>
                <w:szCs w:val="22"/>
                <w:lang w:val="tr-TR"/>
              </w:rPr>
            </w:pPr>
            <w:r>
              <w:rPr>
                <w:b/>
                <w:noProof/>
                <w:color w:val="000000"/>
                <w:sz w:val="22"/>
                <w:szCs w:val="22"/>
                <w:lang w:val="tr-TR"/>
              </w:rPr>
              <w:t xml:space="preserve">Mali Güç </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D</w:t>
            </w:r>
          </w:p>
        </w:tc>
      </w:tr>
      <w:tr w:rsidR="00690C7F" w:rsidRPr="00872466">
        <w:trPr>
          <w:trHeight w:val="255"/>
        </w:trPr>
        <w:tc>
          <w:tcPr>
            <w:tcW w:w="4252" w:type="dxa"/>
            <w:vAlign w:val="bottom"/>
          </w:tcPr>
          <w:p w:rsidR="00371160" w:rsidRDefault="009658B8">
            <w:pPr>
              <w:rPr>
                <w:noProof/>
                <w:color w:val="000000"/>
                <w:sz w:val="22"/>
                <w:szCs w:val="22"/>
                <w:lang w:val="tr-TR"/>
              </w:rPr>
            </w:pPr>
            <w:r>
              <w:rPr>
                <w:noProof/>
                <w:color w:val="000000"/>
                <w:sz w:val="22"/>
                <w:szCs w:val="22"/>
                <w:lang w:val="tr-TR"/>
              </w:rPr>
              <w:t>Görünüm</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Durağan</w:t>
            </w:r>
          </w:p>
        </w:tc>
      </w:tr>
      <w:tr w:rsidR="00690C7F" w:rsidRPr="00872466">
        <w:trPr>
          <w:trHeight w:val="287"/>
        </w:trPr>
        <w:tc>
          <w:tcPr>
            <w:tcW w:w="4252" w:type="dxa"/>
            <w:vAlign w:val="bottom"/>
          </w:tcPr>
          <w:p w:rsidR="00371160" w:rsidRDefault="009658B8">
            <w:pPr>
              <w:rPr>
                <w:b/>
                <w:noProof/>
                <w:color w:val="000000"/>
                <w:sz w:val="22"/>
                <w:szCs w:val="22"/>
                <w:lang w:val="tr-TR"/>
              </w:rPr>
            </w:pPr>
            <w:r>
              <w:rPr>
                <w:b/>
                <w:noProof/>
                <w:color w:val="000000"/>
                <w:sz w:val="22"/>
                <w:szCs w:val="22"/>
                <w:lang w:val="tr-TR"/>
              </w:rPr>
              <w:t xml:space="preserve">Yabancı Para </w:t>
            </w:r>
          </w:p>
        </w:tc>
        <w:tc>
          <w:tcPr>
            <w:tcW w:w="1959" w:type="dxa"/>
            <w:vAlign w:val="bottom"/>
          </w:tcPr>
          <w:p w:rsidR="00371160" w:rsidRDefault="00371160" w:rsidP="00371160">
            <w:pPr>
              <w:jc w:val="center"/>
              <w:rPr>
                <w:noProof/>
                <w:color w:val="000000"/>
                <w:sz w:val="22"/>
                <w:szCs w:val="22"/>
                <w:lang w:val="tr-TR"/>
              </w:rPr>
            </w:pPr>
          </w:p>
        </w:tc>
      </w:tr>
      <w:tr w:rsidR="00690C7F" w:rsidRPr="00872466">
        <w:trPr>
          <w:trHeight w:val="263"/>
        </w:trPr>
        <w:tc>
          <w:tcPr>
            <w:tcW w:w="4252" w:type="dxa"/>
            <w:vAlign w:val="bottom"/>
          </w:tcPr>
          <w:p w:rsidR="00371160" w:rsidRDefault="009658B8">
            <w:pPr>
              <w:rPr>
                <w:noProof/>
                <w:color w:val="000000"/>
                <w:sz w:val="22"/>
                <w:szCs w:val="22"/>
                <w:lang w:val="tr-TR"/>
              </w:rPr>
            </w:pPr>
            <w:r>
              <w:rPr>
                <w:noProof/>
                <w:color w:val="000000"/>
                <w:sz w:val="22"/>
                <w:szCs w:val="22"/>
                <w:lang w:val="tr-TR"/>
              </w:rPr>
              <w:t>Uzun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Ba3</w:t>
            </w:r>
          </w:p>
        </w:tc>
      </w:tr>
      <w:tr w:rsidR="00690C7F" w:rsidRPr="00872466">
        <w:tblPrEx>
          <w:tblCellMar>
            <w:left w:w="70" w:type="dxa"/>
            <w:right w:w="70" w:type="dxa"/>
          </w:tblCellMar>
        </w:tblPrEx>
        <w:trPr>
          <w:trHeight w:val="267"/>
        </w:trPr>
        <w:tc>
          <w:tcPr>
            <w:tcW w:w="4252" w:type="dxa"/>
            <w:vAlign w:val="bottom"/>
          </w:tcPr>
          <w:p w:rsidR="00371160" w:rsidRDefault="009658B8">
            <w:pPr>
              <w:rPr>
                <w:noProof/>
                <w:color w:val="000000"/>
                <w:sz w:val="22"/>
                <w:szCs w:val="22"/>
                <w:lang w:val="tr-TR"/>
              </w:rPr>
            </w:pPr>
            <w:r>
              <w:rPr>
                <w:noProof/>
                <w:color w:val="000000"/>
                <w:sz w:val="22"/>
                <w:szCs w:val="22"/>
                <w:lang w:val="tr-TR"/>
              </w:rPr>
              <w:t xml:space="preserve"> Kısa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B1</w:t>
            </w:r>
          </w:p>
        </w:tc>
      </w:tr>
      <w:tr w:rsidR="00690C7F" w:rsidRPr="00872466">
        <w:tblPrEx>
          <w:tblCellMar>
            <w:left w:w="70" w:type="dxa"/>
            <w:right w:w="70" w:type="dxa"/>
          </w:tblCellMar>
        </w:tblPrEx>
        <w:trPr>
          <w:trHeight w:val="272"/>
        </w:trPr>
        <w:tc>
          <w:tcPr>
            <w:tcW w:w="4252" w:type="dxa"/>
            <w:vAlign w:val="bottom"/>
          </w:tcPr>
          <w:p w:rsidR="00371160" w:rsidRDefault="009658B8">
            <w:pPr>
              <w:rPr>
                <w:noProof/>
                <w:color w:val="000000"/>
                <w:sz w:val="22"/>
                <w:szCs w:val="22"/>
                <w:lang w:val="tr-TR"/>
              </w:rPr>
            </w:pPr>
            <w:r>
              <w:rPr>
                <w:noProof/>
                <w:color w:val="000000"/>
                <w:sz w:val="22"/>
                <w:szCs w:val="22"/>
                <w:lang w:val="tr-TR"/>
              </w:rPr>
              <w:t xml:space="preserve"> Görünüm</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Durağan</w:t>
            </w:r>
          </w:p>
        </w:tc>
      </w:tr>
      <w:tr w:rsidR="00690C7F" w:rsidRPr="00872466">
        <w:tblPrEx>
          <w:tblCellMar>
            <w:left w:w="70" w:type="dxa"/>
            <w:right w:w="70" w:type="dxa"/>
          </w:tblCellMar>
        </w:tblPrEx>
        <w:trPr>
          <w:trHeight w:val="272"/>
        </w:trPr>
        <w:tc>
          <w:tcPr>
            <w:tcW w:w="4252" w:type="dxa"/>
            <w:vAlign w:val="bottom"/>
          </w:tcPr>
          <w:p w:rsidR="00371160" w:rsidRDefault="009658B8">
            <w:pPr>
              <w:rPr>
                <w:b/>
                <w:noProof/>
                <w:color w:val="000000"/>
                <w:sz w:val="22"/>
                <w:szCs w:val="22"/>
                <w:lang w:val="tr-TR"/>
              </w:rPr>
            </w:pPr>
            <w:r>
              <w:rPr>
                <w:b/>
                <w:noProof/>
                <w:color w:val="000000"/>
                <w:sz w:val="22"/>
                <w:szCs w:val="22"/>
                <w:lang w:val="tr-TR"/>
              </w:rPr>
              <w:t xml:space="preserve"> Türk Lirası</w:t>
            </w:r>
          </w:p>
        </w:tc>
        <w:tc>
          <w:tcPr>
            <w:tcW w:w="1959" w:type="dxa"/>
            <w:vAlign w:val="bottom"/>
          </w:tcPr>
          <w:p w:rsidR="00371160" w:rsidRDefault="00371160" w:rsidP="00371160">
            <w:pPr>
              <w:jc w:val="center"/>
              <w:rPr>
                <w:color w:val="000000"/>
                <w:sz w:val="22"/>
                <w:szCs w:val="22"/>
                <w:lang w:val="tr-TR"/>
              </w:rPr>
            </w:pPr>
          </w:p>
        </w:tc>
      </w:tr>
      <w:tr w:rsidR="00690C7F" w:rsidRPr="00872466">
        <w:tblPrEx>
          <w:tblCellMar>
            <w:left w:w="70" w:type="dxa"/>
            <w:right w:w="70" w:type="dxa"/>
          </w:tblCellMar>
        </w:tblPrEx>
        <w:trPr>
          <w:trHeight w:val="272"/>
        </w:trPr>
        <w:tc>
          <w:tcPr>
            <w:tcW w:w="4252" w:type="dxa"/>
            <w:vAlign w:val="bottom"/>
          </w:tcPr>
          <w:p w:rsidR="00371160" w:rsidRDefault="009658B8">
            <w:pPr>
              <w:rPr>
                <w:noProof/>
                <w:color w:val="000000"/>
                <w:sz w:val="22"/>
                <w:szCs w:val="22"/>
                <w:lang w:val="tr-TR"/>
              </w:rPr>
            </w:pPr>
            <w:r>
              <w:rPr>
                <w:noProof/>
                <w:color w:val="000000"/>
                <w:sz w:val="22"/>
                <w:szCs w:val="22"/>
                <w:lang w:val="tr-TR"/>
              </w:rPr>
              <w:t xml:space="preserve"> Uzun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Ba2</w:t>
            </w:r>
          </w:p>
        </w:tc>
      </w:tr>
      <w:tr w:rsidR="00690C7F" w:rsidRPr="00872466">
        <w:tblPrEx>
          <w:tblCellMar>
            <w:left w:w="70" w:type="dxa"/>
            <w:right w:w="70" w:type="dxa"/>
          </w:tblCellMar>
        </w:tblPrEx>
        <w:trPr>
          <w:trHeight w:val="272"/>
        </w:trPr>
        <w:tc>
          <w:tcPr>
            <w:tcW w:w="4252" w:type="dxa"/>
            <w:vAlign w:val="bottom"/>
          </w:tcPr>
          <w:p w:rsidR="00371160" w:rsidRDefault="009658B8">
            <w:pPr>
              <w:rPr>
                <w:noProof/>
                <w:color w:val="000000"/>
                <w:sz w:val="22"/>
                <w:szCs w:val="22"/>
                <w:lang w:val="tr-TR"/>
              </w:rPr>
            </w:pPr>
            <w:r>
              <w:rPr>
                <w:noProof/>
                <w:color w:val="000000"/>
                <w:sz w:val="22"/>
                <w:szCs w:val="22"/>
                <w:lang w:val="tr-TR"/>
              </w:rPr>
              <w:t xml:space="preserve"> Kısa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Ba1</w:t>
            </w:r>
          </w:p>
        </w:tc>
      </w:tr>
      <w:tr w:rsidR="009E6F22" w:rsidRPr="00872466">
        <w:tblPrEx>
          <w:tblCellMar>
            <w:left w:w="70" w:type="dxa"/>
            <w:right w:w="70" w:type="dxa"/>
          </w:tblCellMar>
        </w:tblPrEx>
        <w:trPr>
          <w:trHeight w:val="272"/>
        </w:trPr>
        <w:tc>
          <w:tcPr>
            <w:tcW w:w="4252" w:type="dxa"/>
            <w:vAlign w:val="bottom"/>
          </w:tcPr>
          <w:p w:rsidR="00371160" w:rsidRDefault="009658B8">
            <w:pPr>
              <w:rPr>
                <w:noProof/>
                <w:color w:val="000000"/>
                <w:sz w:val="22"/>
                <w:szCs w:val="22"/>
                <w:lang w:val="tr-TR"/>
              </w:rPr>
            </w:pPr>
            <w:r>
              <w:rPr>
                <w:noProof/>
                <w:color w:val="000000"/>
                <w:sz w:val="22"/>
                <w:szCs w:val="22"/>
                <w:lang w:val="tr-TR"/>
              </w:rPr>
              <w:t xml:space="preserve"> Görünüm</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Durağan</w:t>
            </w:r>
          </w:p>
        </w:tc>
      </w:tr>
      <w:tr w:rsidR="009E6F22" w:rsidRPr="00872466">
        <w:tblPrEx>
          <w:tblCellMar>
            <w:left w:w="70" w:type="dxa"/>
            <w:right w:w="70" w:type="dxa"/>
          </w:tblCellMar>
        </w:tblPrEx>
        <w:trPr>
          <w:trHeight w:val="272"/>
        </w:trPr>
        <w:tc>
          <w:tcPr>
            <w:tcW w:w="4252" w:type="dxa"/>
            <w:vAlign w:val="center"/>
          </w:tcPr>
          <w:p w:rsidR="00371160" w:rsidRDefault="009658B8">
            <w:pPr>
              <w:rPr>
                <w:b/>
                <w:noProof/>
                <w:color w:val="000000"/>
                <w:sz w:val="22"/>
                <w:szCs w:val="22"/>
                <w:lang w:val="tr-TR"/>
              </w:rPr>
            </w:pPr>
            <w:r>
              <w:rPr>
                <w:b/>
                <w:noProof/>
                <w:color w:val="000000"/>
                <w:sz w:val="22"/>
                <w:szCs w:val="22"/>
                <w:lang w:val="tr-TR"/>
              </w:rPr>
              <w:t>Ulusal</w:t>
            </w:r>
          </w:p>
        </w:tc>
        <w:tc>
          <w:tcPr>
            <w:tcW w:w="1959" w:type="dxa"/>
            <w:vAlign w:val="bottom"/>
          </w:tcPr>
          <w:p w:rsidR="00371160" w:rsidRDefault="00371160" w:rsidP="00371160">
            <w:pPr>
              <w:jc w:val="center"/>
              <w:rPr>
                <w:color w:val="000000"/>
                <w:sz w:val="22"/>
                <w:szCs w:val="22"/>
                <w:lang w:val="tr-TR"/>
              </w:rPr>
            </w:pPr>
          </w:p>
        </w:tc>
      </w:tr>
      <w:tr w:rsidR="009E6F22" w:rsidRPr="00872466">
        <w:tblPrEx>
          <w:tblCellMar>
            <w:left w:w="70" w:type="dxa"/>
            <w:right w:w="70" w:type="dxa"/>
          </w:tblCellMar>
        </w:tblPrEx>
        <w:trPr>
          <w:trHeight w:val="272"/>
        </w:trPr>
        <w:tc>
          <w:tcPr>
            <w:tcW w:w="4252" w:type="dxa"/>
            <w:vAlign w:val="center"/>
          </w:tcPr>
          <w:p w:rsidR="00371160" w:rsidRDefault="009658B8">
            <w:pPr>
              <w:rPr>
                <w:noProof/>
                <w:color w:val="000000"/>
                <w:sz w:val="22"/>
                <w:szCs w:val="22"/>
                <w:lang w:val="tr-TR"/>
              </w:rPr>
            </w:pPr>
            <w:r>
              <w:rPr>
                <w:noProof/>
                <w:color w:val="000000"/>
                <w:sz w:val="22"/>
                <w:szCs w:val="22"/>
                <w:lang w:val="tr-TR"/>
              </w:rPr>
              <w:t>Uzun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A3</w:t>
            </w:r>
          </w:p>
        </w:tc>
      </w:tr>
      <w:tr w:rsidR="009E6F22" w:rsidRPr="00872466">
        <w:tblPrEx>
          <w:tblCellMar>
            <w:left w:w="70" w:type="dxa"/>
            <w:right w:w="70" w:type="dxa"/>
          </w:tblCellMar>
        </w:tblPrEx>
        <w:trPr>
          <w:trHeight w:val="272"/>
        </w:trPr>
        <w:tc>
          <w:tcPr>
            <w:tcW w:w="4252" w:type="dxa"/>
            <w:vAlign w:val="center"/>
          </w:tcPr>
          <w:p w:rsidR="00371160" w:rsidRDefault="009658B8">
            <w:pPr>
              <w:pStyle w:val="EndnoteText"/>
              <w:rPr>
                <w:noProof/>
                <w:color w:val="000000"/>
                <w:sz w:val="22"/>
                <w:szCs w:val="22"/>
              </w:rPr>
            </w:pPr>
            <w:r>
              <w:rPr>
                <w:noProof/>
                <w:color w:val="000000"/>
                <w:sz w:val="22"/>
                <w:szCs w:val="22"/>
              </w:rPr>
              <w:t>Kısa Vadeli</w:t>
            </w:r>
          </w:p>
        </w:tc>
        <w:tc>
          <w:tcPr>
            <w:tcW w:w="1959" w:type="dxa"/>
            <w:vAlign w:val="bottom"/>
          </w:tcPr>
          <w:p w:rsidR="00371160" w:rsidRDefault="009658B8" w:rsidP="00371160">
            <w:pPr>
              <w:jc w:val="center"/>
              <w:rPr>
                <w:color w:val="000000"/>
                <w:sz w:val="22"/>
                <w:szCs w:val="22"/>
                <w:lang w:val="tr-TR"/>
              </w:rPr>
            </w:pPr>
            <w:r>
              <w:rPr>
                <w:color w:val="000000"/>
                <w:sz w:val="22"/>
                <w:szCs w:val="22"/>
                <w:lang w:val="tr-TR"/>
              </w:rPr>
              <w:t>TR-1</w:t>
            </w:r>
          </w:p>
        </w:tc>
      </w:tr>
    </w:tbl>
    <w:p w:rsidR="00371160" w:rsidRDefault="009658B8">
      <w:pPr>
        <w:tabs>
          <w:tab w:val="num" w:pos="720"/>
        </w:tabs>
        <w:ind w:left="720" w:hanging="720"/>
        <w:jc w:val="both"/>
        <w:rPr>
          <w:b/>
          <w:sz w:val="22"/>
          <w:szCs w:val="22"/>
          <w:lang w:val="tr-TR"/>
        </w:rPr>
      </w:pPr>
      <w:r>
        <w:rPr>
          <w:b/>
          <w:sz w:val="22"/>
          <w:szCs w:val="22"/>
          <w:lang w:val="tr-TR"/>
        </w:rPr>
        <w:tab/>
      </w: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hanging="720"/>
        <w:jc w:val="both"/>
        <w:rPr>
          <w:b/>
          <w:sz w:val="22"/>
          <w:szCs w:val="22"/>
          <w:lang w:val="tr-TR"/>
        </w:rPr>
      </w:pPr>
    </w:p>
    <w:p w:rsidR="00371160" w:rsidRDefault="00371160">
      <w:pPr>
        <w:tabs>
          <w:tab w:val="num" w:pos="720"/>
        </w:tabs>
        <w:ind w:left="720"/>
        <w:jc w:val="both"/>
        <w:rPr>
          <w:color w:val="000000"/>
          <w:sz w:val="22"/>
          <w:lang w:val="tr-TR"/>
        </w:rPr>
      </w:pPr>
    </w:p>
    <w:p w:rsidR="00371160" w:rsidRDefault="00371160">
      <w:pPr>
        <w:tabs>
          <w:tab w:val="num" w:pos="720"/>
        </w:tabs>
        <w:jc w:val="both"/>
        <w:rPr>
          <w:color w:val="000000"/>
          <w:sz w:val="22"/>
          <w:lang w:val="tr-TR"/>
        </w:rPr>
      </w:pPr>
    </w:p>
    <w:p w:rsidR="00371160" w:rsidRDefault="009658B8">
      <w:pPr>
        <w:tabs>
          <w:tab w:val="num" w:pos="720"/>
        </w:tabs>
        <w:ind w:left="720"/>
        <w:jc w:val="both"/>
        <w:rPr>
          <w:b/>
          <w:sz w:val="22"/>
          <w:szCs w:val="22"/>
          <w:lang w:val="tr-TR"/>
        </w:rPr>
      </w:pPr>
      <w:r>
        <w:rPr>
          <w:color w:val="000000"/>
          <w:sz w:val="22"/>
          <w:lang w:val="tr-TR"/>
        </w:rPr>
        <w:t>Yukarıdaki bilgiler, 10 Şubat 2011 tarihli Moody’s Investors Service raporundan alınmıştır.</w:t>
      </w:r>
    </w:p>
    <w:p w:rsidR="00371160" w:rsidRDefault="00371160">
      <w:pPr>
        <w:tabs>
          <w:tab w:val="left" w:pos="720"/>
        </w:tabs>
        <w:spacing w:line="216" w:lineRule="auto"/>
        <w:ind w:left="750"/>
        <w:rPr>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autoSpaceDE w:val="0"/>
        <w:autoSpaceDN w:val="0"/>
        <w:adjustRightInd w:val="0"/>
        <w:rPr>
          <w:b/>
          <w:sz w:val="22"/>
          <w:szCs w:val="22"/>
          <w:lang w:val="tr-TR"/>
        </w:rPr>
      </w:pP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BEŞİNCİ BÖLÜM (devamı)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KONSOLİDE OLMAYAN FİNANSAL TABLOLARA İLİŞKİN AÇIKLAMA VE DİPNOTLAR (devamı)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tabs>
          <w:tab w:val="left" w:pos="709"/>
        </w:tabs>
        <w:autoSpaceDE w:val="0"/>
        <w:autoSpaceDN w:val="0"/>
        <w:adjustRightInd w:val="0"/>
        <w:rPr>
          <w:rFonts w:ascii="TimesNewRomanPS-BoldMT" w:hAnsi="TimesNewRomanPS-BoldMT" w:cs="TimesNewRomanPS-BoldMT"/>
          <w:b/>
          <w:bCs/>
          <w:sz w:val="22"/>
          <w:szCs w:val="22"/>
          <w:lang w:val="tr-TR" w:eastAsia="tr-TR"/>
        </w:rPr>
      </w:pPr>
      <w:r>
        <w:rPr>
          <w:rFonts w:ascii="TimesNewRomanPS-BoldMT" w:hAnsi="TimesNewRomanPS-BoldMT" w:cs="TimesNewRomanPS-BoldMT"/>
          <w:b/>
          <w:bCs/>
          <w:sz w:val="22"/>
          <w:szCs w:val="22"/>
          <w:lang w:val="tr-TR" w:eastAsia="tr-TR"/>
        </w:rPr>
        <w:t>III.       Nazım Hesaplara İlişkin Açıklama ve Dipnotlar (devamı)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pStyle w:val="Header"/>
        <w:ind w:left="720" w:hanging="720"/>
        <w:jc w:val="both"/>
        <w:rPr>
          <w:b/>
          <w:iCs w:val="0"/>
          <w:color w:val="000000"/>
          <w:sz w:val="22"/>
          <w:szCs w:val="22"/>
          <w:lang w:val="tr-TR"/>
        </w:rPr>
      </w:pPr>
      <w:r>
        <w:rPr>
          <w:b/>
          <w:bCs/>
          <w:color w:val="000000"/>
          <w:sz w:val="22"/>
          <w:lang w:val="tr-TR"/>
        </w:rPr>
        <w:t>7.</w:t>
      </w:r>
      <w:r>
        <w:rPr>
          <w:b/>
          <w:bCs/>
          <w:color w:val="000000"/>
          <w:sz w:val="22"/>
          <w:lang w:val="tr-TR"/>
        </w:rPr>
        <w:tab/>
      </w:r>
      <w:r>
        <w:rPr>
          <w:b/>
          <w:bCs/>
          <w:color w:val="000000"/>
          <w:sz w:val="22"/>
          <w:lang w:val="tr-TR"/>
        </w:rPr>
        <w:tab/>
        <w:t>Banka’nın Uluslararası Derecelendirme Kuruluşlarına Yaptırmış Olduğu Derecelendirmeye İlişkin  Özet Bilgiler</w:t>
      </w:r>
      <w:r>
        <w:rPr>
          <w:b/>
          <w:color w:val="000000"/>
          <w:sz w:val="22"/>
          <w:lang w:val="tr-TR"/>
        </w:rPr>
        <w:t xml:space="preserve"> (devamı)</w:t>
      </w:r>
    </w:p>
    <w:p w:rsidR="00371160" w:rsidRDefault="00371160">
      <w:pPr>
        <w:autoSpaceDE w:val="0"/>
        <w:autoSpaceDN w:val="0"/>
        <w:adjustRightInd w:val="0"/>
        <w:rPr>
          <w:rFonts w:ascii="TimesNewRomanPS-BoldMT" w:hAnsi="TimesNewRomanPS-BoldMT" w:cs="TimesNewRomanPS-BoldMT"/>
          <w:b/>
          <w:bCs/>
          <w:sz w:val="22"/>
          <w:szCs w:val="22"/>
          <w:lang w:val="tr-TR" w:eastAsia="tr-TR"/>
        </w:rPr>
      </w:pPr>
    </w:p>
    <w:p w:rsidR="00371160" w:rsidRDefault="009658B8">
      <w:pPr>
        <w:autoSpaceDE w:val="0"/>
        <w:autoSpaceDN w:val="0"/>
        <w:adjustRightInd w:val="0"/>
        <w:jc w:val="center"/>
        <w:rPr>
          <w:rFonts w:ascii="TimesNewRomanPS-BoldMT" w:hAnsi="TimesNewRomanPS-BoldMT" w:cs="TimesNewRomanPS-BoldMT"/>
          <w:sz w:val="20"/>
          <w:szCs w:val="20"/>
          <w:lang w:val="tr-TR" w:eastAsia="tr-TR"/>
        </w:rPr>
      </w:pPr>
      <w:r>
        <w:rPr>
          <w:rFonts w:ascii="TimesNewRomanPS-BoldMT" w:hAnsi="TimesNewRomanPS-BoldMT" w:cs="TimesNewRomanPS-BoldMT"/>
          <w:b/>
          <w:bCs/>
          <w:sz w:val="22"/>
          <w:szCs w:val="22"/>
          <w:lang w:val="tr-TR" w:eastAsia="tr-TR"/>
        </w:rPr>
        <w:t>JCR EURASIA</w:t>
      </w:r>
    </w:p>
    <w:p w:rsidR="00371160" w:rsidRDefault="00371160">
      <w:pPr>
        <w:rPr>
          <w:b/>
          <w:sz w:val="22"/>
          <w:szCs w:val="22"/>
          <w:lang w:val="tr-TR"/>
        </w:rPr>
      </w:pPr>
    </w:p>
    <w:p w:rsidR="00371160" w:rsidRDefault="00371160">
      <w:pPr>
        <w:rPr>
          <w:b/>
          <w:sz w:val="22"/>
          <w:szCs w:val="22"/>
          <w:lang w:val="tr-TR"/>
        </w:rPr>
      </w:pPr>
    </w:p>
    <w:tbl>
      <w:tblPr>
        <w:tblW w:w="0" w:type="auto"/>
        <w:jc w:val="center"/>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2"/>
        <w:gridCol w:w="1956"/>
      </w:tblGrid>
      <w:tr w:rsidR="00070884" w:rsidRPr="00872466">
        <w:trPr>
          <w:trHeight w:val="264"/>
          <w:jc w:val="center"/>
        </w:trPr>
        <w:tc>
          <w:tcPr>
            <w:tcW w:w="4222" w:type="dxa"/>
            <w:vAlign w:val="center"/>
          </w:tcPr>
          <w:p w:rsidR="00371160" w:rsidRDefault="009658B8">
            <w:pPr>
              <w:rPr>
                <w:b/>
                <w:noProof/>
                <w:color w:val="000000"/>
                <w:sz w:val="22"/>
                <w:szCs w:val="22"/>
                <w:lang w:val="tr-TR"/>
              </w:rPr>
            </w:pPr>
            <w:r>
              <w:rPr>
                <w:b/>
                <w:noProof/>
                <w:color w:val="000000"/>
                <w:sz w:val="22"/>
                <w:szCs w:val="22"/>
                <w:lang w:val="tr-TR"/>
              </w:rPr>
              <w:t>Yabancı Para</w:t>
            </w:r>
          </w:p>
        </w:tc>
        <w:tc>
          <w:tcPr>
            <w:tcW w:w="1956" w:type="dxa"/>
            <w:vAlign w:val="center"/>
          </w:tcPr>
          <w:p w:rsidR="00371160" w:rsidRDefault="00371160">
            <w:pPr>
              <w:jc w:val="center"/>
              <w:rPr>
                <w:color w:val="000000"/>
                <w:sz w:val="22"/>
                <w:szCs w:val="22"/>
                <w:lang w:val="tr-TR"/>
              </w:rPr>
            </w:pPr>
          </w:p>
        </w:tc>
      </w:tr>
      <w:tr w:rsidR="00B52988" w:rsidRPr="00872466">
        <w:trPr>
          <w:trHeight w:val="264"/>
          <w:jc w:val="center"/>
        </w:trPr>
        <w:tc>
          <w:tcPr>
            <w:tcW w:w="4222" w:type="dxa"/>
            <w:vAlign w:val="center"/>
          </w:tcPr>
          <w:p w:rsidR="00371160" w:rsidRDefault="009658B8">
            <w:pPr>
              <w:rPr>
                <w:color w:val="000000"/>
                <w:sz w:val="22"/>
                <w:szCs w:val="22"/>
                <w:lang w:val="tr-TR"/>
              </w:rPr>
            </w:pPr>
            <w:r>
              <w:rPr>
                <w:noProof/>
                <w:color w:val="000000"/>
                <w:sz w:val="22"/>
                <w:szCs w:val="22"/>
                <w:lang w:val="tr-TR"/>
              </w:rPr>
              <w:t>Uzun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BB</w:t>
            </w:r>
          </w:p>
        </w:tc>
      </w:tr>
      <w:tr w:rsidR="00B52988" w:rsidRPr="00872466">
        <w:trPr>
          <w:trHeight w:val="264"/>
          <w:jc w:val="center"/>
        </w:trPr>
        <w:tc>
          <w:tcPr>
            <w:tcW w:w="4222" w:type="dxa"/>
            <w:vAlign w:val="center"/>
          </w:tcPr>
          <w:p w:rsidR="00371160" w:rsidRDefault="009658B8">
            <w:pPr>
              <w:rPr>
                <w:noProof/>
                <w:color w:val="000000"/>
                <w:sz w:val="22"/>
                <w:szCs w:val="22"/>
                <w:lang w:val="tr-TR"/>
              </w:rPr>
            </w:pPr>
            <w:r>
              <w:rPr>
                <w:color w:val="000000"/>
                <w:sz w:val="22"/>
                <w:szCs w:val="22"/>
                <w:lang w:val="tr-TR"/>
              </w:rPr>
              <w:t>Kısa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B52988" w:rsidRPr="00872466">
        <w:trPr>
          <w:trHeight w:val="264"/>
          <w:jc w:val="center"/>
        </w:trPr>
        <w:tc>
          <w:tcPr>
            <w:tcW w:w="4222" w:type="dxa"/>
            <w:vAlign w:val="center"/>
          </w:tcPr>
          <w:p w:rsidR="00371160" w:rsidRDefault="009658B8">
            <w:pPr>
              <w:rPr>
                <w:color w:val="000000"/>
                <w:sz w:val="22"/>
                <w:szCs w:val="22"/>
                <w:lang w:val="tr-TR"/>
              </w:rPr>
            </w:pPr>
            <w:r>
              <w:rPr>
                <w:color w:val="000000"/>
                <w:sz w:val="22"/>
                <w:szCs w:val="22"/>
                <w:lang w:val="tr-TR"/>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B52988" w:rsidRPr="00872466">
        <w:trPr>
          <w:trHeight w:val="264"/>
          <w:jc w:val="center"/>
        </w:trPr>
        <w:tc>
          <w:tcPr>
            <w:tcW w:w="4222" w:type="dxa"/>
            <w:vAlign w:val="center"/>
          </w:tcPr>
          <w:p w:rsidR="00371160" w:rsidRDefault="009658B8">
            <w:pPr>
              <w:autoSpaceDE w:val="0"/>
              <w:autoSpaceDN w:val="0"/>
              <w:adjustRightInd w:val="0"/>
              <w:rPr>
                <w:rFonts w:ascii="TimesNewRomanPS-BoldMT" w:hAnsi="TimesNewRomanPS-BoldMT" w:cs="TimesNewRomanPS-BoldMT"/>
                <w:sz w:val="22"/>
                <w:szCs w:val="22"/>
                <w:lang w:val="tr-TR" w:eastAsia="tr-TR"/>
              </w:rPr>
            </w:pPr>
            <w:r>
              <w:rPr>
                <w:rFonts w:ascii="TimesNewRomanPS-BoldMT" w:hAnsi="TimesNewRomanPS-BoldMT" w:cs="TimesNewRomanPS-BoldMT"/>
                <w:b/>
                <w:bCs/>
                <w:sz w:val="22"/>
                <w:szCs w:val="22"/>
                <w:lang w:val="tr-TR" w:eastAsia="tr-TR"/>
              </w:rPr>
              <w:t>Uluslararası Yerel Para</w:t>
            </w:r>
          </w:p>
        </w:tc>
        <w:tc>
          <w:tcPr>
            <w:tcW w:w="1956" w:type="dxa"/>
            <w:vAlign w:val="bottom"/>
          </w:tcPr>
          <w:p w:rsidR="00371160" w:rsidRDefault="009658B8">
            <w:pPr>
              <w:jc w:val="center"/>
              <w:rPr>
                <w:color w:val="000000"/>
                <w:sz w:val="22"/>
                <w:szCs w:val="22"/>
                <w:lang w:val="tr-TR"/>
              </w:rPr>
            </w:pPr>
            <w:r>
              <w:rPr>
                <w:color w:val="000000"/>
                <w:sz w:val="22"/>
                <w:szCs w:val="22"/>
                <w:lang w:val="tr-TR"/>
              </w:rPr>
              <w:t> </w:t>
            </w:r>
          </w:p>
        </w:tc>
      </w:tr>
      <w:tr w:rsidR="00B52988" w:rsidRPr="00872466">
        <w:trPr>
          <w:trHeight w:val="264"/>
          <w:jc w:val="center"/>
        </w:trPr>
        <w:tc>
          <w:tcPr>
            <w:tcW w:w="4222" w:type="dxa"/>
            <w:vAlign w:val="center"/>
          </w:tcPr>
          <w:p w:rsidR="00371160" w:rsidRDefault="009658B8">
            <w:pPr>
              <w:rPr>
                <w:color w:val="000000"/>
                <w:sz w:val="22"/>
                <w:szCs w:val="22"/>
                <w:lang w:val="tr-TR"/>
              </w:rPr>
            </w:pPr>
            <w:r>
              <w:rPr>
                <w:noProof/>
                <w:color w:val="000000"/>
                <w:sz w:val="22"/>
                <w:szCs w:val="22"/>
                <w:lang w:val="tr-TR"/>
              </w:rPr>
              <w:t>Uzun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BB</w:t>
            </w:r>
          </w:p>
        </w:tc>
      </w:tr>
      <w:tr w:rsidR="00070884" w:rsidRPr="00872466">
        <w:trPr>
          <w:trHeight w:val="264"/>
          <w:jc w:val="center"/>
        </w:trPr>
        <w:tc>
          <w:tcPr>
            <w:tcW w:w="4222" w:type="dxa"/>
            <w:vAlign w:val="center"/>
          </w:tcPr>
          <w:p w:rsidR="00371160" w:rsidRDefault="009658B8">
            <w:pPr>
              <w:rPr>
                <w:noProof/>
                <w:color w:val="000000"/>
                <w:sz w:val="22"/>
                <w:szCs w:val="22"/>
                <w:lang w:val="tr-TR"/>
              </w:rPr>
            </w:pPr>
            <w:r>
              <w:rPr>
                <w:color w:val="000000"/>
                <w:sz w:val="22"/>
                <w:szCs w:val="22"/>
                <w:lang w:val="tr-TR"/>
              </w:rPr>
              <w:t>Kısa Vadeli</w:t>
            </w:r>
          </w:p>
        </w:tc>
        <w:tc>
          <w:tcPr>
            <w:tcW w:w="1956" w:type="dxa"/>
            <w:vAlign w:val="bottom"/>
          </w:tcPr>
          <w:p w:rsidR="00371160" w:rsidRDefault="009658B8">
            <w:pPr>
              <w:jc w:val="center"/>
              <w:rPr>
                <w:color w:val="000000"/>
                <w:sz w:val="22"/>
                <w:szCs w:val="22"/>
                <w:lang w:val="tr-TR"/>
              </w:rPr>
            </w:pPr>
            <w:r>
              <w:rPr>
                <w:color w:val="000000"/>
                <w:sz w:val="22"/>
                <w:szCs w:val="22"/>
                <w:lang w:val="tr-TR"/>
              </w:rPr>
              <w:t>B</w:t>
            </w:r>
          </w:p>
        </w:tc>
      </w:tr>
      <w:tr w:rsidR="00070884" w:rsidRPr="00872466">
        <w:trPr>
          <w:trHeight w:val="264"/>
          <w:jc w:val="center"/>
        </w:trPr>
        <w:tc>
          <w:tcPr>
            <w:tcW w:w="4222" w:type="dxa"/>
            <w:vAlign w:val="center"/>
          </w:tcPr>
          <w:p w:rsidR="00371160" w:rsidRDefault="009658B8">
            <w:pPr>
              <w:rPr>
                <w:color w:val="000000"/>
                <w:sz w:val="22"/>
                <w:szCs w:val="22"/>
                <w:lang w:val="tr-TR"/>
              </w:rPr>
            </w:pPr>
            <w:r>
              <w:rPr>
                <w:color w:val="000000"/>
                <w:sz w:val="22"/>
                <w:szCs w:val="22"/>
                <w:lang w:val="tr-TR"/>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070884" w:rsidRPr="00872466">
        <w:trPr>
          <w:trHeight w:val="264"/>
          <w:jc w:val="center"/>
        </w:trPr>
        <w:tc>
          <w:tcPr>
            <w:tcW w:w="4222" w:type="dxa"/>
            <w:vAlign w:val="center"/>
          </w:tcPr>
          <w:p w:rsidR="00371160" w:rsidRDefault="009658B8">
            <w:pPr>
              <w:rPr>
                <w:b/>
                <w:noProof/>
                <w:color w:val="000000"/>
                <w:sz w:val="22"/>
                <w:szCs w:val="22"/>
                <w:lang w:val="tr-TR"/>
              </w:rPr>
            </w:pPr>
            <w:r>
              <w:rPr>
                <w:b/>
                <w:noProof/>
                <w:color w:val="000000"/>
                <w:sz w:val="22"/>
                <w:szCs w:val="22"/>
                <w:lang w:val="tr-TR"/>
              </w:rPr>
              <w:t>Ulusal</w:t>
            </w:r>
          </w:p>
        </w:tc>
        <w:tc>
          <w:tcPr>
            <w:tcW w:w="1956" w:type="dxa"/>
            <w:vAlign w:val="bottom"/>
          </w:tcPr>
          <w:p w:rsidR="00371160" w:rsidRDefault="009658B8">
            <w:pPr>
              <w:jc w:val="center"/>
              <w:rPr>
                <w:color w:val="000000"/>
                <w:sz w:val="22"/>
                <w:szCs w:val="22"/>
                <w:lang w:val="tr-TR"/>
              </w:rPr>
            </w:pPr>
            <w:r>
              <w:rPr>
                <w:color w:val="000000"/>
                <w:sz w:val="22"/>
                <w:szCs w:val="22"/>
                <w:lang w:val="tr-TR"/>
              </w:rPr>
              <w:t> </w:t>
            </w:r>
          </w:p>
        </w:tc>
      </w:tr>
      <w:tr w:rsidR="00070884" w:rsidRPr="00872466">
        <w:trPr>
          <w:trHeight w:val="264"/>
          <w:jc w:val="center"/>
        </w:trPr>
        <w:tc>
          <w:tcPr>
            <w:tcW w:w="4222" w:type="dxa"/>
            <w:vAlign w:val="center"/>
          </w:tcPr>
          <w:p w:rsidR="00371160" w:rsidRDefault="009658B8">
            <w:pPr>
              <w:rPr>
                <w:noProof/>
                <w:color w:val="000000"/>
                <w:sz w:val="22"/>
                <w:szCs w:val="22"/>
                <w:lang w:val="tr-TR"/>
              </w:rPr>
            </w:pPr>
            <w:r>
              <w:rPr>
                <w:noProof/>
                <w:color w:val="000000"/>
                <w:sz w:val="22"/>
                <w:szCs w:val="22"/>
                <w:lang w:val="tr-TR"/>
              </w:rPr>
              <w:t>Uzun Vadeli</w:t>
            </w:r>
          </w:p>
        </w:tc>
        <w:tc>
          <w:tcPr>
            <w:tcW w:w="1956" w:type="dxa"/>
            <w:vAlign w:val="bottom"/>
          </w:tcPr>
          <w:p w:rsidR="00371160" w:rsidRDefault="009658B8">
            <w:pPr>
              <w:autoSpaceDE w:val="0"/>
              <w:autoSpaceDN w:val="0"/>
              <w:adjustRightInd w:val="0"/>
              <w:jc w:val="center"/>
              <w:rPr>
                <w:rFonts w:ascii="TimesNewRomanPSMT" w:hAnsi="TimesNewRomanPSMT" w:cs="TimesNewRomanPSMT"/>
                <w:sz w:val="20"/>
                <w:szCs w:val="20"/>
                <w:lang w:val="tr-TR" w:eastAsia="tr-TR"/>
              </w:rPr>
            </w:pPr>
            <w:r>
              <w:rPr>
                <w:rFonts w:ascii="TimesNewRomanPSMT" w:hAnsi="TimesNewRomanPSMT" w:cs="TimesNewRomanPSMT"/>
                <w:sz w:val="22"/>
                <w:szCs w:val="22"/>
                <w:lang w:val="tr-TR" w:eastAsia="tr-TR"/>
              </w:rPr>
              <w:t>A-(Trk)</w:t>
            </w:r>
          </w:p>
        </w:tc>
      </w:tr>
      <w:tr w:rsidR="00070884" w:rsidRPr="00872466">
        <w:trPr>
          <w:trHeight w:val="264"/>
          <w:jc w:val="center"/>
        </w:trPr>
        <w:tc>
          <w:tcPr>
            <w:tcW w:w="4222" w:type="dxa"/>
            <w:vAlign w:val="center"/>
          </w:tcPr>
          <w:p w:rsidR="00371160" w:rsidRDefault="009658B8">
            <w:pPr>
              <w:pStyle w:val="EndnoteText"/>
              <w:rPr>
                <w:noProof/>
                <w:color w:val="000000"/>
                <w:sz w:val="22"/>
                <w:szCs w:val="22"/>
              </w:rPr>
            </w:pPr>
            <w:r>
              <w:rPr>
                <w:color w:val="000000"/>
                <w:sz w:val="22"/>
                <w:szCs w:val="22"/>
              </w:rPr>
              <w:t>Kısa Vadeli</w:t>
            </w:r>
          </w:p>
        </w:tc>
        <w:tc>
          <w:tcPr>
            <w:tcW w:w="1956" w:type="dxa"/>
            <w:vAlign w:val="bottom"/>
          </w:tcPr>
          <w:p w:rsidR="00371160" w:rsidRDefault="009658B8">
            <w:pPr>
              <w:jc w:val="center"/>
              <w:rPr>
                <w:color w:val="000000"/>
                <w:sz w:val="22"/>
                <w:szCs w:val="22"/>
                <w:lang w:val="tr-TR"/>
              </w:rPr>
            </w:pPr>
            <w:r>
              <w:rPr>
                <w:rFonts w:ascii="TimesNewRomanPSMT" w:hAnsi="TimesNewRomanPSMT" w:cs="TimesNewRomanPSMT"/>
                <w:sz w:val="22"/>
                <w:szCs w:val="22"/>
                <w:lang w:val="tr-TR" w:eastAsia="tr-TR"/>
              </w:rPr>
              <w:t>A- 1(Trk)</w:t>
            </w:r>
          </w:p>
        </w:tc>
      </w:tr>
      <w:tr w:rsidR="00070884" w:rsidRPr="00872466">
        <w:trPr>
          <w:trHeight w:val="264"/>
          <w:jc w:val="center"/>
        </w:trPr>
        <w:tc>
          <w:tcPr>
            <w:tcW w:w="4222" w:type="dxa"/>
            <w:vAlign w:val="center"/>
          </w:tcPr>
          <w:p w:rsidR="00371160" w:rsidRDefault="009658B8">
            <w:pPr>
              <w:pStyle w:val="EndnoteText"/>
              <w:rPr>
                <w:noProof/>
                <w:color w:val="000000"/>
                <w:sz w:val="22"/>
                <w:szCs w:val="22"/>
              </w:rPr>
            </w:pPr>
            <w:r>
              <w:rPr>
                <w:noProof/>
                <w:color w:val="000000"/>
                <w:sz w:val="22"/>
                <w:szCs w:val="22"/>
              </w:rPr>
              <w:t>Görünüm</w:t>
            </w:r>
          </w:p>
        </w:tc>
        <w:tc>
          <w:tcPr>
            <w:tcW w:w="1956" w:type="dxa"/>
            <w:vAlign w:val="bottom"/>
          </w:tcPr>
          <w:p w:rsidR="00371160" w:rsidRDefault="009658B8">
            <w:pPr>
              <w:jc w:val="center"/>
              <w:rPr>
                <w:color w:val="000000"/>
                <w:sz w:val="22"/>
                <w:szCs w:val="22"/>
                <w:lang w:val="tr-TR"/>
              </w:rPr>
            </w:pPr>
            <w:r>
              <w:rPr>
                <w:color w:val="000000"/>
                <w:sz w:val="22"/>
                <w:szCs w:val="22"/>
                <w:lang w:val="tr-TR"/>
              </w:rPr>
              <w:t>Durağan</w:t>
            </w:r>
          </w:p>
        </w:tc>
      </w:tr>
      <w:tr w:rsidR="00070884" w:rsidRPr="00872466">
        <w:trPr>
          <w:trHeight w:val="264"/>
          <w:jc w:val="center"/>
        </w:trPr>
        <w:tc>
          <w:tcPr>
            <w:tcW w:w="4222" w:type="dxa"/>
            <w:vAlign w:val="center"/>
          </w:tcPr>
          <w:p w:rsidR="00371160" w:rsidRDefault="009658B8">
            <w:pPr>
              <w:autoSpaceDE w:val="0"/>
              <w:autoSpaceDN w:val="0"/>
              <w:adjustRightInd w:val="0"/>
              <w:rPr>
                <w:rFonts w:ascii="TimesNewRomanPSMT" w:hAnsi="TimesNewRomanPSMT" w:cs="TimesNewRomanPSMT"/>
                <w:sz w:val="22"/>
                <w:szCs w:val="22"/>
                <w:lang w:val="tr-TR" w:eastAsia="tr-TR"/>
              </w:rPr>
            </w:pPr>
            <w:r>
              <w:rPr>
                <w:sz w:val="22"/>
                <w:szCs w:val="22"/>
                <w:lang w:val="tr-TR" w:eastAsia="tr-TR"/>
              </w:rPr>
              <w:t>Ortaklardan Bağımsızlık Notu</w:t>
            </w:r>
          </w:p>
        </w:tc>
        <w:tc>
          <w:tcPr>
            <w:tcW w:w="1956" w:type="dxa"/>
            <w:vAlign w:val="bottom"/>
          </w:tcPr>
          <w:p w:rsidR="00371160" w:rsidRDefault="009658B8">
            <w:pPr>
              <w:jc w:val="center"/>
              <w:rPr>
                <w:color w:val="000000"/>
                <w:sz w:val="22"/>
                <w:szCs w:val="22"/>
                <w:lang w:val="tr-TR"/>
              </w:rPr>
            </w:pPr>
            <w:r>
              <w:rPr>
                <w:color w:val="000000"/>
                <w:sz w:val="22"/>
                <w:szCs w:val="22"/>
                <w:lang w:val="tr-TR"/>
              </w:rPr>
              <w:t>BC</w:t>
            </w:r>
          </w:p>
        </w:tc>
      </w:tr>
      <w:tr w:rsidR="00070884" w:rsidRPr="00872466">
        <w:trPr>
          <w:trHeight w:val="264"/>
          <w:jc w:val="center"/>
        </w:trPr>
        <w:tc>
          <w:tcPr>
            <w:tcW w:w="4222" w:type="dxa"/>
            <w:vAlign w:val="center"/>
          </w:tcPr>
          <w:p w:rsidR="00371160" w:rsidRDefault="009658B8">
            <w:pPr>
              <w:pStyle w:val="EndnoteText"/>
              <w:rPr>
                <w:noProof/>
                <w:color w:val="000000"/>
                <w:sz w:val="22"/>
                <w:szCs w:val="22"/>
              </w:rPr>
            </w:pPr>
            <w:r>
              <w:rPr>
                <w:noProof/>
                <w:color w:val="000000"/>
                <w:sz w:val="22"/>
                <w:szCs w:val="22"/>
              </w:rPr>
              <w:t>Destek Notu (Support)</w:t>
            </w:r>
          </w:p>
        </w:tc>
        <w:tc>
          <w:tcPr>
            <w:tcW w:w="1956" w:type="dxa"/>
            <w:vAlign w:val="bottom"/>
          </w:tcPr>
          <w:p w:rsidR="00371160" w:rsidRDefault="009658B8">
            <w:pPr>
              <w:jc w:val="center"/>
              <w:rPr>
                <w:color w:val="000000"/>
                <w:sz w:val="22"/>
                <w:szCs w:val="22"/>
                <w:lang w:val="tr-TR"/>
              </w:rPr>
            </w:pPr>
            <w:r>
              <w:rPr>
                <w:color w:val="000000"/>
                <w:sz w:val="22"/>
                <w:szCs w:val="22"/>
                <w:lang w:val="tr-TR"/>
              </w:rPr>
              <w:t>3</w:t>
            </w:r>
          </w:p>
        </w:tc>
      </w:tr>
    </w:tbl>
    <w:p w:rsidR="00371160" w:rsidRDefault="00371160">
      <w:pPr>
        <w:rPr>
          <w:b/>
          <w:sz w:val="22"/>
          <w:szCs w:val="22"/>
          <w:lang w:val="tr-TR"/>
        </w:rPr>
      </w:pPr>
    </w:p>
    <w:p w:rsidR="00371160" w:rsidRDefault="009658B8">
      <w:pPr>
        <w:autoSpaceDE w:val="0"/>
        <w:autoSpaceDN w:val="0"/>
        <w:adjustRightInd w:val="0"/>
        <w:jc w:val="center"/>
        <w:rPr>
          <w:rFonts w:ascii="TimesNewRomanPSMT" w:hAnsi="TimesNewRomanPSMT" w:cs="TimesNewRomanPSMT"/>
          <w:sz w:val="20"/>
          <w:szCs w:val="20"/>
          <w:lang w:val="tr-TR" w:eastAsia="tr-TR"/>
        </w:rPr>
      </w:pPr>
      <w:r>
        <w:rPr>
          <w:rFonts w:ascii="TimesNewRomanPSMT" w:hAnsi="TimesNewRomanPSMT" w:cs="TimesNewRomanPSMT"/>
          <w:sz w:val="22"/>
          <w:szCs w:val="22"/>
          <w:lang w:val="tr-TR" w:eastAsia="tr-TR"/>
        </w:rPr>
        <w:t>Yukarıdaki bilgiler, 15 Haziran 2010 tarihli JCR Eurasia rating raporundan alınmıştır.</w:t>
      </w: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rPr>
          <w:b/>
          <w:sz w:val="22"/>
          <w:szCs w:val="22"/>
          <w:lang w:val="tr-TR"/>
        </w:rPr>
      </w:pPr>
    </w:p>
    <w:p w:rsidR="00371160" w:rsidRDefault="00371160">
      <w:pPr>
        <w:tabs>
          <w:tab w:val="left" w:pos="720"/>
        </w:tabs>
        <w:spacing w:line="216" w:lineRule="auto"/>
        <w:ind w:left="720" w:hanging="720"/>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rPr>
          <w:b/>
          <w:sz w:val="22"/>
          <w:szCs w:val="22"/>
          <w:lang w:val="tr-TR"/>
        </w:rPr>
      </w:pPr>
    </w:p>
    <w:p w:rsidR="00371160" w:rsidRDefault="009658B8">
      <w:pPr>
        <w:pStyle w:val="ListParagraph"/>
        <w:ind w:left="0"/>
        <w:rPr>
          <w:b/>
          <w:sz w:val="22"/>
          <w:szCs w:val="22"/>
          <w:lang w:val="tr-TR"/>
        </w:rPr>
      </w:pPr>
      <w:r>
        <w:rPr>
          <w:b/>
          <w:sz w:val="22"/>
          <w:szCs w:val="22"/>
          <w:lang w:val="tr-TR"/>
        </w:rPr>
        <w:t>IV.       Gelir Tablosuna İlişkin Açıklama ve Dipnotlar</w:t>
      </w:r>
    </w:p>
    <w:p w:rsidR="00371160" w:rsidRDefault="00371160">
      <w:pPr>
        <w:rPr>
          <w:b/>
          <w:sz w:val="22"/>
          <w:szCs w:val="22"/>
          <w:lang w:val="tr-TR"/>
        </w:rPr>
      </w:pPr>
    </w:p>
    <w:p w:rsidR="00371160" w:rsidRDefault="009658B8">
      <w:pPr>
        <w:pStyle w:val="ListParagraph"/>
        <w:numPr>
          <w:ilvl w:val="0"/>
          <w:numId w:val="24"/>
        </w:numPr>
        <w:ind w:left="709" w:hanging="709"/>
        <w:jc w:val="both"/>
        <w:rPr>
          <w:b/>
          <w:sz w:val="22"/>
          <w:szCs w:val="22"/>
          <w:lang w:val="tr-TR"/>
        </w:rPr>
      </w:pPr>
      <w:r>
        <w:rPr>
          <w:b/>
          <w:sz w:val="22"/>
          <w:szCs w:val="22"/>
          <w:lang w:val="tr-TR"/>
        </w:rPr>
        <w:t xml:space="preserve">Kar Payı Gelirlerine İlişkin Bilgiler </w:t>
      </w:r>
    </w:p>
    <w:p w:rsidR="00371160" w:rsidRDefault="00371160">
      <w:pPr>
        <w:jc w:val="both"/>
        <w:rPr>
          <w:b/>
          <w:sz w:val="22"/>
          <w:szCs w:val="22"/>
          <w:lang w:val="tr-TR"/>
        </w:rPr>
      </w:pPr>
    </w:p>
    <w:p w:rsidR="00371160" w:rsidRDefault="009658B8">
      <w:pPr>
        <w:ind w:left="709" w:hanging="709"/>
        <w:jc w:val="both"/>
        <w:rPr>
          <w:b/>
          <w:bCs/>
          <w:sz w:val="22"/>
          <w:szCs w:val="22"/>
          <w:lang w:val="tr-TR"/>
        </w:rPr>
      </w:pPr>
      <w:r>
        <w:rPr>
          <w:b/>
          <w:bCs/>
          <w:sz w:val="22"/>
          <w:szCs w:val="22"/>
          <w:lang w:val="tr-TR"/>
        </w:rPr>
        <w:t xml:space="preserve">1.1. </w:t>
      </w:r>
      <w:r>
        <w:rPr>
          <w:b/>
          <w:bCs/>
          <w:sz w:val="22"/>
          <w:szCs w:val="22"/>
          <w:lang w:val="tr-TR"/>
        </w:rPr>
        <w:tab/>
        <w:t>Kredilerden Alınan Kar Payı Gelirine  İlişkin Bilgiler:</w:t>
      </w:r>
    </w:p>
    <w:p w:rsidR="00371160" w:rsidRDefault="00371160">
      <w:pPr>
        <w:ind w:left="720" w:hanging="720"/>
        <w:jc w:val="both"/>
        <w:rPr>
          <w:b/>
          <w:bCs/>
          <w:sz w:val="22"/>
          <w:szCs w:val="22"/>
          <w:lang w:val="tr-TR"/>
        </w:rPr>
      </w:pPr>
    </w:p>
    <w:tbl>
      <w:tblPr>
        <w:tblW w:w="9345" w:type="dxa"/>
        <w:tblInd w:w="790" w:type="dxa"/>
        <w:tblCellMar>
          <w:left w:w="70" w:type="dxa"/>
          <w:right w:w="70" w:type="dxa"/>
        </w:tblCellMar>
        <w:tblLook w:val="0000"/>
      </w:tblPr>
      <w:tblGrid>
        <w:gridCol w:w="4080"/>
        <w:gridCol w:w="1437"/>
        <w:gridCol w:w="1276"/>
        <w:gridCol w:w="1418"/>
        <w:gridCol w:w="1134"/>
      </w:tblGrid>
      <w:tr w:rsidR="006F3092" w:rsidRPr="00872466" w:rsidTr="00F031F6">
        <w:trPr>
          <w:trHeight w:val="315"/>
        </w:trPr>
        <w:tc>
          <w:tcPr>
            <w:tcW w:w="4080" w:type="dxa"/>
            <w:tcBorders>
              <w:top w:val="single" w:sz="4" w:space="0" w:color="auto"/>
              <w:left w:val="single" w:sz="4" w:space="0" w:color="auto"/>
              <w:bottom w:val="single" w:sz="4" w:space="0" w:color="auto"/>
              <w:right w:val="single" w:sz="4" w:space="0" w:color="auto"/>
            </w:tcBorders>
            <w:shd w:val="clear" w:color="auto" w:fill="auto"/>
          </w:tcPr>
          <w:p w:rsidR="00371160" w:rsidRDefault="009658B8">
            <w:pPr>
              <w:jc w:val="both"/>
              <w:rPr>
                <w:sz w:val="18"/>
                <w:szCs w:val="18"/>
                <w:lang w:val="tr-TR"/>
              </w:rPr>
            </w:pPr>
            <w:r>
              <w:rPr>
                <w:sz w:val="18"/>
                <w:szCs w:val="18"/>
                <w:lang w:val="tr-TR"/>
              </w:rPr>
              <w:t> </w:t>
            </w:r>
          </w:p>
        </w:tc>
        <w:tc>
          <w:tcPr>
            <w:tcW w:w="2713" w:type="dxa"/>
            <w:gridSpan w:val="2"/>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I inci Grup</w:t>
            </w:r>
          </w:p>
        </w:tc>
        <w:tc>
          <w:tcPr>
            <w:tcW w:w="2552" w:type="dxa"/>
            <w:gridSpan w:val="2"/>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 xml:space="preserve">II nci Grup </w:t>
            </w:r>
          </w:p>
        </w:tc>
      </w:tr>
      <w:tr w:rsidR="006F3092"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 </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TP</w:t>
            </w:r>
          </w:p>
        </w:tc>
        <w:tc>
          <w:tcPr>
            <w:tcW w:w="1276" w:type="dxa"/>
            <w:tcBorders>
              <w:top w:val="nil"/>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YP</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TP</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center"/>
              <w:rPr>
                <w:sz w:val="18"/>
                <w:szCs w:val="18"/>
                <w:lang w:val="tr-TR"/>
              </w:rPr>
            </w:pPr>
            <w:r>
              <w:rPr>
                <w:sz w:val="18"/>
                <w:szCs w:val="18"/>
                <w:lang w:val="tr-TR"/>
              </w:rPr>
              <w:t>YP</w:t>
            </w:r>
          </w:p>
        </w:tc>
      </w:tr>
      <w:tr w:rsidR="00353E01"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ind w:left="290"/>
              <w:rPr>
                <w:b/>
                <w:bCs/>
                <w:sz w:val="18"/>
                <w:szCs w:val="18"/>
                <w:lang w:val="tr-TR"/>
              </w:rPr>
            </w:pPr>
            <w:r>
              <w:rPr>
                <w:b/>
                <w:bCs/>
                <w:sz w:val="18"/>
                <w:szCs w:val="18"/>
                <w:lang w:val="tr-TR"/>
              </w:rPr>
              <w:t>Kredilerden Alınan Kar Payı Gelirleri</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right"/>
              <w:rPr>
                <w:b/>
                <w:sz w:val="18"/>
                <w:szCs w:val="18"/>
              </w:rPr>
            </w:pPr>
            <w:r>
              <w:rPr>
                <w:b/>
                <w:sz w:val="18"/>
                <w:szCs w:val="18"/>
              </w:rPr>
              <w:t>1.024.</w:t>
            </w:r>
            <w:del w:id="3205" w:author="Asiye Mara (Open)&#10;" w:date="2011-02-12T02:04:00Z">
              <w:r>
                <w:rPr>
                  <w:b/>
                  <w:sz w:val="18"/>
                  <w:szCs w:val="18"/>
                </w:rPr>
                <w:delText>741</w:delText>
              </w:r>
            </w:del>
            <w:ins w:id="3206" w:author="Asiye Mara (Open)&#10;" w:date="2011-02-12T02:04:00Z">
              <w:r>
                <w:rPr>
                  <w:b/>
                  <w:sz w:val="18"/>
                  <w:szCs w:val="18"/>
                </w:rPr>
                <w:t>739</w:t>
              </w:r>
            </w:ins>
          </w:p>
        </w:tc>
        <w:tc>
          <w:tcPr>
            <w:tcW w:w="1276" w:type="dxa"/>
            <w:tcBorders>
              <w:top w:val="nil"/>
              <w:left w:val="nil"/>
              <w:bottom w:val="single" w:sz="4" w:space="0" w:color="auto"/>
              <w:right w:val="single" w:sz="4" w:space="0" w:color="auto"/>
            </w:tcBorders>
            <w:shd w:val="clear" w:color="auto" w:fill="auto"/>
            <w:vAlign w:val="bottom"/>
          </w:tcPr>
          <w:p w:rsidR="00371160" w:rsidRDefault="009658B8">
            <w:pPr>
              <w:jc w:val="right"/>
              <w:rPr>
                <w:b/>
                <w:sz w:val="18"/>
                <w:szCs w:val="18"/>
              </w:rPr>
            </w:pPr>
            <w:r>
              <w:rPr>
                <w:b/>
                <w:sz w:val="18"/>
                <w:szCs w:val="18"/>
              </w:rPr>
              <w:t>65.811</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right"/>
              <w:rPr>
                <w:b/>
                <w:sz w:val="18"/>
                <w:szCs w:val="18"/>
              </w:rPr>
            </w:pPr>
            <w:r>
              <w:rPr>
                <w:b/>
                <w:sz w:val="18"/>
                <w:szCs w:val="18"/>
              </w:rPr>
              <w:t>29.843</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b/>
                <w:sz w:val="18"/>
                <w:szCs w:val="18"/>
              </w:rPr>
            </w:pPr>
            <w:r>
              <w:rPr>
                <w:b/>
                <w:sz w:val="18"/>
                <w:szCs w:val="18"/>
              </w:rPr>
              <w:t>6.547</w:t>
            </w:r>
          </w:p>
        </w:tc>
      </w:tr>
      <w:tr w:rsidR="00353E01"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ind w:left="290"/>
              <w:rPr>
                <w:sz w:val="18"/>
                <w:szCs w:val="18"/>
                <w:lang w:val="tr-TR"/>
              </w:rPr>
            </w:pPr>
            <w:r>
              <w:rPr>
                <w:sz w:val="18"/>
                <w:szCs w:val="18"/>
                <w:lang w:val="tr-TR"/>
              </w:rPr>
              <w:t>Kısa Vadeli Kredilerden</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397.175</w:t>
            </w:r>
          </w:p>
        </w:tc>
        <w:tc>
          <w:tcPr>
            <w:tcW w:w="1276"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27.038</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3.509</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119</w:t>
            </w:r>
          </w:p>
        </w:tc>
      </w:tr>
      <w:tr w:rsidR="00353E01"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ind w:left="290"/>
              <w:rPr>
                <w:sz w:val="18"/>
                <w:szCs w:val="18"/>
                <w:lang w:val="tr-TR"/>
              </w:rPr>
            </w:pPr>
            <w:r>
              <w:rPr>
                <w:sz w:val="18"/>
                <w:szCs w:val="18"/>
                <w:lang w:val="tr-TR"/>
              </w:rPr>
              <w:t>Orta ve Uzun Vadeli Kredilerden</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606.</w:t>
            </w:r>
            <w:del w:id="3207" w:author="Asiye Mara (Open)&#10;" w:date="2011-02-12T02:05:00Z">
              <w:r>
                <w:rPr>
                  <w:sz w:val="18"/>
                  <w:szCs w:val="18"/>
                </w:rPr>
                <w:delText>930</w:delText>
              </w:r>
            </w:del>
            <w:ins w:id="3208" w:author="Asiye Mara (Open)&#10;" w:date="2011-02-12T02:05:00Z">
              <w:r>
                <w:rPr>
                  <w:sz w:val="18"/>
                  <w:szCs w:val="18"/>
                </w:rPr>
                <w:t>928</w:t>
              </w:r>
            </w:ins>
          </w:p>
        </w:tc>
        <w:tc>
          <w:tcPr>
            <w:tcW w:w="1276"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38.773</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26.334</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6.428</w:t>
            </w:r>
          </w:p>
        </w:tc>
      </w:tr>
      <w:tr w:rsidR="00353E01"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ind w:left="290"/>
              <w:rPr>
                <w:sz w:val="18"/>
                <w:szCs w:val="18"/>
                <w:lang w:val="tr-TR"/>
              </w:rPr>
            </w:pPr>
            <w:r>
              <w:rPr>
                <w:sz w:val="18"/>
                <w:szCs w:val="18"/>
                <w:lang w:val="tr-TR"/>
              </w:rPr>
              <w:t>Takipteki Alacaklardan Alınan Kar Payı Gelirleri</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20.63</w:t>
            </w:r>
            <w:ins w:id="3209" w:author="Gülşah Tuba Ünlü (Open)&#10;" w:date="2011-02-12T00:03:00Z">
              <w:del w:id="3210" w:author="Asiye Mara (Open)&#10;" w:date="2011-02-12T02:05:00Z">
                <w:r>
                  <w:rPr>
                    <w:sz w:val="18"/>
                    <w:szCs w:val="18"/>
                  </w:rPr>
                  <w:delText>4</w:delText>
                </w:r>
              </w:del>
            </w:ins>
            <w:ins w:id="3211" w:author="Asiye Mara (Open)&#10;" w:date="2011-02-12T02:05:00Z">
              <w:r>
                <w:rPr>
                  <w:sz w:val="18"/>
                  <w:szCs w:val="18"/>
                </w:rPr>
                <w:t>6</w:t>
              </w:r>
            </w:ins>
            <w:del w:id="3212" w:author="Gülşah Tuba Ünlü (Open)&#10;" w:date="2011-02-12T00:03:00Z">
              <w:r>
                <w:rPr>
                  <w:sz w:val="18"/>
                  <w:szCs w:val="18"/>
                </w:rPr>
                <w:delText>6</w:delText>
              </w:r>
            </w:del>
          </w:p>
        </w:tc>
        <w:tc>
          <w:tcPr>
            <w:tcW w:w="1276"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r>
      <w:tr w:rsidR="00353E01" w:rsidRPr="00872466" w:rsidTr="00F031F6">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371160" w:rsidRDefault="009658B8">
            <w:pPr>
              <w:ind w:left="290"/>
              <w:rPr>
                <w:sz w:val="18"/>
                <w:szCs w:val="18"/>
                <w:lang w:val="tr-TR"/>
              </w:rPr>
            </w:pPr>
            <w:r>
              <w:rPr>
                <w:sz w:val="18"/>
                <w:szCs w:val="18"/>
                <w:lang w:val="tr-TR"/>
              </w:rPr>
              <w:t>Kaynak Kul. Destekleme Fonundan  Alınan Primler</w:t>
            </w:r>
          </w:p>
        </w:tc>
        <w:tc>
          <w:tcPr>
            <w:tcW w:w="1437"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c>
          <w:tcPr>
            <w:tcW w:w="1276"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c>
          <w:tcPr>
            <w:tcW w:w="1418"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rPr>
            </w:pPr>
            <w:r>
              <w:rPr>
                <w:sz w:val="18"/>
                <w:szCs w:val="18"/>
              </w:rPr>
              <w:t>-</w:t>
            </w:r>
          </w:p>
        </w:tc>
      </w:tr>
    </w:tbl>
    <w:p w:rsidR="00371160" w:rsidRDefault="00371160">
      <w:pPr>
        <w:jc w:val="both"/>
        <w:rPr>
          <w:bCs/>
          <w:sz w:val="18"/>
          <w:szCs w:val="18"/>
          <w:lang w:val="tr-TR"/>
        </w:rPr>
      </w:pPr>
    </w:p>
    <w:p w:rsidR="00371160" w:rsidRDefault="009658B8">
      <w:pPr>
        <w:pStyle w:val="ListParagraph"/>
        <w:numPr>
          <w:ilvl w:val="1"/>
          <w:numId w:val="24"/>
        </w:numPr>
        <w:ind w:left="709" w:hanging="709"/>
        <w:jc w:val="both"/>
        <w:rPr>
          <w:b/>
          <w:bCs/>
          <w:sz w:val="22"/>
          <w:szCs w:val="22"/>
          <w:lang w:val="tr-TR"/>
        </w:rPr>
      </w:pPr>
      <w:r>
        <w:rPr>
          <w:b/>
          <w:bCs/>
          <w:sz w:val="22"/>
          <w:szCs w:val="22"/>
          <w:lang w:val="tr-TR"/>
        </w:rPr>
        <w:t>Bankalardan Alınan Kar Payı Gelirleri:</w:t>
      </w:r>
    </w:p>
    <w:p w:rsidR="00371160" w:rsidRDefault="00371160">
      <w:pPr>
        <w:jc w:val="both"/>
        <w:rPr>
          <w:b/>
          <w:bCs/>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00"/>
        <w:gridCol w:w="1417"/>
        <w:gridCol w:w="1276"/>
        <w:gridCol w:w="1418"/>
        <w:gridCol w:w="1134"/>
      </w:tblGrid>
      <w:tr w:rsidR="00BF06F8" w:rsidRPr="00872466" w:rsidTr="00F031F6">
        <w:trPr>
          <w:cantSplit/>
          <w:trHeight w:val="255"/>
        </w:trPr>
        <w:tc>
          <w:tcPr>
            <w:tcW w:w="4100" w:type="dxa"/>
            <w:vMerge w:val="restart"/>
            <w:noWrap/>
            <w:tcMar>
              <w:top w:w="15" w:type="dxa"/>
              <w:left w:w="15" w:type="dxa"/>
              <w:bottom w:w="0" w:type="dxa"/>
              <w:right w:w="15" w:type="dxa"/>
            </w:tcMar>
            <w:vAlign w:val="center"/>
          </w:tcPr>
          <w:p w:rsidR="00371160" w:rsidRDefault="00371160">
            <w:pPr>
              <w:jc w:val="center"/>
              <w:rPr>
                <w:rFonts w:eastAsia="Arial Unicode MS"/>
                <w:iCs/>
                <w:sz w:val="18"/>
                <w:szCs w:val="18"/>
                <w:lang w:val="tr-TR"/>
              </w:rPr>
            </w:pPr>
          </w:p>
        </w:tc>
        <w:tc>
          <w:tcPr>
            <w:tcW w:w="2693" w:type="dxa"/>
            <w:gridSpan w:val="2"/>
            <w:vAlign w:val="center"/>
          </w:tcPr>
          <w:p w:rsidR="00371160" w:rsidRDefault="009658B8">
            <w:pPr>
              <w:jc w:val="center"/>
              <w:rPr>
                <w:sz w:val="18"/>
                <w:szCs w:val="18"/>
                <w:lang w:val="tr-TR"/>
              </w:rPr>
            </w:pPr>
            <w:r>
              <w:rPr>
                <w:sz w:val="18"/>
                <w:szCs w:val="18"/>
                <w:lang w:val="tr-TR"/>
              </w:rPr>
              <w:t>Cari Dönem</w:t>
            </w:r>
          </w:p>
        </w:tc>
        <w:tc>
          <w:tcPr>
            <w:tcW w:w="2552" w:type="dxa"/>
            <w:gridSpan w:val="2"/>
            <w:vAlign w:val="center"/>
          </w:tcPr>
          <w:p w:rsidR="00371160" w:rsidRDefault="009658B8">
            <w:pPr>
              <w:jc w:val="center"/>
              <w:rPr>
                <w:sz w:val="18"/>
                <w:szCs w:val="18"/>
                <w:lang w:val="tr-TR"/>
              </w:rPr>
            </w:pPr>
            <w:r>
              <w:rPr>
                <w:sz w:val="18"/>
                <w:szCs w:val="18"/>
                <w:lang w:val="tr-TR"/>
              </w:rPr>
              <w:t>Önceki Dönem</w:t>
            </w:r>
          </w:p>
        </w:tc>
      </w:tr>
      <w:tr w:rsidR="00A84576" w:rsidRPr="00872466" w:rsidTr="00F031F6">
        <w:trPr>
          <w:cantSplit/>
          <w:trHeight w:val="255"/>
        </w:trPr>
        <w:tc>
          <w:tcPr>
            <w:tcW w:w="4100" w:type="dxa"/>
            <w:vMerge/>
            <w:vAlign w:val="center"/>
          </w:tcPr>
          <w:p w:rsidR="00000000" w:rsidRDefault="006663F3">
            <w:pPr>
              <w:rPr>
                <w:rFonts w:eastAsia="Arial Unicode MS"/>
                <w:iCs/>
                <w:sz w:val="18"/>
                <w:szCs w:val="18"/>
                <w:lang w:val="tr-TR"/>
                <w:rPrChange w:id="3213" w:author="Asiye Mara (Open)&#10;" w:date="2011-02-14T12:31:00Z">
                  <w:rPr>
                    <w:rFonts w:ascii="Univers (WN)" w:eastAsia="Arial Unicode MS" w:hAnsi="Univers (WN)"/>
                    <w:b/>
                    <w:iCs/>
                    <w:sz w:val="18"/>
                    <w:szCs w:val="18"/>
                    <w:u w:val="single"/>
                    <w:lang w:val="tr-TR"/>
                  </w:rPr>
                </w:rPrChange>
              </w:rPr>
              <w:pPrChange w:id="3214" w:author="Asiye Mara (Open)&#10;" w:date="2011-02-14T12:30:00Z">
                <w:pPr>
                  <w:numPr>
                    <w:numId w:val="1"/>
                  </w:numPr>
                  <w:tabs>
                    <w:tab w:val="num" w:pos="1086"/>
                  </w:tabs>
                  <w:spacing w:before="240"/>
                  <w:ind w:left="1086" w:hanging="720"/>
                  <w:outlineLvl w:val="0"/>
                </w:pPr>
              </w:pPrChange>
            </w:pPr>
          </w:p>
        </w:tc>
        <w:tc>
          <w:tcPr>
            <w:tcW w:w="1417"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276"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418"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134"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ind w:left="360"/>
              <w:rPr>
                <w:rFonts w:eastAsia="Arial Unicode MS"/>
                <w:iCs/>
                <w:sz w:val="18"/>
                <w:szCs w:val="18"/>
                <w:lang w:val="tr-TR"/>
              </w:rPr>
            </w:pPr>
            <w:r>
              <w:rPr>
                <w:sz w:val="18"/>
                <w:szCs w:val="18"/>
                <w:lang w:val="tr-TR"/>
              </w:rPr>
              <w:t>T.C. Merkez Bankasından (Zorunlu Karşılık)</w:t>
            </w:r>
          </w:p>
        </w:tc>
        <w:tc>
          <w:tcPr>
            <w:tcW w:w="1417" w:type="dxa"/>
            <w:vAlign w:val="bottom"/>
          </w:tcPr>
          <w:p w:rsidR="00371160" w:rsidRDefault="009658B8">
            <w:pPr>
              <w:ind w:right="57"/>
              <w:jc w:val="right"/>
              <w:rPr>
                <w:sz w:val="18"/>
                <w:szCs w:val="18"/>
              </w:rPr>
            </w:pPr>
            <w:r>
              <w:rPr>
                <w:sz w:val="18"/>
                <w:szCs w:val="18"/>
              </w:rPr>
              <w:t xml:space="preserve">             13.364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19.661 </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73 </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ind w:left="360"/>
              <w:rPr>
                <w:sz w:val="18"/>
                <w:szCs w:val="18"/>
                <w:lang w:val="tr-TR"/>
              </w:rPr>
            </w:pPr>
            <w:r>
              <w:rPr>
                <w:sz w:val="18"/>
                <w:szCs w:val="18"/>
                <w:lang w:val="tr-TR"/>
              </w:rPr>
              <w:t>Yurtiçi Bankalardan</w:t>
            </w:r>
          </w:p>
        </w:tc>
        <w:tc>
          <w:tcPr>
            <w:tcW w:w="1417"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 </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ind w:left="360"/>
              <w:rPr>
                <w:sz w:val="18"/>
                <w:szCs w:val="18"/>
                <w:lang w:val="tr-TR"/>
              </w:rPr>
            </w:pPr>
            <w:r>
              <w:rPr>
                <w:sz w:val="18"/>
                <w:szCs w:val="18"/>
                <w:lang w:val="tr-TR"/>
              </w:rPr>
              <w:t xml:space="preserve">Yurtdışı Bankalardan </w:t>
            </w:r>
            <w:r>
              <w:rPr>
                <w:sz w:val="16"/>
                <w:szCs w:val="16"/>
                <w:lang w:val="tr-TR"/>
              </w:rPr>
              <w:t>(*)</w:t>
            </w:r>
          </w:p>
        </w:tc>
        <w:tc>
          <w:tcPr>
            <w:tcW w:w="1417" w:type="dxa"/>
            <w:vAlign w:val="bottom"/>
          </w:tcPr>
          <w:p w:rsidR="00371160" w:rsidRDefault="009658B8">
            <w:pPr>
              <w:ind w:right="57"/>
              <w:jc w:val="right"/>
              <w:rPr>
                <w:sz w:val="18"/>
                <w:szCs w:val="18"/>
              </w:rPr>
            </w:pPr>
            <w:r>
              <w:rPr>
                <w:sz w:val="18"/>
                <w:szCs w:val="18"/>
              </w:rPr>
              <w:t xml:space="preserve">             20.394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1.975 </w:t>
            </w:r>
          </w:p>
        </w:tc>
        <w:tc>
          <w:tcPr>
            <w:tcW w:w="1418" w:type="dxa"/>
            <w:vAlign w:val="bottom"/>
          </w:tcPr>
          <w:p w:rsidR="00371160" w:rsidRDefault="009658B8">
            <w:pPr>
              <w:ind w:right="57"/>
              <w:jc w:val="right"/>
              <w:rPr>
                <w:sz w:val="18"/>
                <w:szCs w:val="18"/>
              </w:rPr>
            </w:pPr>
            <w:r>
              <w:rPr>
                <w:sz w:val="18"/>
                <w:szCs w:val="18"/>
              </w:rPr>
              <w:t xml:space="preserve">          50.740 </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1.475 </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ind w:left="360"/>
              <w:rPr>
                <w:sz w:val="18"/>
                <w:szCs w:val="18"/>
                <w:lang w:val="tr-TR"/>
              </w:rPr>
            </w:pPr>
            <w:r>
              <w:rPr>
                <w:sz w:val="18"/>
                <w:szCs w:val="18"/>
                <w:lang w:val="tr-TR"/>
              </w:rPr>
              <w:t>Yurtdışı Merkez ve Şubelerden</w:t>
            </w:r>
          </w:p>
        </w:tc>
        <w:tc>
          <w:tcPr>
            <w:tcW w:w="1417"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 </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rPr>
                <w:rFonts w:eastAsia="Arial Unicode MS"/>
                <w:b/>
                <w:iCs/>
                <w:sz w:val="18"/>
                <w:szCs w:val="18"/>
                <w:lang w:val="tr-TR"/>
              </w:rPr>
            </w:pPr>
            <w:r>
              <w:rPr>
                <w:rFonts w:eastAsia="Arial Unicode MS"/>
                <w:b/>
                <w:iCs/>
                <w:sz w:val="18"/>
                <w:szCs w:val="18"/>
                <w:lang w:val="tr-TR"/>
              </w:rPr>
              <w:t xml:space="preserve">   Toplam</w:t>
            </w:r>
          </w:p>
        </w:tc>
        <w:tc>
          <w:tcPr>
            <w:tcW w:w="1417" w:type="dxa"/>
            <w:vAlign w:val="bottom"/>
          </w:tcPr>
          <w:p w:rsidR="00371160" w:rsidRDefault="009658B8">
            <w:pPr>
              <w:ind w:right="57"/>
              <w:jc w:val="right"/>
              <w:rPr>
                <w:b/>
                <w:sz w:val="18"/>
                <w:szCs w:val="18"/>
              </w:rPr>
            </w:pPr>
            <w:r>
              <w:rPr>
                <w:b/>
                <w:sz w:val="18"/>
                <w:szCs w:val="18"/>
              </w:rPr>
              <w:t xml:space="preserve">             33.758 </w:t>
            </w:r>
          </w:p>
        </w:tc>
        <w:tc>
          <w:tcPr>
            <w:tcW w:w="1276"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1.975 </w:t>
            </w:r>
          </w:p>
        </w:tc>
        <w:tc>
          <w:tcPr>
            <w:tcW w:w="1418" w:type="dxa"/>
            <w:vAlign w:val="bottom"/>
          </w:tcPr>
          <w:p w:rsidR="00371160" w:rsidRDefault="009658B8">
            <w:pPr>
              <w:ind w:right="57"/>
              <w:jc w:val="right"/>
              <w:rPr>
                <w:b/>
                <w:sz w:val="18"/>
                <w:szCs w:val="18"/>
              </w:rPr>
            </w:pPr>
            <w:r>
              <w:rPr>
                <w:b/>
                <w:sz w:val="18"/>
                <w:szCs w:val="18"/>
              </w:rPr>
              <w:t xml:space="preserve">          70.401 </w:t>
            </w:r>
          </w:p>
        </w:tc>
        <w:tc>
          <w:tcPr>
            <w:tcW w:w="1134"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1.548 </w:t>
            </w:r>
          </w:p>
        </w:tc>
      </w:tr>
    </w:tbl>
    <w:p w:rsidR="00371160" w:rsidRDefault="009658B8">
      <w:pPr>
        <w:autoSpaceDE w:val="0"/>
        <w:autoSpaceDN w:val="0"/>
        <w:adjustRightInd w:val="0"/>
        <w:ind w:left="720"/>
        <w:rPr>
          <w:rFonts w:ascii="TimesNewRomanPS-ItalicMT" w:hAnsi="TimesNewRomanPS-ItalicMT" w:cs="TimesNewRomanPS-ItalicMT"/>
          <w:sz w:val="20"/>
          <w:szCs w:val="20"/>
          <w:lang w:val="tr-TR" w:eastAsia="tr-TR"/>
        </w:rPr>
      </w:pPr>
      <w:r>
        <w:rPr>
          <w:rFonts w:ascii="TimesNewRomanPS-ItalicMT" w:hAnsi="TimesNewRomanPS-ItalicMT" w:cs="TimesNewRomanPS-ItalicMT"/>
          <w:iCs/>
          <w:sz w:val="16"/>
          <w:szCs w:val="16"/>
          <w:lang w:val="tr-TR" w:eastAsia="tr-TR"/>
        </w:rPr>
        <w:t>(*) Murabaha kredilerinden alınan kar payı gelirlerini içermektedir.</w:t>
      </w:r>
    </w:p>
    <w:p w:rsidR="00371160" w:rsidRDefault="00371160">
      <w:pPr>
        <w:jc w:val="both"/>
        <w:rPr>
          <w:b/>
          <w:bCs/>
          <w:sz w:val="22"/>
          <w:szCs w:val="22"/>
          <w:lang w:val="tr-TR"/>
        </w:rPr>
      </w:pPr>
    </w:p>
    <w:p w:rsidR="00371160" w:rsidRDefault="009658B8">
      <w:pPr>
        <w:ind w:left="720" w:hanging="720"/>
        <w:jc w:val="both"/>
        <w:rPr>
          <w:b/>
          <w:sz w:val="22"/>
          <w:szCs w:val="22"/>
          <w:lang w:val="tr-TR"/>
        </w:rPr>
      </w:pPr>
      <w:r>
        <w:rPr>
          <w:b/>
          <w:sz w:val="22"/>
          <w:szCs w:val="22"/>
          <w:lang w:val="tr-TR"/>
        </w:rPr>
        <w:t xml:space="preserve">1.3. </w:t>
      </w:r>
      <w:r>
        <w:rPr>
          <w:b/>
          <w:sz w:val="22"/>
          <w:szCs w:val="22"/>
          <w:lang w:val="tr-TR"/>
        </w:rPr>
        <w:tab/>
        <w:t>Menkul Değerlerden Alınan Kar Payı Gelirlerine İlişkin Bilgiler:</w:t>
      </w:r>
    </w:p>
    <w:p w:rsidR="00371160" w:rsidRDefault="009658B8">
      <w:pPr>
        <w:ind w:left="720" w:hanging="720"/>
        <w:jc w:val="both"/>
        <w:rPr>
          <w:bCs/>
          <w:sz w:val="22"/>
          <w:szCs w:val="22"/>
          <w:lang w:val="tr-TR"/>
        </w:rPr>
      </w:pPr>
      <w:r>
        <w:rPr>
          <w:b/>
          <w:bCs/>
          <w:sz w:val="22"/>
          <w:szCs w:val="22"/>
          <w:lang w:val="tr-TR"/>
        </w:rPr>
        <w:tab/>
      </w: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00"/>
        <w:gridCol w:w="1417"/>
        <w:gridCol w:w="1276"/>
        <w:gridCol w:w="1418"/>
        <w:gridCol w:w="1134"/>
      </w:tblGrid>
      <w:tr w:rsidR="000C2F61" w:rsidRPr="00872466" w:rsidTr="00F031F6">
        <w:trPr>
          <w:cantSplit/>
          <w:trHeight w:val="255"/>
        </w:trPr>
        <w:tc>
          <w:tcPr>
            <w:tcW w:w="4100" w:type="dxa"/>
            <w:vMerge w:val="restart"/>
            <w:noWrap/>
            <w:tcMar>
              <w:top w:w="15" w:type="dxa"/>
              <w:left w:w="15" w:type="dxa"/>
              <w:bottom w:w="0" w:type="dxa"/>
              <w:right w:w="15" w:type="dxa"/>
            </w:tcMar>
            <w:vAlign w:val="center"/>
          </w:tcPr>
          <w:p w:rsidR="00371160" w:rsidRDefault="00371160">
            <w:pPr>
              <w:jc w:val="center"/>
              <w:rPr>
                <w:rFonts w:eastAsia="Arial Unicode MS"/>
                <w:iCs/>
                <w:sz w:val="18"/>
                <w:szCs w:val="18"/>
                <w:lang w:val="tr-TR"/>
              </w:rPr>
            </w:pPr>
          </w:p>
        </w:tc>
        <w:tc>
          <w:tcPr>
            <w:tcW w:w="2693" w:type="dxa"/>
            <w:gridSpan w:val="2"/>
            <w:vAlign w:val="center"/>
          </w:tcPr>
          <w:p w:rsidR="00371160" w:rsidRDefault="009658B8">
            <w:pPr>
              <w:jc w:val="center"/>
              <w:rPr>
                <w:sz w:val="18"/>
                <w:szCs w:val="18"/>
                <w:lang w:val="tr-TR"/>
              </w:rPr>
            </w:pPr>
            <w:r>
              <w:rPr>
                <w:sz w:val="18"/>
                <w:szCs w:val="18"/>
                <w:lang w:val="tr-TR"/>
              </w:rPr>
              <w:t>Cari Dönem</w:t>
            </w:r>
          </w:p>
        </w:tc>
        <w:tc>
          <w:tcPr>
            <w:tcW w:w="2552" w:type="dxa"/>
            <w:gridSpan w:val="2"/>
            <w:vAlign w:val="center"/>
          </w:tcPr>
          <w:p w:rsidR="00371160" w:rsidRDefault="009658B8">
            <w:pPr>
              <w:jc w:val="center"/>
              <w:rPr>
                <w:sz w:val="18"/>
                <w:szCs w:val="18"/>
                <w:lang w:val="tr-TR"/>
              </w:rPr>
            </w:pPr>
            <w:r>
              <w:rPr>
                <w:sz w:val="18"/>
                <w:szCs w:val="18"/>
                <w:lang w:val="tr-TR"/>
              </w:rPr>
              <w:t>Önceki Dönem</w:t>
            </w:r>
          </w:p>
        </w:tc>
      </w:tr>
      <w:tr w:rsidR="000C2F61" w:rsidRPr="00872466" w:rsidTr="00F031F6">
        <w:trPr>
          <w:cantSplit/>
          <w:trHeight w:val="255"/>
        </w:trPr>
        <w:tc>
          <w:tcPr>
            <w:tcW w:w="4100" w:type="dxa"/>
            <w:vMerge/>
            <w:vAlign w:val="center"/>
          </w:tcPr>
          <w:p w:rsidR="00000000" w:rsidRDefault="006663F3">
            <w:pPr>
              <w:rPr>
                <w:rFonts w:eastAsia="Arial Unicode MS"/>
                <w:iCs/>
                <w:sz w:val="18"/>
                <w:szCs w:val="18"/>
                <w:lang w:val="tr-TR"/>
                <w:rPrChange w:id="3215" w:author="Asiye Mara (Open)&#10;" w:date="2011-02-14T12:31:00Z">
                  <w:rPr>
                    <w:rFonts w:ascii="Univers (WN)" w:eastAsia="Arial Unicode MS" w:hAnsi="Univers (WN)"/>
                    <w:b/>
                    <w:iCs/>
                    <w:sz w:val="18"/>
                    <w:szCs w:val="18"/>
                    <w:u w:val="single"/>
                    <w:lang w:val="tr-TR"/>
                  </w:rPr>
                </w:rPrChange>
              </w:rPr>
              <w:pPrChange w:id="3216" w:author="Asiye Mara (Open)&#10;" w:date="2011-02-14T12:30:00Z">
                <w:pPr>
                  <w:numPr>
                    <w:numId w:val="1"/>
                  </w:numPr>
                  <w:tabs>
                    <w:tab w:val="num" w:pos="1086"/>
                  </w:tabs>
                  <w:spacing w:before="240"/>
                  <w:ind w:left="1086" w:hanging="720"/>
                  <w:outlineLvl w:val="0"/>
                </w:pPr>
              </w:pPrChange>
            </w:pPr>
          </w:p>
        </w:tc>
        <w:tc>
          <w:tcPr>
            <w:tcW w:w="1417"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276"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418"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134"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autoSpaceDE w:val="0"/>
              <w:autoSpaceDN w:val="0"/>
              <w:adjustRightInd w:val="0"/>
              <w:ind w:left="165" w:firstLine="234"/>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Alım Satım Amaçlı Finansal Varlıklardan</w:t>
            </w:r>
          </w:p>
        </w:tc>
        <w:tc>
          <w:tcPr>
            <w:tcW w:w="1417" w:type="dxa"/>
            <w:vAlign w:val="bottom"/>
          </w:tcPr>
          <w:p w:rsidR="00371160" w:rsidRDefault="009658B8">
            <w:pPr>
              <w:ind w:right="57"/>
              <w:jc w:val="right"/>
              <w:rPr>
                <w:sz w:val="18"/>
                <w:szCs w:val="18"/>
              </w:rPr>
            </w:pPr>
            <w:r>
              <w:rPr>
                <w:sz w:val="18"/>
                <w:szCs w:val="18"/>
              </w:rPr>
              <w:t>-</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autoSpaceDE w:val="0"/>
              <w:autoSpaceDN w:val="0"/>
              <w:adjustRightInd w:val="0"/>
              <w:ind w:left="165" w:firstLine="234"/>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Gerçeğe Uygun Değer Farkı Kar veya Zarara</w:t>
            </w:r>
          </w:p>
          <w:p w:rsidR="00371160" w:rsidRDefault="009658B8">
            <w:pPr>
              <w:autoSpaceDE w:val="0"/>
              <w:autoSpaceDN w:val="0"/>
              <w:adjustRightInd w:val="0"/>
              <w:ind w:left="165" w:firstLine="234"/>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Yansıtılan Finansal Varlıklardan</w:t>
            </w:r>
          </w:p>
        </w:tc>
        <w:tc>
          <w:tcPr>
            <w:tcW w:w="1417" w:type="dxa"/>
            <w:vAlign w:val="bottom"/>
          </w:tcPr>
          <w:p w:rsidR="00371160" w:rsidRDefault="009658B8">
            <w:pPr>
              <w:ind w:right="57"/>
              <w:jc w:val="right"/>
              <w:rPr>
                <w:sz w:val="18"/>
                <w:szCs w:val="18"/>
              </w:rPr>
            </w:pPr>
            <w:r>
              <w:rPr>
                <w:sz w:val="18"/>
                <w:szCs w:val="18"/>
              </w:rPr>
              <w:t>-</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autoSpaceDE w:val="0"/>
              <w:autoSpaceDN w:val="0"/>
              <w:adjustRightInd w:val="0"/>
              <w:ind w:left="165" w:firstLine="234"/>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Satılmaya Hazır Finansal Varlıklardan</w:t>
            </w:r>
          </w:p>
        </w:tc>
        <w:tc>
          <w:tcPr>
            <w:tcW w:w="1417" w:type="dxa"/>
            <w:vAlign w:val="bottom"/>
          </w:tcPr>
          <w:p w:rsidR="00371160" w:rsidRDefault="009658B8">
            <w:pPr>
              <w:ind w:right="57"/>
              <w:jc w:val="right"/>
              <w:rPr>
                <w:sz w:val="18"/>
                <w:szCs w:val="18"/>
              </w:rPr>
            </w:pPr>
            <w:r>
              <w:rPr>
                <w:sz w:val="18"/>
                <w:szCs w:val="18"/>
              </w:rPr>
              <w:t>21.050</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7.020</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autoSpaceDE w:val="0"/>
              <w:autoSpaceDN w:val="0"/>
              <w:adjustRightInd w:val="0"/>
              <w:ind w:left="165" w:firstLine="234"/>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Vadeye Kadar Elde Tutulacak Yatırımlar</w:t>
            </w:r>
          </w:p>
        </w:tc>
        <w:tc>
          <w:tcPr>
            <w:tcW w:w="1417" w:type="dxa"/>
            <w:vAlign w:val="bottom"/>
          </w:tcPr>
          <w:p w:rsidR="00371160" w:rsidRDefault="009658B8">
            <w:pPr>
              <w:ind w:right="57"/>
              <w:jc w:val="right"/>
              <w:rPr>
                <w:sz w:val="18"/>
                <w:szCs w:val="18"/>
              </w:rPr>
            </w:pPr>
            <w:r>
              <w:rPr>
                <w:sz w:val="18"/>
                <w:szCs w:val="18"/>
              </w:rPr>
              <w:t>9.834</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c>
          <w:tcPr>
            <w:tcW w:w="1418" w:type="dxa"/>
            <w:vAlign w:val="bottom"/>
          </w:tcPr>
          <w:p w:rsidR="00371160" w:rsidRDefault="009658B8">
            <w:pPr>
              <w:ind w:right="57"/>
              <w:jc w:val="right"/>
              <w:rPr>
                <w:sz w:val="18"/>
                <w:szCs w:val="18"/>
              </w:rPr>
            </w:pPr>
            <w:r>
              <w:rPr>
                <w:sz w:val="18"/>
                <w:szCs w:val="18"/>
              </w:rPr>
              <w:t>7.020</w:t>
            </w:r>
          </w:p>
        </w:tc>
        <w:tc>
          <w:tcPr>
            <w:tcW w:w="1134"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w:t>
            </w:r>
          </w:p>
        </w:tc>
      </w:tr>
      <w:tr w:rsidR="00A475D4" w:rsidRPr="00872466" w:rsidTr="00F031F6">
        <w:trPr>
          <w:trHeight w:val="255"/>
        </w:trPr>
        <w:tc>
          <w:tcPr>
            <w:tcW w:w="4100" w:type="dxa"/>
            <w:noWrap/>
            <w:tcMar>
              <w:top w:w="15" w:type="dxa"/>
              <w:left w:w="15" w:type="dxa"/>
              <w:bottom w:w="0" w:type="dxa"/>
              <w:right w:w="15" w:type="dxa"/>
            </w:tcMar>
            <w:vAlign w:val="bottom"/>
          </w:tcPr>
          <w:p w:rsidR="00371160" w:rsidRDefault="009658B8">
            <w:pPr>
              <w:tabs>
                <w:tab w:val="left" w:pos="359"/>
              </w:tabs>
              <w:rPr>
                <w:rFonts w:eastAsia="Arial Unicode MS"/>
                <w:b/>
                <w:iCs/>
                <w:sz w:val="18"/>
                <w:szCs w:val="18"/>
                <w:lang w:val="tr-TR"/>
              </w:rPr>
            </w:pPr>
            <w:r>
              <w:rPr>
                <w:rFonts w:eastAsia="Arial Unicode MS"/>
                <w:b/>
                <w:iCs/>
                <w:sz w:val="18"/>
                <w:szCs w:val="18"/>
                <w:lang w:val="tr-TR"/>
              </w:rPr>
              <w:t xml:space="preserve">   Toplam</w:t>
            </w:r>
          </w:p>
        </w:tc>
        <w:tc>
          <w:tcPr>
            <w:tcW w:w="1417" w:type="dxa"/>
            <w:vAlign w:val="bottom"/>
          </w:tcPr>
          <w:p w:rsidR="00371160" w:rsidRDefault="009658B8">
            <w:pPr>
              <w:ind w:right="57"/>
              <w:jc w:val="right"/>
              <w:rPr>
                <w:b/>
                <w:sz w:val="18"/>
                <w:szCs w:val="18"/>
              </w:rPr>
            </w:pPr>
            <w:r>
              <w:rPr>
                <w:b/>
                <w:sz w:val="18"/>
                <w:szCs w:val="18"/>
              </w:rPr>
              <w:t>30.884</w:t>
            </w:r>
          </w:p>
        </w:tc>
        <w:tc>
          <w:tcPr>
            <w:tcW w:w="1276"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c>
          <w:tcPr>
            <w:tcW w:w="1418" w:type="dxa"/>
            <w:vAlign w:val="bottom"/>
          </w:tcPr>
          <w:p w:rsidR="00371160" w:rsidRDefault="009658B8">
            <w:pPr>
              <w:ind w:right="57"/>
              <w:jc w:val="right"/>
              <w:rPr>
                <w:b/>
                <w:sz w:val="18"/>
                <w:szCs w:val="18"/>
              </w:rPr>
            </w:pPr>
            <w:r>
              <w:rPr>
                <w:b/>
                <w:sz w:val="18"/>
                <w:szCs w:val="18"/>
              </w:rPr>
              <w:t>14.040</w:t>
            </w:r>
          </w:p>
        </w:tc>
        <w:tc>
          <w:tcPr>
            <w:tcW w:w="1134"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w:t>
            </w:r>
          </w:p>
        </w:tc>
      </w:tr>
    </w:tbl>
    <w:p w:rsidR="00371160" w:rsidRDefault="009658B8">
      <w:pPr>
        <w:tabs>
          <w:tab w:val="left" w:pos="8490"/>
        </w:tabs>
        <w:jc w:val="both"/>
        <w:rPr>
          <w:b/>
          <w:bCs/>
          <w:sz w:val="22"/>
          <w:szCs w:val="22"/>
          <w:lang w:val="tr-TR"/>
        </w:rPr>
      </w:pPr>
      <w:r>
        <w:rPr>
          <w:b/>
          <w:bCs/>
          <w:sz w:val="22"/>
          <w:szCs w:val="22"/>
          <w:lang w:val="tr-TR"/>
        </w:rPr>
        <w:tab/>
      </w:r>
    </w:p>
    <w:p w:rsidR="00371160" w:rsidRDefault="009658B8">
      <w:pPr>
        <w:tabs>
          <w:tab w:val="left" w:pos="709"/>
        </w:tabs>
        <w:jc w:val="both"/>
        <w:rPr>
          <w:bCs/>
          <w:sz w:val="22"/>
          <w:szCs w:val="22"/>
          <w:lang w:val="tr-TR"/>
        </w:rPr>
      </w:pPr>
      <w:r>
        <w:rPr>
          <w:b/>
          <w:bCs/>
          <w:sz w:val="22"/>
          <w:szCs w:val="22"/>
          <w:lang w:val="tr-TR"/>
        </w:rPr>
        <w:t xml:space="preserve">1.4. </w:t>
      </w:r>
      <w:r>
        <w:rPr>
          <w:b/>
          <w:bCs/>
          <w:sz w:val="22"/>
          <w:szCs w:val="22"/>
          <w:lang w:val="tr-TR"/>
        </w:rPr>
        <w:tab/>
        <w:t>İştirak ve Bağlı Ortaklıklardan Alınan Kar Payına İlişkin Bilgiler:</w:t>
      </w:r>
    </w:p>
    <w:p w:rsidR="00371160" w:rsidRDefault="00371160">
      <w:pPr>
        <w:jc w:val="both"/>
        <w:rPr>
          <w:bCs/>
          <w:sz w:val="18"/>
          <w:szCs w:val="18"/>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100"/>
        <w:gridCol w:w="2693"/>
        <w:gridCol w:w="2552"/>
      </w:tblGrid>
      <w:tr w:rsidR="006F1464" w:rsidRPr="00872466" w:rsidTr="00F031F6">
        <w:trPr>
          <w:trHeight w:val="315"/>
        </w:trPr>
        <w:tc>
          <w:tcPr>
            <w:tcW w:w="4100" w:type="dxa"/>
            <w:shd w:val="clear" w:color="auto" w:fill="FFFFFF"/>
          </w:tcPr>
          <w:p w:rsidR="00371160" w:rsidRDefault="009658B8">
            <w:pPr>
              <w:rPr>
                <w:lang w:val="tr-TR"/>
              </w:rPr>
            </w:pPr>
            <w:r>
              <w:rPr>
                <w:lang w:val="tr-TR"/>
              </w:rPr>
              <w:t> </w:t>
            </w:r>
          </w:p>
        </w:tc>
        <w:tc>
          <w:tcPr>
            <w:tcW w:w="2693" w:type="dxa"/>
            <w:shd w:val="clear" w:color="auto" w:fill="FFFFFF"/>
            <w:vAlign w:val="center"/>
          </w:tcPr>
          <w:p w:rsidR="00371160" w:rsidRDefault="009658B8">
            <w:pPr>
              <w:jc w:val="center"/>
              <w:rPr>
                <w:sz w:val="18"/>
                <w:szCs w:val="18"/>
                <w:lang w:val="tr-TR"/>
              </w:rPr>
            </w:pPr>
            <w:r>
              <w:rPr>
                <w:sz w:val="18"/>
                <w:szCs w:val="18"/>
                <w:lang w:val="tr-TR"/>
              </w:rPr>
              <w:t>Cari Dönem</w:t>
            </w:r>
          </w:p>
        </w:tc>
        <w:tc>
          <w:tcPr>
            <w:tcW w:w="2552" w:type="dxa"/>
            <w:shd w:val="clear" w:color="auto" w:fill="FFFFFF"/>
            <w:noWrap/>
            <w:vAlign w:val="center"/>
          </w:tcPr>
          <w:p w:rsidR="00371160" w:rsidRDefault="009658B8">
            <w:pPr>
              <w:jc w:val="center"/>
              <w:rPr>
                <w:sz w:val="18"/>
                <w:szCs w:val="18"/>
                <w:lang w:val="tr-TR"/>
              </w:rPr>
            </w:pPr>
            <w:r>
              <w:rPr>
                <w:sz w:val="18"/>
                <w:szCs w:val="18"/>
                <w:lang w:val="tr-TR"/>
              </w:rPr>
              <w:t>Önceki Dönem</w:t>
            </w:r>
          </w:p>
        </w:tc>
      </w:tr>
      <w:tr w:rsidR="006F1464" w:rsidRPr="00872466" w:rsidTr="00F031F6">
        <w:trPr>
          <w:trHeight w:val="255"/>
        </w:trPr>
        <w:tc>
          <w:tcPr>
            <w:tcW w:w="4100" w:type="dxa"/>
            <w:shd w:val="clear" w:color="auto" w:fill="FFFFFF"/>
            <w:vAlign w:val="bottom"/>
          </w:tcPr>
          <w:p w:rsidR="00371160" w:rsidRDefault="009658B8">
            <w:pPr>
              <w:tabs>
                <w:tab w:val="left" w:pos="23"/>
              </w:tabs>
              <w:rPr>
                <w:sz w:val="18"/>
                <w:szCs w:val="18"/>
                <w:lang w:val="tr-TR"/>
              </w:rPr>
            </w:pPr>
            <w:r>
              <w:rPr>
                <w:sz w:val="18"/>
                <w:szCs w:val="18"/>
                <w:lang w:val="tr-TR"/>
              </w:rPr>
              <w:t>İştirak ve Bağlı Ortaklıklardan Alınan  Kar Payları</w:t>
            </w:r>
          </w:p>
        </w:tc>
        <w:tc>
          <w:tcPr>
            <w:tcW w:w="2693" w:type="dxa"/>
            <w:shd w:val="clear" w:color="auto" w:fill="FFFFFF"/>
            <w:vAlign w:val="bottom"/>
          </w:tcPr>
          <w:p w:rsidR="00371160" w:rsidRDefault="009658B8">
            <w:pPr>
              <w:jc w:val="right"/>
              <w:rPr>
                <w:sz w:val="18"/>
                <w:szCs w:val="18"/>
                <w:lang w:val="tr-TR"/>
              </w:rPr>
            </w:pPr>
            <w:r>
              <w:rPr>
                <w:sz w:val="18"/>
                <w:szCs w:val="18"/>
                <w:lang w:val="tr-TR"/>
              </w:rPr>
              <w:t>15.164</w:t>
            </w:r>
          </w:p>
        </w:tc>
        <w:tc>
          <w:tcPr>
            <w:tcW w:w="2552" w:type="dxa"/>
            <w:shd w:val="clear" w:color="auto" w:fill="FFFFFF"/>
            <w:noWrap/>
            <w:vAlign w:val="bottom"/>
          </w:tcPr>
          <w:p w:rsidR="00371160" w:rsidRDefault="009658B8">
            <w:pPr>
              <w:jc w:val="right"/>
              <w:rPr>
                <w:sz w:val="18"/>
                <w:szCs w:val="18"/>
                <w:lang w:val="tr-TR"/>
              </w:rPr>
            </w:pPr>
            <w:r>
              <w:rPr>
                <w:sz w:val="18"/>
                <w:szCs w:val="18"/>
                <w:lang w:val="tr-TR"/>
              </w:rPr>
              <w:t>17.917</w:t>
            </w:r>
          </w:p>
        </w:tc>
      </w:tr>
    </w:tbl>
    <w:p w:rsidR="00371160" w:rsidRDefault="00371160">
      <w:pPr>
        <w:jc w:val="both"/>
        <w:rPr>
          <w:sz w:val="22"/>
          <w:szCs w:val="22"/>
          <w:lang w:val="tr-TR"/>
        </w:rPr>
      </w:pPr>
    </w:p>
    <w:p w:rsidR="00371160" w:rsidRDefault="00371160">
      <w:pPr>
        <w:pStyle w:val="Header"/>
        <w:tabs>
          <w:tab w:val="clear" w:pos="4536"/>
          <w:tab w:val="clear" w:pos="9072"/>
        </w:tabs>
        <w:jc w:val="both"/>
        <w:rPr>
          <w:b/>
          <w:bCs/>
          <w:sz w:val="22"/>
          <w:szCs w:val="22"/>
          <w:lang w:val="tr-TR"/>
        </w:rPr>
      </w:pPr>
    </w:p>
    <w:p w:rsidR="00371160" w:rsidRDefault="00371160">
      <w:pPr>
        <w:pStyle w:val="Header"/>
        <w:tabs>
          <w:tab w:val="clear" w:pos="4536"/>
          <w:tab w:val="clear" w:pos="9072"/>
        </w:tabs>
        <w:jc w:val="both"/>
        <w:rPr>
          <w:b/>
          <w:bCs/>
          <w:sz w:val="22"/>
          <w:szCs w:val="22"/>
          <w:lang w:val="tr-TR"/>
        </w:rPr>
      </w:pPr>
    </w:p>
    <w:p w:rsidR="00371160" w:rsidRDefault="00371160">
      <w:pPr>
        <w:pStyle w:val="Header"/>
        <w:tabs>
          <w:tab w:val="clear" w:pos="4536"/>
          <w:tab w:val="clear" w:pos="9072"/>
        </w:tabs>
        <w:jc w:val="both"/>
        <w:rPr>
          <w:b/>
          <w:bCs/>
          <w:sz w:val="22"/>
          <w:szCs w:val="22"/>
          <w:lang w:val="tr-TR"/>
        </w:rPr>
      </w:pPr>
    </w:p>
    <w:p w:rsidR="00371160" w:rsidRDefault="00371160">
      <w:pPr>
        <w:pStyle w:val="Header"/>
        <w:tabs>
          <w:tab w:val="clear" w:pos="4536"/>
          <w:tab w:val="clear" w:pos="9072"/>
        </w:tabs>
        <w:jc w:val="both"/>
        <w:rPr>
          <w:b/>
          <w:bCs/>
          <w:sz w:val="22"/>
          <w:szCs w:val="22"/>
          <w:lang w:val="tr-TR"/>
        </w:rPr>
      </w:pPr>
    </w:p>
    <w:p w:rsidR="00371160" w:rsidRDefault="00371160">
      <w:pPr>
        <w:tabs>
          <w:tab w:val="left" w:pos="720"/>
          <w:tab w:val="left" w:pos="1134"/>
        </w:tabs>
        <w:spacing w:line="216" w:lineRule="auto"/>
        <w:rPr>
          <w:b/>
          <w:bCs/>
          <w:sz w:val="22"/>
          <w:szCs w:val="22"/>
          <w:lang w:val="tr-TR"/>
        </w:rPr>
      </w:pPr>
    </w:p>
    <w:p w:rsidR="00371160" w:rsidRDefault="00371160">
      <w:pPr>
        <w:tabs>
          <w:tab w:val="left" w:pos="720"/>
          <w:tab w:val="left" w:pos="1134"/>
        </w:tabs>
        <w:spacing w:line="216" w:lineRule="auto"/>
        <w:ind w:left="720" w:hanging="720"/>
        <w:rPr>
          <w:b/>
          <w:bCs/>
          <w:sz w:val="22"/>
          <w:szCs w:val="22"/>
          <w:lang w:val="tr-TR"/>
        </w:rPr>
      </w:pPr>
    </w:p>
    <w:p w:rsidR="00371160" w:rsidRDefault="00371160">
      <w:pPr>
        <w:tabs>
          <w:tab w:val="left" w:pos="720"/>
          <w:tab w:val="left" w:pos="1134"/>
        </w:tabs>
        <w:spacing w:line="216" w:lineRule="auto"/>
        <w:ind w:left="720" w:hanging="720"/>
        <w:rPr>
          <w:b/>
          <w:bCs/>
          <w:sz w:val="22"/>
          <w:szCs w:val="22"/>
          <w:lang w:val="tr-TR"/>
        </w:rPr>
      </w:pPr>
    </w:p>
    <w:p w:rsidR="00371160" w:rsidRDefault="00371160">
      <w:pPr>
        <w:tabs>
          <w:tab w:val="left" w:pos="720"/>
          <w:tab w:val="left" w:pos="1134"/>
        </w:tabs>
        <w:spacing w:line="216" w:lineRule="auto"/>
        <w:ind w:left="720" w:hanging="720"/>
        <w:rPr>
          <w:b/>
          <w:bCs/>
          <w:sz w:val="22"/>
          <w:szCs w:val="22"/>
          <w:lang w:val="tr-TR"/>
        </w:rPr>
      </w:pPr>
    </w:p>
    <w:p w:rsidR="00371160" w:rsidRDefault="009658B8">
      <w:pPr>
        <w:tabs>
          <w:tab w:val="left" w:pos="720"/>
          <w:tab w:val="left" w:pos="1134"/>
        </w:tabs>
        <w:spacing w:line="216" w:lineRule="auto"/>
        <w:ind w:left="720" w:hanging="720"/>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rPr>
          <w:b/>
          <w:sz w:val="22"/>
          <w:szCs w:val="22"/>
          <w:lang w:val="tr-TR"/>
        </w:rPr>
      </w:pPr>
    </w:p>
    <w:p w:rsidR="00371160" w:rsidRDefault="009658B8">
      <w:pPr>
        <w:tabs>
          <w:tab w:val="left" w:pos="567"/>
          <w:tab w:val="left" w:pos="709"/>
        </w:tabs>
        <w:rPr>
          <w:b/>
          <w:sz w:val="22"/>
          <w:szCs w:val="22"/>
          <w:lang w:val="tr-TR"/>
        </w:rPr>
      </w:pPr>
      <w:r>
        <w:rPr>
          <w:b/>
          <w:sz w:val="22"/>
          <w:szCs w:val="22"/>
          <w:lang w:val="tr-TR"/>
        </w:rPr>
        <w:t>IV.</w:t>
      </w:r>
      <w:r>
        <w:rPr>
          <w:b/>
          <w:sz w:val="22"/>
          <w:szCs w:val="22"/>
          <w:lang w:val="tr-TR"/>
        </w:rPr>
        <w:tab/>
        <w:t xml:space="preserve">  Gelir Tablosuna İlişkin Açıklama ve Dipnotlar (devamı) </w:t>
      </w:r>
    </w:p>
    <w:p w:rsidR="00371160" w:rsidRDefault="00371160">
      <w:pPr>
        <w:pStyle w:val="Header"/>
        <w:tabs>
          <w:tab w:val="clear" w:pos="4536"/>
          <w:tab w:val="clear" w:pos="9072"/>
        </w:tabs>
        <w:jc w:val="both"/>
        <w:rPr>
          <w:b/>
          <w:bCs/>
          <w:sz w:val="22"/>
          <w:szCs w:val="22"/>
          <w:lang w:val="tr-TR"/>
        </w:rPr>
      </w:pPr>
    </w:p>
    <w:p w:rsidR="00371160" w:rsidRDefault="009658B8">
      <w:pPr>
        <w:pStyle w:val="Header"/>
        <w:numPr>
          <w:ilvl w:val="0"/>
          <w:numId w:val="24"/>
        </w:numPr>
        <w:tabs>
          <w:tab w:val="clear" w:pos="4536"/>
          <w:tab w:val="clear" w:pos="9072"/>
        </w:tabs>
        <w:ind w:left="709" w:hanging="709"/>
        <w:jc w:val="both"/>
        <w:rPr>
          <w:b/>
          <w:bCs/>
          <w:sz w:val="22"/>
          <w:szCs w:val="22"/>
          <w:lang w:val="tr-TR"/>
        </w:rPr>
      </w:pPr>
      <w:r>
        <w:rPr>
          <w:b/>
          <w:bCs/>
          <w:sz w:val="22"/>
          <w:szCs w:val="22"/>
          <w:lang w:val="tr-TR"/>
        </w:rPr>
        <w:t>Verilen Kar Payı Giderlerine İlişkin Bilgiler</w:t>
      </w:r>
    </w:p>
    <w:p w:rsidR="00371160" w:rsidRDefault="00371160">
      <w:pPr>
        <w:tabs>
          <w:tab w:val="left" w:pos="720"/>
        </w:tabs>
        <w:spacing w:line="216" w:lineRule="auto"/>
        <w:ind w:left="720" w:hanging="720"/>
        <w:rPr>
          <w:b/>
          <w:bCs/>
          <w:sz w:val="22"/>
          <w:szCs w:val="22"/>
          <w:lang w:val="tr-TR"/>
        </w:rPr>
      </w:pPr>
    </w:p>
    <w:p w:rsidR="00371160" w:rsidRDefault="009658B8">
      <w:pPr>
        <w:tabs>
          <w:tab w:val="left" w:pos="709"/>
        </w:tabs>
        <w:jc w:val="both"/>
        <w:rPr>
          <w:b/>
          <w:sz w:val="22"/>
          <w:szCs w:val="22"/>
          <w:lang w:val="tr-TR"/>
        </w:rPr>
      </w:pPr>
      <w:r>
        <w:rPr>
          <w:b/>
          <w:sz w:val="22"/>
          <w:szCs w:val="22"/>
          <w:lang w:val="tr-TR"/>
        </w:rPr>
        <w:t>2</w:t>
      </w:r>
      <w:r>
        <w:rPr>
          <w:sz w:val="22"/>
          <w:szCs w:val="22"/>
          <w:lang w:val="tr-TR"/>
        </w:rPr>
        <w:t>.</w:t>
      </w:r>
      <w:r>
        <w:rPr>
          <w:b/>
          <w:sz w:val="22"/>
          <w:szCs w:val="22"/>
          <w:lang w:val="tr-TR"/>
        </w:rPr>
        <w:t>1.</w:t>
      </w:r>
      <w:r>
        <w:rPr>
          <w:sz w:val="22"/>
          <w:szCs w:val="22"/>
          <w:lang w:val="tr-TR"/>
        </w:rPr>
        <w:t xml:space="preserve"> </w:t>
      </w:r>
      <w:r>
        <w:rPr>
          <w:sz w:val="22"/>
          <w:szCs w:val="22"/>
          <w:lang w:val="tr-TR"/>
        </w:rPr>
        <w:tab/>
      </w:r>
      <w:r>
        <w:rPr>
          <w:b/>
          <w:sz w:val="22"/>
          <w:szCs w:val="22"/>
          <w:lang w:val="tr-TR"/>
        </w:rPr>
        <w:t>Kullanılan Kredilere Verilen Kar Payı Giderine İlişkin Bilgiler:</w:t>
      </w:r>
    </w:p>
    <w:p w:rsidR="00371160" w:rsidRDefault="00371160">
      <w:pPr>
        <w:ind w:left="720" w:hanging="720"/>
        <w:jc w:val="both"/>
        <w:rPr>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6"/>
        <w:gridCol w:w="1418"/>
        <w:gridCol w:w="1417"/>
        <w:gridCol w:w="1418"/>
        <w:gridCol w:w="1276"/>
      </w:tblGrid>
      <w:tr w:rsidR="007D73FA" w:rsidRPr="00872466" w:rsidTr="00F031F6">
        <w:trPr>
          <w:cantSplit/>
          <w:trHeight w:val="255"/>
        </w:trPr>
        <w:tc>
          <w:tcPr>
            <w:tcW w:w="3816" w:type="dxa"/>
            <w:vMerge w:val="restart"/>
            <w:noWrap/>
            <w:tcMar>
              <w:top w:w="15" w:type="dxa"/>
              <w:left w:w="15" w:type="dxa"/>
              <w:bottom w:w="0" w:type="dxa"/>
              <w:right w:w="15" w:type="dxa"/>
            </w:tcMar>
            <w:vAlign w:val="center"/>
          </w:tcPr>
          <w:p w:rsidR="00371160" w:rsidRDefault="00371160">
            <w:pPr>
              <w:jc w:val="center"/>
              <w:rPr>
                <w:rFonts w:eastAsia="Arial Unicode MS"/>
                <w:iCs/>
                <w:sz w:val="18"/>
                <w:szCs w:val="18"/>
                <w:lang w:val="tr-TR"/>
              </w:rPr>
            </w:pPr>
          </w:p>
        </w:tc>
        <w:tc>
          <w:tcPr>
            <w:tcW w:w="2835" w:type="dxa"/>
            <w:gridSpan w:val="2"/>
            <w:vAlign w:val="center"/>
          </w:tcPr>
          <w:p w:rsidR="00371160" w:rsidRDefault="009658B8">
            <w:pPr>
              <w:jc w:val="center"/>
              <w:rPr>
                <w:sz w:val="18"/>
                <w:szCs w:val="18"/>
                <w:lang w:val="tr-TR"/>
              </w:rPr>
            </w:pPr>
            <w:r>
              <w:rPr>
                <w:sz w:val="18"/>
                <w:szCs w:val="18"/>
                <w:lang w:val="tr-TR"/>
              </w:rPr>
              <w:t>Cari Dönem</w:t>
            </w:r>
          </w:p>
        </w:tc>
        <w:tc>
          <w:tcPr>
            <w:tcW w:w="2694" w:type="dxa"/>
            <w:gridSpan w:val="2"/>
            <w:vAlign w:val="center"/>
          </w:tcPr>
          <w:p w:rsidR="00371160" w:rsidRDefault="009658B8">
            <w:pPr>
              <w:jc w:val="center"/>
              <w:rPr>
                <w:sz w:val="18"/>
                <w:szCs w:val="18"/>
                <w:lang w:val="tr-TR"/>
              </w:rPr>
            </w:pPr>
            <w:r>
              <w:rPr>
                <w:sz w:val="18"/>
                <w:szCs w:val="18"/>
                <w:lang w:val="tr-TR"/>
              </w:rPr>
              <w:t>Önceki Dönem</w:t>
            </w:r>
          </w:p>
        </w:tc>
      </w:tr>
      <w:tr w:rsidR="00A84576" w:rsidRPr="00872466" w:rsidTr="00F031F6">
        <w:trPr>
          <w:cantSplit/>
          <w:trHeight w:val="255"/>
        </w:trPr>
        <w:tc>
          <w:tcPr>
            <w:tcW w:w="3816" w:type="dxa"/>
            <w:vMerge/>
            <w:vAlign w:val="center"/>
          </w:tcPr>
          <w:p w:rsidR="00000000" w:rsidRDefault="006663F3">
            <w:pPr>
              <w:rPr>
                <w:rFonts w:eastAsia="Arial Unicode MS"/>
                <w:iCs/>
                <w:sz w:val="18"/>
                <w:szCs w:val="18"/>
                <w:lang w:val="tr-TR"/>
                <w:rPrChange w:id="3217" w:author="Asiye Mara (Open)&#10;" w:date="2011-02-14T12:31:00Z">
                  <w:rPr>
                    <w:rFonts w:ascii="Univers (WN)" w:eastAsia="Arial Unicode MS" w:hAnsi="Univers (WN)"/>
                    <w:b/>
                    <w:iCs/>
                    <w:sz w:val="18"/>
                    <w:szCs w:val="18"/>
                    <w:u w:val="single"/>
                    <w:lang w:val="tr-TR"/>
                  </w:rPr>
                </w:rPrChange>
              </w:rPr>
              <w:pPrChange w:id="3218" w:author="Asiye Mara (Open)&#10;" w:date="2011-02-14T12:30:00Z">
                <w:pPr>
                  <w:numPr>
                    <w:numId w:val="1"/>
                  </w:numPr>
                  <w:tabs>
                    <w:tab w:val="num" w:pos="1086"/>
                  </w:tabs>
                  <w:spacing w:before="240"/>
                  <w:ind w:left="1086" w:hanging="720"/>
                  <w:outlineLvl w:val="0"/>
                </w:pPr>
              </w:pPrChange>
            </w:pPr>
          </w:p>
        </w:tc>
        <w:tc>
          <w:tcPr>
            <w:tcW w:w="1418"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417"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c>
          <w:tcPr>
            <w:tcW w:w="1418" w:type="dxa"/>
            <w:vAlign w:val="center"/>
          </w:tcPr>
          <w:p w:rsidR="00371160" w:rsidRDefault="009658B8">
            <w:pPr>
              <w:jc w:val="center"/>
              <w:rPr>
                <w:rFonts w:eastAsia="Arial Unicode MS"/>
                <w:iCs/>
                <w:sz w:val="18"/>
                <w:szCs w:val="18"/>
                <w:lang w:val="tr-TR"/>
              </w:rPr>
            </w:pPr>
            <w:r>
              <w:rPr>
                <w:rFonts w:eastAsia="Arial Unicode MS"/>
                <w:iCs/>
                <w:sz w:val="18"/>
                <w:szCs w:val="18"/>
                <w:lang w:val="tr-TR"/>
              </w:rPr>
              <w:t>TP</w:t>
            </w:r>
          </w:p>
        </w:tc>
        <w:tc>
          <w:tcPr>
            <w:tcW w:w="1276" w:type="dxa"/>
            <w:noWrap/>
            <w:tcMar>
              <w:top w:w="15" w:type="dxa"/>
              <w:left w:w="15" w:type="dxa"/>
              <w:bottom w:w="0" w:type="dxa"/>
              <w:right w:w="15" w:type="dxa"/>
            </w:tcMar>
            <w:vAlign w:val="center"/>
          </w:tcPr>
          <w:p w:rsidR="00371160" w:rsidRDefault="009658B8">
            <w:pPr>
              <w:jc w:val="center"/>
              <w:rPr>
                <w:rFonts w:eastAsia="Arial Unicode MS"/>
                <w:iCs/>
                <w:sz w:val="18"/>
                <w:szCs w:val="18"/>
                <w:lang w:val="tr-TR"/>
              </w:rPr>
            </w:pPr>
            <w:r>
              <w:rPr>
                <w:rFonts w:eastAsia="Arial Unicode MS"/>
                <w:iCs/>
                <w:sz w:val="18"/>
                <w:szCs w:val="18"/>
                <w:lang w:val="tr-TR"/>
              </w:rPr>
              <w:t>YP</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firstLine="116"/>
              <w:rPr>
                <w:rFonts w:eastAsia="Arial Unicode MS"/>
                <w:sz w:val="18"/>
                <w:szCs w:val="18"/>
                <w:lang w:val="tr-TR"/>
              </w:rPr>
            </w:pPr>
            <w:r>
              <w:rPr>
                <w:sz w:val="18"/>
                <w:szCs w:val="18"/>
                <w:lang w:val="tr-TR"/>
              </w:rPr>
              <w:t xml:space="preserve">Bankalara </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16.538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18.259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left="360" w:firstLine="116"/>
              <w:rPr>
                <w:sz w:val="18"/>
                <w:szCs w:val="18"/>
                <w:lang w:val="tr-TR"/>
              </w:rPr>
            </w:pPr>
            <w:r>
              <w:rPr>
                <w:sz w:val="18"/>
                <w:szCs w:val="18"/>
                <w:lang w:val="tr-TR"/>
              </w:rPr>
              <w:t>T.C. Merkez Bankasına</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left="360" w:firstLine="116"/>
              <w:rPr>
                <w:sz w:val="18"/>
                <w:szCs w:val="18"/>
                <w:lang w:val="tr-TR"/>
              </w:rPr>
            </w:pPr>
            <w:r>
              <w:rPr>
                <w:sz w:val="18"/>
                <w:szCs w:val="18"/>
                <w:lang w:val="tr-TR"/>
              </w:rPr>
              <w:t>Yurtiçi Bankalara</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1.036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left="360" w:firstLine="116"/>
              <w:rPr>
                <w:sz w:val="18"/>
                <w:szCs w:val="18"/>
                <w:lang w:val="tr-TR"/>
              </w:rPr>
            </w:pPr>
            <w:r>
              <w:rPr>
                <w:sz w:val="18"/>
                <w:szCs w:val="18"/>
                <w:lang w:val="tr-TR"/>
              </w:rPr>
              <w:t>Yurtdışı Bankalara</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15.502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18.259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left="360" w:firstLine="116"/>
              <w:rPr>
                <w:sz w:val="18"/>
                <w:szCs w:val="18"/>
                <w:lang w:val="tr-TR"/>
              </w:rPr>
            </w:pPr>
            <w:r>
              <w:rPr>
                <w:sz w:val="18"/>
                <w:szCs w:val="18"/>
                <w:lang w:val="tr-TR"/>
              </w:rPr>
              <w:t>Yurtdışı Merkez ve Şubelere</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firstLine="116"/>
              <w:rPr>
                <w:sz w:val="18"/>
                <w:szCs w:val="18"/>
                <w:lang w:val="tr-TR"/>
              </w:rPr>
            </w:pPr>
            <w:r>
              <w:rPr>
                <w:sz w:val="18"/>
                <w:szCs w:val="18"/>
                <w:lang w:val="tr-TR"/>
              </w:rPr>
              <w:t>Diğer Kuruluşlara</w:t>
            </w:r>
          </w:p>
        </w:tc>
        <w:tc>
          <w:tcPr>
            <w:tcW w:w="1418" w:type="dxa"/>
            <w:vAlign w:val="bottom"/>
          </w:tcPr>
          <w:p w:rsidR="00371160" w:rsidRDefault="009658B8">
            <w:pPr>
              <w:ind w:right="57"/>
              <w:jc w:val="right"/>
              <w:rPr>
                <w:sz w:val="18"/>
                <w:szCs w:val="18"/>
              </w:rPr>
            </w:pPr>
            <w:r>
              <w:rPr>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1418" w:type="dxa"/>
            <w:vAlign w:val="bottom"/>
          </w:tcPr>
          <w:p w:rsidR="00371160" w:rsidRDefault="009658B8">
            <w:pPr>
              <w:ind w:right="57"/>
              <w:jc w:val="right"/>
              <w:rPr>
                <w:sz w:val="18"/>
                <w:szCs w:val="18"/>
              </w:rPr>
            </w:pPr>
            <w:r>
              <w:rPr>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F031F6">
        <w:trPr>
          <w:trHeight w:val="255"/>
        </w:trPr>
        <w:tc>
          <w:tcPr>
            <w:tcW w:w="3816" w:type="dxa"/>
            <w:noWrap/>
            <w:tcMar>
              <w:top w:w="15" w:type="dxa"/>
              <w:left w:w="15" w:type="dxa"/>
              <w:bottom w:w="0" w:type="dxa"/>
              <w:right w:w="15" w:type="dxa"/>
            </w:tcMar>
            <w:vAlign w:val="center"/>
          </w:tcPr>
          <w:p w:rsidR="00371160" w:rsidRDefault="009658B8">
            <w:pPr>
              <w:ind w:firstLine="116"/>
              <w:rPr>
                <w:rFonts w:eastAsia="Arial Unicode MS"/>
                <w:b/>
                <w:iCs/>
                <w:sz w:val="18"/>
                <w:szCs w:val="18"/>
                <w:lang w:val="tr-TR"/>
              </w:rPr>
            </w:pPr>
            <w:r>
              <w:rPr>
                <w:rFonts w:eastAsia="Arial Unicode MS"/>
                <w:b/>
                <w:iCs/>
                <w:sz w:val="18"/>
                <w:szCs w:val="18"/>
                <w:lang w:val="tr-TR"/>
              </w:rPr>
              <w:t>Toplam</w:t>
            </w:r>
          </w:p>
        </w:tc>
        <w:tc>
          <w:tcPr>
            <w:tcW w:w="1418" w:type="dxa"/>
            <w:vAlign w:val="bottom"/>
          </w:tcPr>
          <w:p w:rsidR="00371160" w:rsidRDefault="009658B8">
            <w:pPr>
              <w:ind w:right="57"/>
              <w:jc w:val="right"/>
              <w:rPr>
                <w:b/>
                <w:sz w:val="18"/>
                <w:szCs w:val="18"/>
              </w:rPr>
            </w:pPr>
            <w:r>
              <w:rPr>
                <w:b/>
                <w:sz w:val="18"/>
                <w:szCs w:val="18"/>
              </w:rPr>
              <w:t xml:space="preserve">                      - </w:t>
            </w:r>
          </w:p>
        </w:tc>
        <w:tc>
          <w:tcPr>
            <w:tcW w:w="1417"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16.538 </w:t>
            </w:r>
          </w:p>
        </w:tc>
        <w:tc>
          <w:tcPr>
            <w:tcW w:w="1418" w:type="dxa"/>
            <w:vAlign w:val="bottom"/>
          </w:tcPr>
          <w:p w:rsidR="00371160" w:rsidRDefault="009658B8">
            <w:pPr>
              <w:ind w:right="57"/>
              <w:jc w:val="right"/>
              <w:rPr>
                <w:b/>
                <w:sz w:val="18"/>
                <w:szCs w:val="18"/>
              </w:rPr>
            </w:pPr>
            <w:r>
              <w:rPr>
                <w:b/>
                <w:sz w:val="18"/>
                <w:szCs w:val="18"/>
              </w:rPr>
              <w:t xml:space="preserve">            - </w:t>
            </w:r>
          </w:p>
        </w:tc>
        <w:tc>
          <w:tcPr>
            <w:tcW w:w="1276"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18.259 </w:t>
            </w:r>
          </w:p>
        </w:tc>
      </w:tr>
    </w:tbl>
    <w:p w:rsidR="00371160" w:rsidRDefault="009658B8">
      <w:pPr>
        <w:tabs>
          <w:tab w:val="left" w:pos="6420"/>
        </w:tabs>
        <w:rPr>
          <w:b/>
          <w:sz w:val="22"/>
          <w:szCs w:val="22"/>
          <w:lang w:val="tr-TR"/>
        </w:rPr>
      </w:pPr>
      <w:r>
        <w:rPr>
          <w:b/>
          <w:sz w:val="22"/>
          <w:szCs w:val="22"/>
          <w:lang w:val="tr-TR"/>
        </w:rPr>
        <w:tab/>
      </w:r>
    </w:p>
    <w:p w:rsidR="00371160" w:rsidRDefault="009658B8">
      <w:pPr>
        <w:ind w:left="720" w:hanging="720"/>
        <w:jc w:val="both"/>
        <w:rPr>
          <w:b/>
          <w:sz w:val="22"/>
          <w:szCs w:val="22"/>
          <w:lang w:val="tr-TR"/>
        </w:rPr>
      </w:pPr>
      <w:r>
        <w:rPr>
          <w:b/>
          <w:sz w:val="22"/>
          <w:szCs w:val="22"/>
          <w:lang w:val="tr-TR"/>
        </w:rPr>
        <w:t xml:space="preserve">2.2. </w:t>
      </w:r>
      <w:r>
        <w:rPr>
          <w:b/>
          <w:sz w:val="22"/>
          <w:szCs w:val="22"/>
          <w:lang w:val="tr-TR"/>
        </w:rPr>
        <w:tab/>
        <w:t xml:space="preserve">İştirakler ve Bağlı Ortaklıklara Verilen Kar Payı Giderlerine İlişkin Bilgiler : </w:t>
      </w:r>
    </w:p>
    <w:p w:rsidR="00371160" w:rsidRDefault="00371160">
      <w:pPr>
        <w:ind w:left="720" w:hanging="720"/>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816"/>
        <w:gridCol w:w="2835"/>
        <w:gridCol w:w="2694"/>
      </w:tblGrid>
      <w:tr w:rsidR="00BE5DA8" w:rsidRPr="00872466" w:rsidTr="00F031F6">
        <w:trPr>
          <w:trHeight w:val="315"/>
        </w:trPr>
        <w:tc>
          <w:tcPr>
            <w:tcW w:w="3816" w:type="dxa"/>
            <w:shd w:val="clear" w:color="auto" w:fill="FFFFFF"/>
          </w:tcPr>
          <w:p w:rsidR="00371160" w:rsidRDefault="009658B8">
            <w:pPr>
              <w:rPr>
                <w:lang w:val="tr-TR"/>
              </w:rPr>
            </w:pPr>
            <w:r>
              <w:rPr>
                <w:lang w:val="tr-TR"/>
              </w:rPr>
              <w:t> </w:t>
            </w:r>
          </w:p>
        </w:tc>
        <w:tc>
          <w:tcPr>
            <w:tcW w:w="2835" w:type="dxa"/>
            <w:shd w:val="clear" w:color="auto" w:fill="FFFFFF"/>
            <w:vAlign w:val="center"/>
          </w:tcPr>
          <w:p w:rsidR="00371160" w:rsidRDefault="009658B8">
            <w:pPr>
              <w:jc w:val="center"/>
              <w:rPr>
                <w:sz w:val="18"/>
                <w:szCs w:val="18"/>
                <w:lang w:val="tr-TR"/>
              </w:rPr>
            </w:pPr>
            <w:r>
              <w:rPr>
                <w:sz w:val="18"/>
                <w:szCs w:val="18"/>
                <w:lang w:val="tr-TR"/>
              </w:rPr>
              <w:t>Cari Dönem</w:t>
            </w:r>
          </w:p>
        </w:tc>
        <w:tc>
          <w:tcPr>
            <w:tcW w:w="2694" w:type="dxa"/>
            <w:shd w:val="clear" w:color="auto" w:fill="FFFFFF"/>
            <w:noWrap/>
            <w:vAlign w:val="center"/>
          </w:tcPr>
          <w:p w:rsidR="00371160" w:rsidRDefault="009658B8">
            <w:pPr>
              <w:jc w:val="center"/>
              <w:rPr>
                <w:sz w:val="18"/>
                <w:szCs w:val="18"/>
                <w:lang w:val="tr-TR"/>
              </w:rPr>
            </w:pPr>
            <w:r>
              <w:rPr>
                <w:sz w:val="18"/>
                <w:szCs w:val="18"/>
                <w:lang w:val="tr-TR"/>
              </w:rPr>
              <w:t>Önceki Dönem</w:t>
            </w:r>
          </w:p>
        </w:tc>
      </w:tr>
      <w:tr w:rsidR="00F679A9" w:rsidRPr="00872466" w:rsidTr="00F031F6">
        <w:trPr>
          <w:trHeight w:val="255"/>
        </w:trPr>
        <w:tc>
          <w:tcPr>
            <w:tcW w:w="3816" w:type="dxa"/>
            <w:shd w:val="clear" w:color="auto" w:fill="FFFFFF"/>
            <w:vAlign w:val="bottom"/>
          </w:tcPr>
          <w:p w:rsidR="00371160" w:rsidRDefault="009658B8">
            <w:pPr>
              <w:tabs>
                <w:tab w:val="left" w:pos="23"/>
              </w:tabs>
              <w:rPr>
                <w:sz w:val="18"/>
                <w:szCs w:val="18"/>
                <w:lang w:val="tr-TR"/>
              </w:rPr>
            </w:pPr>
            <w:r>
              <w:rPr>
                <w:sz w:val="18"/>
                <w:szCs w:val="18"/>
                <w:lang w:val="tr-TR"/>
              </w:rPr>
              <w:t xml:space="preserve"> İştirak ve Bağlı Ortaklıklara Verilen Kar Payları</w:t>
            </w:r>
          </w:p>
        </w:tc>
        <w:tc>
          <w:tcPr>
            <w:tcW w:w="2835" w:type="dxa"/>
            <w:shd w:val="clear" w:color="auto" w:fill="FFFFFF"/>
            <w:vAlign w:val="bottom"/>
          </w:tcPr>
          <w:p w:rsidR="00371160" w:rsidRDefault="009658B8">
            <w:pPr>
              <w:jc w:val="right"/>
              <w:rPr>
                <w:sz w:val="18"/>
                <w:szCs w:val="18"/>
                <w:lang w:val="tr-TR"/>
              </w:rPr>
            </w:pPr>
            <w:r>
              <w:rPr>
                <w:sz w:val="18"/>
                <w:szCs w:val="18"/>
                <w:lang w:val="tr-TR"/>
              </w:rPr>
              <w:t>6.133</w:t>
            </w:r>
          </w:p>
        </w:tc>
        <w:tc>
          <w:tcPr>
            <w:tcW w:w="2694" w:type="dxa"/>
            <w:shd w:val="clear" w:color="auto" w:fill="FFFFFF"/>
            <w:noWrap/>
            <w:vAlign w:val="bottom"/>
          </w:tcPr>
          <w:p w:rsidR="00371160" w:rsidRDefault="009658B8">
            <w:pPr>
              <w:jc w:val="right"/>
              <w:rPr>
                <w:sz w:val="18"/>
                <w:szCs w:val="18"/>
                <w:lang w:val="tr-TR"/>
              </w:rPr>
            </w:pPr>
            <w:r>
              <w:rPr>
                <w:sz w:val="18"/>
                <w:szCs w:val="18"/>
                <w:lang w:val="tr-TR"/>
              </w:rPr>
              <w:t>6.803</w:t>
            </w:r>
          </w:p>
        </w:tc>
      </w:tr>
    </w:tbl>
    <w:p w:rsidR="00371160" w:rsidRDefault="00371160">
      <w:pPr>
        <w:tabs>
          <w:tab w:val="left" w:pos="360"/>
        </w:tabs>
        <w:rPr>
          <w:b/>
          <w:sz w:val="22"/>
          <w:szCs w:val="22"/>
          <w:lang w:val="tr-TR"/>
        </w:rPr>
      </w:pPr>
    </w:p>
    <w:p w:rsidR="00371160" w:rsidRDefault="009658B8">
      <w:pPr>
        <w:tabs>
          <w:tab w:val="left" w:pos="360"/>
        </w:tabs>
        <w:rPr>
          <w:b/>
          <w:bCs/>
          <w:iCs/>
          <w:sz w:val="22"/>
          <w:szCs w:val="22"/>
          <w:lang w:val="tr-TR"/>
        </w:rPr>
      </w:pPr>
      <w:r>
        <w:rPr>
          <w:b/>
          <w:sz w:val="22"/>
          <w:szCs w:val="22"/>
          <w:lang w:val="tr-TR"/>
        </w:rPr>
        <w:t>2.3.</w:t>
      </w:r>
      <w:r>
        <w:rPr>
          <w:bCs/>
          <w:iCs/>
          <w:sz w:val="22"/>
          <w:szCs w:val="22"/>
          <w:lang w:val="tr-TR"/>
        </w:rPr>
        <w:t xml:space="preserve"> </w:t>
      </w:r>
      <w:r>
        <w:rPr>
          <w:bCs/>
          <w:iCs/>
          <w:sz w:val="22"/>
          <w:szCs w:val="22"/>
          <w:lang w:val="tr-TR"/>
        </w:rPr>
        <w:tab/>
        <w:t xml:space="preserve">  </w:t>
      </w:r>
      <w:r>
        <w:rPr>
          <w:b/>
          <w:bCs/>
          <w:iCs/>
          <w:sz w:val="22"/>
          <w:szCs w:val="22"/>
          <w:lang w:val="tr-TR"/>
        </w:rPr>
        <w:t>İhraç Edilen Menkul Kıymetlere Verilen Kar Paylarına İlişkin Bilgiler:</w:t>
      </w:r>
    </w:p>
    <w:p w:rsidR="00371160" w:rsidRDefault="00371160">
      <w:pPr>
        <w:ind w:left="720" w:hanging="720"/>
        <w:jc w:val="both"/>
        <w:rPr>
          <w:b/>
          <w:sz w:val="16"/>
          <w:szCs w:val="16"/>
          <w:lang w:val="tr-TR"/>
        </w:rPr>
      </w:pPr>
    </w:p>
    <w:p w:rsidR="00371160" w:rsidRDefault="009658B8">
      <w:pPr>
        <w:ind w:left="720" w:hanging="720"/>
        <w:jc w:val="both"/>
        <w:rPr>
          <w:sz w:val="22"/>
          <w:szCs w:val="22"/>
          <w:lang w:val="tr-TR"/>
        </w:rPr>
      </w:pPr>
      <w:r>
        <w:rPr>
          <w:b/>
          <w:sz w:val="22"/>
          <w:szCs w:val="22"/>
          <w:lang w:val="tr-TR"/>
        </w:rPr>
        <w:tab/>
      </w:r>
      <w:r>
        <w:rPr>
          <w:sz w:val="22"/>
          <w:szCs w:val="22"/>
          <w:lang w:val="tr-TR"/>
        </w:rPr>
        <w:t>İhraç edilen menkul kıymetlere verilen kar payları bulunmamaktadır.</w:t>
      </w:r>
    </w:p>
    <w:p w:rsidR="00371160" w:rsidRDefault="00371160">
      <w:pPr>
        <w:ind w:left="720" w:hanging="720"/>
        <w:jc w:val="both"/>
        <w:rPr>
          <w:b/>
          <w:sz w:val="16"/>
          <w:szCs w:val="16"/>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rPr>
          <w:b/>
          <w:sz w:val="22"/>
          <w:szCs w:val="22"/>
          <w:lang w:val="tr-TR"/>
        </w:rPr>
      </w:pPr>
      <w:r>
        <w:rPr>
          <w:b/>
          <w:sz w:val="22"/>
          <w:szCs w:val="22"/>
          <w:lang w:val="tr-TR"/>
        </w:rPr>
        <w:t>IV.</w:t>
      </w:r>
      <w:r>
        <w:rPr>
          <w:b/>
          <w:sz w:val="22"/>
          <w:szCs w:val="22"/>
          <w:lang w:val="tr-TR"/>
        </w:rPr>
        <w:tab/>
        <w:t xml:space="preserve">  Gelir Tablosuna İlişkin Açıklama ve Dipnotlar (devamı)</w:t>
      </w:r>
    </w:p>
    <w:p w:rsidR="00371160" w:rsidRDefault="00371160">
      <w:pPr>
        <w:rPr>
          <w:b/>
          <w:sz w:val="16"/>
          <w:szCs w:val="16"/>
          <w:lang w:val="tr-TR"/>
        </w:rPr>
      </w:pPr>
    </w:p>
    <w:p w:rsidR="00371160" w:rsidRDefault="009658B8">
      <w:pPr>
        <w:ind w:left="720" w:hanging="720"/>
        <w:jc w:val="both"/>
        <w:rPr>
          <w:b/>
          <w:bCs/>
          <w:sz w:val="22"/>
          <w:szCs w:val="22"/>
          <w:lang w:val="tr-TR"/>
        </w:rPr>
      </w:pPr>
      <w:r>
        <w:rPr>
          <w:b/>
          <w:bCs/>
          <w:sz w:val="22"/>
          <w:szCs w:val="22"/>
          <w:lang w:val="tr-TR"/>
        </w:rPr>
        <w:t>2.</w:t>
      </w:r>
      <w:r>
        <w:rPr>
          <w:b/>
          <w:bCs/>
          <w:sz w:val="22"/>
          <w:szCs w:val="22"/>
          <w:lang w:val="tr-TR"/>
        </w:rPr>
        <w:tab/>
        <w:t>Verilen Kar Payı Giderlerine İlişkin Bilgiler (devamı)</w:t>
      </w:r>
    </w:p>
    <w:p w:rsidR="00371160" w:rsidRDefault="00371160">
      <w:pPr>
        <w:ind w:left="720" w:hanging="720"/>
        <w:jc w:val="both"/>
        <w:rPr>
          <w:b/>
          <w:sz w:val="22"/>
          <w:szCs w:val="22"/>
          <w:lang w:val="tr-TR"/>
        </w:rPr>
      </w:pPr>
    </w:p>
    <w:p w:rsidR="00371160" w:rsidRDefault="009658B8">
      <w:pPr>
        <w:ind w:left="720" w:hanging="720"/>
        <w:jc w:val="both"/>
        <w:rPr>
          <w:b/>
          <w:sz w:val="22"/>
          <w:szCs w:val="22"/>
          <w:lang w:val="tr-TR"/>
        </w:rPr>
      </w:pPr>
      <w:r>
        <w:rPr>
          <w:b/>
          <w:sz w:val="22"/>
          <w:szCs w:val="22"/>
          <w:lang w:val="tr-TR"/>
        </w:rPr>
        <w:t xml:space="preserve">2.4. </w:t>
      </w:r>
      <w:r>
        <w:rPr>
          <w:b/>
          <w:sz w:val="22"/>
          <w:szCs w:val="22"/>
          <w:lang w:val="tr-TR"/>
        </w:rPr>
        <w:tab/>
        <w:t xml:space="preserve">Katılma Hesaplarına Ödenen Kar Paylarının Vade Yapısına Göre Gösterimi: </w:t>
      </w:r>
    </w:p>
    <w:p w:rsidR="00371160" w:rsidRDefault="00371160">
      <w:pPr>
        <w:ind w:left="720" w:hanging="720"/>
        <w:jc w:val="both"/>
        <w:rPr>
          <w:b/>
          <w:bCs/>
          <w:sz w:val="22"/>
          <w:szCs w:val="22"/>
          <w:lang w:val="tr-TR"/>
        </w:rPr>
      </w:pPr>
    </w:p>
    <w:tbl>
      <w:tblPr>
        <w:tblW w:w="10065" w:type="dxa"/>
        <w:tblInd w:w="108" w:type="dxa"/>
        <w:shd w:val="clear" w:color="auto" w:fill="FFFFFF"/>
        <w:tblLayout w:type="fixed"/>
        <w:tblLook w:val="0000"/>
      </w:tblPr>
      <w:tblGrid>
        <w:gridCol w:w="3969"/>
        <w:gridCol w:w="851"/>
        <w:gridCol w:w="850"/>
        <w:gridCol w:w="851"/>
        <w:gridCol w:w="850"/>
        <w:gridCol w:w="851"/>
        <w:gridCol w:w="992"/>
        <w:gridCol w:w="851"/>
      </w:tblGrid>
      <w:tr w:rsidR="00D61667" w:rsidRPr="00872466" w:rsidTr="00F44DDF">
        <w:trPr>
          <w:trHeight w:val="255"/>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ind w:right="-242"/>
              <w:rPr>
                <w:b/>
                <w:sz w:val="18"/>
                <w:szCs w:val="18"/>
                <w:lang w:val="tr-TR"/>
              </w:rPr>
            </w:pPr>
            <w:r>
              <w:rPr>
                <w:b/>
                <w:sz w:val="18"/>
                <w:szCs w:val="18"/>
                <w:lang w:val="tr-TR"/>
              </w:rPr>
              <w:t>Cari Dönem</w:t>
            </w:r>
          </w:p>
        </w:tc>
        <w:tc>
          <w:tcPr>
            <w:tcW w:w="6096" w:type="dxa"/>
            <w:gridSpan w:val="7"/>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Katılma Hesapları</w:t>
            </w:r>
          </w:p>
        </w:tc>
      </w:tr>
      <w:tr w:rsidR="00A84576" w:rsidRPr="00872466" w:rsidTr="00F44DDF">
        <w:trPr>
          <w:trHeight w:val="255"/>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6663F3">
            <w:pPr>
              <w:jc w:val="center"/>
              <w:rPr>
                <w:bCs/>
                <w:iCs/>
                <w:noProof/>
                <w:sz w:val="18"/>
                <w:szCs w:val="18"/>
                <w:lang w:val="tr-TR"/>
                <w:rPrChange w:id="3219" w:author="Asiye Mara (Open)&#10;" w:date="2011-02-14T12:31:00Z">
                  <w:rPr>
                    <w:rFonts w:ascii="Univers (WN)" w:hAnsi="Univers (WN)"/>
                    <w:b/>
                    <w:bCs/>
                    <w:iCs/>
                    <w:noProof/>
                    <w:sz w:val="18"/>
                    <w:szCs w:val="18"/>
                    <w:u w:val="single"/>
                    <w:lang w:val="tr-TR"/>
                  </w:rPr>
                </w:rPrChange>
              </w:rPr>
              <w:pPrChange w:id="3220" w:author="Asiye Mara (Open)&#10;" w:date="2011-02-14T12:30:00Z">
                <w:pPr>
                  <w:numPr>
                    <w:numId w:val="1"/>
                  </w:numPr>
                  <w:tabs>
                    <w:tab w:val="num" w:pos="1086"/>
                  </w:tabs>
                  <w:spacing w:before="240"/>
                  <w:ind w:left="1086" w:hanging="720"/>
                  <w:jc w:val="center"/>
                  <w:outlineLvl w:val="0"/>
                </w:pPr>
              </w:pPrChange>
            </w:pPr>
          </w:p>
          <w:p w:rsidR="00371160" w:rsidRDefault="009658B8">
            <w:pPr>
              <w:rPr>
                <w:sz w:val="18"/>
                <w:szCs w:val="18"/>
                <w:lang w:val="tr-TR"/>
              </w:rPr>
            </w:pPr>
            <w:r>
              <w:rPr>
                <w:bCs/>
                <w:iCs/>
                <w:noProof/>
                <w:sz w:val="18"/>
                <w:szCs w:val="18"/>
                <w:lang w:val="tr-TR"/>
              </w:rPr>
              <w:t>Hesap Adı</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Ay</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3 Ay</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6 Ay</w:t>
            </w:r>
          </w:p>
        </w:tc>
        <w:tc>
          <w:tcPr>
            <w:tcW w:w="850" w:type="dxa"/>
            <w:tcBorders>
              <w:top w:val="nil"/>
              <w:left w:val="nil"/>
              <w:bottom w:val="single" w:sz="4" w:space="0" w:color="auto"/>
              <w:right w:val="single" w:sz="4" w:space="0" w:color="000000"/>
            </w:tcBorders>
            <w:shd w:val="clear" w:color="auto" w:fill="FFFFFF"/>
            <w:vAlign w:val="bottom"/>
          </w:tcPr>
          <w:p w:rsidR="00000000" w:rsidRDefault="006663F3">
            <w:pPr>
              <w:jc w:val="center"/>
              <w:rPr>
                <w:sz w:val="18"/>
                <w:szCs w:val="18"/>
                <w:lang w:val="tr-TR"/>
                <w:rPrChange w:id="3221" w:author="Asiye Mara (Open)&#10;" w:date="2011-02-14T12:31:00Z">
                  <w:rPr>
                    <w:rFonts w:ascii="Univers (WN)" w:hAnsi="Univers (WN)"/>
                    <w:b/>
                    <w:sz w:val="18"/>
                    <w:szCs w:val="18"/>
                    <w:u w:val="single"/>
                    <w:lang w:val="tr-TR"/>
                  </w:rPr>
                </w:rPrChange>
              </w:rPr>
              <w:pPrChange w:id="3222"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9 Ay</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Yıl</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Yıldan Uzun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000000" w:rsidRDefault="006663F3">
            <w:pPr>
              <w:jc w:val="center"/>
              <w:rPr>
                <w:sz w:val="18"/>
                <w:szCs w:val="18"/>
                <w:lang w:val="tr-TR"/>
                <w:rPrChange w:id="3223" w:author="Asiye Mara (Open)&#10;" w:date="2011-02-14T12:31:00Z">
                  <w:rPr>
                    <w:rFonts w:ascii="Univers (WN)" w:hAnsi="Univers (WN)"/>
                    <w:b/>
                    <w:sz w:val="18"/>
                    <w:szCs w:val="18"/>
                    <w:u w:val="single"/>
                    <w:lang w:val="tr-TR"/>
                  </w:rPr>
                </w:rPrChange>
              </w:rPr>
              <w:pPrChange w:id="3224"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Toplam</w:t>
            </w:r>
          </w:p>
        </w:tc>
      </w:tr>
      <w:tr w:rsidR="00A84576"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pStyle w:val="Heading3"/>
              <w:tabs>
                <w:tab w:val="left" w:pos="72"/>
              </w:tabs>
              <w:ind w:left="72"/>
              <w:rPr>
                <w:rFonts w:ascii="Times New Roman" w:hAnsi="Times New Roman"/>
                <w:b w:val="0"/>
                <w:iCs/>
                <w:noProof/>
                <w:sz w:val="18"/>
                <w:szCs w:val="18"/>
                <w:lang w:val="tr-TR"/>
              </w:rPr>
            </w:pPr>
            <w:r>
              <w:rPr>
                <w:rFonts w:ascii="Times New Roman" w:hAnsi="Times New Roman"/>
                <w:b w:val="0"/>
                <w:bCs/>
                <w:iCs/>
                <w:noProof/>
                <w:sz w:val="18"/>
                <w:szCs w:val="18"/>
                <w:lang w:val="tr-TR"/>
              </w:rPr>
              <w:t>Türk Parası</w:t>
            </w: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0"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0" w:type="dxa"/>
            <w:tcBorders>
              <w:top w:val="nil"/>
              <w:left w:val="nil"/>
              <w:bottom w:val="single" w:sz="4" w:space="0" w:color="auto"/>
              <w:right w:val="single" w:sz="4" w:space="0" w:color="000000"/>
            </w:tcBorders>
            <w:shd w:val="clear" w:color="auto" w:fill="FFFFFF"/>
            <w:vAlign w:val="bottom"/>
          </w:tcPr>
          <w:p w:rsidR="00371160" w:rsidRDefault="00371160">
            <w:pPr>
              <w:jc w:val="right"/>
              <w:rPr>
                <w:sz w:val="18"/>
                <w:szCs w:val="18"/>
                <w:lang w:val="tr-TR"/>
              </w:rPr>
            </w:pP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992"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autoSpaceDE w:val="0"/>
              <w:autoSpaceDN w:val="0"/>
              <w:adjustRightInd w:val="0"/>
              <w:ind w:left="252"/>
              <w:jc w:val="both"/>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Özel Cari ve Katılma Hesapları Aracılığı ile Bankalardan Toplanan Fonlar</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Gerçek Kişilerin Ticari Olmayan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88.688</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102.234</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27.032</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20.927</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157.190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396.071</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Resmi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Ticari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18.799</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27.166</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1.531</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5.130</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20.970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73.596</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Diğer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454</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790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3.480</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182</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1.831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6.737</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b/>
                <w:sz w:val="18"/>
                <w:szCs w:val="18"/>
                <w:lang w:val="tr-TR"/>
              </w:rPr>
            </w:pPr>
            <w:r>
              <w:rPr>
                <w:b/>
                <w:sz w:val="18"/>
                <w:szCs w:val="18"/>
                <w:lang w:val="tr-TR"/>
              </w:rPr>
              <w:t>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107.942</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130.192</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32.043</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bCs/>
                <w:sz w:val="18"/>
                <w:szCs w:val="18"/>
              </w:rPr>
            </w:pPr>
            <w:r>
              <w:rPr>
                <w:b/>
                <w:bCs/>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26.239</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179.991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476.407</w:t>
            </w:r>
          </w:p>
        </w:tc>
      </w:tr>
      <w:tr w:rsidR="00A475D4"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sz w:val="18"/>
                <w:szCs w:val="18"/>
                <w:lang w:val="tr-TR"/>
              </w:rPr>
            </w:pPr>
            <w:r>
              <w:rPr>
                <w:sz w:val="18"/>
                <w:szCs w:val="18"/>
                <w:lang w:val="tr-TR"/>
              </w:rPr>
              <w:t>Yabancı Para</w:t>
            </w: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0"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0" w:type="dxa"/>
            <w:tcBorders>
              <w:top w:val="nil"/>
              <w:left w:val="nil"/>
              <w:bottom w:val="single" w:sz="4" w:space="0" w:color="auto"/>
              <w:right w:val="single" w:sz="4" w:space="0" w:color="000000"/>
            </w:tcBorders>
            <w:shd w:val="clear" w:color="auto" w:fill="FFFFFF"/>
            <w:vAlign w:val="bottom"/>
          </w:tcPr>
          <w:p w:rsidR="00371160" w:rsidRDefault="00371160">
            <w:pPr>
              <w:jc w:val="right"/>
              <w:rPr>
                <w:sz w:val="18"/>
                <w:szCs w:val="18"/>
              </w:rPr>
            </w:pP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992"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rFonts w:ascii="TimesNewRomanPSMT" w:hAnsi="TimesNewRomanPSMT" w:cs="TimesNewRomanPSMT"/>
                <w:sz w:val="18"/>
                <w:szCs w:val="18"/>
                <w:lang w:val="tr-TR" w:eastAsia="tr-TR"/>
              </w:rPr>
              <w:t>Özel Cari ve Katılma Hesapları Aracılığı ile Bankalardan Toplanan Fonlar</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812</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69</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881</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Gerçek Kişilerin Ticari Olmayan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14.736</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20.560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7.796</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8.360</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30.298</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81.750</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Resmi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Ticari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5.335</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13.712</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5.215</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2.272</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6.961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33.495</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 xml:space="preserve">Diğer Kuruluşlar Katılma Hs. </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w:t>
            </w:r>
            <w:ins w:id="3225" w:author="Gülşah Tuba Ünlü (Open)&#10;" w:date="2011-02-12T00:04:00Z">
              <w:r>
                <w:rPr>
                  <w:sz w:val="18"/>
                  <w:szCs w:val="18"/>
                </w:rPr>
                <w:t>4</w:t>
              </w:r>
            </w:ins>
            <w:del w:id="3226" w:author="Gülşah Tuba Ünlü (Open)&#10;" w:date="2011-02-12T00:04:00Z">
              <w:r>
                <w:rPr>
                  <w:sz w:val="18"/>
                  <w:szCs w:val="18"/>
                </w:rPr>
                <w:delText>3</w:delText>
              </w:r>
            </w:del>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309</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3.321</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499</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4.14</w:t>
            </w:r>
            <w:ins w:id="3227" w:author="Gülşah Tuba Ünlü (Open)&#10;" w:date="2011-02-12T00:05:00Z">
              <w:r>
                <w:rPr>
                  <w:sz w:val="18"/>
                  <w:szCs w:val="18"/>
                </w:rPr>
                <w:t>3</w:t>
              </w:r>
            </w:ins>
            <w:del w:id="3228" w:author="Gülşah Tuba Ünlü (Open)&#10;" w:date="2011-02-12T00:05:00Z">
              <w:r>
                <w:rPr>
                  <w:sz w:val="18"/>
                  <w:szCs w:val="18"/>
                </w:rPr>
                <w:delText>2</w:delText>
              </w:r>
            </w:del>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Kıymetli Maden Depo</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jc w:val="both"/>
              <w:rPr>
                <w:b/>
                <w:bCs/>
                <w:iCs/>
                <w:noProof/>
                <w:sz w:val="18"/>
                <w:szCs w:val="18"/>
                <w:lang w:val="tr-TR"/>
              </w:rPr>
            </w:pPr>
            <w:r>
              <w:rPr>
                <w:b/>
                <w:bCs/>
                <w:iCs/>
                <w:noProof/>
                <w:sz w:val="18"/>
                <w:szCs w:val="18"/>
                <w:lang w:val="tr-TR"/>
              </w:rPr>
              <w:t>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20.89</w:t>
            </w:r>
            <w:ins w:id="3229" w:author="Gülşah Tuba Ünlü (Open)&#10;" w:date="2011-02-12T00:05:00Z">
              <w:r>
                <w:rPr>
                  <w:b/>
                  <w:bCs/>
                  <w:sz w:val="18"/>
                  <w:szCs w:val="18"/>
                </w:rPr>
                <w:t>8</w:t>
              </w:r>
            </w:ins>
            <w:del w:id="3230" w:author="Gülşah Tuba Ünlü (Open)&#10;" w:date="2011-02-12T00:05:00Z">
              <w:r>
                <w:rPr>
                  <w:b/>
                  <w:bCs/>
                  <w:sz w:val="18"/>
                  <w:szCs w:val="18"/>
                </w:rPr>
                <w:delText>7</w:delText>
              </w:r>
            </w:del>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34.650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16.332</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bCs/>
                <w:sz w:val="18"/>
                <w:szCs w:val="18"/>
              </w:rPr>
            </w:pPr>
            <w:r>
              <w:rPr>
                <w:b/>
                <w:bCs/>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10.632</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37.758</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120.</w:t>
            </w:r>
            <w:del w:id="3231" w:author="Gülşah Tuba Ünlü (Open)&#10;" w:date="2011-02-12T00:05:00Z">
              <w:r>
                <w:rPr>
                  <w:b/>
                  <w:bCs/>
                  <w:sz w:val="18"/>
                  <w:szCs w:val="18"/>
                </w:rPr>
                <w:delText>269</w:delText>
              </w:r>
            </w:del>
            <w:ins w:id="3232" w:author="Gülşah Tuba Ünlü (Open)&#10;" w:date="2011-02-12T00:05:00Z">
              <w:r>
                <w:rPr>
                  <w:b/>
                  <w:bCs/>
                  <w:sz w:val="18"/>
                  <w:szCs w:val="18"/>
                </w:rPr>
                <w:t>270</w:t>
              </w:r>
            </w:ins>
          </w:p>
        </w:tc>
      </w:tr>
      <w:tr w:rsidR="002E4CE7" w:rsidRPr="00872466" w:rsidTr="002E4CE7">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jc w:val="both"/>
              <w:rPr>
                <w:b/>
                <w:bCs/>
                <w:iCs/>
                <w:noProof/>
                <w:lang w:val="tr-TR"/>
              </w:rPr>
            </w:pPr>
            <w:r>
              <w:rPr>
                <w:b/>
                <w:bCs/>
                <w:iCs/>
                <w:noProof/>
                <w:sz w:val="18"/>
                <w:szCs w:val="18"/>
                <w:lang w:val="tr-TR"/>
              </w:rPr>
              <w:t>Genel 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128.</w:t>
            </w:r>
            <w:del w:id="3233" w:author="Gülşah Tuba Ünlü (Open)&#10;" w:date="2011-02-12T00:05:00Z">
              <w:r>
                <w:rPr>
                  <w:b/>
                  <w:bCs/>
                  <w:sz w:val="18"/>
                  <w:szCs w:val="18"/>
                </w:rPr>
                <w:delText>839</w:delText>
              </w:r>
            </w:del>
            <w:ins w:id="3234" w:author="Gülşah Tuba Ünlü (Open)&#10;" w:date="2011-02-12T00:05:00Z">
              <w:r>
                <w:rPr>
                  <w:b/>
                  <w:bCs/>
                  <w:sz w:val="18"/>
                  <w:szCs w:val="18"/>
                </w:rPr>
                <w:t>840</w:t>
              </w:r>
            </w:ins>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164.842</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48.375</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bCs/>
                <w:sz w:val="18"/>
                <w:szCs w:val="18"/>
              </w:rPr>
            </w:pPr>
            <w:r>
              <w:rPr>
                <w:b/>
                <w:bCs/>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36.871</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217.749</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bCs/>
                <w:sz w:val="18"/>
                <w:szCs w:val="18"/>
              </w:rPr>
            </w:pPr>
            <w:r>
              <w:rPr>
                <w:b/>
                <w:bCs/>
                <w:sz w:val="18"/>
                <w:szCs w:val="18"/>
              </w:rPr>
              <w:t>596.</w:t>
            </w:r>
            <w:del w:id="3235" w:author="Gülşah Tuba Ünlü (Open)&#10;" w:date="2011-02-12T00:05:00Z">
              <w:r>
                <w:rPr>
                  <w:b/>
                  <w:bCs/>
                  <w:sz w:val="18"/>
                  <w:szCs w:val="18"/>
                </w:rPr>
                <w:delText>676</w:delText>
              </w:r>
            </w:del>
            <w:ins w:id="3236" w:author="Gülşah Tuba Ünlü (Open)&#10;" w:date="2011-02-12T00:05:00Z">
              <w:r>
                <w:rPr>
                  <w:b/>
                  <w:bCs/>
                  <w:sz w:val="18"/>
                  <w:szCs w:val="18"/>
                </w:rPr>
                <w:t>677</w:t>
              </w:r>
            </w:ins>
          </w:p>
        </w:tc>
      </w:tr>
    </w:tbl>
    <w:p w:rsidR="00371160" w:rsidRDefault="00371160">
      <w:pPr>
        <w:pStyle w:val="BodyTextIndent"/>
        <w:tabs>
          <w:tab w:val="left" w:pos="720"/>
        </w:tabs>
        <w:ind w:firstLine="0"/>
        <w:rPr>
          <w:b/>
          <w:sz w:val="22"/>
          <w:szCs w:val="22"/>
        </w:rPr>
      </w:pPr>
    </w:p>
    <w:tbl>
      <w:tblPr>
        <w:tblW w:w="10065" w:type="dxa"/>
        <w:tblInd w:w="108" w:type="dxa"/>
        <w:shd w:val="clear" w:color="auto" w:fill="FFFFFF"/>
        <w:tblLayout w:type="fixed"/>
        <w:tblLook w:val="0000"/>
      </w:tblPr>
      <w:tblGrid>
        <w:gridCol w:w="3969"/>
        <w:gridCol w:w="851"/>
        <w:gridCol w:w="850"/>
        <w:gridCol w:w="851"/>
        <w:gridCol w:w="850"/>
        <w:gridCol w:w="851"/>
        <w:gridCol w:w="992"/>
        <w:gridCol w:w="851"/>
      </w:tblGrid>
      <w:tr w:rsidR="00940889" w:rsidRPr="00872466" w:rsidTr="00F44DDF">
        <w:trPr>
          <w:trHeight w:val="255"/>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ind w:right="-242"/>
              <w:rPr>
                <w:sz w:val="18"/>
                <w:szCs w:val="18"/>
                <w:lang w:val="tr-TR"/>
              </w:rPr>
            </w:pPr>
            <w:r>
              <w:rPr>
                <w:b/>
                <w:sz w:val="18"/>
                <w:szCs w:val="18"/>
                <w:lang w:val="tr-TR"/>
              </w:rPr>
              <w:t>Önceki Dönem</w:t>
            </w:r>
          </w:p>
        </w:tc>
        <w:tc>
          <w:tcPr>
            <w:tcW w:w="6096" w:type="dxa"/>
            <w:gridSpan w:val="7"/>
            <w:tcBorders>
              <w:top w:val="single" w:sz="4" w:space="0" w:color="auto"/>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Katılma Hesapları</w:t>
            </w:r>
          </w:p>
        </w:tc>
      </w:tr>
      <w:tr w:rsidR="00940889" w:rsidRPr="00872466" w:rsidTr="00F44DDF">
        <w:trPr>
          <w:trHeight w:val="255"/>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6663F3">
            <w:pPr>
              <w:jc w:val="center"/>
              <w:rPr>
                <w:bCs/>
                <w:iCs/>
                <w:noProof/>
                <w:sz w:val="18"/>
                <w:szCs w:val="18"/>
                <w:lang w:val="tr-TR"/>
                <w:rPrChange w:id="3237" w:author="Asiye Mara (Open)&#10;" w:date="2011-02-14T12:31:00Z">
                  <w:rPr>
                    <w:rFonts w:ascii="Univers (WN)" w:hAnsi="Univers (WN)"/>
                    <w:b/>
                    <w:bCs/>
                    <w:iCs/>
                    <w:noProof/>
                    <w:sz w:val="18"/>
                    <w:szCs w:val="18"/>
                    <w:u w:val="single"/>
                    <w:lang w:val="tr-TR"/>
                  </w:rPr>
                </w:rPrChange>
              </w:rPr>
              <w:pPrChange w:id="3238" w:author="Asiye Mara (Open)&#10;" w:date="2011-02-14T12:30:00Z">
                <w:pPr>
                  <w:numPr>
                    <w:numId w:val="1"/>
                  </w:numPr>
                  <w:tabs>
                    <w:tab w:val="num" w:pos="1086"/>
                  </w:tabs>
                  <w:spacing w:before="240"/>
                  <w:ind w:left="1086" w:hanging="720"/>
                  <w:jc w:val="center"/>
                  <w:outlineLvl w:val="0"/>
                </w:pPr>
              </w:pPrChange>
            </w:pPr>
          </w:p>
          <w:p w:rsidR="00371160" w:rsidRDefault="009658B8">
            <w:pPr>
              <w:rPr>
                <w:sz w:val="18"/>
                <w:szCs w:val="18"/>
                <w:lang w:val="tr-TR"/>
              </w:rPr>
            </w:pPr>
            <w:r>
              <w:rPr>
                <w:bCs/>
                <w:iCs/>
                <w:noProof/>
                <w:sz w:val="18"/>
                <w:szCs w:val="18"/>
                <w:lang w:val="tr-TR"/>
              </w:rPr>
              <w:t>Hesap Adı</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Ay</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3 Ay</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6 Ay</w:t>
            </w:r>
          </w:p>
        </w:tc>
        <w:tc>
          <w:tcPr>
            <w:tcW w:w="850" w:type="dxa"/>
            <w:tcBorders>
              <w:top w:val="nil"/>
              <w:left w:val="nil"/>
              <w:bottom w:val="single" w:sz="4" w:space="0" w:color="auto"/>
              <w:right w:val="single" w:sz="4" w:space="0" w:color="000000"/>
            </w:tcBorders>
            <w:shd w:val="clear" w:color="auto" w:fill="FFFFFF"/>
            <w:vAlign w:val="bottom"/>
          </w:tcPr>
          <w:p w:rsidR="00000000" w:rsidRDefault="006663F3">
            <w:pPr>
              <w:jc w:val="center"/>
              <w:rPr>
                <w:sz w:val="18"/>
                <w:szCs w:val="18"/>
                <w:lang w:val="tr-TR"/>
                <w:rPrChange w:id="3239" w:author="Asiye Mara (Open)&#10;" w:date="2011-02-14T12:31:00Z">
                  <w:rPr>
                    <w:rFonts w:ascii="Univers (WN)" w:hAnsi="Univers (WN)"/>
                    <w:b/>
                    <w:sz w:val="18"/>
                    <w:szCs w:val="18"/>
                    <w:u w:val="single"/>
                    <w:lang w:val="tr-TR"/>
                  </w:rPr>
                </w:rPrChange>
              </w:rPr>
              <w:pPrChange w:id="3240"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9 Ay</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Yıl</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center"/>
              <w:rPr>
                <w:sz w:val="18"/>
                <w:szCs w:val="18"/>
                <w:lang w:val="tr-TR"/>
              </w:rPr>
            </w:pPr>
            <w:r>
              <w:rPr>
                <w:sz w:val="18"/>
                <w:szCs w:val="18"/>
                <w:lang w:val="tr-TR"/>
              </w:rPr>
              <w:t>1 Yıldan Uzun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000000" w:rsidRDefault="006663F3">
            <w:pPr>
              <w:jc w:val="center"/>
              <w:rPr>
                <w:sz w:val="18"/>
                <w:szCs w:val="18"/>
                <w:lang w:val="tr-TR"/>
                <w:rPrChange w:id="3241" w:author="Asiye Mara (Open)&#10;" w:date="2011-02-14T12:31:00Z">
                  <w:rPr>
                    <w:rFonts w:ascii="Univers (WN)" w:hAnsi="Univers (WN)"/>
                    <w:b/>
                    <w:sz w:val="18"/>
                    <w:szCs w:val="18"/>
                    <w:u w:val="single"/>
                    <w:lang w:val="tr-TR"/>
                  </w:rPr>
                </w:rPrChange>
              </w:rPr>
              <w:pPrChange w:id="3242" w:author="Asiye Mara (Open)&#10;" w:date="2011-02-14T12:30:00Z">
                <w:pPr>
                  <w:numPr>
                    <w:numId w:val="1"/>
                  </w:numPr>
                  <w:tabs>
                    <w:tab w:val="num" w:pos="1086"/>
                  </w:tabs>
                  <w:spacing w:before="240"/>
                  <w:ind w:left="1086" w:hanging="720"/>
                  <w:jc w:val="center"/>
                  <w:outlineLvl w:val="0"/>
                </w:pPr>
              </w:pPrChange>
            </w:pPr>
          </w:p>
          <w:p w:rsidR="00371160" w:rsidRDefault="009658B8">
            <w:pPr>
              <w:jc w:val="center"/>
              <w:rPr>
                <w:sz w:val="18"/>
                <w:szCs w:val="18"/>
                <w:lang w:val="tr-TR"/>
              </w:rPr>
            </w:pPr>
            <w:r>
              <w:rPr>
                <w:sz w:val="18"/>
                <w:szCs w:val="18"/>
                <w:lang w:val="tr-TR"/>
              </w:rPr>
              <w:t>Toplam</w:t>
            </w:r>
          </w:p>
        </w:tc>
      </w:tr>
      <w:tr w:rsidR="00940889"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pStyle w:val="Heading3"/>
              <w:tabs>
                <w:tab w:val="left" w:pos="72"/>
              </w:tabs>
              <w:ind w:left="72"/>
              <w:rPr>
                <w:rFonts w:ascii="Times New Roman" w:hAnsi="Times New Roman"/>
                <w:b w:val="0"/>
                <w:iCs/>
                <w:noProof/>
                <w:sz w:val="18"/>
                <w:szCs w:val="18"/>
                <w:lang w:val="tr-TR"/>
              </w:rPr>
            </w:pPr>
            <w:r>
              <w:rPr>
                <w:rFonts w:ascii="Times New Roman" w:hAnsi="Times New Roman"/>
                <w:b w:val="0"/>
                <w:bCs/>
                <w:iCs/>
                <w:noProof/>
                <w:sz w:val="18"/>
                <w:szCs w:val="18"/>
                <w:lang w:val="tr-TR"/>
              </w:rPr>
              <w:t>Türk Parası</w:t>
            </w: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0"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0" w:type="dxa"/>
            <w:tcBorders>
              <w:top w:val="nil"/>
              <w:left w:val="nil"/>
              <w:bottom w:val="single" w:sz="4" w:space="0" w:color="auto"/>
              <w:right w:val="single" w:sz="4" w:space="0" w:color="000000"/>
            </w:tcBorders>
            <w:shd w:val="clear" w:color="auto" w:fill="FFFFFF"/>
            <w:vAlign w:val="bottom"/>
          </w:tcPr>
          <w:p w:rsidR="00371160" w:rsidRDefault="00371160">
            <w:pPr>
              <w:jc w:val="right"/>
              <w:rPr>
                <w:sz w:val="18"/>
                <w:szCs w:val="18"/>
                <w:lang w:val="tr-TR"/>
              </w:rPr>
            </w:pP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992"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lang w:val="tr-TR"/>
              </w:rPr>
            </w:pP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autoSpaceDE w:val="0"/>
              <w:autoSpaceDN w:val="0"/>
              <w:adjustRightInd w:val="0"/>
              <w:ind w:left="252"/>
              <w:jc w:val="both"/>
              <w:rPr>
                <w:rFonts w:ascii="TimesNewRomanPSMT" w:hAnsi="TimesNewRomanPSMT" w:cs="TimesNewRomanPSMT"/>
                <w:sz w:val="18"/>
                <w:szCs w:val="18"/>
                <w:lang w:val="tr-TR" w:eastAsia="tr-TR"/>
              </w:rPr>
            </w:pPr>
            <w:r>
              <w:rPr>
                <w:rFonts w:ascii="TimesNewRomanPSMT" w:hAnsi="TimesNewRomanPSMT" w:cs="TimesNewRomanPSMT"/>
                <w:sz w:val="18"/>
                <w:szCs w:val="18"/>
                <w:lang w:val="tr-TR" w:eastAsia="tr-TR"/>
              </w:rPr>
              <w:t>Özel Cari ve Katılma Hesapları Aracılığı ile Bankalardan Toplanan Fonlar</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Gerçek Kişilerin Ticari Olmayan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77.613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163.026</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56.275</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18.948</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139.568</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455.430</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Resmi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34</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Ticari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11.196</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35.687</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6.530</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18.795</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26.817</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99.025</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Diğer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371</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1.761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1.422</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76</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3.538</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7.168</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b/>
                <w:sz w:val="18"/>
                <w:szCs w:val="18"/>
                <w:lang w:val="tr-TR"/>
              </w:rPr>
            </w:pPr>
            <w:r>
              <w:rPr>
                <w:b/>
                <w:sz w:val="18"/>
                <w:szCs w:val="18"/>
                <w:lang w:val="tr-TR"/>
              </w:rPr>
              <w:t>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89.203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200.475</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64.227</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sz w:val="18"/>
                <w:szCs w:val="18"/>
              </w:rPr>
            </w:pPr>
            <w:r>
              <w:rPr>
                <w:b/>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37.819</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169.933</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561.657</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bottom"/>
          </w:tcPr>
          <w:p w:rsidR="00371160" w:rsidRDefault="009658B8">
            <w:pPr>
              <w:rPr>
                <w:sz w:val="18"/>
                <w:szCs w:val="18"/>
                <w:lang w:val="tr-TR"/>
              </w:rPr>
            </w:pPr>
            <w:r>
              <w:rPr>
                <w:sz w:val="18"/>
                <w:szCs w:val="18"/>
                <w:lang w:val="tr-TR"/>
              </w:rPr>
              <w:t>Yabancı Para</w:t>
            </w: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0"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0" w:type="dxa"/>
            <w:tcBorders>
              <w:top w:val="nil"/>
              <w:left w:val="nil"/>
              <w:bottom w:val="single" w:sz="4" w:space="0" w:color="auto"/>
              <w:right w:val="single" w:sz="4" w:space="0" w:color="000000"/>
            </w:tcBorders>
            <w:shd w:val="clear" w:color="auto" w:fill="FFFFFF"/>
            <w:vAlign w:val="bottom"/>
          </w:tcPr>
          <w:p w:rsidR="00371160" w:rsidRDefault="00371160">
            <w:pPr>
              <w:jc w:val="right"/>
              <w:rPr>
                <w:sz w:val="18"/>
                <w:szCs w:val="18"/>
              </w:rPr>
            </w:pP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992"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c>
          <w:tcPr>
            <w:tcW w:w="851" w:type="dxa"/>
            <w:tcBorders>
              <w:top w:val="nil"/>
              <w:left w:val="nil"/>
              <w:bottom w:val="single" w:sz="4" w:space="0" w:color="auto"/>
              <w:right w:val="single" w:sz="4" w:space="0" w:color="auto"/>
            </w:tcBorders>
            <w:shd w:val="clear" w:color="auto" w:fill="FFFFFF"/>
            <w:vAlign w:val="bottom"/>
          </w:tcPr>
          <w:p w:rsidR="00371160" w:rsidRDefault="00371160">
            <w:pPr>
              <w:jc w:val="right"/>
              <w:rPr>
                <w:sz w:val="18"/>
                <w:szCs w:val="18"/>
              </w:rPr>
            </w:pP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rFonts w:ascii="TimesNewRomanPSMT" w:hAnsi="TimesNewRomanPSMT" w:cs="TimesNewRomanPSMT"/>
                <w:sz w:val="18"/>
                <w:szCs w:val="18"/>
                <w:lang w:val="tr-TR" w:eastAsia="tr-TR"/>
              </w:rPr>
              <w:t>Özel Cari ve Katılma Hesapları Aracılığı ile Bankalardan Toplanan Fonlar</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183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91</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22</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296</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Gerçek Kişilerin Ticari Olmayan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11.047</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17.453</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12.438</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8.667</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22.637</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72.242</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Resmi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Ticari Kuruluşlar Katılma Hs.</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3.017</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13.336</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9.294</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9.596</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9.584</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44.827</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 xml:space="preserve">Diğer Kuruluşlar Katılma Hs. </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490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4.762</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1.553</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302</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7.120</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ind w:left="252"/>
              <w:jc w:val="both"/>
              <w:rPr>
                <w:bCs/>
                <w:iCs/>
                <w:noProof/>
                <w:sz w:val="18"/>
                <w:szCs w:val="18"/>
                <w:lang w:val="tr-TR"/>
              </w:rPr>
            </w:pPr>
            <w:r>
              <w:rPr>
                <w:bCs/>
                <w:iCs/>
                <w:noProof/>
                <w:sz w:val="18"/>
                <w:szCs w:val="18"/>
                <w:lang w:val="tr-TR"/>
              </w:rPr>
              <w:t>Kıymetli Maden Depo</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sz w:val="18"/>
                <w:szCs w:val="18"/>
              </w:rPr>
            </w:pPr>
            <w:r>
              <w:rPr>
                <w:sz w:val="18"/>
                <w:szCs w:val="18"/>
              </w:rPr>
              <w:t>-</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jc w:val="both"/>
              <w:rPr>
                <w:b/>
                <w:bCs/>
                <w:iCs/>
                <w:noProof/>
                <w:sz w:val="18"/>
                <w:szCs w:val="18"/>
                <w:lang w:val="tr-TR"/>
              </w:rPr>
            </w:pPr>
            <w:r>
              <w:rPr>
                <w:b/>
                <w:bCs/>
                <w:iCs/>
                <w:noProof/>
                <w:sz w:val="18"/>
                <w:szCs w:val="18"/>
                <w:lang w:val="tr-TR"/>
              </w:rPr>
              <w:t>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14.260</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31.370</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26.516</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sz w:val="18"/>
                <w:szCs w:val="18"/>
              </w:rPr>
            </w:pPr>
            <w:r>
              <w:rPr>
                <w:b/>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19.816</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32.523</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124.485</w:t>
            </w:r>
          </w:p>
        </w:tc>
      </w:tr>
      <w:tr w:rsidR="00CF3EF2" w:rsidRPr="00872466" w:rsidTr="00F44DDF">
        <w:trPr>
          <w:trHeight w:val="255"/>
        </w:trPr>
        <w:tc>
          <w:tcPr>
            <w:tcW w:w="3969" w:type="dxa"/>
            <w:tcBorders>
              <w:top w:val="nil"/>
              <w:left w:val="single" w:sz="4" w:space="0" w:color="auto"/>
              <w:bottom w:val="single" w:sz="4" w:space="0" w:color="auto"/>
              <w:right w:val="single" w:sz="4" w:space="0" w:color="auto"/>
            </w:tcBorders>
            <w:shd w:val="clear" w:color="auto" w:fill="FFFFFF"/>
            <w:vAlign w:val="center"/>
          </w:tcPr>
          <w:p w:rsidR="00371160" w:rsidRDefault="009658B8">
            <w:pPr>
              <w:tabs>
                <w:tab w:val="left" w:pos="360"/>
              </w:tabs>
              <w:jc w:val="both"/>
              <w:rPr>
                <w:b/>
                <w:bCs/>
                <w:iCs/>
                <w:noProof/>
                <w:lang w:val="tr-TR"/>
              </w:rPr>
            </w:pPr>
            <w:r>
              <w:rPr>
                <w:b/>
                <w:bCs/>
                <w:iCs/>
                <w:noProof/>
                <w:sz w:val="18"/>
                <w:szCs w:val="18"/>
                <w:lang w:val="tr-TR"/>
              </w:rPr>
              <w:t>Genel Toplam</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103.463</w:t>
            </w:r>
          </w:p>
        </w:tc>
        <w:tc>
          <w:tcPr>
            <w:tcW w:w="850"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231.845</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90.743</w:t>
            </w:r>
          </w:p>
        </w:tc>
        <w:tc>
          <w:tcPr>
            <w:tcW w:w="850" w:type="dxa"/>
            <w:tcBorders>
              <w:top w:val="nil"/>
              <w:left w:val="nil"/>
              <w:bottom w:val="single" w:sz="4" w:space="0" w:color="auto"/>
              <w:right w:val="single" w:sz="4" w:space="0" w:color="000000"/>
            </w:tcBorders>
            <w:shd w:val="clear" w:color="auto" w:fill="FFFFFF"/>
            <w:vAlign w:val="bottom"/>
          </w:tcPr>
          <w:p w:rsidR="00371160" w:rsidRDefault="009658B8">
            <w:pPr>
              <w:jc w:val="right"/>
              <w:rPr>
                <w:b/>
                <w:sz w:val="18"/>
                <w:szCs w:val="18"/>
              </w:rPr>
            </w:pPr>
            <w:r>
              <w:rPr>
                <w:b/>
                <w:sz w:val="18"/>
                <w:szCs w:val="18"/>
              </w:rPr>
              <w:t>-</w:t>
            </w:r>
          </w:p>
        </w:tc>
        <w:tc>
          <w:tcPr>
            <w:tcW w:w="851" w:type="dxa"/>
            <w:tcBorders>
              <w:top w:val="nil"/>
              <w:left w:val="single" w:sz="4" w:space="0" w:color="000000"/>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57.635</w:t>
            </w:r>
          </w:p>
        </w:tc>
        <w:tc>
          <w:tcPr>
            <w:tcW w:w="992"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202.456</w:t>
            </w:r>
          </w:p>
        </w:tc>
        <w:tc>
          <w:tcPr>
            <w:tcW w:w="851" w:type="dxa"/>
            <w:tcBorders>
              <w:top w:val="nil"/>
              <w:left w:val="nil"/>
              <w:bottom w:val="single" w:sz="4" w:space="0" w:color="auto"/>
              <w:right w:val="single" w:sz="4" w:space="0" w:color="auto"/>
            </w:tcBorders>
            <w:shd w:val="clear" w:color="auto" w:fill="FFFFFF"/>
            <w:vAlign w:val="bottom"/>
          </w:tcPr>
          <w:p w:rsidR="00371160" w:rsidRDefault="009658B8">
            <w:pPr>
              <w:jc w:val="right"/>
              <w:rPr>
                <w:b/>
                <w:sz w:val="18"/>
                <w:szCs w:val="18"/>
              </w:rPr>
            </w:pPr>
            <w:r>
              <w:rPr>
                <w:b/>
                <w:sz w:val="18"/>
                <w:szCs w:val="18"/>
              </w:rPr>
              <w:t>686.142</w:t>
            </w:r>
          </w:p>
        </w:tc>
      </w:tr>
    </w:tbl>
    <w:p w:rsidR="00371160" w:rsidRDefault="00371160">
      <w:pPr>
        <w:tabs>
          <w:tab w:val="left" w:pos="720"/>
        </w:tabs>
        <w:spacing w:line="216" w:lineRule="auto"/>
        <w:rPr>
          <w:b/>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720"/>
        </w:tabs>
        <w:spacing w:line="216" w:lineRule="auto"/>
        <w:ind w:left="720" w:hanging="720"/>
        <w:rPr>
          <w:b/>
          <w:bCs/>
          <w:sz w:val="16"/>
          <w:szCs w:val="16"/>
          <w:lang w:val="tr-TR"/>
        </w:rPr>
      </w:pPr>
    </w:p>
    <w:p w:rsidR="00371160" w:rsidRDefault="009658B8">
      <w:pPr>
        <w:rPr>
          <w:b/>
          <w:sz w:val="22"/>
          <w:szCs w:val="22"/>
          <w:lang w:val="tr-TR"/>
        </w:rPr>
      </w:pPr>
      <w:r>
        <w:rPr>
          <w:b/>
          <w:sz w:val="22"/>
          <w:szCs w:val="22"/>
          <w:lang w:val="tr-TR"/>
        </w:rPr>
        <w:t>IV.</w:t>
      </w:r>
      <w:r>
        <w:rPr>
          <w:b/>
          <w:sz w:val="22"/>
          <w:szCs w:val="22"/>
          <w:lang w:val="tr-TR"/>
        </w:rPr>
        <w:tab/>
        <w:t xml:space="preserve">  Gelir Tablosuna İlişkin Açıklama ve Dipnotlar (devamı)</w:t>
      </w:r>
    </w:p>
    <w:p w:rsidR="00371160" w:rsidRDefault="00371160">
      <w:pPr>
        <w:pStyle w:val="BodyTextIndent"/>
        <w:tabs>
          <w:tab w:val="left" w:pos="720"/>
        </w:tabs>
        <w:ind w:firstLine="0"/>
        <w:rPr>
          <w:b/>
          <w:sz w:val="22"/>
          <w:szCs w:val="22"/>
        </w:rPr>
      </w:pPr>
    </w:p>
    <w:p w:rsidR="00371160" w:rsidRDefault="009658B8">
      <w:pPr>
        <w:pStyle w:val="BodyTextIndent"/>
        <w:tabs>
          <w:tab w:val="left" w:pos="720"/>
        </w:tabs>
        <w:ind w:firstLine="0"/>
        <w:rPr>
          <w:b/>
          <w:sz w:val="22"/>
          <w:szCs w:val="22"/>
        </w:rPr>
      </w:pPr>
      <w:r>
        <w:rPr>
          <w:b/>
          <w:sz w:val="22"/>
          <w:szCs w:val="22"/>
        </w:rPr>
        <w:t xml:space="preserve">3. </w:t>
      </w:r>
      <w:r>
        <w:rPr>
          <w:b/>
          <w:sz w:val="22"/>
          <w:szCs w:val="22"/>
        </w:rPr>
        <w:tab/>
        <w:t>Temettü Gelirlerine İlişkin Açıklamalar</w:t>
      </w:r>
    </w:p>
    <w:p w:rsidR="00371160" w:rsidRDefault="009658B8">
      <w:pPr>
        <w:pStyle w:val="BodyTextIndent"/>
        <w:spacing w:before="160"/>
        <w:ind w:firstLine="0"/>
        <w:rPr>
          <w:sz w:val="22"/>
          <w:szCs w:val="22"/>
        </w:rPr>
      </w:pPr>
      <w:r>
        <w:rPr>
          <w:sz w:val="22"/>
          <w:szCs w:val="22"/>
        </w:rPr>
        <w:tab/>
        <w:t xml:space="preserve">   Banka’nın temettü geliri bulunmamaktadır (31 Aralık 2009: Bulunmamaktadır).</w:t>
      </w:r>
    </w:p>
    <w:p w:rsidR="00371160" w:rsidRDefault="009658B8">
      <w:pPr>
        <w:pStyle w:val="BodyTextIndent"/>
        <w:spacing w:before="160"/>
        <w:ind w:left="720" w:hanging="720"/>
        <w:rPr>
          <w:b/>
          <w:sz w:val="22"/>
          <w:szCs w:val="22"/>
        </w:rPr>
      </w:pPr>
      <w:r>
        <w:rPr>
          <w:b/>
          <w:sz w:val="22"/>
          <w:szCs w:val="22"/>
        </w:rPr>
        <w:t>4.</w:t>
      </w:r>
      <w:r>
        <w:rPr>
          <w:b/>
          <w:sz w:val="22"/>
          <w:szCs w:val="22"/>
        </w:rPr>
        <w:tab/>
        <w:t>Ticari Kar/Zarara İlişkin Açıklamalar (Net)</w:t>
      </w:r>
    </w:p>
    <w:p w:rsidR="00371160" w:rsidRDefault="00371160">
      <w:pPr>
        <w:ind w:left="1800" w:hanging="360"/>
        <w:jc w:val="both"/>
        <w:rPr>
          <w:b/>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675"/>
        <w:gridCol w:w="2835"/>
        <w:gridCol w:w="2835"/>
      </w:tblGrid>
      <w:tr w:rsidR="005F7D9A" w:rsidRPr="00872466" w:rsidTr="007862D1">
        <w:trPr>
          <w:trHeight w:val="255"/>
        </w:trPr>
        <w:tc>
          <w:tcPr>
            <w:tcW w:w="3675" w:type="dxa"/>
            <w:noWrap/>
            <w:tcMar>
              <w:top w:w="15" w:type="dxa"/>
              <w:left w:w="15" w:type="dxa"/>
              <w:bottom w:w="0" w:type="dxa"/>
              <w:right w:w="15" w:type="dxa"/>
            </w:tcMar>
            <w:vAlign w:val="center"/>
          </w:tcPr>
          <w:p w:rsidR="00371160" w:rsidRDefault="00371160">
            <w:pPr>
              <w:jc w:val="center"/>
              <w:rPr>
                <w:rFonts w:eastAsia="Arial Unicode MS"/>
                <w:sz w:val="18"/>
                <w:szCs w:val="18"/>
                <w:lang w:val="tr-TR"/>
              </w:rPr>
            </w:pPr>
          </w:p>
        </w:tc>
        <w:tc>
          <w:tcPr>
            <w:tcW w:w="2835" w:type="dxa"/>
            <w:noWrap/>
            <w:tcMar>
              <w:top w:w="15" w:type="dxa"/>
              <w:left w:w="15" w:type="dxa"/>
              <w:bottom w:w="0" w:type="dxa"/>
              <w:right w:w="15" w:type="dxa"/>
            </w:tcMar>
            <w:vAlign w:val="center"/>
          </w:tcPr>
          <w:p w:rsidR="00371160" w:rsidRDefault="009658B8">
            <w:pPr>
              <w:jc w:val="center"/>
              <w:rPr>
                <w:sz w:val="18"/>
                <w:szCs w:val="18"/>
                <w:lang w:val="tr-TR"/>
              </w:rPr>
            </w:pPr>
            <w:r>
              <w:rPr>
                <w:sz w:val="18"/>
                <w:szCs w:val="18"/>
                <w:lang w:val="tr-TR"/>
              </w:rPr>
              <w:t>Cari Dönem</w:t>
            </w:r>
          </w:p>
        </w:tc>
        <w:tc>
          <w:tcPr>
            <w:tcW w:w="2835" w:type="dxa"/>
            <w:noWrap/>
            <w:tcMar>
              <w:top w:w="15" w:type="dxa"/>
              <w:left w:w="15" w:type="dxa"/>
              <w:bottom w:w="0" w:type="dxa"/>
              <w:right w:w="15" w:type="dxa"/>
            </w:tcMar>
            <w:vAlign w:val="center"/>
          </w:tcPr>
          <w:p w:rsidR="00371160" w:rsidRDefault="009658B8">
            <w:pPr>
              <w:jc w:val="center"/>
              <w:rPr>
                <w:sz w:val="18"/>
                <w:szCs w:val="18"/>
                <w:lang w:val="tr-TR"/>
              </w:rPr>
            </w:pPr>
            <w:r>
              <w:rPr>
                <w:sz w:val="18"/>
                <w:szCs w:val="18"/>
                <w:lang w:val="tr-TR"/>
              </w:rPr>
              <w:t>Önceki Dönem</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rPr>
                <w:rFonts w:eastAsia="Arial Unicode MS"/>
                <w:b/>
                <w:sz w:val="18"/>
                <w:szCs w:val="18"/>
                <w:lang w:val="tr-TR"/>
              </w:rPr>
            </w:pPr>
            <w:r>
              <w:rPr>
                <w:b/>
                <w:bCs/>
                <w:sz w:val="18"/>
                <w:szCs w:val="18"/>
                <w:lang w:val="tr-TR"/>
              </w:rPr>
              <w:t xml:space="preserve">  Kar</w:t>
            </w:r>
          </w:p>
        </w:tc>
        <w:tc>
          <w:tcPr>
            <w:tcW w:w="283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3.265.633 </w:t>
            </w:r>
          </w:p>
        </w:tc>
        <w:tc>
          <w:tcPr>
            <w:tcW w:w="283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2.203.838 </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ind w:firstLine="258"/>
              <w:rPr>
                <w:rFonts w:eastAsia="Arial Unicode MS"/>
                <w:sz w:val="18"/>
                <w:szCs w:val="18"/>
                <w:lang w:val="tr-TR"/>
              </w:rPr>
            </w:pPr>
            <w:r>
              <w:rPr>
                <w:rFonts w:eastAsia="Arial Unicode MS"/>
                <w:sz w:val="18"/>
                <w:szCs w:val="18"/>
                <w:lang w:val="tr-TR"/>
              </w:rPr>
              <w:t xml:space="preserve"> Sermaye Piyasası İşlemleri K</w:t>
            </w:r>
            <w:r>
              <w:rPr>
                <w:bCs/>
                <w:sz w:val="18"/>
                <w:szCs w:val="18"/>
                <w:lang w:val="tr-TR"/>
              </w:rPr>
              <w:t>a</w:t>
            </w:r>
            <w:r>
              <w:rPr>
                <w:rFonts w:eastAsia="Arial Unicode MS"/>
                <w:sz w:val="18"/>
                <w:szCs w:val="18"/>
                <w:lang w:val="tr-TR"/>
              </w:rPr>
              <w:t>rı</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tabs>
                <w:tab w:val="left" w:pos="360"/>
              </w:tabs>
              <w:ind w:firstLine="258"/>
              <w:rPr>
                <w:rFonts w:eastAsia="Arial Unicode MS"/>
                <w:sz w:val="18"/>
                <w:szCs w:val="18"/>
                <w:lang w:val="tr-TR"/>
              </w:rPr>
            </w:pPr>
            <w:r>
              <w:rPr>
                <w:rFonts w:eastAsia="Arial Unicode MS"/>
                <w:sz w:val="18"/>
                <w:szCs w:val="18"/>
                <w:lang w:val="tr-TR"/>
              </w:rPr>
              <w:t xml:space="preserve"> Türev Finansal İşlemlerden Kar</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65.342 </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276.561 </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ind w:firstLine="258"/>
              <w:rPr>
                <w:rFonts w:eastAsia="Arial Unicode MS"/>
                <w:sz w:val="18"/>
                <w:szCs w:val="18"/>
                <w:lang w:val="tr-TR"/>
              </w:rPr>
            </w:pPr>
            <w:r>
              <w:rPr>
                <w:rFonts w:eastAsia="Arial Unicode MS"/>
                <w:sz w:val="18"/>
                <w:szCs w:val="18"/>
                <w:lang w:val="tr-TR"/>
              </w:rPr>
              <w:t xml:space="preserve"> Kambiyo İşlemlerinden K</w:t>
            </w:r>
            <w:r>
              <w:rPr>
                <w:bCs/>
                <w:sz w:val="18"/>
                <w:szCs w:val="18"/>
                <w:lang w:val="tr-TR"/>
              </w:rPr>
              <w:t>a</w:t>
            </w:r>
            <w:r>
              <w:rPr>
                <w:rFonts w:eastAsia="Arial Unicode MS"/>
                <w:sz w:val="18"/>
                <w:szCs w:val="18"/>
                <w:lang w:val="tr-TR"/>
              </w:rPr>
              <w:t>r</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3.200.291 </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1.927.277 </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rPr>
                <w:rFonts w:eastAsia="Arial Unicode MS"/>
                <w:b/>
                <w:sz w:val="18"/>
                <w:szCs w:val="18"/>
                <w:lang w:val="tr-TR"/>
              </w:rPr>
            </w:pPr>
            <w:r>
              <w:rPr>
                <w:rFonts w:eastAsia="Arial Unicode MS"/>
                <w:b/>
                <w:sz w:val="18"/>
                <w:szCs w:val="18"/>
                <w:lang w:val="tr-TR"/>
              </w:rPr>
              <w:t xml:space="preserve">  Zarar (-)</w:t>
            </w:r>
          </w:p>
        </w:tc>
        <w:tc>
          <w:tcPr>
            <w:tcW w:w="283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(3.220.670)</w:t>
            </w:r>
          </w:p>
        </w:tc>
        <w:tc>
          <w:tcPr>
            <w:tcW w:w="2835" w:type="dxa"/>
            <w:noWrap/>
            <w:tcMar>
              <w:top w:w="15" w:type="dxa"/>
              <w:left w:w="15" w:type="dxa"/>
              <w:bottom w:w="0" w:type="dxa"/>
              <w:right w:w="15" w:type="dxa"/>
            </w:tcMar>
            <w:vAlign w:val="bottom"/>
          </w:tcPr>
          <w:p w:rsidR="00371160" w:rsidRDefault="009658B8">
            <w:pPr>
              <w:ind w:right="57"/>
              <w:jc w:val="right"/>
              <w:rPr>
                <w:b/>
                <w:sz w:val="18"/>
                <w:szCs w:val="18"/>
              </w:rPr>
            </w:pPr>
            <w:r>
              <w:rPr>
                <w:b/>
                <w:sz w:val="18"/>
                <w:szCs w:val="18"/>
              </w:rPr>
              <w:t xml:space="preserve">     (2.110.073)</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ind w:firstLine="258"/>
              <w:rPr>
                <w:rFonts w:eastAsia="Arial Unicode MS"/>
                <w:sz w:val="18"/>
                <w:szCs w:val="18"/>
                <w:lang w:val="tr-TR"/>
              </w:rPr>
            </w:pPr>
            <w:r>
              <w:rPr>
                <w:rFonts w:eastAsia="Arial Unicode MS"/>
                <w:sz w:val="18"/>
                <w:szCs w:val="18"/>
                <w:lang w:val="tr-TR"/>
              </w:rPr>
              <w:t xml:space="preserve"> Sermaye Piyasası İşlemleri Zararı</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tabs>
                <w:tab w:val="left" w:pos="360"/>
              </w:tabs>
              <w:ind w:firstLine="258"/>
              <w:rPr>
                <w:rFonts w:eastAsia="Arial Unicode MS"/>
                <w:sz w:val="18"/>
                <w:szCs w:val="18"/>
                <w:lang w:val="tr-TR"/>
              </w:rPr>
            </w:pPr>
            <w:r>
              <w:rPr>
                <w:rFonts w:eastAsia="Arial Unicode MS"/>
                <w:sz w:val="18"/>
                <w:szCs w:val="18"/>
                <w:lang w:val="tr-TR"/>
              </w:rPr>
              <w:t xml:space="preserve"> Türev Finansal İşlemlerden Zarar</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(34.834)</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(73.367)</w:t>
            </w:r>
          </w:p>
        </w:tc>
      </w:tr>
      <w:tr w:rsidR="00A475D4" w:rsidRPr="00872466" w:rsidTr="007862D1">
        <w:trPr>
          <w:trHeight w:val="255"/>
        </w:trPr>
        <w:tc>
          <w:tcPr>
            <w:tcW w:w="3675" w:type="dxa"/>
            <w:noWrap/>
            <w:tcMar>
              <w:top w:w="15" w:type="dxa"/>
              <w:left w:w="15" w:type="dxa"/>
              <w:bottom w:w="0" w:type="dxa"/>
              <w:right w:w="15" w:type="dxa"/>
            </w:tcMar>
            <w:vAlign w:val="bottom"/>
          </w:tcPr>
          <w:p w:rsidR="00371160" w:rsidRDefault="009658B8">
            <w:pPr>
              <w:ind w:firstLine="258"/>
              <w:rPr>
                <w:rFonts w:eastAsia="Arial Unicode MS"/>
                <w:sz w:val="18"/>
                <w:szCs w:val="18"/>
                <w:lang w:val="tr-TR"/>
              </w:rPr>
            </w:pPr>
            <w:r>
              <w:rPr>
                <w:rFonts w:eastAsia="Arial Unicode MS"/>
                <w:sz w:val="18"/>
                <w:szCs w:val="18"/>
                <w:lang w:val="tr-TR"/>
              </w:rPr>
              <w:t xml:space="preserve"> Kambiyo İşlemlerinden Zarar</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(3.185.836)</w:t>
            </w:r>
          </w:p>
        </w:tc>
        <w:tc>
          <w:tcPr>
            <w:tcW w:w="2835" w:type="dxa"/>
            <w:noWrap/>
            <w:tcMar>
              <w:top w:w="15" w:type="dxa"/>
              <w:left w:w="15" w:type="dxa"/>
              <w:bottom w:w="0" w:type="dxa"/>
              <w:right w:w="15" w:type="dxa"/>
            </w:tcMar>
            <w:vAlign w:val="bottom"/>
          </w:tcPr>
          <w:p w:rsidR="00371160" w:rsidRDefault="009658B8">
            <w:pPr>
              <w:ind w:right="57"/>
              <w:jc w:val="right"/>
              <w:rPr>
                <w:sz w:val="18"/>
                <w:szCs w:val="18"/>
              </w:rPr>
            </w:pPr>
            <w:r>
              <w:rPr>
                <w:sz w:val="18"/>
                <w:szCs w:val="18"/>
              </w:rPr>
              <w:t xml:space="preserve">     (2.036.706)</w:t>
            </w:r>
          </w:p>
        </w:tc>
      </w:tr>
    </w:tbl>
    <w:p w:rsidR="00371160" w:rsidRDefault="00371160">
      <w:pPr>
        <w:tabs>
          <w:tab w:val="left" w:pos="720"/>
        </w:tabs>
        <w:spacing w:line="216" w:lineRule="auto"/>
        <w:rPr>
          <w:b/>
          <w:bCs/>
          <w:sz w:val="22"/>
          <w:szCs w:val="22"/>
          <w:lang w:val="tr-TR"/>
        </w:rPr>
      </w:pPr>
    </w:p>
    <w:p w:rsidR="00371160" w:rsidRDefault="009658B8">
      <w:pPr>
        <w:pStyle w:val="BodyTextIndent"/>
        <w:tabs>
          <w:tab w:val="left" w:pos="709"/>
        </w:tabs>
        <w:ind w:firstLine="0"/>
        <w:rPr>
          <w:b/>
          <w:sz w:val="22"/>
          <w:szCs w:val="22"/>
        </w:rPr>
      </w:pPr>
      <w:r>
        <w:rPr>
          <w:b/>
          <w:sz w:val="22"/>
          <w:szCs w:val="22"/>
        </w:rPr>
        <w:t>5.</w:t>
      </w:r>
      <w:r>
        <w:rPr>
          <w:sz w:val="22"/>
          <w:szCs w:val="22"/>
        </w:rPr>
        <w:t xml:space="preserve"> </w:t>
      </w:r>
      <w:r>
        <w:rPr>
          <w:sz w:val="22"/>
          <w:szCs w:val="22"/>
        </w:rPr>
        <w:tab/>
      </w:r>
      <w:r>
        <w:rPr>
          <w:b/>
          <w:sz w:val="22"/>
          <w:szCs w:val="22"/>
        </w:rPr>
        <w:t>Diğer Faaliyet Gelirlerine İlişkin Açıklamalar</w:t>
      </w:r>
    </w:p>
    <w:p w:rsidR="00371160" w:rsidRDefault="00371160">
      <w:pPr>
        <w:ind w:left="720"/>
        <w:jc w:val="both"/>
        <w:rPr>
          <w:bCs/>
          <w:iCs/>
          <w:sz w:val="18"/>
          <w:szCs w:val="18"/>
          <w:lang w:val="tr-TR"/>
        </w:rPr>
      </w:pPr>
    </w:p>
    <w:p w:rsidR="00371160" w:rsidRDefault="009658B8">
      <w:pPr>
        <w:ind w:left="720"/>
        <w:jc w:val="both"/>
        <w:rPr>
          <w:bCs/>
          <w:iCs/>
          <w:sz w:val="22"/>
          <w:szCs w:val="22"/>
          <w:lang w:val="tr-TR"/>
        </w:rPr>
      </w:pPr>
      <w:r>
        <w:rPr>
          <w:bCs/>
          <w:iCs/>
          <w:sz w:val="22"/>
          <w:szCs w:val="22"/>
          <w:lang w:val="tr-TR"/>
        </w:rPr>
        <w:t>Diğer faaliyet gelirlerinin detayı aşağıdaki gibidir:</w:t>
      </w:r>
    </w:p>
    <w:p w:rsidR="00371160" w:rsidRDefault="00371160">
      <w:pPr>
        <w:ind w:left="720" w:hanging="720"/>
        <w:jc w:val="both"/>
        <w:rPr>
          <w:b/>
          <w:bCs/>
          <w:iCs/>
          <w:sz w:val="22"/>
          <w:szCs w:val="22"/>
          <w:lang w:val="tr-TR"/>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92"/>
        <w:gridCol w:w="2268"/>
        <w:gridCol w:w="1985"/>
      </w:tblGrid>
      <w:tr w:rsidR="00F03115" w:rsidRPr="00872466" w:rsidTr="007862D1">
        <w:trPr>
          <w:trHeight w:val="284"/>
        </w:trPr>
        <w:tc>
          <w:tcPr>
            <w:tcW w:w="5092" w:type="dxa"/>
            <w:shd w:val="clear" w:color="auto" w:fill="auto"/>
            <w:noWrap/>
            <w:vAlign w:val="bottom"/>
          </w:tcPr>
          <w:p w:rsidR="00371160" w:rsidRDefault="009658B8">
            <w:pPr>
              <w:rPr>
                <w:b/>
                <w:bCs/>
                <w:sz w:val="18"/>
                <w:szCs w:val="18"/>
                <w:lang w:val="tr-TR"/>
              </w:rPr>
            </w:pPr>
            <w:r>
              <w:rPr>
                <w:b/>
                <w:bCs/>
                <w:sz w:val="18"/>
                <w:szCs w:val="18"/>
                <w:lang w:val="tr-TR"/>
              </w:rPr>
              <w:t> </w:t>
            </w:r>
          </w:p>
        </w:tc>
        <w:tc>
          <w:tcPr>
            <w:tcW w:w="2268" w:type="dxa"/>
            <w:shd w:val="clear" w:color="auto" w:fill="FFFFFF"/>
            <w:noWrap/>
            <w:vAlign w:val="bottom"/>
          </w:tcPr>
          <w:p w:rsidR="00371160" w:rsidRDefault="009658B8">
            <w:pPr>
              <w:jc w:val="center"/>
              <w:rPr>
                <w:sz w:val="18"/>
                <w:szCs w:val="18"/>
                <w:lang w:val="tr-TR"/>
              </w:rPr>
            </w:pPr>
            <w:r>
              <w:rPr>
                <w:sz w:val="18"/>
                <w:szCs w:val="18"/>
                <w:lang w:val="tr-TR"/>
              </w:rPr>
              <w:t>Cari Dönem</w:t>
            </w:r>
          </w:p>
        </w:tc>
        <w:tc>
          <w:tcPr>
            <w:tcW w:w="1985" w:type="dxa"/>
            <w:shd w:val="clear" w:color="auto" w:fill="FFFFFF"/>
            <w:noWrap/>
            <w:vAlign w:val="bottom"/>
          </w:tcPr>
          <w:p w:rsidR="00371160" w:rsidRDefault="009658B8">
            <w:pPr>
              <w:jc w:val="center"/>
              <w:rPr>
                <w:sz w:val="18"/>
                <w:szCs w:val="18"/>
                <w:lang w:val="tr-TR"/>
              </w:rPr>
            </w:pPr>
            <w:r>
              <w:rPr>
                <w:sz w:val="18"/>
                <w:szCs w:val="18"/>
                <w:lang w:val="tr-TR"/>
              </w:rPr>
              <w:t>Önceki Dönem</w:t>
            </w:r>
          </w:p>
        </w:tc>
      </w:tr>
      <w:tr w:rsidR="00A475D4" w:rsidRPr="00872466" w:rsidTr="007862D1">
        <w:trPr>
          <w:trHeight w:val="284"/>
        </w:trPr>
        <w:tc>
          <w:tcPr>
            <w:tcW w:w="5092" w:type="dxa"/>
            <w:shd w:val="clear" w:color="auto" w:fill="auto"/>
            <w:noWrap/>
            <w:vAlign w:val="bottom"/>
          </w:tcPr>
          <w:p w:rsidR="00371160" w:rsidRDefault="009658B8">
            <w:pPr>
              <w:ind w:firstLine="203"/>
              <w:rPr>
                <w:sz w:val="18"/>
                <w:szCs w:val="18"/>
                <w:lang w:val="tr-TR"/>
              </w:rPr>
            </w:pPr>
            <w:r>
              <w:rPr>
                <w:sz w:val="18"/>
                <w:szCs w:val="18"/>
                <w:lang w:val="tr-TR"/>
              </w:rPr>
              <w:t>Haberleşme Giderleri Karşılığı</w:t>
            </w:r>
          </w:p>
        </w:tc>
        <w:tc>
          <w:tcPr>
            <w:tcW w:w="2268" w:type="dxa"/>
            <w:shd w:val="clear" w:color="auto" w:fill="auto"/>
            <w:noWrap/>
            <w:vAlign w:val="bottom"/>
          </w:tcPr>
          <w:p w:rsidR="00371160" w:rsidRDefault="009658B8">
            <w:pPr>
              <w:jc w:val="right"/>
              <w:rPr>
                <w:sz w:val="18"/>
                <w:szCs w:val="18"/>
              </w:rPr>
            </w:pPr>
            <w:r>
              <w:rPr>
                <w:sz w:val="18"/>
                <w:szCs w:val="18"/>
              </w:rPr>
              <w:t xml:space="preserve">            9.719 </w:t>
            </w:r>
          </w:p>
        </w:tc>
        <w:tc>
          <w:tcPr>
            <w:tcW w:w="1985" w:type="dxa"/>
            <w:shd w:val="clear" w:color="auto" w:fill="auto"/>
            <w:noWrap/>
            <w:vAlign w:val="bottom"/>
          </w:tcPr>
          <w:p w:rsidR="00371160" w:rsidRDefault="009658B8">
            <w:pPr>
              <w:jc w:val="right"/>
              <w:rPr>
                <w:sz w:val="18"/>
                <w:szCs w:val="18"/>
              </w:rPr>
            </w:pPr>
            <w:r>
              <w:rPr>
                <w:sz w:val="18"/>
                <w:szCs w:val="18"/>
              </w:rPr>
              <w:t xml:space="preserve">             6.843 </w:t>
            </w:r>
          </w:p>
        </w:tc>
      </w:tr>
      <w:tr w:rsidR="00A475D4" w:rsidRPr="00872466" w:rsidTr="007862D1">
        <w:trPr>
          <w:trHeight w:val="284"/>
        </w:trPr>
        <w:tc>
          <w:tcPr>
            <w:tcW w:w="5092" w:type="dxa"/>
            <w:shd w:val="clear" w:color="auto" w:fill="auto"/>
            <w:noWrap/>
            <w:vAlign w:val="bottom"/>
          </w:tcPr>
          <w:p w:rsidR="00371160" w:rsidRDefault="009658B8">
            <w:pPr>
              <w:ind w:firstLine="203"/>
              <w:rPr>
                <w:sz w:val="18"/>
                <w:szCs w:val="18"/>
                <w:lang w:val="tr-TR"/>
              </w:rPr>
            </w:pPr>
            <w:r>
              <w:rPr>
                <w:sz w:val="18"/>
                <w:szCs w:val="18"/>
                <w:lang w:val="tr-TR"/>
              </w:rPr>
              <w:t>Aktiflerin Satışından Elde Edilen Gelirler</w:t>
            </w:r>
            <w:ins w:id="3243" w:author="Gülşah Tuba Ünlü (Open)&#10;" w:date="2011-02-12T00:12:00Z">
              <w:del w:id="3244" w:author="Asiye Mara (Open)&#10;" w:date="2011-02-12T02:18:00Z">
                <w:r>
                  <w:rPr>
                    <w:sz w:val="18"/>
                    <w:szCs w:val="18"/>
                    <w:lang w:val="tr-TR"/>
                  </w:rPr>
                  <w:delText xml:space="preserve"> (**)</w:delText>
                </w:r>
              </w:del>
            </w:ins>
          </w:p>
        </w:tc>
        <w:tc>
          <w:tcPr>
            <w:tcW w:w="2268" w:type="dxa"/>
            <w:shd w:val="clear" w:color="auto" w:fill="auto"/>
            <w:noWrap/>
            <w:vAlign w:val="bottom"/>
          </w:tcPr>
          <w:p w:rsidR="00371160" w:rsidRDefault="009658B8">
            <w:pPr>
              <w:jc w:val="right"/>
              <w:rPr>
                <w:sz w:val="18"/>
                <w:szCs w:val="18"/>
              </w:rPr>
            </w:pPr>
            <w:r>
              <w:rPr>
                <w:sz w:val="18"/>
                <w:szCs w:val="18"/>
              </w:rPr>
              <w:t xml:space="preserve">          19.079 </w:t>
            </w:r>
          </w:p>
        </w:tc>
        <w:tc>
          <w:tcPr>
            <w:tcW w:w="1985" w:type="dxa"/>
            <w:shd w:val="clear" w:color="auto" w:fill="auto"/>
            <w:noWrap/>
            <w:vAlign w:val="bottom"/>
          </w:tcPr>
          <w:p w:rsidR="00371160" w:rsidRDefault="009658B8">
            <w:pPr>
              <w:jc w:val="right"/>
              <w:rPr>
                <w:sz w:val="18"/>
                <w:szCs w:val="18"/>
              </w:rPr>
            </w:pPr>
            <w:r>
              <w:rPr>
                <w:sz w:val="18"/>
                <w:szCs w:val="18"/>
              </w:rPr>
              <w:t xml:space="preserve">             4.309 </w:t>
            </w:r>
          </w:p>
        </w:tc>
      </w:tr>
      <w:tr w:rsidR="00A475D4" w:rsidRPr="00872466" w:rsidTr="007862D1">
        <w:trPr>
          <w:trHeight w:val="284"/>
        </w:trPr>
        <w:tc>
          <w:tcPr>
            <w:tcW w:w="5092" w:type="dxa"/>
            <w:shd w:val="clear" w:color="auto" w:fill="auto"/>
            <w:noWrap/>
            <w:vAlign w:val="bottom"/>
          </w:tcPr>
          <w:p w:rsidR="00371160" w:rsidRDefault="009658B8">
            <w:pPr>
              <w:ind w:firstLine="203"/>
              <w:rPr>
                <w:sz w:val="18"/>
                <w:szCs w:val="18"/>
                <w:lang w:val="tr-TR"/>
              </w:rPr>
            </w:pPr>
            <w:r>
              <w:rPr>
                <w:sz w:val="18"/>
                <w:szCs w:val="18"/>
                <w:lang w:val="tr-TR"/>
              </w:rPr>
              <w:t xml:space="preserve">Geçmiş Yıllar Giderlerine Ait Düzeltme </w:t>
            </w:r>
            <w:r>
              <w:rPr>
                <w:sz w:val="16"/>
                <w:szCs w:val="16"/>
                <w:lang w:val="tr-TR"/>
              </w:rPr>
              <w:t>(*)</w:t>
            </w:r>
          </w:p>
        </w:tc>
        <w:tc>
          <w:tcPr>
            <w:tcW w:w="2268" w:type="dxa"/>
            <w:shd w:val="clear" w:color="auto" w:fill="auto"/>
            <w:noWrap/>
            <w:vAlign w:val="bottom"/>
          </w:tcPr>
          <w:p w:rsidR="00371160" w:rsidRDefault="009658B8">
            <w:pPr>
              <w:jc w:val="right"/>
              <w:rPr>
                <w:sz w:val="18"/>
                <w:szCs w:val="18"/>
              </w:rPr>
            </w:pPr>
            <w:r>
              <w:rPr>
                <w:sz w:val="18"/>
                <w:szCs w:val="18"/>
              </w:rPr>
              <w:t xml:space="preserve">          88.478 </w:t>
            </w:r>
          </w:p>
        </w:tc>
        <w:tc>
          <w:tcPr>
            <w:tcW w:w="1985" w:type="dxa"/>
            <w:shd w:val="clear" w:color="auto" w:fill="auto"/>
            <w:noWrap/>
            <w:vAlign w:val="bottom"/>
          </w:tcPr>
          <w:p w:rsidR="00371160" w:rsidRDefault="009658B8">
            <w:pPr>
              <w:jc w:val="right"/>
              <w:rPr>
                <w:sz w:val="18"/>
                <w:szCs w:val="18"/>
              </w:rPr>
            </w:pPr>
            <w:r>
              <w:rPr>
                <w:sz w:val="18"/>
                <w:szCs w:val="18"/>
              </w:rPr>
              <w:t xml:space="preserve">           77.440 </w:t>
            </w:r>
          </w:p>
        </w:tc>
      </w:tr>
      <w:tr w:rsidR="00A475D4" w:rsidRPr="00872466" w:rsidTr="007862D1">
        <w:trPr>
          <w:trHeight w:val="284"/>
        </w:trPr>
        <w:tc>
          <w:tcPr>
            <w:tcW w:w="5092" w:type="dxa"/>
            <w:shd w:val="clear" w:color="auto" w:fill="auto"/>
            <w:noWrap/>
            <w:vAlign w:val="bottom"/>
          </w:tcPr>
          <w:p w:rsidR="00371160" w:rsidRDefault="009658B8">
            <w:pPr>
              <w:ind w:firstLine="203"/>
              <w:rPr>
                <w:sz w:val="18"/>
                <w:szCs w:val="18"/>
                <w:lang w:val="tr-TR"/>
              </w:rPr>
            </w:pPr>
            <w:r>
              <w:rPr>
                <w:sz w:val="18"/>
                <w:szCs w:val="18"/>
                <w:lang w:val="tr-TR"/>
              </w:rPr>
              <w:t>Diğer Faaliyet Gelirleri</w:t>
            </w:r>
          </w:p>
        </w:tc>
        <w:tc>
          <w:tcPr>
            <w:tcW w:w="2268" w:type="dxa"/>
            <w:shd w:val="clear" w:color="auto" w:fill="auto"/>
            <w:noWrap/>
            <w:vAlign w:val="bottom"/>
          </w:tcPr>
          <w:p w:rsidR="00371160" w:rsidRDefault="009658B8">
            <w:pPr>
              <w:jc w:val="right"/>
              <w:rPr>
                <w:sz w:val="18"/>
                <w:szCs w:val="18"/>
              </w:rPr>
            </w:pPr>
            <w:r>
              <w:rPr>
                <w:sz w:val="18"/>
                <w:szCs w:val="18"/>
              </w:rPr>
              <w:t xml:space="preserve">          16.917 </w:t>
            </w:r>
          </w:p>
        </w:tc>
        <w:tc>
          <w:tcPr>
            <w:tcW w:w="1985" w:type="dxa"/>
            <w:shd w:val="clear" w:color="auto" w:fill="auto"/>
            <w:noWrap/>
            <w:vAlign w:val="bottom"/>
          </w:tcPr>
          <w:p w:rsidR="00371160" w:rsidRDefault="009658B8">
            <w:pPr>
              <w:jc w:val="right"/>
              <w:rPr>
                <w:sz w:val="18"/>
                <w:szCs w:val="18"/>
              </w:rPr>
            </w:pPr>
            <w:r>
              <w:rPr>
                <w:sz w:val="18"/>
                <w:szCs w:val="18"/>
              </w:rPr>
              <w:t xml:space="preserve">           14.027 </w:t>
            </w:r>
          </w:p>
        </w:tc>
      </w:tr>
      <w:tr w:rsidR="00A475D4" w:rsidRPr="00872466" w:rsidTr="007862D1">
        <w:trPr>
          <w:trHeight w:val="284"/>
        </w:trPr>
        <w:tc>
          <w:tcPr>
            <w:tcW w:w="5092" w:type="dxa"/>
            <w:shd w:val="clear" w:color="auto" w:fill="auto"/>
            <w:noWrap/>
            <w:vAlign w:val="bottom"/>
          </w:tcPr>
          <w:p w:rsidR="00371160" w:rsidRDefault="009658B8">
            <w:pPr>
              <w:ind w:firstLine="61"/>
              <w:rPr>
                <w:b/>
                <w:sz w:val="18"/>
                <w:szCs w:val="18"/>
                <w:lang w:val="tr-TR"/>
              </w:rPr>
            </w:pPr>
            <w:r>
              <w:rPr>
                <w:b/>
                <w:sz w:val="18"/>
                <w:szCs w:val="18"/>
                <w:lang w:val="tr-TR"/>
              </w:rPr>
              <w:t>Toplam</w:t>
            </w:r>
          </w:p>
        </w:tc>
        <w:tc>
          <w:tcPr>
            <w:tcW w:w="2268" w:type="dxa"/>
            <w:shd w:val="clear" w:color="auto" w:fill="auto"/>
            <w:noWrap/>
            <w:vAlign w:val="bottom"/>
          </w:tcPr>
          <w:p w:rsidR="00371160" w:rsidRDefault="009658B8">
            <w:pPr>
              <w:jc w:val="right"/>
              <w:rPr>
                <w:b/>
                <w:sz w:val="18"/>
                <w:szCs w:val="18"/>
              </w:rPr>
            </w:pPr>
            <w:r>
              <w:rPr>
                <w:b/>
                <w:sz w:val="18"/>
                <w:szCs w:val="18"/>
              </w:rPr>
              <w:t xml:space="preserve">        134.193 </w:t>
            </w:r>
          </w:p>
        </w:tc>
        <w:tc>
          <w:tcPr>
            <w:tcW w:w="1985" w:type="dxa"/>
            <w:shd w:val="clear" w:color="auto" w:fill="auto"/>
            <w:noWrap/>
            <w:vAlign w:val="bottom"/>
          </w:tcPr>
          <w:p w:rsidR="00371160" w:rsidRDefault="009658B8">
            <w:pPr>
              <w:jc w:val="right"/>
              <w:rPr>
                <w:b/>
                <w:sz w:val="18"/>
                <w:szCs w:val="18"/>
              </w:rPr>
            </w:pPr>
            <w:r>
              <w:rPr>
                <w:b/>
                <w:sz w:val="18"/>
                <w:szCs w:val="18"/>
              </w:rPr>
              <w:t xml:space="preserve">         102.619 </w:t>
            </w:r>
          </w:p>
        </w:tc>
      </w:tr>
    </w:tbl>
    <w:p w:rsidR="00371160" w:rsidRDefault="009658B8">
      <w:pPr>
        <w:pStyle w:val="BodyTextIndent"/>
        <w:ind w:left="720" w:hanging="720"/>
        <w:rPr>
          <w:del w:id="3245" w:author="Asiye Mara (Open)&#10;" w:date="2011-02-12T02:18:00Z"/>
          <w:sz w:val="16"/>
          <w:szCs w:val="16"/>
        </w:rPr>
      </w:pPr>
      <w:r>
        <w:rPr>
          <w:b/>
          <w:sz w:val="22"/>
          <w:szCs w:val="22"/>
        </w:rPr>
        <w:tab/>
      </w:r>
      <w:r>
        <w:rPr>
          <w:sz w:val="16"/>
          <w:szCs w:val="16"/>
        </w:rPr>
        <w:t>(*) Geçmiş yıl giderlerine ait düzeltme hesabı cari dönemde 88.110 Bin TL tutarında özel karşılık, genel kredi karşılığı ve tahsili şüpheli ücret ve alacaklara ilişkin karşılık iptallerini içermektedir (31 Aralık 2009: 76.026 Bin TL)</w:t>
      </w:r>
      <w:del w:id="3246" w:author="Asiye Mara (Open)&#10;" w:date="2011-02-12T02:18:00Z">
        <w:r>
          <w:rPr>
            <w:sz w:val="16"/>
            <w:szCs w:val="16"/>
          </w:rPr>
          <w:delText>.</w:delText>
        </w:r>
      </w:del>
    </w:p>
    <w:p w:rsidR="00000000" w:rsidRDefault="006663F3">
      <w:pPr>
        <w:pStyle w:val="BodyTextIndent"/>
        <w:ind w:firstLine="0"/>
        <w:rPr>
          <w:del w:id="3247" w:author="Asiye Mara (Open)&#10;" w:date="2011-02-12T02:18:00Z"/>
          <w:sz w:val="8"/>
          <w:szCs w:val="8"/>
          <w:rPrChange w:id="3248" w:author="Asiye Mara (Open)&#10;" w:date="2011-02-14T12:31:00Z">
            <w:rPr>
              <w:del w:id="3249" w:author="Asiye Mara (Open)&#10;" w:date="2011-02-12T02:18:00Z"/>
              <w:sz w:val="16"/>
              <w:szCs w:val="16"/>
            </w:rPr>
          </w:rPrChange>
        </w:rPr>
        <w:pPrChange w:id="3250" w:author="Asiye Mara (Open)&#10;" w:date="2011-02-14T12:30:00Z">
          <w:pPr>
            <w:pStyle w:val="BodyTextIndent"/>
            <w:ind w:left="720" w:hanging="720"/>
          </w:pPr>
        </w:pPrChange>
      </w:pPr>
    </w:p>
    <w:p w:rsidR="00000000" w:rsidRDefault="0092089C">
      <w:pPr>
        <w:autoSpaceDE w:val="0"/>
        <w:autoSpaceDN w:val="0"/>
        <w:adjustRightInd w:val="0"/>
        <w:jc w:val="both"/>
        <w:rPr>
          <w:del w:id="3251" w:author="Asiye Mara (Open)&#10;" w:date="2011-02-12T02:18:00Z"/>
          <w:rFonts w:ascii="TimesNewRomanPSMT" w:hAnsi="TimesNewRomanPSMT" w:cs="TimesNewRomanPSMT"/>
          <w:sz w:val="16"/>
          <w:szCs w:val="16"/>
          <w:lang w:eastAsia="tr-TR"/>
          <w:rPrChange w:id="3252" w:author="Asiye Mara (Open)&#10;" w:date="2011-02-14T12:31:00Z">
            <w:rPr>
              <w:del w:id="3253" w:author="Asiye Mara (Open)&#10;" w:date="2011-02-12T02:18:00Z"/>
              <w:b/>
              <w:sz w:val="22"/>
              <w:szCs w:val="22"/>
            </w:rPr>
          </w:rPrChange>
        </w:rPr>
        <w:pPrChange w:id="3254" w:author="Asiye Mara (Open)&#10;" w:date="2011-02-14T12:30:00Z">
          <w:pPr>
            <w:pStyle w:val="BodyTextIndent"/>
            <w:ind w:left="720" w:hanging="720"/>
          </w:pPr>
        </w:pPrChange>
      </w:pPr>
      <w:ins w:id="3255" w:author="Gülşah Tuba Ünlü (Open)&#10;" w:date="2011-02-12T00:12:00Z">
        <w:del w:id="3256" w:author="Asiye Mara (Open)&#10;" w:date="2011-02-12T02:18:00Z">
          <w:r w:rsidRPr="0092089C">
            <w:rPr>
              <w:sz w:val="16"/>
              <w:szCs w:val="16"/>
              <w:rPrChange w:id="3257" w:author="Asiye Mara (Open)&#10;" w:date="2011-02-14T12:31:00Z">
                <w:rPr>
                  <w:b/>
                  <w:sz w:val="22"/>
                  <w:szCs w:val="22"/>
                </w:rPr>
              </w:rPrChange>
            </w:rPr>
            <w:delText xml:space="preserve">(**) </w:delText>
          </w:r>
        </w:del>
      </w:ins>
      <w:ins w:id="3258" w:author="Gülşah Tuba Ünlü (Open)&#10;" w:date="2011-02-12T00:14:00Z">
        <w:del w:id="3259" w:author="Asiye Mara (Open)&#10;" w:date="2011-02-12T02:18:00Z">
          <w:r w:rsidR="009658B8">
            <w:rPr>
              <w:rFonts w:ascii="TimesNewRomanPSMT" w:hAnsi="TimesNewRomanPSMT" w:cs="TimesNewRomanPSMT"/>
              <w:sz w:val="16"/>
              <w:szCs w:val="16"/>
              <w:lang w:val="tr-TR" w:eastAsia="tr-TR"/>
            </w:rPr>
            <w:delText xml:space="preserve">Elden çıkarılacak gayrimenkullere ait </w:delText>
          </w:r>
        </w:del>
      </w:ins>
      <w:ins w:id="3260" w:author="Gülşah Tuba Ünlü (Open)&#10;" w:date="2011-02-12T00:15:00Z">
        <w:del w:id="3261" w:author="Asiye Mara (Open)&#10;" w:date="2011-02-12T02:18:00Z">
          <w:r w:rsidR="009658B8">
            <w:rPr>
              <w:rFonts w:ascii="TimesNewRomanPSMT" w:hAnsi="TimesNewRomanPSMT" w:cs="TimesNewRomanPSMT"/>
              <w:sz w:val="16"/>
              <w:szCs w:val="16"/>
              <w:lang w:val="tr-TR" w:eastAsia="tr-TR"/>
            </w:rPr>
            <w:delText>6.980</w:delText>
          </w:r>
        </w:del>
      </w:ins>
      <w:ins w:id="3262" w:author="Gülşah Tuba Ünlü (Open)&#10;" w:date="2011-02-12T00:14:00Z">
        <w:del w:id="3263" w:author="Asiye Mara (Open)&#10;" w:date="2011-02-12T02:18:00Z">
          <w:r w:rsidR="009658B8">
            <w:rPr>
              <w:rFonts w:ascii="TimesNewRomanPSMT" w:hAnsi="TimesNewRomanPSMT" w:cs="TimesNewRomanPSMT"/>
              <w:sz w:val="16"/>
              <w:szCs w:val="16"/>
              <w:lang w:val="tr-TR" w:eastAsia="tr-TR"/>
            </w:rPr>
            <w:delText xml:space="preserve"> Bin TL tutarındaki dönem değer düşüş karşılık iptali </w:delText>
          </w:r>
        </w:del>
      </w:ins>
      <w:ins w:id="3264" w:author="Gülşah Tuba Ünlü (Open)&#10;" w:date="2011-02-12T00:15:00Z">
        <w:del w:id="3265" w:author="Asiye Mara (Open)&#10;" w:date="2011-02-12T02:18:00Z">
          <w:r w:rsidR="009658B8">
            <w:rPr>
              <w:rFonts w:ascii="TimesNewRomanPSMT" w:hAnsi="TimesNewRomanPSMT" w:cs="TimesNewRomanPSMT"/>
              <w:sz w:val="16"/>
              <w:szCs w:val="16"/>
              <w:lang w:val="tr-TR" w:eastAsia="tr-TR"/>
            </w:rPr>
            <w:delText xml:space="preserve">aktiflerin satışından elde edilen gelirler hesabının </w:delText>
          </w:r>
        </w:del>
      </w:ins>
      <w:ins w:id="3266" w:author="Gülşah Tuba Ünlü (Open)&#10;" w:date="2011-02-12T00:14:00Z">
        <w:del w:id="3267" w:author="Asiye Mara (Open)&#10;" w:date="2011-02-12T02:18:00Z">
          <w:r w:rsidR="009658B8">
            <w:rPr>
              <w:rFonts w:ascii="TimesNewRomanPSMT" w:hAnsi="TimesNewRomanPSMT" w:cs="TimesNewRomanPSMT"/>
              <w:sz w:val="16"/>
              <w:szCs w:val="16"/>
              <w:lang w:val="tr-TR" w:eastAsia="tr-TR"/>
            </w:rPr>
            <w:delText>içerisinde muhasebeleştirilmiştir.</w:delText>
          </w:r>
        </w:del>
      </w:ins>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pStyle w:val="BodyTextIndent"/>
        <w:ind w:left="720" w:hanging="720"/>
        <w:rPr>
          <w:b/>
          <w:sz w:val="22"/>
          <w:szCs w:val="22"/>
        </w:rPr>
      </w:pPr>
    </w:p>
    <w:p w:rsidR="00371160" w:rsidRDefault="00371160">
      <w:pPr>
        <w:tabs>
          <w:tab w:val="left" w:pos="720"/>
        </w:tabs>
        <w:spacing w:line="216" w:lineRule="auto"/>
        <w:rPr>
          <w:b/>
          <w:bCs/>
          <w:sz w:val="16"/>
          <w:szCs w:val="16"/>
          <w:lang w:val="tr-TR"/>
        </w:rPr>
      </w:pPr>
    </w:p>
    <w:p w:rsidR="00371160" w:rsidRDefault="009658B8">
      <w:pPr>
        <w:rPr>
          <w:ins w:id="3268" w:author="Asiye Mara (Open)&#10;" w:date="2011-02-12T02:18:00Z"/>
          <w:b/>
          <w:bCs/>
          <w:sz w:val="22"/>
          <w:szCs w:val="22"/>
          <w:lang w:val="tr-TR"/>
        </w:rPr>
      </w:pPr>
      <w:ins w:id="3269" w:author="Asiye Mara (Open)&#10;" w:date="2011-02-12T02:18:00Z">
        <w:r>
          <w:rPr>
            <w:b/>
            <w:bCs/>
            <w:sz w:val="22"/>
            <w:szCs w:val="22"/>
            <w:lang w:val="tr-TR"/>
          </w:rPr>
          <w:br w:type="page"/>
        </w:r>
      </w:ins>
    </w:p>
    <w:p w:rsidR="00371160" w:rsidRDefault="00371160">
      <w:pPr>
        <w:tabs>
          <w:tab w:val="left" w:pos="720"/>
        </w:tabs>
        <w:spacing w:line="216" w:lineRule="auto"/>
        <w:rPr>
          <w:ins w:id="3270" w:author="Asiye Mara (Open)&#10;" w:date="2011-02-12T02:18:00Z"/>
          <w:b/>
          <w:bCs/>
          <w:sz w:val="22"/>
          <w:szCs w:val="22"/>
          <w:lang w:val="tr-TR"/>
        </w:rPr>
      </w:pPr>
    </w:p>
    <w:p w:rsidR="00371160" w:rsidRDefault="009658B8">
      <w:pPr>
        <w:tabs>
          <w:tab w:val="left" w:pos="720"/>
        </w:tabs>
        <w:spacing w:line="216" w:lineRule="auto"/>
        <w:rPr>
          <w:b/>
          <w:lang w:val="tr-TR"/>
        </w:rPr>
      </w:pPr>
      <w:r>
        <w:rPr>
          <w:b/>
          <w:bCs/>
          <w:sz w:val="22"/>
          <w:szCs w:val="22"/>
          <w:lang w:val="tr-TR"/>
        </w:rPr>
        <w:t>BEŞİNCİ BÖLÜM (devamı)</w:t>
      </w:r>
    </w:p>
    <w:p w:rsidR="00371160" w:rsidRDefault="00371160">
      <w:pPr>
        <w:tabs>
          <w:tab w:val="left" w:pos="720"/>
        </w:tabs>
        <w:spacing w:line="216" w:lineRule="auto"/>
        <w:ind w:left="720" w:hanging="720"/>
        <w:rPr>
          <w:b/>
          <w:bCs/>
          <w:sz w:val="14"/>
          <w:szCs w:val="14"/>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9658B8">
      <w:pPr>
        <w:pStyle w:val="BodyTextIndent"/>
        <w:spacing w:before="160"/>
        <w:ind w:left="720" w:hanging="720"/>
        <w:rPr>
          <w:b/>
          <w:sz w:val="22"/>
          <w:szCs w:val="22"/>
        </w:rPr>
      </w:pPr>
      <w:r>
        <w:rPr>
          <w:b/>
          <w:sz w:val="22"/>
          <w:szCs w:val="22"/>
        </w:rPr>
        <w:t>IV.</w:t>
      </w:r>
      <w:r>
        <w:rPr>
          <w:b/>
          <w:sz w:val="22"/>
          <w:szCs w:val="22"/>
        </w:rPr>
        <w:tab/>
        <w:t>Gelir Tablosuna İlişkin Açıklama ve Dipnotlar (devamı)</w:t>
      </w:r>
    </w:p>
    <w:p w:rsidR="00371160" w:rsidRDefault="00371160">
      <w:pPr>
        <w:pStyle w:val="BodyTextIndent"/>
        <w:ind w:left="720" w:hanging="720"/>
        <w:rPr>
          <w:b/>
          <w:sz w:val="22"/>
          <w:szCs w:val="22"/>
        </w:rPr>
      </w:pPr>
    </w:p>
    <w:p w:rsidR="00371160" w:rsidRDefault="009658B8">
      <w:pPr>
        <w:pStyle w:val="BodyTextIndent"/>
        <w:ind w:left="720" w:hanging="720"/>
        <w:rPr>
          <w:b/>
          <w:sz w:val="22"/>
          <w:szCs w:val="22"/>
        </w:rPr>
      </w:pPr>
      <w:r>
        <w:rPr>
          <w:b/>
          <w:sz w:val="22"/>
          <w:szCs w:val="22"/>
        </w:rPr>
        <w:t>6.</w:t>
      </w:r>
      <w:r>
        <w:rPr>
          <w:b/>
          <w:sz w:val="22"/>
          <w:szCs w:val="22"/>
        </w:rPr>
        <w:tab/>
        <w:t>Bankaların Kredi ve Diğer Alacaklara İlişkin Değer Düşüş Karşılıkları</w:t>
      </w:r>
    </w:p>
    <w:p w:rsidR="00371160" w:rsidRDefault="00371160">
      <w:pPr>
        <w:jc w:val="both"/>
        <w:rPr>
          <w:b/>
          <w:sz w:val="14"/>
          <w:szCs w:val="14"/>
          <w:lang w:val="tr-TR"/>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50"/>
        <w:gridCol w:w="2268"/>
        <w:gridCol w:w="2127"/>
      </w:tblGrid>
      <w:tr w:rsidR="0081094E" w:rsidRPr="00872466" w:rsidTr="007862D1">
        <w:trPr>
          <w:trHeight w:val="284"/>
        </w:trPr>
        <w:tc>
          <w:tcPr>
            <w:tcW w:w="4950" w:type="dxa"/>
            <w:shd w:val="clear" w:color="auto" w:fill="FFFFFF"/>
            <w:vAlign w:val="bottom"/>
          </w:tcPr>
          <w:p w:rsidR="00371160" w:rsidRDefault="009658B8">
            <w:pPr>
              <w:jc w:val="both"/>
              <w:rPr>
                <w:rFonts w:eastAsia="Arial Unicode MS"/>
                <w:sz w:val="18"/>
                <w:lang w:val="tr-TR"/>
              </w:rPr>
            </w:pPr>
            <w:r>
              <w:rPr>
                <w:sz w:val="18"/>
                <w:lang w:val="tr-TR"/>
              </w:rPr>
              <w:t> </w:t>
            </w:r>
          </w:p>
        </w:tc>
        <w:tc>
          <w:tcPr>
            <w:tcW w:w="2268" w:type="dxa"/>
            <w:shd w:val="clear" w:color="auto" w:fill="FFFFFF"/>
            <w:vAlign w:val="center"/>
          </w:tcPr>
          <w:p w:rsidR="00371160" w:rsidRDefault="009658B8">
            <w:pPr>
              <w:jc w:val="center"/>
              <w:rPr>
                <w:sz w:val="18"/>
                <w:szCs w:val="18"/>
                <w:lang w:val="tr-TR"/>
              </w:rPr>
            </w:pPr>
            <w:r>
              <w:rPr>
                <w:sz w:val="18"/>
                <w:szCs w:val="18"/>
                <w:lang w:val="tr-TR"/>
              </w:rPr>
              <w:t>Cari Dönem</w:t>
            </w:r>
          </w:p>
        </w:tc>
        <w:tc>
          <w:tcPr>
            <w:tcW w:w="2127" w:type="dxa"/>
            <w:shd w:val="clear" w:color="auto" w:fill="FFFFFF"/>
            <w:vAlign w:val="center"/>
          </w:tcPr>
          <w:p w:rsidR="00371160" w:rsidRDefault="009658B8">
            <w:pPr>
              <w:jc w:val="center"/>
              <w:rPr>
                <w:sz w:val="18"/>
                <w:szCs w:val="18"/>
                <w:lang w:val="tr-TR"/>
              </w:rPr>
            </w:pPr>
            <w:r>
              <w:rPr>
                <w:sz w:val="18"/>
                <w:szCs w:val="18"/>
                <w:lang w:val="tr-TR"/>
              </w:rPr>
              <w:t>Önceki Dönem</w:t>
            </w:r>
          </w:p>
        </w:tc>
      </w:tr>
      <w:tr w:rsidR="00A475D4" w:rsidRPr="00872466" w:rsidTr="007862D1">
        <w:trPr>
          <w:trHeight w:val="284"/>
        </w:trPr>
        <w:tc>
          <w:tcPr>
            <w:tcW w:w="4950" w:type="dxa"/>
            <w:shd w:val="clear" w:color="auto" w:fill="FFFFFF"/>
            <w:vAlign w:val="bottom"/>
          </w:tcPr>
          <w:p w:rsidR="00371160" w:rsidRDefault="009658B8">
            <w:pPr>
              <w:ind w:firstLine="131"/>
              <w:jc w:val="both"/>
              <w:rPr>
                <w:rFonts w:eastAsia="Arial Unicode MS"/>
                <w:sz w:val="18"/>
                <w:lang w:val="tr-TR"/>
              </w:rPr>
            </w:pPr>
            <w:r>
              <w:rPr>
                <w:sz w:val="18"/>
                <w:lang w:val="tr-TR"/>
              </w:rPr>
              <w:t>Kredi ve Diğer Alacaklara İlişkin Özel Karşılıklar</w:t>
            </w:r>
          </w:p>
        </w:tc>
        <w:tc>
          <w:tcPr>
            <w:tcW w:w="2268" w:type="dxa"/>
            <w:shd w:val="clear" w:color="auto" w:fill="FFFFFF"/>
            <w:vAlign w:val="bottom"/>
          </w:tcPr>
          <w:p w:rsidR="00371160" w:rsidRDefault="009658B8">
            <w:pPr>
              <w:ind w:right="57"/>
              <w:jc w:val="right"/>
              <w:rPr>
                <w:sz w:val="18"/>
                <w:szCs w:val="18"/>
              </w:rPr>
            </w:pPr>
            <w:r>
              <w:rPr>
                <w:sz w:val="18"/>
                <w:szCs w:val="18"/>
              </w:rPr>
              <w:t xml:space="preserve">        107.508 </w:t>
            </w:r>
          </w:p>
        </w:tc>
        <w:tc>
          <w:tcPr>
            <w:tcW w:w="2127" w:type="dxa"/>
            <w:shd w:val="clear" w:color="auto" w:fill="FFFFFF"/>
            <w:vAlign w:val="bottom"/>
          </w:tcPr>
          <w:p w:rsidR="00371160" w:rsidRDefault="009658B8">
            <w:pPr>
              <w:ind w:right="57"/>
              <w:jc w:val="right"/>
              <w:rPr>
                <w:sz w:val="18"/>
                <w:szCs w:val="18"/>
              </w:rPr>
            </w:pPr>
            <w:r>
              <w:rPr>
                <w:sz w:val="18"/>
                <w:szCs w:val="18"/>
              </w:rPr>
              <w:t xml:space="preserve">         194.762 </w:t>
            </w:r>
          </w:p>
        </w:tc>
      </w:tr>
      <w:tr w:rsidR="00A475D4" w:rsidRPr="00872466" w:rsidTr="007862D1">
        <w:trPr>
          <w:trHeight w:val="284"/>
        </w:trPr>
        <w:tc>
          <w:tcPr>
            <w:tcW w:w="4950" w:type="dxa"/>
            <w:shd w:val="clear" w:color="auto" w:fill="FFFFFF"/>
            <w:vAlign w:val="bottom"/>
          </w:tcPr>
          <w:p w:rsidR="00371160" w:rsidRDefault="009658B8">
            <w:pPr>
              <w:ind w:firstLine="360"/>
              <w:jc w:val="both"/>
              <w:rPr>
                <w:rFonts w:eastAsia="Arial Unicode MS"/>
                <w:sz w:val="18"/>
                <w:lang w:val="tr-TR"/>
              </w:rPr>
            </w:pPr>
            <w:r>
              <w:rPr>
                <w:rFonts w:eastAsia="Arial Unicode MS"/>
                <w:sz w:val="18"/>
                <w:lang w:val="tr-TR"/>
              </w:rPr>
              <w:t>III. Grup Kredi ve Alacaklardan</w:t>
            </w:r>
          </w:p>
        </w:tc>
        <w:tc>
          <w:tcPr>
            <w:tcW w:w="2268" w:type="dxa"/>
            <w:vAlign w:val="bottom"/>
          </w:tcPr>
          <w:p w:rsidR="00371160" w:rsidRDefault="009658B8">
            <w:pPr>
              <w:ind w:right="57"/>
              <w:jc w:val="right"/>
              <w:rPr>
                <w:sz w:val="18"/>
                <w:szCs w:val="18"/>
              </w:rPr>
            </w:pPr>
            <w:r>
              <w:rPr>
                <w:sz w:val="18"/>
                <w:szCs w:val="18"/>
              </w:rPr>
              <w:t xml:space="preserve">          27.471 </w:t>
            </w:r>
          </w:p>
        </w:tc>
        <w:tc>
          <w:tcPr>
            <w:tcW w:w="2127" w:type="dxa"/>
            <w:vAlign w:val="bottom"/>
          </w:tcPr>
          <w:p w:rsidR="00371160" w:rsidRDefault="009658B8">
            <w:pPr>
              <w:ind w:right="57"/>
              <w:jc w:val="right"/>
              <w:rPr>
                <w:sz w:val="18"/>
                <w:szCs w:val="18"/>
              </w:rPr>
            </w:pPr>
            <w:r>
              <w:rPr>
                <w:sz w:val="18"/>
                <w:szCs w:val="18"/>
              </w:rPr>
              <w:t xml:space="preserve">           85.562 </w:t>
            </w:r>
          </w:p>
        </w:tc>
      </w:tr>
      <w:tr w:rsidR="00A475D4" w:rsidRPr="00872466" w:rsidTr="007862D1">
        <w:trPr>
          <w:trHeight w:val="284"/>
        </w:trPr>
        <w:tc>
          <w:tcPr>
            <w:tcW w:w="4950" w:type="dxa"/>
            <w:shd w:val="clear" w:color="auto" w:fill="FFFFFF"/>
            <w:vAlign w:val="bottom"/>
          </w:tcPr>
          <w:p w:rsidR="00371160" w:rsidRDefault="009658B8">
            <w:pPr>
              <w:ind w:firstLine="360"/>
              <w:jc w:val="both"/>
              <w:rPr>
                <w:rFonts w:eastAsia="Arial Unicode MS"/>
                <w:sz w:val="18"/>
                <w:lang w:val="tr-TR"/>
              </w:rPr>
            </w:pPr>
            <w:r>
              <w:rPr>
                <w:sz w:val="18"/>
                <w:lang w:val="tr-TR"/>
              </w:rPr>
              <w:t>IV. Grup Kredi ve Alacaklardan</w:t>
            </w:r>
          </w:p>
        </w:tc>
        <w:tc>
          <w:tcPr>
            <w:tcW w:w="2268" w:type="dxa"/>
            <w:vAlign w:val="bottom"/>
          </w:tcPr>
          <w:p w:rsidR="00371160" w:rsidRDefault="009658B8">
            <w:pPr>
              <w:ind w:right="57"/>
              <w:jc w:val="right"/>
              <w:rPr>
                <w:sz w:val="18"/>
                <w:szCs w:val="18"/>
              </w:rPr>
            </w:pPr>
            <w:r>
              <w:rPr>
                <w:sz w:val="18"/>
                <w:szCs w:val="18"/>
              </w:rPr>
              <w:t xml:space="preserve">          14.379 </w:t>
            </w:r>
          </w:p>
        </w:tc>
        <w:tc>
          <w:tcPr>
            <w:tcW w:w="2127" w:type="dxa"/>
            <w:vAlign w:val="bottom"/>
          </w:tcPr>
          <w:p w:rsidR="00371160" w:rsidRDefault="009658B8">
            <w:pPr>
              <w:ind w:right="57"/>
              <w:jc w:val="right"/>
              <w:rPr>
                <w:sz w:val="18"/>
                <w:szCs w:val="18"/>
              </w:rPr>
            </w:pPr>
            <w:r>
              <w:rPr>
                <w:sz w:val="18"/>
                <w:szCs w:val="18"/>
              </w:rPr>
              <w:t xml:space="preserve">           18.408 </w:t>
            </w:r>
          </w:p>
        </w:tc>
      </w:tr>
      <w:tr w:rsidR="00A475D4" w:rsidRPr="00872466" w:rsidTr="007862D1">
        <w:trPr>
          <w:trHeight w:val="284"/>
        </w:trPr>
        <w:tc>
          <w:tcPr>
            <w:tcW w:w="4950" w:type="dxa"/>
            <w:shd w:val="clear" w:color="auto" w:fill="FFFFFF"/>
            <w:vAlign w:val="bottom"/>
          </w:tcPr>
          <w:p w:rsidR="00371160" w:rsidRDefault="009658B8">
            <w:pPr>
              <w:ind w:firstLine="360"/>
              <w:jc w:val="both"/>
              <w:rPr>
                <w:sz w:val="18"/>
                <w:lang w:val="tr-TR"/>
              </w:rPr>
            </w:pPr>
            <w:r>
              <w:rPr>
                <w:sz w:val="18"/>
                <w:lang w:val="tr-TR"/>
              </w:rPr>
              <w:t>V. Grup Kredi ve Alacaklardan</w:t>
            </w:r>
          </w:p>
        </w:tc>
        <w:tc>
          <w:tcPr>
            <w:tcW w:w="2268" w:type="dxa"/>
            <w:vAlign w:val="bottom"/>
          </w:tcPr>
          <w:p w:rsidR="00371160" w:rsidRDefault="009658B8">
            <w:pPr>
              <w:ind w:right="57"/>
              <w:jc w:val="right"/>
              <w:rPr>
                <w:sz w:val="18"/>
                <w:szCs w:val="18"/>
              </w:rPr>
            </w:pPr>
            <w:r>
              <w:rPr>
                <w:sz w:val="18"/>
                <w:szCs w:val="18"/>
              </w:rPr>
              <w:t xml:space="preserve">          54.915 </w:t>
            </w:r>
          </w:p>
        </w:tc>
        <w:tc>
          <w:tcPr>
            <w:tcW w:w="2127" w:type="dxa"/>
            <w:vAlign w:val="bottom"/>
          </w:tcPr>
          <w:p w:rsidR="00371160" w:rsidRDefault="009658B8">
            <w:pPr>
              <w:ind w:right="57"/>
              <w:jc w:val="right"/>
              <w:rPr>
                <w:sz w:val="18"/>
                <w:szCs w:val="18"/>
              </w:rPr>
            </w:pPr>
            <w:r>
              <w:rPr>
                <w:sz w:val="18"/>
                <w:szCs w:val="18"/>
              </w:rPr>
              <w:t xml:space="preserve">           82.224 </w:t>
            </w:r>
          </w:p>
        </w:tc>
      </w:tr>
      <w:tr w:rsidR="00A475D4" w:rsidRPr="00872466" w:rsidTr="007862D1">
        <w:trPr>
          <w:trHeight w:val="284"/>
        </w:trPr>
        <w:tc>
          <w:tcPr>
            <w:tcW w:w="4950" w:type="dxa"/>
            <w:shd w:val="clear" w:color="auto" w:fill="FFFFFF"/>
            <w:vAlign w:val="bottom"/>
          </w:tcPr>
          <w:p w:rsidR="00371160" w:rsidRDefault="009658B8">
            <w:pPr>
              <w:ind w:firstLine="360"/>
              <w:jc w:val="both"/>
              <w:rPr>
                <w:rFonts w:eastAsia="Arial Unicode MS"/>
                <w:sz w:val="18"/>
                <w:lang w:val="tr-TR"/>
              </w:rPr>
            </w:pPr>
            <w:r>
              <w:rPr>
                <w:sz w:val="18"/>
                <w:lang w:val="tr-TR"/>
              </w:rPr>
              <w:t>Tahsili Şüpheli Ücret, Komisyon ve Diğer Alacaklardan</w:t>
            </w:r>
          </w:p>
        </w:tc>
        <w:tc>
          <w:tcPr>
            <w:tcW w:w="2268" w:type="dxa"/>
            <w:vAlign w:val="bottom"/>
          </w:tcPr>
          <w:p w:rsidR="00371160" w:rsidRDefault="009658B8">
            <w:pPr>
              <w:ind w:right="57"/>
              <w:jc w:val="right"/>
              <w:rPr>
                <w:sz w:val="18"/>
                <w:szCs w:val="18"/>
              </w:rPr>
            </w:pPr>
            <w:r>
              <w:rPr>
                <w:sz w:val="18"/>
                <w:szCs w:val="18"/>
              </w:rPr>
              <w:t xml:space="preserve">          10.743 </w:t>
            </w:r>
          </w:p>
        </w:tc>
        <w:tc>
          <w:tcPr>
            <w:tcW w:w="2127" w:type="dxa"/>
            <w:vAlign w:val="bottom"/>
          </w:tcPr>
          <w:p w:rsidR="00371160" w:rsidRDefault="009658B8">
            <w:pPr>
              <w:ind w:right="57"/>
              <w:jc w:val="right"/>
              <w:rPr>
                <w:sz w:val="18"/>
                <w:szCs w:val="18"/>
              </w:rPr>
            </w:pPr>
            <w:r>
              <w:rPr>
                <w:sz w:val="18"/>
                <w:szCs w:val="18"/>
              </w:rPr>
              <w:t xml:space="preserve">             8.568 </w:t>
            </w:r>
          </w:p>
        </w:tc>
      </w:tr>
      <w:tr w:rsidR="00A475D4" w:rsidRPr="00872466" w:rsidTr="007862D1">
        <w:trPr>
          <w:trHeight w:val="284"/>
        </w:trPr>
        <w:tc>
          <w:tcPr>
            <w:tcW w:w="4950" w:type="dxa"/>
            <w:shd w:val="clear" w:color="auto" w:fill="FFFFFF"/>
            <w:vAlign w:val="bottom"/>
          </w:tcPr>
          <w:p w:rsidR="00371160" w:rsidRDefault="009658B8">
            <w:pPr>
              <w:ind w:firstLine="131"/>
              <w:jc w:val="both"/>
              <w:rPr>
                <w:sz w:val="18"/>
                <w:lang w:val="tr-TR"/>
              </w:rPr>
            </w:pPr>
            <w:r>
              <w:rPr>
                <w:sz w:val="18"/>
                <w:lang w:val="tr-TR"/>
              </w:rPr>
              <w:t>Genel Karşılık Giderleri</w:t>
            </w:r>
          </w:p>
        </w:tc>
        <w:tc>
          <w:tcPr>
            <w:tcW w:w="2268" w:type="dxa"/>
            <w:vAlign w:val="bottom"/>
          </w:tcPr>
          <w:p w:rsidR="00371160" w:rsidRDefault="009658B8">
            <w:pPr>
              <w:ind w:right="57"/>
              <w:jc w:val="right"/>
              <w:rPr>
                <w:sz w:val="18"/>
                <w:szCs w:val="18"/>
              </w:rPr>
            </w:pPr>
            <w:r>
              <w:rPr>
                <w:sz w:val="18"/>
                <w:szCs w:val="18"/>
              </w:rPr>
              <w:t xml:space="preserve">          22.088 </w:t>
            </w:r>
          </w:p>
        </w:tc>
        <w:tc>
          <w:tcPr>
            <w:tcW w:w="2127" w:type="dxa"/>
            <w:vAlign w:val="bottom"/>
          </w:tcPr>
          <w:p w:rsidR="00371160" w:rsidRDefault="009658B8">
            <w:pPr>
              <w:ind w:right="57"/>
              <w:jc w:val="right"/>
              <w:rPr>
                <w:sz w:val="18"/>
                <w:szCs w:val="18"/>
              </w:rPr>
            </w:pPr>
            <w:r>
              <w:rPr>
                <w:sz w:val="18"/>
                <w:szCs w:val="18"/>
              </w:rPr>
              <w:t xml:space="preserve">           12.317 </w:t>
            </w:r>
          </w:p>
        </w:tc>
      </w:tr>
      <w:tr w:rsidR="00A475D4" w:rsidRPr="00872466" w:rsidTr="007862D1">
        <w:trPr>
          <w:trHeight w:val="284"/>
        </w:trPr>
        <w:tc>
          <w:tcPr>
            <w:tcW w:w="4950" w:type="dxa"/>
            <w:shd w:val="clear" w:color="auto" w:fill="FFFFFF"/>
            <w:vAlign w:val="bottom"/>
          </w:tcPr>
          <w:p w:rsidR="00371160" w:rsidRDefault="009658B8">
            <w:pPr>
              <w:pStyle w:val="xl79"/>
              <w:pBdr>
                <w:left w:val="none" w:sz="0" w:space="0" w:color="auto"/>
                <w:bottom w:val="none" w:sz="0" w:space="0" w:color="auto"/>
                <w:right w:val="none" w:sz="0" w:space="0" w:color="auto"/>
              </w:pBdr>
              <w:spacing w:before="0" w:beforeAutospacing="0" w:after="0" w:afterAutospacing="0"/>
              <w:ind w:firstLine="131"/>
              <w:rPr>
                <w:rFonts w:eastAsia="Times New Roman"/>
                <w:szCs w:val="24"/>
                <w:lang w:val="tr-TR"/>
              </w:rPr>
            </w:pPr>
            <w:r>
              <w:rPr>
                <w:rFonts w:eastAsia="Times New Roman"/>
                <w:szCs w:val="24"/>
                <w:lang w:val="tr-TR"/>
              </w:rPr>
              <w:t>Muhtemel Riskler için Ayrılan Serbest Karşılık Giderleri</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131"/>
              <w:jc w:val="both"/>
              <w:rPr>
                <w:rFonts w:eastAsia="Arial Unicode MS"/>
                <w:sz w:val="18"/>
                <w:lang w:val="tr-TR"/>
              </w:rPr>
            </w:pPr>
            <w:r>
              <w:rPr>
                <w:sz w:val="18"/>
                <w:lang w:val="tr-TR"/>
              </w:rPr>
              <w:t>Menkul Değerler Değer Düşme Giderleri</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left="414"/>
              <w:jc w:val="both"/>
              <w:rPr>
                <w:sz w:val="18"/>
                <w:lang w:val="tr-TR"/>
              </w:rPr>
            </w:pPr>
            <w:r>
              <w:rPr>
                <w:sz w:val="18"/>
                <w:lang w:val="tr-TR"/>
              </w:rPr>
              <w:t>Gerçeğe Uygun Değer Farkı Kar veya Zarara Yansıtılan Finansal Varlıklar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414"/>
              <w:jc w:val="both"/>
              <w:rPr>
                <w:sz w:val="18"/>
                <w:lang w:val="tr-TR"/>
              </w:rPr>
            </w:pPr>
            <w:r>
              <w:rPr>
                <w:sz w:val="18"/>
                <w:lang w:val="tr-TR"/>
              </w:rPr>
              <w:t>Satılmaya Hazır Finansal Varlıklar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left="131"/>
              <w:jc w:val="both"/>
              <w:rPr>
                <w:rFonts w:eastAsia="Arial Unicode MS"/>
                <w:sz w:val="18"/>
                <w:lang w:val="tr-TR"/>
              </w:rPr>
            </w:pPr>
            <w:r>
              <w:rPr>
                <w:sz w:val="18"/>
                <w:szCs w:val="18"/>
                <w:lang w:val="tr-TR"/>
              </w:rPr>
              <w:t>İştirakler, Bağlı Ortaklıklar ve VKET Men. Değ. Değer Düşüş Giderleri</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360"/>
              <w:jc w:val="both"/>
              <w:rPr>
                <w:sz w:val="18"/>
                <w:lang w:val="tr-TR"/>
              </w:rPr>
            </w:pPr>
            <w:r>
              <w:rPr>
                <w:sz w:val="18"/>
                <w:lang w:val="tr-TR"/>
              </w:rPr>
              <w:t>İştirakler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360"/>
              <w:jc w:val="both"/>
              <w:rPr>
                <w:sz w:val="18"/>
                <w:lang w:val="tr-TR"/>
              </w:rPr>
            </w:pPr>
            <w:r>
              <w:rPr>
                <w:sz w:val="18"/>
                <w:lang w:val="tr-TR"/>
              </w:rPr>
              <w:t>Bağlı Ortaklıklar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360"/>
              <w:jc w:val="both"/>
              <w:rPr>
                <w:sz w:val="18"/>
                <w:lang w:val="tr-TR"/>
              </w:rPr>
            </w:pPr>
            <w:r>
              <w:rPr>
                <w:sz w:val="18"/>
                <w:lang w:val="tr-TR"/>
              </w:rPr>
              <w:t>Birlikte Kontrol Edilen Ortaklıklar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360"/>
              <w:jc w:val="both"/>
              <w:rPr>
                <w:sz w:val="18"/>
                <w:lang w:val="tr-TR"/>
              </w:rPr>
            </w:pPr>
            <w:r>
              <w:rPr>
                <w:sz w:val="18"/>
                <w:lang w:val="tr-TR"/>
              </w:rPr>
              <w:t>Vadeye Kadar Elde Tutulacak Yatırımlar</w:t>
            </w:r>
          </w:p>
        </w:tc>
        <w:tc>
          <w:tcPr>
            <w:tcW w:w="2268" w:type="dxa"/>
            <w:vAlign w:val="bottom"/>
          </w:tcPr>
          <w:p w:rsidR="00371160" w:rsidRDefault="009658B8">
            <w:pPr>
              <w:ind w:right="57"/>
              <w:jc w:val="right"/>
              <w:rPr>
                <w:sz w:val="18"/>
                <w:szCs w:val="18"/>
              </w:rPr>
            </w:pPr>
            <w:r>
              <w:rPr>
                <w:sz w:val="18"/>
                <w:szCs w:val="18"/>
              </w:rPr>
              <w:t xml:space="preserve">                   - </w:t>
            </w:r>
          </w:p>
        </w:tc>
        <w:tc>
          <w:tcPr>
            <w:tcW w:w="2127" w:type="dxa"/>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84"/>
        </w:trPr>
        <w:tc>
          <w:tcPr>
            <w:tcW w:w="4950" w:type="dxa"/>
            <w:shd w:val="clear" w:color="auto" w:fill="FFFFFF"/>
            <w:vAlign w:val="bottom"/>
          </w:tcPr>
          <w:p w:rsidR="00371160" w:rsidRDefault="009658B8">
            <w:pPr>
              <w:ind w:firstLine="131"/>
              <w:jc w:val="both"/>
              <w:rPr>
                <w:rFonts w:eastAsia="Arial Unicode MS"/>
                <w:sz w:val="18"/>
                <w:lang w:val="tr-TR"/>
              </w:rPr>
            </w:pPr>
            <w:r>
              <w:rPr>
                <w:sz w:val="18"/>
                <w:lang w:val="tr-TR"/>
              </w:rPr>
              <w:t>Diğer</w:t>
            </w:r>
          </w:p>
        </w:tc>
        <w:tc>
          <w:tcPr>
            <w:tcW w:w="2268" w:type="dxa"/>
            <w:vAlign w:val="bottom"/>
          </w:tcPr>
          <w:p w:rsidR="00371160" w:rsidRDefault="009658B8">
            <w:pPr>
              <w:ind w:right="57"/>
              <w:jc w:val="right"/>
              <w:rPr>
                <w:sz w:val="18"/>
                <w:szCs w:val="18"/>
              </w:rPr>
            </w:pPr>
            <w:r>
              <w:rPr>
                <w:sz w:val="18"/>
                <w:szCs w:val="18"/>
              </w:rPr>
              <w:t xml:space="preserve">          37.891 </w:t>
            </w:r>
          </w:p>
        </w:tc>
        <w:tc>
          <w:tcPr>
            <w:tcW w:w="2127" w:type="dxa"/>
            <w:vAlign w:val="bottom"/>
          </w:tcPr>
          <w:p w:rsidR="00371160" w:rsidRDefault="009658B8">
            <w:pPr>
              <w:ind w:right="57"/>
              <w:jc w:val="right"/>
              <w:rPr>
                <w:sz w:val="18"/>
                <w:szCs w:val="18"/>
              </w:rPr>
            </w:pPr>
            <w:r>
              <w:rPr>
                <w:sz w:val="18"/>
                <w:szCs w:val="18"/>
              </w:rPr>
              <w:t xml:space="preserve">           10.080 </w:t>
            </w:r>
          </w:p>
        </w:tc>
      </w:tr>
      <w:tr w:rsidR="00A475D4" w:rsidRPr="00872466" w:rsidTr="007862D1">
        <w:trPr>
          <w:trHeight w:val="284"/>
        </w:trPr>
        <w:tc>
          <w:tcPr>
            <w:tcW w:w="4950" w:type="dxa"/>
            <w:shd w:val="clear" w:color="auto" w:fill="FFFFFF"/>
            <w:vAlign w:val="bottom"/>
          </w:tcPr>
          <w:p w:rsidR="00371160" w:rsidRDefault="009658B8">
            <w:pPr>
              <w:ind w:firstLine="131"/>
              <w:jc w:val="both"/>
              <w:rPr>
                <w:b/>
                <w:bCs/>
                <w:sz w:val="18"/>
                <w:lang w:val="tr-TR"/>
              </w:rPr>
            </w:pPr>
            <w:r>
              <w:rPr>
                <w:b/>
                <w:bCs/>
                <w:sz w:val="18"/>
                <w:lang w:val="tr-TR"/>
              </w:rPr>
              <w:t>Toplam</w:t>
            </w:r>
          </w:p>
        </w:tc>
        <w:tc>
          <w:tcPr>
            <w:tcW w:w="2268" w:type="dxa"/>
            <w:vAlign w:val="bottom"/>
          </w:tcPr>
          <w:p w:rsidR="00371160" w:rsidRDefault="009658B8">
            <w:pPr>
              <w:ind w:right="57"/>
              <w:jc w:val="right"/>
              <w:rPr>
                <w:b/>
                <w:sz w:val="18"/>
                <w:szCs w:val="18"/>
              </w:rPr>
            </w:pPr>
            <w:r>
              <w:rPr>
                <w:b/>
                <w:sz w:val="18"/>
                <w:szCs w:val="18"/>
              </w:rPr>
              <w:t xml:space="preserve">        167.487 </w:t>
            </w:r>
          </w:p>
        </w:tc>
        <w:tc>
          <w:tcPr>
            <w:tcW w:w="2127" w:type="dxa"/>
            <w:vAlign w:val="bottom"/>
          </w:tcPr>
          <w:p w:rsidR="00371160" w:rsidRDefault="009658B8">
            <w:pPr>
              <w:ind w:right="57"/>
              <w:jc w:val="right"/>
              <w:rPr>
                <w:b/>
                <w:sz w:val="18"/>
                <w:szCs w:val="18"/>
              </w:rPr>
            </w:pPr>
            <w:r>
              <w:rPr>
                <w:b/>
                <w:sz w:val="18"/>
                <w:szCs w:val="18"/>
              </w:rPr>
              <w:t xml:space="preserve">         217.159 </w:t>
            </w:r>
          </w:p>
        </w:tc>
      </w:tr>
    </w:tbl>
    <w:p w:rsidR="00371160" w:rsidRDefault="009658B8">
      <w:pPr>
        <w:tabs>
          <w:tab w:val="left" w:pos="720"/>
        </w:tabs>
        <w:spacing w:line="216" w:lineRule="auto"/>
        <w:ind w:left="720" w:hanging="720"/>
        <w:rPr>
          <w:bCs/>
          <w:sz w:val="16"/>
          <w:szCs w:val="16"/>
          <w:lang w:val="tr-TR"/>
        </w:rPr>
      </w:pPr>
      <w:r>
        <w:rPr>
          <w:b/>
          <w:bCs/>
          <w:sz w:val="22"/>
          <w:szCs w:val="22"/>
          <w:lang w:val="tr-TR"/>
        </w:rPr>
        <w:tab/>
      </w:r>
    </w:p>
    <w:p w:rsidR="00371160" w:rsidRDefault="009658B8">
      <w:pPr>
        <w:pStyle w:val="BodyTextIndent"/>
        <w:ind w:left="720" w:hanging="720"/>
        <w:rPr>
          <w:b/>
          <w:sz w:val="22"/>
          <w:szCs w:val="22"/>
        </w:rPr>
      </w:pPr>
      <w:r>
        <w:rPr>
          <w:b/>
          <w:sz w:val="22"/>
          <w:szCs w:val="22"/>
        </w:rPr>
        <w:t xml:space="preserve">7.  </w:t>
      </w:r>
      <w:r>
        <w:rPr>
          <w:b/>
          <w:sz w:val="22"/>
          <w:szCs w:val="22"/>
        </w:rPr>
        <w:tab/>
        <w:t>Diğer Faaliyet Giderlerine İlişkin Bilgiler</w:t>
      </w:r>
    </w:p>
    <w:p w:rsidR="00371160" w:rsidRDefault="00371160">
      <w:pPr>
        <w:jc w:val="both"/>
        <w:rPr>
          <w:b/>
          <w:sz w:val="22"/>
          <w:szCs w:val="22"/>
          <w:lang w:val="tr-TR"/>
        </w:rPr>
      </w:pPr>
    </w:p>
    <w:tbl>
      <w:tblPr>
        <w:tblW w:w="0" w:type="auto"/>
        <w:tblInd w:w="7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tblPr>
      <w:tblGrid>
        <w:gridCol w:w="4950"/>
        <w:gridCol w:w="2268"/>
        <w:gridCol w:w="2127"/>
      </w:tblGrid>
      <w:tr w:rsidR="008A5291" w:rsidRPr="00872466" w:rsidTr="007862D1">
        <w:trPr>
          <w:trHeight w:val="31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371160">
            <w:pPr>
              <w:jc w:val="both"/>
              <w:rPr>
                <w:rFonts w:eastAsia="Arial Unicode MS"/>
                <w:sz w:val="18"/>
                <w:lang w:val="tr-TR"/>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160" w:rsidRDefault="009658B8">
            <w:pPr>
              <w:jc w:val="center"/>
              <w:rPr>
                <w:sz w:val="18"/>
                <w:szCs w:val="18"/>
                <w:lang w:val="tr-TR"/>
              </w:rPr>
            </w:pPr>
            <w:r>
              <w:rPr>
                <w:sz w:val="18"/>
                <w:szCs w:val="18"/>
                <w:lang w:val="tr-TR"/>
              </w:rPr>
              <w:t>Cari Dönem</w:t>
            </w:r>
          </w:p>
        </w:tc>
        <w:tc>
          <w:tcPr>
            <w:tcW w:w="2127" w:type="dxa"/>
            <w:tcBorders>
              <w:top w:val="single" w:sz="4" w:space="0" w:color="auto"/>
              <w:left w:val="single" w:sz="4" w:space="0" w:color="auto"/>
              <w:bottom w:val="single" w:sz="4" w:space="0" w:color="auto"/>
            </w:tcBorders>
            <w:shd w:val="clear" w:color="auto" w:fill="FFFFFF"/>
            <w:vAlign w:val="center"/>
          </w:tcPr>
          <w:p w:rsidR="00371160" w:rsidRDefault="009658B8">
            <w:pPr>
              <w:jc w:val="center"/>
              <w:rPr>
                <w:sz w:val="18"/>
                <w:szCs w:val="18"/>
                <w:lang w:val="tr-TR"/>
              </w:rPr>
            </w:pPr>
            <w:r>
              <w:rPr>
                <w:sz w:val="18"/>
                <w:szCs w:val="18"/>
                <w:lang w:val="tr-TR"/>
              </w:rPr>
              <w:t>Önceki Dönem</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rFonts w:eastAsia="Arial Unicode MS"/>
                <w:sz w:val="18"/>
                <w:lang w:val="tr-TR"/>
              </w:rPr>
            </w:pPr>
            <w:r>
              <w:rPr>
                <w:rFonts w:eastAsia="Arial Unicode MS"/>
                <w:sz w:val="18"/>
                <w:lang w:val="tr-TR"/>
              </w:rPr>
              <w:t>Personel Giderleri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tcPr>
          <w:p w:rsidR="00371160" w:rsidRDefault="009658B8">
            <w:pPr>
              <w:ind w:right="57"/>
              <w:jc w:val="right"/>
              <w:rPr>
                <w:sz w:val="18"/>
                <w:szCs w:val="18"/>
              </w:rPr>
            </w:pPr>
            <w:r>
              <w:rPr>
                <w:sz w:val="18"/>
                <w:szCs w:val="18"/>
              </w:rPr>
              <w:t xml:space="preserve">        242.029 </w:t>
            </w:r>
          </w:p>
        </w:tc>
        <w:tc>
          <w:tcPr>
            <w:tcW w:w="2127" w:type="dxa"/>
            <w:tcBorders>
              <w:top w:val="single" w:sz="4" w:space="0" w:color="auto"/>
              <w:left w:val="single" w:sz="4" w:space="0" w:color="auto"/>
              <w:bottom w:val="single" w:sz="4" w:space="0" w:color="auto"/>
            </w:tcBorders>
            <w:shd w:val="clear" w:color="auto" w:fill="FFFFFF"/>
            <w:vAlign w:val="bottom"/>
          </w:tcPr>
          <w:p w:rsidR="00371160" w:rsidRDefault="009658B8">
            <w:pPr>
              <w:ind w:right="57"/>
              <w:jc w:val="right"/>
              <w:rPr>
                <w:sz w:val="18"/>
                <w:szCs w:val="18"/>
              </w:rPr>
            </w:pPr>
            <w:r>
              <w:rPr>
                <w:sz w:val="18"/>
                <w:szCs w:val="18"/>
              </w:rPr>
              <w:t xml:space="preserve">         213.048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rFonts w:eastAsia="Arial Unicode MS"/>
                <w:sz w:val="18"/>
                <w:lang w:val="tr-TR"/>
              </w:rPr>
            </w:pPr>
            <w:r>
              <w:rPr>
                <w:rFonts w:eastAsia="Arial Unicode MS"/>
                <w:sz w:val="18"/>
                <w:lang w:val="tr-TR"/>
              </w:rPr>
              <w:t>Kıdem Tazminatı Karşılığı</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4.</w:t>
            </w:r>
            <w:del w:id="3271" w:author="Gülşah Tuba Ünlü (Open)&#10;" w:date="2011-02-12T10:00:00Z">
              <w:r>
                <w:rPr>
                  <w:sz w:val="18"/>
                  <w:szCs w:val="18"/>
                </w:rPr>
                <w:delText>80</w:delText>
              </w:r>
            </w:del>
            <w:ins w:id="3272" w:author="Gülşah Tuba Ünlü (Open)&#10;" w:date="2011-02-12T10:00:00Z">
              <w:r>
                <w:rPr>
                  <w:sz w:val="18"/>
                  <w:szCs w:val="18"/>
                </w:rPr>
                <w:t>76</w:t>
              </w:r>
            </w:ins>
            <w:ins w:id="3273" w:author="Gülşah Tuba Ünlü (Open)&#10;" w:date="2011-02-12T10:17:00Z">
              <w:r>
                <w:rPr>
                  <w:sz w:val="18"/>
                  <w:szCs w:val="18"/>
                </w:rPr>
                <w:t>3</w:t>
              </w:r>
            </w:ins>
            <w:del w:id="3274" w:author="Gülşah Tuba Ünlü (Open)&#10;" w:date="2011-02-12T00:16:00Z">
              <w:r>
                <w:rPr>
                  <w:sz w:val="18"/>
                  <w:szCs w:val="18"/>
                </w:rPr>
                <w:delText>7</w:delText>
              </w:r>
            </w:del>
            <w:r>
              <w:rPr>
                <w:sz w:val="18"/>
                <w:szCs w:val="18"/>
              </w:rPr>
              <w:t xml:space="preserve">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1.537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rFonts w:eastAsia="Arial Unicode MS"/>
                <w:sz w:val="18"/>
                <w:lang w:val="tr-TR"/>
              </w:rPr>
            </w:pPr>
            <w:r>
              <w:rPr>
                <w:sz w:val="18"/>
                <w:lang w:val="tr-TR"/>
              </w:rPr>
              <w:t>Banka Sosyal Yardım Sandığı Varlık Açıkları Karşılığı</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sz w:val="18"/>
                <w:lang w:val="tr-TR"/>
              </w:rPr>
            </w:pPr>
            <w:r>
              <w:rPr>
                <w:sz w:val="18"/>
                <w:lang w:val="tr-TR"/>
              </w:rPr>
              <w:t>Maddi Duran Varlık Değer Düşüş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sz w:val="18"/>
                <w:lang w:val="tr-TR"/>
              </w:rPr>
            </w:pPr>
            <w:r>
              <w:rPr>
                <w:sz w:val="18"/>
                <w:lang w:val="tr-TR"/>
              </w:rPr>
              <w:t>Maddi Duran Varlık Amortisman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40.</w:t>
            </w:r>
            <w:del w:id="3275" w:author="Gülşah Tuba Ünlü (Open)&#10;" w:date="2011-02-12T00:16:00Z">
              <w:r>
                <w:rPr>
                  <w:sz w:val="18"/>
                  <w:szCs w:val="18"/>
                </w:rPr>
                <w:delText xml:space="preserve">394 </w:delText>
              </w:r>
            </w:del>
            <w:ins w:id="3276" w:author="Gülşah Tuba Ünlü (Open)&#10;" w:date="2011-02-12T10:00:00Z">
              <w:r>
                <w:rPr>
                  <w:sz w:val="18"/>
                  <w:szCs w:val="18"/>
                </w:rPr>
                <w:t>366</w:t>
              </w:r>
            </w:ins>
            <w:ins w:id="3277" w:author="Gülşah Tuba Ünlü (Open)&#10;" w:date="2011-02-12T00:16:00Z">
              <w:r>
                <w:rPr>
                  <w:sz w:val="18"/>
                  <w:szCs w:val="18"/>
                </w:rPr>
                <w:t xml:space="preserve">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32.890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sz w:val="18"/>
                <w:lang w:val="tr-TR"/>
              </w:rPr>
            </w:pPr>
            <w:r>
              <w:rPr>
                <w:sz w:val="18"/>
                <w:lang w:val="tr-TR"/>
              </w:rPr>
              <w:t>Maddi Olmayan Duran Varlık Değer Düşüş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556"/>
              <w:jc w:val="both"/>
              <w:rPr>
                <w:sz w:val="18"/>
                <w:lang w:val="tr-TR"/>
              </w:rPr>
            </w:pPr>
            <w:r>
              <w:rPr>
                <w:sz w:val="18"/>
                <w:szCs w:val="18"/>
                <w:lang w:val="tr-TR"/>
              </w:rPr>
              <w:t>Şerefiye Değer Düşüş Gideri</w:t>
            </w:r>
            <w:r>
              <w:rPr>
                <w:sz w:val="18"/>
                <w:lang w:val="tr-TR"/>
              </w:rPr>
              <w:t xml:space="preserve">    </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left="131"/>
              <w:jc w:val="both"/>
              <w:rPr>
                <w:rFonts w:eastAsia="Arial Unicode MS"/>
                <w:sz w:val="18"/>
                <w:lang w:val="tr-TR"/>
              </w:rPr>
            </w:pPr>
            <w:r>
              <w:rPr>
                <w:sz w:val="18"/>
                <w:lang w:val="tr-TR"/>
              </w:rPr>
              <w:t xml:space="preserve">Maddi Olmayan Duran Varlık Amortisman Giderleri </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3.</w:t>
            </w:r>
            <w:del w:id="3278" w:author="Gülşah Tuba Ünlü (Open)&#10;" w:date="2011-02-12T00:16:00Z">
              <w:r>
                <w:rPr>
                  <w:sz w:val="18"/>
                  <w:szCs w:val="18"/>
                </w:rPr>
                <w:delText xml:space="preserve">272 </w:delText>
              </w:r>
            </w:del>
            <w:ins w:id="3279" w:author="Gülşah Tuba Ünlü (Open)&#10;" w:date="2011-02-12T00:16:00Z">
              <w:r>
                <w:rPr>
                  <w:sz w:val="18"/>
                  <w:szCs w:val="18"/>
                </w:rPr>
                <w:t>27</w:t>
              </w:r>
            </w:ins>
            <w:ins w:id="3280" w:author="Gülşah Tuba Ünlü (Open)&#10;" w:date="2011-02-12T12:44:00Z">
              <w:r>
                <w:rPr>
                  <w:sz w:val="18"/>
                  <w:szCs w:val="18"/>
                </w:rPr>
                <w:t>2</w:t>
              </w:r>
            </w:ins>
            <w:ins w:id="3281" w:author="Gülşah Tuba Ünlü (Open)&#10;" w:date="2011-02-12T00:16:00Z">
              <w:r>
                <w:rPr>
                  <w:sz w:val="18"/>
                  <w:szCs w:val="18"/>
                </w:rPr>
                <w:t xml:space="preserve">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2.196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center"/>
          </w:tcPr>
          <w:p w:rsidR="00371160" w:rsidRDefault="009658B8">
            <w:pPr>
              <w:ind w:left="131"/>
              <w:rPr>
                <w:sz w:val="18"/>
                <w:lang w:val="tr-TR"/>
              </w:rPr>
            </w:pPr>
            <w:r>
              <w:rPr>
                <w:sz w:val="18"/>
                <w:szCs w:val="18"/>
                <w:lang w:val="tr-TR"/>
              </w:rPr>
              <w:t>Özkaynak Yöntemi Uygulanan Ortaklık Payları Değer Düşüş Gideri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center"/>
          </w:tcPr>
          <w:p w:rsidR="00371160" w:rsidRDefault="009658B8">
            <w:pPr>
              <w:ind w:left="131"/>
              <w:rPr>
                <w:sz w:val="18"/>
                <w:lang w:val="tr-TR"/>
              </w:rPr>
            </w:pPr>
            <w:r>
              <w:rPr>
                <w:sz w:val="18"/>
                <w:lang w:val="tr-TR"/>
              </w:rPr>
              <w:t xml:space="preserve">Elden Çıkarılacak Kıymetler Değer Düşüş Giderleri </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1.</w:t>
            </w:r>
            <w:del w:id="3282" w:author="Gülşah Tuba Ünlü (Open)&#10;" w:date="2011-02-12T00:16:00Z">
              <w:r>
                <w:rPr>
                  <w:sz w:val="18"/>
                  <w:szCs w:val="18"/>
                </w:rPr>
                <w:delText xml:space="preserve">735 </w:delText>
              </w:r>
            </w:del>
            <w:ins w:id="3283" w:author="Gülşah Tuba Ünlü (Open)&#10;" w:date="2011-02-12T10:00:00Z">
              <w:r>
                <w:rPr>
                  <w:sz w:val="18"/>
                  <w:szCs w:val="18"/>
                </w:rPr>
                <w:t>619</w:t>
              </w:r>
            </w:ins>
            <w:ins w:id="3284" w:author="Gülşah Tuba Ünlü (Open)&#10;" w:date="2011-02-12T00:16:00Z">
              <w:r>
                <w:rPr>
                  <w:sz w:val="18"/>
                  <w:szCs w:val="18"/>
                </w:rPr>
                <w:t xml:space="preserve">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3.698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center"/>
          </w:tcPr>
          <w:p w:rsidR="00371160" w:rsidRDefault="009658B8">
            <w:pPr>
              <w:ind w:left="131"/>
              <w:rPr>
                <w:sz w:val="18"/>
                <w:lang w:val="tr-TR"/>
              </w:rPr>
            </w:pPr>
            <w:r>
              <w:rPr>
                <w:sz w:val="18"/>
                <w:lang w:val="tr-TR"/>
              </w:rPr>
              <w:t>Elden Çıkarılacak Kıymetler Amortisman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3.</w:t>
            </w:r>
            <w:del w:id="3285" w:author="Gülşah Tuba Ünlü (Open)&#10;" w:date="2011-02-12T00:16:00Z">
              <w:r>
                <w:rPr>
                  <w:sz w:val="18"/>
                  <w:szCs w:val="18"/>
                </w:rPr>
                <w:delText xml:space="preserve">736 </w:delText>
              </w:r>
            </w:del>
            <w:ins w:id="3286" w:author="Gülşah Tuba Ünlü (Open)&#10;" w:date="2011-02-12T00:16:00Z">
              <w:r>
                <w:rPr>
                  <w:sz w:val="18"/>
                  <w:szCs w:val="18"/>
                </w:rPr>
                <w:t xml:space="preserve">691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2.965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Pr>
                <w:lang w:val="tr-TR"/>
              </w:rPr>
              <w:t>Satış Amaçlı Elde Tutulan Duran Varlıklar Değer Düşüş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del w:id="3287" w:author="Asiye Mara (Open)&#10;" w:date="2011-02-12T16:05:00Z">
              <w:r>
                <w:rPr>
                  <w:sz w:val="18"/>
                  <w:szCs w:val="18"/>
                </w:rPr>
                <w:delText xml:space="preserve">               117 </w:delText>
              </w:r>
            </w:del>
            <w:ins w:id="3288" w:author="Gülşah Tuba Ünlü (Open)&#10;" w:date="2011-02-12T00:16:00Z">
              <w:del w:id="3289" w:author="Asiye Mara (Open)&#10;" w:date="2011-02-12T16:05:00Z">
                <w:r>
                  <w:rPr>
                    <w:sz w:val="18"/>
                    <w:szCs w:val="18"/>
                  </w:rPr>
                  <w:delText>35</w:delText>
                </w:r>
              </w:del>
            </w:ins>
            <w:ins w:id="3290" w:author="Asiye Mara (Open)&#10;" w:date="2011-02-12T16:05:00Z">
              <w:r>
                <w:rPr>
                  <w:sz w:val="18"/>
                  <w:szCs w:val="18"/>
                </w:rPr>
                <w:t>244</w:t>
              </w:r>
            </w:ins>
            <w:ins w:id="3291" w:author="Gülşah Tuba Ünlü (Open)&#10;" w:date="2011-02-12T00:16:00Z">
              <w:r>
                <w:rPr>
                  <w:sz w:val="18"/>
                  <w:szCs w:val="18"/>
                </w:rPr>
                <w:t xml:space="preserve">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11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Pr>
                <w:rFonts w:eastAsia="Times New Roman"/>
                <w:szCs w:val="24"/>
                <w:lang w:val="tr-TR"/>
              </w:rPr>
              <w:t>Diğer İşletme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177.497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158.577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540"/>
              <w:jc w:val="both"/>
              <w:rPr>
                <w:sz w:val="18"/>
                <w:lang w:val="tr-TR"/>
              </w:rPr>
            </w:pPr>
            <w:r>
              <w:rPr>
                <w:rFonts w:eastAsia="Arial Unicode MS"/>
                <w:sz w:val="18"/>
                <w:szCs w:val="18"/>
                <w:lang w:val="tr-TR"/>
              </w:rPr>
              <w:t>Faaliyet Kiralama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44.714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40.059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540"/>
              <w:jc w:val="both"/>
              <w:rPr>
                <w:sz w:val="18"/>
                <w:lang w:val="tr-TR"/>
              </w:rPr>
            </w:pPr>
            <w:r>
              <w:rPr>
                <w:sz w:val="18"/>
                <w:lang w:val="tr-TR"/>
              </w:rPr>
              <w:t>Bakım ve Onarım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2.681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3.248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540"/>
              <w:jc w:val="both"/>
              <w:rPr>
                <w:rFonts w:eastAsia="Arial Unicode MS"/>
                <w:sz w:val="18"/>
                <w:lang w:val="tr-TR"/>
              </w:rPr>
            </w:pPr>
            <w:r>
              <w:rPr>
                <w:rFonts w:eastAsia="Arial Unicode MS"/>
                <w:sz w:val="18"/>
                <w:lang w:val="tr-TR"/>
              </w:rPr>
              <w:t>Reklam ve İlan Giderleri</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33.650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30.544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540"/>
              <w:jc w:val="both"/>
              <w:rPr>
                <w:sz w:val="18"/>
                <w:lang w:val="tr-TR"/>
              </w:rPr>
            </w:pPr>
            <w:r>
              <w:rPr>
                <w:sz w:val="18"/>
                <w:lang w:val="tr-TR"/>
              </w:rPr>
              <w:t>Diğer Giderler</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96.452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84.726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sz w:val="18"/>
                <w:lang w:val="tr-TR"/>
              </w:rPr>
            </w:pPr>
            <w:r>
              <w:rPr>
                <w:sz w:val="18"/>
                <w:lang w:val="tr-TR"/>
              </w:rPr>
              <w:t>Aktiflerin Satışından Doğan Zararlar</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9.637 </w:t>
            </w:r>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5.612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sz w:val="18"/>
                <w:lang w:val="tr-TR"/>
              </w:rPr>
            </w:pPr>
            <w:r>
              <w:rPr>
                <w:sz w:val="18"/>
                <w:lang w:val="tr-TR"/>
              </w:rPr>
              <w:t xml:space="preserve">Diğer </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sz w:val="18"/>
                <w:szCs w:val="18"/>
              </w:rPr>
            </w:pPr>
            <w:r>
              <w:rPr>
                <w:sz w:val="18"/>
                <w:szCs w:val="18"/>
              </w:rPr>
              <w:t xml:space="preserve">          47.</w:t>
            </w:r>
            <w:del w:id="3292" w:author="Gülşah Tuba Ünlü (Open)&#10;" w:date="2011-02-12T00:16:00Z">
              <w:r>
                <w:rPr>
                  <w:sz w:val="18"/>
                  <w:szCs w:val="18"/>
                </w:rPr>
                <w:delText xml:space="preserve">060 </w:delText>
              </w:r>
            </w:del>
            <w:ins w:id="3293" w:author="Gülşah Tuba Ünlü (Open)&#10;" w:date="2011-02-12T10:00:00Z">
              <w:del w:id="3294" w:author="Asiye Mara (Open)&#10;" w:date="2011-02-12T16:05:00Z">
                <w:r>
                  <w:rPr>
                    <w:sz w:val="18"/>
                    <w:szCs w:val="18"/>
                  </w:rPr>
                  <w:delText>37</w:delText>
                </w:r>
              </w:del>
            </w:ins>
            <w:ins w:id="3295" w:author="Gülşah Tuba Ünlü (Open)&#10;" w:date="2011-02-12T12:44:00Z">
              <w:del w:id="3296" w:author="Asiye Mara (Open)&#10;" w:date="2011-02-12T16:05:00Z">
                <w:r>
                  <w:rPr>
                    <w:sz w:val="18"/>
                    <w:szCs w:val="18"/>
                  </w:rPr>
                  <w:delText>8</w:delText>
                </w:r>
              </w:del>
            </w:ins>
            <w:ins w:id="3297" w:author="Asiye Mara (Open)&#10;" w:date="2011-02-12T16:05:00Z">
              <w:r>
                <w:rPr>
                  <w:sz w:val="18"/>
                  <w:szCs w:val="18"/>
                </w:rPr>
                <w:t>169</w:t>
              </w:r>
            </w:ins>
            <w:ins w:id="3298" w:author="Gülşah Tuba Ünlü (Open)&#10;" w:date="2011-02-12T00:16:00Z">
              <w:r>
                <w:rPr>
                  <w:sz w:val="18"/>
                  <w:szCs w:val="18"/>
                </w:rPr>
                <w:t xml:space="preserve">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sz w:val="18"/>
                <w:szCs w:val="18"/>
              </w:rPr>
            </w:pPr>
            <w:r>
              <w:rPr>
                <w:sz w:val="18"/>
                <w:szCs w:val="18"/>
              </w:rPr>
              <w:t xml:space="preserve">           38.519 </w:t>
            </w:r>
          </w:p>
        </w:tc>
      </w:tr>
      <w:tr w:rsidR="00A475D4" w:rsidRPr="00872466" w:rsidTr="007862D1">
        <w:trPr>
          <w:trHeight w:val="255"/>
        </w:trPr>
        <w:tc>
          <w:tcPr>
            <w:tcW w:w="4950" w:type="dxa"/>
            <w:tcBorders>
              <w:top w:val="single" w:sz="4" w:space="0" w:color="auto"/>
              <w:bottom w:val="single" w:sz="4" w:space="0" w:color="auto"/>
              <w:right w:val="single" w:sz="4" w:space="0" w:color="auto"/>
            </w:tcBorders>
            <w:shd w:val="clear" w:color="auto" w:fill="FFFFFF"/>
            <w:vAlign w:val="bottom"/>
          </w:tcPr>
          <w:p w:rsidR="00371160" w:rsidRDefault="009658B8">
            <w:pPr>
              <w:ind w:firstLine="131"/>
              <w:jc w:val="both"/>
              <w:rPr>
                <w:b/>
                <w:bCs/>
                <w:sz w:val="18"/>
                <w:lang w:val="tr-TR"/>
              </w:rPr>
            </w:pPr>
            <w:r>
              <w:rPr>
                <w:b/>
                <w:bCs/>
                <w:sz w:val="18"/>
                <w:lang w:val="tr-TR"/>
              </w:rPr>
              <w:t>Toplam</w:t>
            </w:r>
          </w:p>
        </w:tc>
        <w:tc>
          <w:tcPr>
            <w:tcW w:w="2268" w:type="dxa"/>
            <w:tcBorders>
              <w:top w:val="single" w:sz="4" w:space="0" w:color="auto"/>
              <w:left w:val="single" w:sz="4" w:space="0" w:color="auto"/>
              <w:bottom w:val="single" w:sz="4" w:space="0" w:color="auto"/>
              <w:right w:val="single" w:sz="4" w:space="0" w:color="auto"/>
            </w:tcBorders>
            <w:vAlign w:val="bottom"/>
          </w:tcPr>
          <w:p w:rsidR="00371160" w:rsidRDefault="009658B8">
            <w:pPr>
              <w:ind w:right="57"/>
              <w:jc w:val="right"/>
              <w:rPr>
                <w:b/>
                <w:sz w:val="18"/>
                <w:szCs w:val="18"/>
              </w:rPr>
            </w:pPr>
            <w:r>
              <w:rPr>
                <w:b/>
                <w:sz w:val="18"/>
                <w:szCs w:val="18"/>
              </w:rPr>
              <w:t xml:space="preserve">        530.</w:t>
            </w:r>
            <w:del w:id="3299" w:author="Gülşah Tuba Ünlü (Open)&#10;" w:date="2011-02-12T00:19:00Z">
              <w:r>
                <w:rPr>
                  <w:b/>
                  <w:sz w:val="18"/>
                  <w:szCs w:val="18"/>
                </w:rPr>
                <w:delText xml:space="preserve">284 </w:delText>
              </w:r>
            </w:del>
            <w:ins w:id="3300" w:author="Gülşah Tuba Ünlü (Open)&#10;" w:date="2011-02-12T00:19:00Z">
              <w:r>
                <w:rPr>
                  <w:b/>
                  <w:sz w:val="18"/>
                  <w:szCs w:val="18"/>
                </w:rPr>
                <w:t xml:space="preserve">287 </w:t>
              </w:r>
            </w:ins>
          </w:p>
        </w:tc>
        <w:tc>
          <w:tcPr>
            <w:tcW w:w="2127" w:type="dxa"/>
            <w:tcBorders>
              <w:top w:val="single" w:sz="4" w:space="0" w:color="auto"/>
              <w:left w:val="single" w:sz="4" w:space="0" w:color="auto"/>
              <w:bottom w:val="single" w:sz="4" w:space="0" w:color="auto"/>
            </w:tcBorders>
            <w:vAlign w:val="bottom"/>
          </w:tcPr>
          <w:p w:rsidR="00371160" w:rsidRDefault="009658B8">
            <w:pPr>
              <w:ind w:right="57"/>
              <w:jc w:val="right"/>
              <w:rPr>
                <w:b/>
                <w:sz w:val="18"/>
                <w:szCs w:val="18"/>
              </w:rPr>
            </w:pPr>
            <w:r>
              <w:rPr>
                <w:b/>
                <w:sz w:val="18"/>
                <w:szCs w:val="18"/>
              </w:rPr>
              <w:t xml:space="preserve">         459.053 </w:t>
            </w:r>
          </w:p>
        </w:tc>
      </w:tr>
    </w:tbl>
    <w:p w:rsidR="00371160" w:rsidRDefault="00371160">
      <w:pPr>
        <w:tabs>
          <w:tab w:val="left" w:pos="720"/>
        </w:tabs>
        <w:spacing w:line="216" w:lineRule="auto"/>
        <w:rPr>
          <w:del w:id="3301" w:author="Asiye Mara (Open)&#10;" w:date="2011-02-12T02:19:00Z"/>
          <w:b/>
          <w:bCs/>
          <w:sz w:val="22"/>
          <w:szCs w:val="22"/>
          <w:lang w:val="tr-TR"/>
        </w:rPr>
      </w:pP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rPr>
          <w:b/>
          <w:sz w:val="22"/>
          <w:szCs w:val="22"/>
          <w:lang w:val="tr-TR"/>
        </w:rPr>
      </w:pPr>
    </w:p>
    <w:p w:rsidR="00371160" w:rsidRDefault="009658B8">
      <w:pPr>
        <w:tabs>
          <w:tab w:val="left" w:pos="567"/>
          <w:tab w:val="left" w:pos="709"/>
        </w:tabs>
        <w:rPr>
          <w:b/>
          <w:sz w:val="22"/>
          <w:szCs w:val="22"/>
          <w:lang w:val="tr-TR"/>
        </w:rPr>
      </w:pPr>
      <w:r>
        <w:rPr>
          <w:b/>
          <w:sz w:val="22"/>
          <w:szCs w:val="22"/>
          <w:lang w:val="tr-TR"/>
        </w:rPr>
        <w:t>IV.</w:t>
      </w:r>
      <w:r>
        <w:rPr>
          <w:b/>
          <w:sz w:val="22"/>
          <w:szCs w:val="22"/>
          <w:lang w:val="tr-TR"/>
        </w:rPr>
        <w:tab/>
        <w:t xml:space="preserve">   Gelir Tablosuna İlişkin Açıklama ve Dipnotlar (devamı)</w:t>
      </w:r>
    </w:p>
    <w:p w:rsidR="00371160" w:rsidRDefault="00371160">
      <w:pPr>
        <w:jc w:val="both"/>
        <w:rPr>
          <w:iCs/>
          <w:sz w:val="16"/>
          <w:szCs w:val="16"/>
          <w:lang w:val="tr-TR"/>
        </w:rPr>
      </w:pPr>
    </w:p>
    <w:p w:rsidR="00371160" w:rsidRDefault="009658B8">
      <w:pPr>
        <w:ind w:left="720" w:hanging="720"/>
        <w:jc w:val="both"/>
        <w:rPr>
          <w:b/>
          <w:sz w:val="22"/>
          <w:szCs w:val="22"/>
          <w:lang w:val="tr-TR"/>
        </w:rPr>
      </w:pPr>
      <w:r>
        <w:rPr>
          <w:b/>
          <w:sz w:val="22"/>
          <w:szCs w:val="22"/>
          <w:lang w:val="tr-TR"/>
        </w:rPr>
        <w:t xml:space="preserve">8. </w:t>
      </w:r>
      <w:r>
        <w:rPr>
          <w:b/>
          <w:sz w:val="22"/>
          <w:szCs w:val="22"/>
          <w:lang w:val="tr-TR"/>
        </w:rPr>
        <w:tab/>
        <w:t>Sürdürülen Faaliyetler Vergi Öncesi Kar/Zararına İlişkin Açıklamalar</w:t>
      </w:r>
    </w:p>
    <w:p w:rsidR="00371160" w:rsidRDefault="00371160">
      <w:pPr>
        <w:ind w:firstLine="567"/>
        <w:jc w:val="both"/>
        <w:rPr>
          <w:sz w:val="22"/>
          <w:szCs w:val="22"/>
          <w:lang w:val="tr-TR"/>
        </w:rPr>
      </w:pPr>
    </w:p>
    <w:p w:rsidR="00371160" w:rsidRDefault="009658B8">
      <w:pPr>
        <w:ind w:left="720"/>
        <w:jc w:val="both"/>
        <w:rPr>
          <w:sz w:val="22"/>
          <w:szCs w:val="22"/>
          <w:lang w:val="tr-TR"/>
        </w:rPr>
      </w:pPr>
      <w:r>
        <w:rPr>
          <w:sz w:val="22"/>
          <w:szCs w:val="22"/>
          <w:lang w:val="tr-TR"/>
        </w:rPr>
        <w:t>Banka’nın vergi öncesi karı bir önceki döneme göre %14,</w:t>
      </w:r>
      <w:del w:id="3302" w:author="Gülşah Tuba Ünlü (Open)&#10;" w:date="2011-02-12T00:19:00Z">
        <w:r>
          <w:rPr>
            <w:sz w:val="22"/>
            <w:szCs w:val="22"/>
            <w:lang w:val="tr-TR"/>
          </w:rPr>
          <w:delText xml:space="preserve">29 </w:delText>
        </w:r>
      </w:del>
      <w:ins w:id="3303" w:author="Gülşah Tuba Ünlü (Open)&#10;" w:date="2011-02-12T00:19:00Z">
        <w:r>
          <w:rPr>
            <w:sz w:val="22"/>
            <w:szCs w:val="22"/>
            <w:lang w:val="tr-TR"/>
          </w:rPr>
          <w:t xml:space="preserve">30 </w:t>
        </w:r>
      </w:ins>
      <w:r>
        <w:rPr>
          <w:sz w:val="22"/>
          <w:szCs w:val="22"/>
          <w:lang w:val="tr-TR"/>
        </w:rPr>
        <w:t>oranında azalış göstererek 324.</w:t>
      </w:r>
      <w:del w:id="3304" w:author="Gülşah Tuba Ünlü (Open)&#10;" w:date="2011-02-12T00:19:00Z">
        <w:r>
          <w:rPr>
            <w:sz w:val="22"/>
            <w:szCs w:val="22"/>
            <w:lang w:val="tr-TR"/>
          </w:rPr>
          <w:delText xml:space="preserve">301 </w:delText>
        </w:r>
      </w:del>
      <w:ins w:id="3305" w:author="Gülşah Tuba Ünlü (Open)&#10;" w:date="2011-02-12T00:19:00Z">
        <w:r>
          <w:rPr>
            <w:sz w:val="22"/>
            <w:szCs w:val="22"/>
            <w:lang w:val="tr-TR"/>
          </w:rPr>
          <w:t xml:space="preserve">288 </w:t>
        </w:r>
      </w:ins>
      <w:r>
        <w:rPr>
          <w:sz w:val="22"/>
          <w:szCs w:val="22"/>
          <w:lang w:val="tr-TR"/>
        </w:rPr>
        <w:t>Bin TL olarak gerçekleşmiştir. Vergi öncesi karının 593.</w:t>
      </w:r>
      <w:del w:id="3306" w:author="Gülşah Tuba Ünlü (Open)&#10;" w:date="2011-02-12T00:20:00Z">
        <w:r>
          <w:rPr>
            <w:sz w:val="22"/>
            <w:szCs w:val="22"/>
            <w:lang w:val="tr-TR"/>
          </w:rPr>
          <w:delText xml:space="preserve">539 </w:delText>
        </w:r>
      </w:del>
      <w:ins w:id="3307" w:author="Gülşah Tuba Ünlü (Open)&#10;" w:date="2011-02-12T00:20:00Z">
        <w:r>
          <w:rPr>
            <w:sz w:val="22"/>
            <w:szCs w:val="22"/>
            <w:lang w:val="tr-TR"/>
          </w:rPr>
          <w:t xml:space="preserve">538 </w:t>
        </w:r>
      </w:ins>
      <w:r>
        <w:rPr>
          <w:sz w:val="22"/>
          <w:szCs w:val="22"/>
          <w:lang w:val="tr-TR"/>
        </w:rPr>
        <w:t>Bin TL’lik kısmı net kar payı gelirlerinden 249.378 Bin TL’si ise net ücret ve komisyon gelirlerinden oluşmaktadır. Diğer faaliyet giderlerinin toplamı ise 530.28</w:t>
      </w:r>
      <w:ins w:id="3308" w:author="Gülşah Tuba Ünlü (Open)&#10;" w:date="2011-02-12T00:20:00Z">
        <w:r>
          <w:rPr>
            <w:sz w:val="22"/>
            <w:szCs w:val="22"/>
            <w:lang w:val="tr-TR"/>
          </w:rPr>
          <w:t>7</w:t>
        </w:r>
      </w:ins>
      <w:del w:id="3309" w:author="Gülşah Tuba Ünlü (Open)&#10;" w:date="2011-02-12T00:20:00Z">
        <w:r>
          <w:rPr>
            <w:sz w:val="22"/>
            <w:szCs w:val="22"/>
            <w:lang w:val="tr-TR"/>
          </w:rPr>
          <w:delText>5</w:delText>
        </w:r>
      </w:del>
      <w:r>
        <w:rPr>
          <w:sz w:val="22"/>
          <w:szCs w:val="22"/>
          <w:lang w:val="tr-TR"/>
        </w:rPr>
        <w:t xml:space="preserve"> Bin TL’dir.</w:t>
      </w:r>
    </w:p>
    <w:p w:rsidR="00371160" w:rsidRDefault="00371160">
      <w:pPr>
        <w:ind w:firstLine="567"/>
        <w:jc w:val="both"/>
        <w:rPr>
          <w:b/>
          <w:sz w:val="22"/>
          <w:szCs w:val="22"/>
          <w:lang w:val="tr-TR"/>
        </w:rPr>
      </w:pPr>
    </w:p>
    <w:p w:rsidR="00371160" w:rsidRDefault="009658B8">
      <w:pPr>
        <w:ind w:left="720" w:hanging="720"/>
        <w:jc w:val="both"/>
        <w:rPr>
          <w:b/>
          <w:sz w:val="22"/>
          <w:szCs w:val="22"/>
          <w:lang w:val="tr-TR"/>
        </w:rPr>
      </w:pPr>
      <w:r>
        <w:rPr>
          <w:b/>
          <w:sz w:val="22"/>
          <w:szCs w:val="22"/>
          <w:lang w:val="tr-TR"/>
        </w:rPr>
        <w:t xml:space="preserve">9. </w:t>
      </w:r>
      <w:r>
        <w:rPr>
          <w:b/>
          <w:sz w:val="22"/>
          <w:szCs w:val="22"/>
          <w:lang w:val="tr-TR"/>
        </w:rPr>
        <w:tab/>
        <w:t>Sürdürülen Faaliyetler Vergi Karşılığına İlişkin Açıklamalar</w:t>
      </w:r>
    </w:p>
    <w:p w:rsidR="00371160" w:rsidRDefault="00371160">
      <w:pPr>
        <w:ind w:left="720" w:hanging="720"/>
        <w:jc w:val="both"/>
        <w:rPr>
          <w:sz w:val="16"/>
          <w:szCs w:val="16"/>
          <w:lang w:val="tr-TR"/>
        </w:rPr>
      </w:pPr>
    </w:p>
    <w:p w:rsidR="00371160" w:rsidRDefault="009658B8">
      <w:pPr>
        <w:ind w:left="720" w:hanging="720"/>
        <w:jc w:val="both"/>
        <w:rPr>
          <w:sz w:val="22"/>
          <w:szCs w:val="22"/>
          <w:lang w:val="tr-TR"/>
        </w:rPr>
      </w:pPr>
      <w:r>
        <w:rPr>
          <w:sz w:val="22"/>
          <w:szCs w:val="22"/>
          <w:lang w:val="tr-TR"/>
        </w:rPr>
        <w:tab/>
        <w:t>Banka,</w:t>
      </w:r>
      <w:r>
        <w:rPr>
          <w:color w:val="C00000"/>
          <w:sz w:val="22"/>
          <w:szCs w:val="22"/>
          <w:lang w:val="tr-TR"/>
        </w:rPr>
        <w:t xml:space="preserve"> </w:t>
      </w:r>
      <w:r>
        <w:rPr>
          <w:sz w:val="22"/>
          <w:szCs w:val="22"/>
          <w:lang w:val="tr-TR"/>
        </w:rPr>
        <w:t>31 Aralık 2010 itibarıyla kayıtlarına 70.346 Bin TL (31 Aralık 2009: 83.845 Bin TL) tutarında cari vergi gideri ile 6.010 Bin TL tutarında ertelenmiş vergi geliri (31 Aralık 2009: 6.734 Bin TL tutarında ertelenmiş vergi geliri) yansıtmıştır.</w:t>
      </w:r>
    </w:p>
    <w:p w:rsidR="00371160" w:rsidRDefault="00371160">
      <w:pPr>
        <w:ind w:firstLine="567"/>
        <w:jc w:val="both"/>
        <w:rPr>
          <w:sz w:val="22"/>
          <w:szCs w:val="22"/>
          <w:lang w:val="tr-TR"/>
        </w:rPr>
      </w:pPr>
    </w:p>
    <w:p w:rsidR="00371160" w:rsidRDefault="009658B8">
      <w:pPr>
        <w:tabs>
          <w:tab w:val="left" w:pos="720"/>
        </w:tabs>
        <w:jc w:val="both"/>
        <w:rPr>
          <w:b/>
          <w:sz w:val="22"/>
          <w:szCs w:val="22"/>
          <w:lang w:val="tr-TR"/>
        </w:rPr>
      </w:pPr>
      <w:r>
        <w:rPr>
          <w:b/>
          <w:sz w:val="22"/>
          <w:szCs w:val="22"/>
          <w:lang w:val="tr-TR"/>
        </w:rPr>
        <w:t xml:space="preserve">10. </w:t>
      </w:r>
      <w:r>
        <w:rPr>
          <w:b/>
          <w:sz w:val="22"/>
          <w:szCs w:val="22"/>
          <w:lang w:val="tr-TR"/>
        </w:rPr>
        <w:tab/>
        <w:t>Vergi Sonrası Faaliyet Kar/Zararına İlişkin Açıklamalar</w:t>
      </w:r>
    </w:p>
    <w:p w:rsidR="00371160" w:rsidRDefault="00371160">
      <w:pPr>
        <w:ind w:firstLine="567"/>
        <w:jc w:val="both"/>
        <w:rPr>
          <w:sz w:val="22"/>
          <w:szCs w:val="22"/>
          <w:lang w:val="tr-TR"/>
        </w:rPr>
      </w:pPr>
    </w:p>
    <w:p w:rsidR="00371160" w:rsidRDefault="009658B8">
      <w:pPr>
        <w:tabs>
          <w:tab w:val="left" w:pos="10065"/>
        </w:tabs>
        <w:ind w:left="720"/>
        <w:jc w:val="both"/>
        <w:rPr>
          <w:sz w:val="22"/>
          <w:szCs w:val="22"/>
          <w:lang w:val="tr-TR"/>
        </w:rPr>
      </w:pPr>
      <w:r>
        <w:rPr>
          <w:sz w:val="22"/>
          <w:szCs w:val="22"/>
          <w:lang w:val="tr-TR"/>
        </w:rPr>
        <w:t>Banka’nın 31 Aralık 2010 tarihi itibarıyla net dönem karı bir önceki yılın aynı dönemine göre %13,71 oranında azalmıştır.</w:t>
      </w:r>
    </w:p>
    <w:p w:rsidR="00371160" w:rsidRDefault="00371160">
      <w:pPr>
        <w:rPr>
          <w:b/>
          <w:sz w:val="22"/>
          <w:szCs w:val="22"/>
          <w:lang w:val="tr-TR"/>
        </w:rPr>
      </w:pPr>
    </w:p>
    <w:p w:rsidR="00371160" w:rsidRDefault="009658B8">
      <w:pPr>
        <w:pStyle w:val="ListParagraph"/>
        <w:numPr>
          <w:ilvl w:val="0"/>
          <w:numId w:val="28"/>
        </w:numPr>
        <w:ind w:left="709" w:hanging="709"/>
        <w:jc w:val="both"/>
        <w:rPr>
          <w:b/>
          <w:sz w:val="22"/>
          <w:szCs w:val="22"/>
          <w:lang w:val="tr-TR"/>
        </w:rPr>
      </w:pPr>
      <w:r>
        <w:rPr>
          <w:b/>
          <w:sz w:val="22"/>
          <w:szCs w:val="22"/>
          <w:lang w:val="tr-TR"/>
        </w:rPr>
        <w:t>Net Dönem Kar/Zararına İlişkin Açıklamalar</w:t>
      </w:r>
    </w:p>
    <w:p w:rsidR="00371160" w:rsidRDefault="00371160">
      <w:pPr>
        <w:tabs>
          <w:tab w:val="left" w:pos="0"/>
        </w:tabs>
        <w:ind w:right="126"/>
        <w:jc w:val="both"/>
        <w:rPr>
          <w:bCs/>
          <w:iCs/>
          <w:sz w:val="22"/>
          <w:szCs w:val="22"/>
          <w:lang w:val="tr-TR"/>
        </w:rPr>
      </w:pPr>
    </w:p>
    <w:p w:rsidR="00371160" w:rsidRDefault="009658B8">
      <w:pPr>
        <w:tabs>
          <w:tab w:val="left" w:pos="0"/>
          <w:tab w:val="left" w:pos="360"/>
        </w:tabs>
        <w:ind w:left="720"/>
        <w:jc w:val="both"/>
        <w:rPr>
          <w:bCs/>
          <w:sz w:val="22"/>
          <w:szCs w:val="22"/>
          <w:lang w:val="tr-TR"/>
        </w:rPr>
      </w:pPr>
      <w:r>
        <w:rPr>
          <w:bCs/>
          <w:sz w:val="22"/>
          <w:szCs w:val="22"/>
          <w:lang w:val="tr-TR"/>
        </w:rPr>
        <w:t>Olağan bankacılık işlemlerinden kaynaklanan gelir ve gider kalemlerinin niteliği, boyutu ve tekrarlanma oranının açıklanması Banka’nın dönem içindeki performansının anlaşılması için gerekli ise, bu kalemlerin niteliği ve tutarı : Yoktur.</w:t>
      </w:r>
    </w:p>
    <w:p w:rsidR="00371160" w:rsidRDefault="00371160">
      <w:pPr>
        <w:tabs>
          <w:tab w:val="left" w:pos="0"/>
          <w:tab w:val="left" w:pos="360"/>
        </w:tabs>
        <w:ind w:left="720"/>
        <w:jc w:val="both"/>
        <w:rPr>
          <w:bCs/>
          <w:sz w:val="22"/>
          <w:szCs w:val="22"/>
          <w:lang w:val="tr-TR"/>
        </w:rPr>
      </w:pPr>
    </w:p>
    <w:p w:rsidR="00371160" w:rsidRDefault="009658B8">
      <w:pPr>
        <w:tabs>
          <w:tab w:val="left" w:pos="0"/>
          <w:tab w:val="left" w:pos="360"/>
        </w:tabs>
        <w:ind w:left="720"/>
        <w:jc w:val="both"/>
        <w:rPr>
          <w:bCs/>
          <w:sz w:val="22"/>
          <w:szCs w:val="22"/>
          <w:lang w:val="tr-TR"/>
        </w:rPr>
      </w:pPr>
      <w:r>
        <w:rPr>
          <w:bCs/>
          <w:sz w:val="22"/>
          <w:szCs w:val="22"/>
          <w:lang w:val="tr-TR"/>
        </w:rPr>
        <w:t>Finansal tablo kalemlerine ilişkin olarak yapılan bir tahmindeki değişikliğin kar/zarara etkisi, daha sonraki dönemleri de etkilemesi olasılığı varsa, o dönemleri de kapsayacak şekilde etkisi : Yoktur.</w:t>
      </w:r>
    </w:p>
    <w:p w:rsidR="00371160" w:rsidRDefault="00371160">
      <w:pPr>
        <w:ind w:right="126"/>
        <w:jc w:val="both"/>
        <w:rPr>
          <w:sz w:val="22"/>
          <w:szCs w:val="22"/>
          <w:lang w:val="tr-TR"/>
        </w:rPr>
      </w:pPr>
    </w:p>
    <w:p w:rsidR="00371160" w:rsidRDefault="009658B8">
      <w:pPr>
        <w:pStyle w:val="1tipi"/>
        <w:tabs>
          <w:tab w:val="clear" w:pos="1134"/>
          <w:tab w:val="left" w:pos="720"/>
        </w:tabs>
        <w:ind w:left="720" w:hanging="720"/>
        <w:rPr>
          <w:rFonts w:ascii="Times New Roman" w:hAnsi="Times New Roman"/>
          <w:b/>
          <w:bCs/>
          <w:snapToGrid/>
          <w:sz w:val="22"/>
          <w:szCs w:val="22"/>
          <w:lang w:val="tr-TR" w:eastAsia="en-US"/>
        </w:rPr>
      </w:pPr>
      <w:r>
        <w:rPr>
          <w:rFonts w:ascii="Times New Roman" w:hAnsi="Times New Roman"/>
          <w:b/>
          <w:snapToGrid/>
          <w:sz w:val="22"/>
          <w:szCs w:val="22"/>
          <w:lang w:val="tr-TR" w:eastAsia="en-US"/>
        </w:rPr>
        <w:t>12.</w:t>
      </w:r>
      <w:r>
        <w:rPr>
          <w:b/>
          <w:sz w:val="22"/>
          <w:szCs w:val="22"/>
          <w:lang w:val="tr-TR"/>
        </w:rPr>
        <w:t xml:space="preserve"> </w:t>
      </w:r>
      <w:r>
        <w:rPr>
          <w:b/>
          <w:sz w:val="22"/>
          <w:szCs w:val="22"/>
          <w:lang w:val="tr-TR"/>
        </w:rPr>
        <w:tab/>
      </w:r>
      <w:r>
        <w:rPr>
          <w:rFonts w:ascii="Times New Roman" w:hAnsi="Times New Roman"/>
          <w:b/>
          <w:bCs/>
          <w:snapToGrid/>
          <w:sz w:val="22"/>
          <w:szCs w:val="22"/>
          <w:lang w:val="tr-TR" w:eastAsia="en-US"/>
        </w:rPr>
        <w:t>Gelir Tablosunda Yer Alan Diğer Kalemlerin Gelir Tablosu Toplamının %10’unu Aşması Halinde Bu Kalemlerin En Az %20’sini Oluşturan Alt Hesaplara İlişkin Açıklamalar</w:t>
      </w:r>
    </w:p>
    <w:p w:rsidR="00371160" w:rsidRDefault="009658B8">
      <w:pPr>
        <w:ind w:right="-2"/>
        <w:jc w:val="both"/>
        <w:rPr>
          <w:iCs/>
          <w:sz w:val="22"/>
          <w:szCs w:val="22"/>
          <w:lang w:val="tr-TR"/>
        </w:rPr>
      </w:pPr>
      <w:r>
        <w:rPr>
          <w:iCs/>
          <w:sz w:val="22"/>
          <w:szCs w:val="22"/>
          <w:lang w:val="tr-TR"/>
        </w:rPr>
        <w:tab/>
      </w:r>
    </w:p>
    <w:p w:rsidR="00371160" w:rsidRDefault="009658B8">
      <w:pPr>
        <w:ind w:right="-2" w:firstLine="720"/>
        <w:jc w:val="both"/>
        <w:rPr>
          <w:iCs/>
          <w:sz w:val="22"/>
          <w:szCs w:val="22"/>
          <w:lang w:val="tr-TR"/>
        </w:rPr>
      </w:pPr>
      <w:r>
        <w:rPr>
          <w:iCs/>
          <w:sz w:val="22"/>
          <w:szCs w:val="22"/>
          <w:lang w:val="tr-TR"/>
        </w:rPr>
        <w:t>Diğer alınan ve verilen ücret ve komisyonların detayı aşağıdaki gibidir:</w:t>
      </w:r>
    </w:p>
    <w:p w:rsidR="00371160" w:rsidRDefault="00371160">
      <w:pPr>
        <w:ind w:right="-2" w:firstLine="720"/>
        <w:jc w:val="both"/>
        <w:rPr>
          <w:iCs/>
          <w:sz w:val="22"/>
          <w:szCs w:val="22"/>
          <w:lang w:val="tr-TR"/>
        </w:rPr>
      </w:pPr>
    </w:p>
    <w:tbl>
      <w:tblPr>
        <w:tblW w:w="9345" w:type="dxa"/>
        <w:tblInd w:w="790" w:type="dxa"/>
        <w:tblLayout w:type="fixed"/>
        <w:tblCellMar>
          <w:left w:w="70" w:type="dxa"/>
          <w:right w:w="70" w:type="dxa"/>
        </w:tblCellMar>
        <w:tblLook w:val="0000"/>
      </w:tblPr>
      <w:tblGrid>
        <w:gridCol w:w="4100"/>
        <w:gridCol w:w="2693"/>
        <w:gridCol w:w="2552"/>
      </w:tblGrid>
      <w:tr w:rsidR="00B86DD1" w:rsidRPr="00872466" w:rsidTr="007862D1">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371160">
            <w:pPr>
              <w:rPr>
                <w:bCs/>
                <w:sz w:val="18"/>
                <w:szCs w:val="18"/>
                <w:lang w:val="tr-TR"/>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Önceki Dönem</w:t>
            </w:r>
          </w:p>
        </w:tc>
      </w:tr>
      <w:tr w:rsidR="00E9032A"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Cs/>
                <w:sz w:val="18"/>
                <w:szCs w:val="18"/>
                <w:lang w:val="tr-TR"/>
              </w:rPr>
            </w:pPr>
            <w:r>
              <w:rPr>
                <w:bCs/>
                <w:sz w:val="18"/>
                <w:szCs w:val="18"/>
                <w:lang w:val="tr-TR"/>
              </w:rPr>
              <w:t xml:space="preserve">Diğer Alınan Ücret ve Komisyonlar </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371160">
            <w:pPr>
              <w:rPr>
                <w:sz w:val="18"/>
                <w:szCs w:val="18"/>
                <w:lang w:val="tr-TR"/>
              </w:rPr>
            </w:pP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color w:val="000000"/>
                <w:sz w:val="18"/>
                <w:szCs w:val="18"/>
              </w:rPr>
            </w:pPr>
            <w:r>
              <w:rPr>
                <w:color w:val="000000"/>
                <w:sz w:val="18"/>
                <w:szCs w:val="18"/>
              </w:rPr>
              <w:t xml:space="preserve">   </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03"/>
              <w:rPr>
                <w:sz w:val="18"/>
                <w:szCs w:val="18"/>
                <w:lang w:val="tr-TR"/>
              </w:rPr>
            </w:pPr>
            <w:r>
              <w:rPr>
                <w:sz w:val="18"/>
                <w:szCs w:val="18"/>
                <w:lang w:val="tr-TR"/>
              </w:rPr>
              <w:t>Üye İşyeri Pos. Al. Ücret ve Komisyonlar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57.234 </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64.712 </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03"/>
              <w:rPr>
                <w:sz w:val="18"/>
                <w:szCs w:val="18"/>
                <w:lang w:val="tr-TR"/>
              </w:rPr>
            </w:pPr>
            <w:r>
              <w:rPr>
                <w:sz w:val="18"/>
                <w:szCs w:val="18"/>
                <w:lang w:val="tr-TR"/>
              </w:rPr>
              <w:t>Kredi Kartı Ücret ve Komisyonları</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40.938 </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39.363 </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03"/>
              <w:rPr>
                <w:sz w:val="18"/>
                <w:szCs w:val="18"/>
                <w:lang w:val="tr-TR"/>
              </w:rPr>
            </w:pPr>
            <w:r>
              <w:rPr>
                <w:sz w:val="18"/>
                <w:szCs w:val="18"/>
                <w:lang w:val="tr-TR"/>
              </w:rPr>
              <w:t>Diğer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50.649 </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 xml:space="preserve">              32.411 </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 xml:space="preserve">                   148.821 </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 xml:space="preserve">            136.486 </w:t>
            </w:r>
          </w:p>
        </w:tc>
      </w:tr>
    </w:tbl>
    <w:p w:rsidR="00371160" w:rsidRDefault="00371160">
      <w:pPr>
        <w:rPr>
          <w:b/>
          <w:sz w:val="18"/>
          <w:szCs w:val="18"/>
          <w:lang w:val="tr-TR"/>
        </w:rPr>
      </w:pPr>
    </w:p>
    <w:tbl>
      <w:tblPr>
        <w:tblW w:w="9345" w:type="dxa"/>
        <w:tblInd w:w="790" w:type="dxa"/>
        <w:tblLayout w:type="fixed"/>
        <w:tblCellMar>
          <w:left w:w="70" w:type="dxa"/>
          <w:right w:w="70" w:type="dxa"/>
        </w:tblCellMar>
        <w:tblLook w:val="0000"/>
      </w:tblPr>
      <w:tblGrid>
        <w:gridCol w:w="4100"/>
        <w:gridCol w:w="2693"/>
        <w:gridCol w:w="2552"/>
      </w:tblGrid>
      <w:tr w:rsidR="0093235F" w:rsidRPr="00872466" w:rsidTr="007862D1">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1160" w:rsidRDefault="00371160">
            <w:pPr>
              <w:rPr>
                <w:bCs/>
                <w:sz w:val="18"/>
                <w:szCs w:val="18"/>
                <w:lang w:val="tr-TR"/>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Önceki Dönem</w:t>
            </w:r>
          </w:p>
        </w:tc>
      </w:tr>
      <w:tr w:rsidR="009C42B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Cs/>
                <w:sz w:val="18"/>
                <w:szCs w:val="18"/>
                <w:lang w:val="tr-TR"/>
              </w:rPr>
            </w:pPr>
            <w:r>
              <w:rPr>
                <w:bCs/>
                <w:sz w:val="18"/>
                <w:szCs w:val="18"/>
                <w:lang w:val="tr-TR"/>
              </w:rPr>
              <w:t>Diğer Verilen Ücret ve Komisyonlar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lang w:val="tr-TR"/>
              </w:rPr>
            </w:pPr>
            <w:r>
              <w:rPr>
                <w:sz w:val="18"/>
                <w:szCs w:val="18"/>
                <w:lang w:val="tr-TR"/>
              </w:rPr>
              <w:t> </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center"/>
              <w:rPr>
                <w:sz w:val="18"/>
                <w:szCs w:val="18"/>
                <w:lang w:val="tr-TR"/>
              </w:rPr>
            </w:pPr>
            <w:r>
              <w:rPr>
                <w:sz w:val="18"/>
                <w:szCs w:val="18"/>
                <w:lang w:val="tr-TR"/>
              </w:rPr>
              <w:t> </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03"/>
              <w:rPr>
                <w:sz w:val="18"/>
                <w:szCs w:val="18"/>
                <w:lang w:val="tr-TR"/>
              </w:rPr>
            </w:pPr>
            <w:r>
              <w:rPr>
                <w:sz w:val="18"/>
                <w:szCs w:val="18"/>
                <w:lang w:val="tr-TR"/>
              </w:rPr>
              <w:t>Kredi Kartları İçin Verilen Komisyon ve Ücretler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45.550</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47.355</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ind w:firstLine="203"/>
              <w:rPr>
                <w:sz w:val="18"/>
                <w:szCs w:val="18"/>
                <w:lang w:val="tr-TR"/>
              </w:rPr>
            </w:pPr>
            <w:r>
              <w:rPr>
                <w:sz w:val="18"/>
                <w:szCs w:val="18"/>
                <w:lang w:val="tr-TR"/>
              </w:rPr>
              <w:t>Diğer</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5.723</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sz w:val="18"/>
                <w:szCs w:val="18"/>
              </w:rPr>
            </w:pPr>
            <w:r>
              <w:rPr>
                <w:sz w:val="18"/>
                <w:szCs w:val="18"/>
              </w:rPr>
              <w:t>5.206</w:t>
            </w:r>
          </w:p>
        </w:tc>
      </w:tr>
      <w:tr w:rsidR="00CF3EF2" w:rsidRPr="00872466" w:rsidTr="007862D1">
        <w:trPr>
          <w:trHeight w:val="255"/>
        </w:trPr>
        <w:tc>
          <w:tcPr>
            <w:tcW w:w="4100" w:type="dxa"/>
            <w:tcBorders>
              <w:top w:val="nil"/>
              <w:left w:val="single" w:sz="4" w:space="0" w:color="auto"/>
              <w:bottom w:val="single" w:sz="4" w:space="0" w:color="auto"/>
              <w:right w:val="single" w:sz="4" w:space="0" w:color="auto"/>
            </w:tcBorders>
            <w:shd w:val="clear" w:color="auto" w:fill="FFFFFF"/>
            <w:noWrap/>
            <w:vAlign w:val="bottom"/>
          </w:tcPr>
          <w:p w:rsidR="00371160" w:rsidRDefault="009658B8">
            <w:pPr>
              <w:rPr>
                <w:b/>
                <w:sz w:val="18"/>
                <w:szCs w:val="18"/>
                <w:lang w:val="tr-TR"/>
              </w:rPr>
            </w:pPr>
            <w:r>
              <w:rPr>
                <w:b/>
                <w:sz w:val="18"/>
                <w:szCs w:val="18"/>
                <w:lang w:val="tr-TR"/>
              </w:rPr>
              <w:t>Toplam</w:t>
            </w:r>
          </w:p>
        </w:tc>
        <w:tc>
          <w:tcPr>
            <w:tcW w:w="2693"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51.273</w:t>
            </w:r>
          </w:p>
        </w:tc>
        <w:tc>
          <w:tcPr>
            <w:tcW w:w="2552" w:type="dxa"/>
            <w:tcBorders>
              <w:top w:val="nil"/>
              <w:left w:val="nil"/>
              <w:bottom w:val="single" w:sz="4" w:space="0" w:color="auto"/>
              <w:right w:val="single" w:sz="4" w:space="0" w:color="auto"/>
            </w:tcBorders>
            <w:shd w:val="clear" w:color="auto" w:fill="FFFFFF"/>
            <w:noWrap/>
            <w:vAlign w:val="bottom"/>
          </w:tcPr>
          <w:p w:rsidR="00371160" w:rsidRDefault="009658B8">
            <w:pPr>
              <w:jc w:val="right"/>
              <w:rPr>
                <w:b/>
                <w:bCs/>
                <w:sz w:val="18"/>
                <w:szCs w:val="18"/>
              </w:rPr>
            </w:pPr>
            <w:r>
              <w:rPr>
                <w:b/>
                <w:bCs/>
                <w:sz w:val="18"/>
                <w:szCs w:val="18"/>
              </w:rPr>
              <w:t>52.561</w:t>
            </w:r>
          </w:p>
        </w:tc>
      </w:tr>
    </w:tbl>
    <w:p w:rsidR="00371160" w:rsidRDefault="00371160">
      <w:pPr>
        <w:ind w:right="-2"/>
        <w:jc w:val="both"/>
        <w:rPr>
          <w:b/>
          <w:iCs/>
          <w:sz w:val="18"/>
          <w:szCs w:val="18"/>
          <w:lang w:val="tr-TR"/>
        </w:rPr>
      </w:pPr>
    </w:p>
    <w:p w:rsidR="00371160" w:rsidRDefault="009658B8">
      <w:pPr>
        <w:pStyle w:val="1tipi"/>
        <w:tabs>
          <w:tab w:val="clear" w:pos="1134"/>
          <w:tab w:val="left" w:pos="720"/>
        </w:tabs>
        <w:ind w:left="720" w:hanging="720"/>
        <w:rPr>
          <w:rFonts w:ascii="Times New Roman" w:hAnsi="Times New Roman"/>
          <w:b/>
          <w:snapToGrid/>
          <w:sz w:val="22"/>
          <w:szCs w:val="22"/>
          <w:lang w:val="tr-TR" w:eastAsia="en-US"/>
        </w:rPr>
      </w:pPr>
      <w:r>
        <w:rPr>
          <w:rFonts w:ascii="Times New Roman" w:hAnsi="Times New Roman"/>
          <w:b/>
          <w:snapToGrid/>
          <w:sz w:val="22"/>
          <w:szCs w:val="22"/>
          <w:lang w:val="tr-TR" w:eastAsia="en-US"/>
        </w:rPr>
        <w:t>13.</w:t>
      </w:r>
      <w:r>
        <w:rPr>
          <w:rFonts w:ascii="Times New Roman" w:hAnsi="Times New Roman"/>
          <w:b/>
          <w:snapToGrid/>
          <w:sz w:val="22"/>
          <w:szCs w:val="22"/>
          <w:lang w:val="tr-TR" w:eastAsia="en-US"/>
        </w:rPr>
        <w:tab/>
        <w:t>Cari Dönemde Önemli Etkide Bulunan veya Takip Eden Dönemlerde Önemli Etkide Bulunacağı</w:t>
      </w:r>
    </w:p>
    <w:p w:rsidR="00371160" w:rsidRDefault="009658B8">
      <w:pPr>
        <w:pStyle w:val="1tipi"/>
        <w:tabs>
          <w:tab w:val="clear" w:pos="1134"/>
          <w:tab w:val="left" w:pos="720"/>
        </w:tabs>
        <w:ind w:left="720" w:hanging="720"/>
        <w:rPr>
          <w:rFonts w:ascii="Times New Roman" w:hAnsi="Times New Roman"/>
          <w:b/>
          <w:snapToGrid/>
          <w:sz w:val="22"/>
          <w:szCs w:val="22"/>
          <w:lang w:val="tr-TR" w:eastAsia="en-US"/>
        </w:rPr>
      </w:pPr>
      <w:r>
        <w:rPr>
          <w:rFonts w:ascii="Times New Roman" w:hAnsi="Times New Roman"/>
          <w:b/>
          <w:snapToGrid/>
          <w:sz w:val="22"/>
          <w:szCs w:val="22"/>
          <w:lang w:val="tr-TR" w:eastAsia="en-US"/>
        </w:rPr>
        <w:tab/>
        <w:t xml:space="preserve">Beklenen Muhasebe Tahminindeki Bir Değişikliğin Niteliği ve Tutarı </w:t>
      </w:r>
    </w:p>
    <w:p w:rsidR="00371160" w:rsidRDefault="00371160">
      <w:pPr>
        <w:pStyle w:val="BodyTextIndent2"/>
        <w:ind w:left="540" w:hanging="360"/>
        <w:rPr>
          <w:rFonts w:eastAsia="Arial Unicode MS"/>
          <w:b/>
          <w:bCs/>
          <w:sz w:val="22"/>
          <w:szCs w:val="22"/>
          <w:lang w:val="tr-TR"/>
        </w:rPr>
      </w:pPr>
    </w:p>
    <w:p w:rsidR="00371160" w:rsidRDefault="009658B8">
      <w:pPr>
        <w:pStyle w:val="BodyTextIndent2"/>
        <w:ind w:left="540" w:firstLine="180"/>
        <w:rPr>
          <w:rFonts w:eastAsia="Arial Unicode MS"/>
          <w:sz w:val="22"/>
          <w:szCs w:val="22"/>
          <w:lang w:val="tr-TR"/>
        </w:rPr>
      </w:pPr>
      <w:r>
        <w:rPr>
          <w:rFonts w:eastAsia="Arial Unicode MS"/>
          <w:sz w:val="22"/>
          <w:szCs w:val="22"/>
          <w:lang w:val="tr-TR"/>
        </w:rPr>
        <w:t>Yoktur.</w:t>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16"/>
          <w:szCs w:val="16"/>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pStyle w:val="1tipi"/>
        <w:tabs>
          <w:tab w:val="clear" w:pos="1134"/>
        </w:tabs>
        <w:rPr>
          <w:rFonts w:ascii="Times New Roman" w:hAnsi="Times New Roman"/>
          <w:b/>
          <w:bCs/>
          <w:sz w:val="22"/>
          <w:szCs w:val="22"/>
          <w:lang w:val="tr-TR"/>
        </w:rPr>
      </w:pPr>
    </w:p>
    <w:p w:rsidR="00371160" w:rsidRDefault="009658B8">
      <w:pPr>
        <w:pStyle w:val="1tipi"/>
        <w:tabs>
          <w:tab w:val="clear" w:pos="1134"/>
        </w:tabs>
        <w:rPr>
          <w:rFonts w:ascii="Times New Roman" w:hAnsi="Times New Roman"/>
          <w:b/>
          <w:bCs/>
          <w:snapToGrid/>
          <w:sz w:val="22"/>
          <w:szCs w:val="22"/>
          <w:lang w:val="tr-TR" w:eastAsia="en-US"/>
        </w:rPr>
      </w:pPr>
      <w:r>
        <w:rPr>
          <w:rFonts w:ascii="Times New Roman" w:hAnsi="Times New Roman"/>
          <w:b/>
          <w:bCs/>
          <w:snapToGrid/>
          <w:sz w:val="22"/>
          <w:szCs w:val="22"/>
          <w:lang w:val="tr-TR" w:eastAsia="en-US"/>
        </w:rPr>
        <w:t>V.        Özkaynak Değişim Tablosuna İlişkin Açıklama ve Dipnotlar</w:t>
      </w:r>
    </w:p>
    <w:p w:rsidR="00371160" w:rsidRDefault="00371160">
      <w:pPr>
        <w:pStyle w:val="1tipi"/>
        <w:tabs>
          <w:tab w:val="clear" w:pos="1134"/>
          <w:tab w:val="left" w:pos="709"/>
        </w:tabs>
        <w:rPr>
          <w:rFonts w:ascii="Times New Roman" w:hAnsi="Times New Roman"/>
          <w:b/>
          <w:bCs/>
          <w:snapToGrid/>
          <w:sz w:val="16"/>
          <w:szCs w:val="16"/>
          <w:lang w:val="tr-TR" w:eastAsia="en-US"/>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Satılmaya Hazır Yatırımların Yeniden Değerlenmesinden Sonra Meydana Gelen Artışlara</w:t>
      </w:r>
    </w:p>
    <w:p w:rsidR="00371160" w:rsidRDefault="009658B8">
      <w:pPr>
        <w:autoSpaceDE w:val="0"/>
        <w:autoSpaceDN w:val="0"/>
        <w:adjustRightInd w:val="0"/>
        <w:ind w:left="709"/>
        <w:jc w:val="both"/>
        <w:rPr>
          <w:b/>
          <w:sz w:val="22"/>
          <w:szCs w:val="22"/>
          <w:lang w:val="tr-TR"/>
        </w:rPr>
      </w:pPr>
      <w:r>
        <w:rPr>
          <w:b/>
          <w:sz w:val="22"/>
          <w:szCs w:val="22"/>
          <w:lang w:val="tr-TR"/>
        </w:rPr>
        <w:t xml:space="preserve"> İlişkin Bilgiler</w:t>
      </w:r>
    </w:p>
    <w:p w:rsidR="00371160" w:rsidRDefault="00371160">
      <w:pPr>
        <w:autoSpaceDE w:val="0"/>
        <w:autoSpaceDN w:val="0"/>
        <w:adjustRightInd w:val="0"/>
        <w:ind w:left="709"/>
        <w:jc w:val="both"/>
        <w:rPr>
          <w:sz w:val="16"/>
          <w:szCs w:val="16"/>
          <w:lang w:val="tr-TR"/>
        </w:rPr>
      </w:pPr>
    </w:p>
    <w:p w:rsidR="00371160" w:rsidRDefault="009658B8">
      <w:pPr>
        <w:autoSpaceDE w:val="0"/>
        <w:autoSpaceDN w:val="0"/>
        <w:adjustRightInd w:val="0"/>
        <w:ind w:left="709"/>
        <w:jc w:val="both"/>
        <w:rPr>
          <w:sz w:val="22"/>
          <w:szCs w:val="22"/>
          <w:lang w:val="tr-TR"/>
        </w:rPr>
      </w:pPr>
      <w:r>
        <w:rPr>
          <w:sz w:val="22"/>
          <w:szCs w:val="22"/>
          <w:lang w:val="tr-TR"/>
        </w:rPr>
        <w:t>Satılmaya hazır yatırımların yeniden değerlenmesinden sonra meydana gelen artış 6.732 Bin TL’dir (31 Aralık 2009: 2.92</w:t>
      </w:r>
      <w:ins w:id="3310" w:author="Gülşah Tuba Ünlü (Open)&#10;" w:date="2011-02-13T16:56:00Z">
        <w:r>
          <w:rPr>
            <w:sz w:val="22"/>
            <w:szCs w:val="22"/>
            <w:lang w:val="tr-TR"/>
          </w:rPr>
          <w:t xml:space="preserve">1 </w:t>
        </w:r>
      </w:ins>
      <w:del w:id="3311" w:author="Gülşah Tuba Ünlü (Open)&#10;" w:date="2011-02-13T16:56:00Z">
        <w:r>
          <w:rPr>
            <w:sz w:val="22"/>
            <w:szCs w:val="22"/>
            <w:lang w:val="tr-TR"/>
          </w:rPr>
          <w:delText>1</w:delText>
        </w:r>
      </w:del>
      <w:ins w:id="3312" w:author="Gülşah Tuba Ünlü (Open)&#10;" w:date="2011-02-12T12:55:00Z">
        <w:r>
          <w:rPr>
            <w:sz w:val="22"/>
            <w:szCs w:val="22"/>
            <w:lang w:val="tr-TR"/>
          </w:rPr>
          <w:t>Bin TL</w:t>
        </w:r>
      </w:ins>
      <w:r>
        <w:rPr>
          <w:sz w:val="22"/>
          <w:szCs w:val="22"/>
          <w:lang w:val="tr-TR"/>
        </w:rPr>
        <w:t>).</w:t>
      </w:r>
    </w:p>
    <w:p w:rsidR="00371160" w:rsidRDefault="00371160">
      <w:pPr>
        <w:autoSpaceDE w:val="0"/>
        <w:autoSpaceDN w:val="0"/>
        <w:adjustRightInd w:val="0"/>
        <w:ind w:left="709"/>
        <w:jc w:val="both"/>
        <w:rPr>
          <w:sz w:val="16"/>
          <w:szCs w:val="16"/>
          <w:lang w:val="tr-TR"/>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Nakit Akış Riskinden Korunma Kalemlerinde Meydana Gelen Artışlara İlişkin Bilgiler</w:t>
      </w:r>
    </w:p>
    <w:p w:rsidR="00371160" w:rsidRDefault="00371160">
      <w:pPr>
        <w:autoSpaceDE w:val="0"/>
        <w:autoSpaceDN w:val="0"/>
        <w:adjustRightInd w:val="0"/>
        <w:ind w:left="709"/>
        <w:jc w:val="both"/>
        <w:rPr>
          <w:sz w:val="22"/>
          <w:szCs w:val="22"/>
          <w:lang w:val="tr-TR"/>
        </w:rPr>
      </w:pPr>
    </w:p>
    <w:p w:rsidR="00371160" w:rsidRDefault="009658B8">
      <w:pPr>
        <w:autoSpaceDE w:val="0"/>
        <w:autoSpaceDN w:val="0"/>
        <w:adjustRightInd w:val="0"/>
        <w:ind w:left="709"/>
        <w:jc w:val="both"/>
        <w:rPr>
          <w:sz w:val="22"/>
          <w:szCs w:val="22"/>
          <w:lang w:val="tr-TR"/>
        </w:rPr>
      </w:pPr>
      <w:r>
        <w:rPr>
          <w:sz w:val="22"/>
          <w:szCs w:val="22"/>
          <w:lang w:val="tr-TR"/>
        </w:rPr>
        <w:t>Nakit akış riskinden korunma işlemleri bulunmamaktadır.</w:t>
      </w:r>
    </w:p>
    <w:p w:rsidR="00371160" w:rsidRDefault="00371160">
      <w:pPr>
        <w:autoSpaceDE w:val="0"/>
        <w:autoSpaceDN w:val="0"/>
        <w:adjustRightInd w:val="0"/>
        <w:ind w:left="709"/>
        <w:jc w:val="both"/>
        <w:rPr>
          <w:sz w:val="22"/>
          <w:szCs w:val="22"/>
          <w:lang w:val="tr-TR"/>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Kur Farklarının Dönem Başı ve Dönem Sonundaki Tutarlarına İlişkin Mutabakat</w:t>
      </w:r>
    </w:p>
    <w:p w:rsidR="00371160" w:rsidRDefault="00371160">
      <w:pPr>
        <w:autoSpaceDE w:val="0"/>
        <w:autoSpaceDN w:val="0"/>
        <w:adjustRightInd w:val="0"/>
        <w:ind w:left="709"/>
        <w:jc w:val="both"/>
        <w:rPr>
          <w:sz w:val="22"/>
          <w:szCs w:val="22"/>
          <w:lang w:val="tr-TR"/>
        </w:rPr>
      </w:pPr>
    </w:p>
    <w:p w:rsidR="00371160" w:rsidRDefault="009658B8">
      <w:pPr>
        <w:autoSpaceDE w:val="0"/>
        <w:autoSpaceDN w:val="0"/>
        <w:adjustRightInd w:val="0"/>
        <w:ind w:left="709"/>
        <w:jc w:val="both"/>
        <w:rPr>
          <w:del w:id="3313" w:author="Gülşah Tuba Ünlü (Open)&#10;" w:date="2011-02-12T00:21:00Z"/>
          <w:sz w:val="22"/>
          <w:szCs w:val="22"/>
          <w:lang w:val="tr-TR"/>
        </w:rPr>
      </w:pPr>
      <w:r>
        <w:rPr>
          <w:sz w:val="22"/>
          <w:szCs w:val="22"/>
          <w:lang w:val="tr-TR"/>
        </w:rPr>
        <w:t>Dönem başı ve dönem sonu arasında özkaynaklar içerisinde muhasebeleştirilen kur farkı</w:t>
      </w:r>
      <w:ins w:id="3314" w:author="Gülşah Tuba Ünlü (Open)&#10;" w:date="2011-02-12T00:21:00Z">
        <w:r>
          <w:rPr>
            <w:sz w:val="22"/>
            <w:szCs w:val="22"/>
            <w:lang w:val="tr-TR"/>
          </w:rPr>
          <w:t xml:space="preserve"> </w:t>
        </w:r>
      </w:ins>
    </w:p>
    <w:p w:rsidR="00371160" w:rsidRDefault="009658B8">
      <w:pPr>
        <w:autoSpaceDE w:val="0"/>
        <w:autoSpaceDN w:val="0"/>
        <w:adjustRightInd w:val="0"/>
        <w:ind w:left="709"/>
        <w:jc w:val="both"/>
        <w:rPr>
          <w:sz w:val="22"/>
          <w:szCs w:val="22"/>
          <w:lang w:val="tr-TR"/>
        </w:rPr>
      </w:pPr>
      <w:r>
        <w:rPr>
          <w:sz w:val="22"/>
          <w:szCs w:val="22"/>
          <w:lang w:val="tr-TR"/>
        </w:rPr>
        <w:t>bulunmamaktadır.</w:t>
      </w:r>
    </w:p>
    <w:p w:rsidR="00371160" w:rsidRDefault="00371160">
      <w:pPr>
        <w:autoSpaceDE w:val="0"/>
        <w:autoSpaceDN w:val="0"/>
        <w:adjustRightInd w:val="0"/>
        <w:ind w:left="709"/>
        <w:jc w:val="both"/>
        <w:rPr>
          <w:sz w:val="22"/>
          <w:szCs w:val="22"/>
          <w:lang w:val="tr-TR"/>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Bilanço Tarihinden Sonra Ancak Finansal Tabloların İlanından Önce Bildirim Yapılmış Kâr Payları Tutarı</w:t>
      </w:r>
    </w:p>
    <w:p w:rsidR="00371160" w:rsidRDefault="00371160">
      <w:pPr>
        <w:autoSpaceDE w:val="0"/>
        <w:autoSpaceDN w:val="0"/>
        <w:adjustRightInd w:val="0"/>
        <w:ind w:left="709"/>
        <w:jc w:val="both"/>
        <w:rPr>
          <w:sz w:val="22"/>
          <w:szCs w:val="22"/>
          <w:lang w:val="tr-TR"/>
        </w:rPr>
      </w:pPr>
    </w:p>
    <w:p w:rsidR="00371160" w:rsidRDefault="009658B8">
      <w:pPr>
        <w:autoSpaceDE w:val="0"/>
        <w:autoSpaceDN w:val="0"/>
        <w:adjustRightInd w:val="0"/>
        <w:ind w:left="709"/>
        <w:jc w:val="both"/>
        <w:rPr>
          <w:del w:id="3315" w:author="Gülşah Tuba Ünlü (Open)&#10;" w:date="2011-02-12T00:21:00Z"/>
          <w:sz w:val="22"/>
          <w:szCs w:val="22"/>
          <w:lang w:val="tr-TR"/>
        </w:rPr>
      </w:pPr>
      <w:r>
        <w:rPr>
          <w:sz w:val="22"/>
          <w:szCs w:val="22"/>
          <w:lang w:val="tr-TR"/>
        </w:rPr>
        <w:t>Banka’nın, bilanço tarihinden sonra ancak finansal tabloların ilanından önce bildirim yapılmış kâr</w:t>
      </w:r>
      <w:ins w:id="3316" w:author="Gülşah Tuba Ünlü (Open)&#10;" w:date="2011-02-12T00:21:00Z">
        <w:r>
          <w:rPr>
            <w:sz w:val="22"/>
            <w:szCs w:val="22"/>
            <w:lang w:val="tr-TR"/>
          </w:rPr>
          <w:t xml:space="preserve"> </w:t>
        </w:r>
      </w:ins>
    </w:p>
    <w:p w:rsidR="00371160" w:rsidRDefault="009658B8">
      <w:pPr>
        <w:autoSpaceDE w:val="0"/>
        <w:autoSpaceDN w:val="0"/>
        <w:adjustRightInd w:val="0"/>
        <w:ind w:left="709"/>
        <w:jc w:val="both"/>
        <w:rPr>
          <w:sz w:val="22"/>
          <w:szCs w:val="22"/>
          <w:lang w:val="tr-TR"/>
        </w:rPr>
      </w:pPr>
      <w:r>
        <w:rPr>
          <w:sz w:val="22"/>
          <w:szCs w:val="22"/>
          <w:lang w:val="tr-TR"/>
        </w:rPr>
        <w:t>payları tutarları bulunmamaktadır.</w:t>
      </w:r>
    </w:p>
    <w:p w:rsidR="00371160" w:rsidRDefault="00371160">
      <w:pPr>
        <w:autoSpaceDE w:val="0"/>
        <w:autoSpaceDN w:val="0"/>
        <w:adjustRightInd w:val="0"/>
        <w:ind w:left="709"/>
        <w:jc w:val="both"/>
        <w:rPr>
          <w:sz w:val="22"/>
          <w:szCs w:val="22"/>
          <w:lang w:val="tr-TR"/>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Bilanço Tarihi Sonrasında Ortaklara Dağıtılmak Üzere Önerilen Hisse Başına Dönem Net Kâr Payları</w:t>
      </w:r>
    </w:p>
    <w:p w:rsidR="00371160" w:rsidRDefault="00371160">
      <w:pPr>
        <w:autoSpaceDE w:val="0"/>
        <w:autoSpaceDN w:val="0"/>
        <w:adjustRightInd w:val="0"/>
        <w:ind w:left="709"/>
        <w:jc w:val="both"/>
        <w:rPr>
          <w:sz w:val="22"/>
          <w:szCs w:val="22"/>
          <w:lang w:val="tr-TR"/>
        </w:rPr>
      </w:pPr>
    </w:p>
    <w:p w:rsidR="00371160" w:rsidRDefault="009658B8">
      <w:pPr>
        <w:autoSpaceDE w:val="0"/>
        <w:autoSpaceDN w:val="0"/>
        <w:adjustRightInd w:val="0"/>
        <w:ind w:left="709"/>
        <w:jc w:val="both"/>
        <w:rPr>
          <w:del w:id="3317" w:author="Gülşah Tuba Ünlü (Open)&#10;" w:date="2011-02-12T00:20:00Z"/>
          <w:sz w:val="22"/>
          <w:szCs w:val="22"/>
          <w:lang w:val="tr-TR"/>
        </w:rPr>
      </w:pPr>
      <w:r>
        <w:rPr>
          <w:sz w:val="22"/>
          <w:szCs w:val="22"/>
          <w:lang w:val="tr-TR"/>
        </w:rPr>
        <w:t>Banka’nın, bilanço tarihi sonrasında ortaklara dağıtılmak üzere önerilen hisse başına dönem net</w:t>
      </w:r>
      <w:ins w:id="3318" w:author="Gülşah Tuba Ünlü (Open)&#10;" w:date="2011-02-12T00:20:00Z">
        <w:r>
          <w:rPr>
            <w:sz w:val="22"/>
            <w:szCs w:val="22"/>
            <w:lang w:val="tr-TR"/>
          </w:rPr>
          <w:t xml:space="preserve"> </w:t>
        </w:r>
      </w:ins>
    </w:p>
    <w:p w:rsidR="00371160" w:rsidRDefault="009658B8">
      <w:pPr>
        <w:autoSpaceDE w:val="0"/>
        <w:autoSpaceDN w:val="0"/>
        <w:adjustRightInd w:val="0"/>
        <w:ind w:left="709"/>
        <w:jc w:val="both"/>
        <w:rPr>
          <w:sz w:val="22"/>
          <w:szCs w:val="22"/>
          <w:lang w:val="tr-TR"/>
        </w:rPr>
      </w:pPr>
      <w:r>
        <w:rPr>
          <w:sz w:val="22"/>
          <w:szCs w:val="22"/>
          <w:lang w:val="tr-TR"/>
        </w:rPr>
        <w:t>kâr payları bulunmamaktadır.</w:t>
      </w:r>
    </w:p>
    <w:p w:rsidR="00371160" w:rsidRDefault="00371160">
      <w:pPr>
        <w:autoSpaceDE w:val="0"/>
        <w:autoSpaceDN w:val="0"/>
        <w:adjustRightInd w:val="0"/>
        <w:ind w:left="709"/>
        <w:jc w:val="both"/>
        <w:rPr>
          <w:sz w:val="22"/>
          <w:szCs w:val="22"/>
          <w:lang w:val="tr-TR"/>
        </w:rPr>
      </w:pPr>
    </w:p>
    <w:p w:rsidR="00371160" w:rsidRDefault="009658B8">
      <w:pPr>
        <w:numPr>
          <w:ilvl w:val="0"/>
          <w:numId w:val="20"/>
        </w:numPr>
        <w:tabs>
          <w:tab w:val="left" w:pos="709"/>
        </w:tabs>
        <w:autoSpaceDE w:val="0"/>
        <w:autoSpaceDN w:val="0"/>
        <w:adjustRightInd w:val="0"/>
        <w:ind w:hanging="720"/>
        <w:jc w:val="both"/>
        <w:rPr>
          <w:b/>
          <w:sz w:val="22"/>
          <w:szCs w:val="22"/>
          <w:lang w:val="tr-TR"/>
        </w:rPr>
      </w:pPr>
      <w:r>
        <w:rPr>
          <w:b/>
          <w:sz w:val="22"/>
          <w:szCs w:val="22"/>
          <w:lang w:val="tr-TR"/>
        </w:rPr>
        <w:t>Kâr Payının Ödenme Zamanları Hakkında Genel Kurula Yapılacak Öneriler İle Kâr Dağıtımı Yapılmayacaksa Nedenleri</w:t>
      </w:r>
    </w:p>
    <w:p w:rsidR="00371160" w:rsidRDefault="00371160">
      <w:pPr>
        <w:autoSpaceDE w:val="0"/>
        <w:autoSpaceDN w:val="0"/>
        <w:adjustRightInd w:val="0"/>
        <w:ind w:left="709"/>
        <w:jc w:val="both"/>
        <w:rPr>
          <w:sz w:val="22"/>
          <w:szCs w:val="22"/>
          <w:lang w:val="tr-TR"/>
        </w:rPr>
      </w:pPr>
    </w:p>
    <w:p w:rsidR="00371160" w:rsidRDefault="009658B8">
      <w:pPr>
        <w:autoSpaceDE w:val="0"/>
        <w:autoSpaceDN w:val="0"/>
        <w:adjustRightInd w:val="0"/>
        <w:ind w:left="709"/>
        <w:jc w:val="both"/>
        <w:rPr>
          <w:sz w:val="22"/>
          <w:szCs w:val="22"/>
          <w:lang w:val="tr-TR"/>
        </w:rPr>
      </w:pPr>
      <w:r>
        <w:rPr>
          <w:sz w:val="22"/>
          <w:szCs w:val="22"/>
          <w:lang w:val="tr-TR"/>
        </w:rPr>
        <w:t>Finansal tabloların kesinleştiği tarih itibarıyla Yönetim Kurulu kar dağıtımı ile ilgili bir karar almamıştır.</w:t>
      </w:r>
    </w:p>
    <w:p w:rsidR="00371160" w:rsidRDefault="00371160">
      <w:pPr>
        <w:autoSpaceDE w:val="0"/>
        <w:autoSpaceDN w:val="0"/>
        <w:adjustRightInd w:val="0"/>
        <w:ind w:left="709"/>
        <w:jc w:val="both"/>
        <w:rPr>
          <w:sz w:val="20"/>
          <w:szCs w:val="20"/>
          <w:lang w:val="tr-TR"/>
        </w:rPr>
      </w:pPr>
    </w:p>
    <w:p w:rsidR="00371160" w:rsidRDefault="009658B8">
      <w:pPr>
        <w:numPr>
          <w:ilvl w:val="0"/>
          <w:numId w:val="20"/>
        </w:numPr>
        <w:autoSpaceDE w:val="0"/>
        <w:autoSpaceDN w:val="0"/>
        <w:adjustRightInd w:val="0"/>
        <w:ind w:hanging="720"/>
        <w:jc w:val="both"/>
        <w:rPr>
          <w:sz w:val="22"/>
          <w:szCs w:val="22"/>
          <w:lang w:val="tr-TR"/>
        </w:rPr>
      </w:pPr>
      <w:r>
        <w:rPr>
          <w:rFonts w:ascii="TimesNewRomanPS-BoldMT" w:hAnsi="TimesNewRomanPS-BoldMT" w:cs="TimesNewRomanPS-BoldMT"/>
          <w:b/>
          <w:bCs/>
          <w:sz w:val="22"/>
          <w:szCs w:val="22"/>
          <w:lang w:val="tr-TR" w:eastAsia="tr-TR"/>
        </w:rPr>
        <w:t>Yasal Yedek Akçeler Hesabına Aktarılan Tutarlar</w:t>
      </w:r>
    </w:p>
    <w:p w:rsidR="00371160" w:rsidRDefault="00371160">
      <w:pPr>
        <w:autoSpaceDE w:val="0"/>
        <w:autoSpaceDN w:val="0"/>
        <w:adjustRightInd w:val="0"/>
        <w:jc w:val="both"/>
        <w:rPr>
          <w:sz w:val="22"/>
          <w:szCs w:val="22"/>
          <w:lang w:val="tr-TR"/>
        </w:rPr>
      </w:pPr>
    </w:p>
    <w:p w:rsidR="00371160" w:rsidRDefault="009658B8">
      <w:pPr>
        <w:autoSpaceDE w:val="0"/>
        <w:autoSpaceDN w:val="0"/>
        <w:adjustRightInd w:val="0"/>
        <w:ind w:left="709"/>
        <w:jc w:val="both"/>
        <w:rPr>
          <w:sz w:val="22"/>
          <w:szCs w:val="22"/>
          <w:lang w:val="tr-TR"/>
        </w:rPr>
      </w:pPr>
      <w:r>
        <w:rPr>
          <w:rFonts w:ascii="TimesNewRomanPS-BoldMT" w:hAnsi="TimesNewRomanPS-BoldMT" w:cs="TimesNewRomanPS-BoldMT"/>
          <w:bCs/>
          <w:sz w:val="22"/>
          <w:szCs w:val="22"/>
          <w:lang w:val="tr-TR" w:eastAsia="tr-TR"/>
        </w:rPr>
        <w:t xml:space="preserve">Cari dönemde </w:t>
      </w:r>
      <w:ins w:id="3319" w:author="Gülşah Tuba Ünlü (Open)&#10;" w:date="2011-02-12T00:21:00Z">
        <w:r>
          <w:rPr>
            <w:rFonts w:ascii="TimesNewRomanPS-BoldMT" w:hAnsi="TimesNewRomanPS-BoldMT" w:cs="TimesNewRomanPS-BoldMT"/>
            <w:bCs/>
            <w:sz w:val="22"/>
            <w:szCs w:val="22"/>
            <w:lang w:val="tr-TR" w:eastAsia="tr-TR"/>
          </w:rPr>
          <w:t xml:space="preserve">15.064 Bin TL </w:t>
        </w:r>
      </w:ins>
      <w:r>
        <w:rPr>
          <w:rFonts w:ascii="TimesNewRomanPS-BoldMT" w:hAnsi="TimesNewRomanPS-BoldMT" w:cs="TimesNewRomanPS-BoldMT"/>
          <w:bCs/>
          <w:sz w:val="22"/>
          <w:szCs w:val="22"/>
          <w:lang w:val="tr-TR" w:eastAsia="tr-TR"/>
        </w:rPr>
        <w:t>yasal yedek akçeler hesabı</w:t>
      </w:r>
      <w:ins w:id="3320" w:author="Gülşah Tuba Ünlü (Open)&#10;" w:date="2011-02-12T00:21:00Z">
        <w:r>
          <w:rPr>
            <w:rFonts w:ascii="TimesNewRomanPS-BoldMT" w:hAnsi="TimesNewRomanPS-BoldMT" w:cs="TimesNewRomanPS-BoldMT"/>
            <w:bCs/>
            <w:sz w:val="22"/>
            <w:szCs w:val="22"/>
            <w:lang w:val="tr-TR" w:eastAsia="tr-TR"/>
          </w:rPr>
          <w:t>na aktarılmıştır</w:t>
        </w:r>
      </w:ins>
      <w:del w:id="3321" w:author="Gülşah Tuba Ünlü (Open)&#10;" w:date="2011-02-12T00:21:00Z">
        <w:r>
          <w:rPr>
            <w:rFonts w:ascii="TimesNewRomanPS-BoldMT" w:hAnsi="TimesNewRomanPS-BoldMT" w:cs="TimesNewRomanPS-BoldMT"/>
            <w:bCs/>
            <w:sz w:val="22"/>
            <w:szCs w:val="22"/>
            <w:lang w:val="tr-TR" w:eastAsia="tr-TR"/>
          </w:rPr>
          <w:delText xml:space="preserve"> bulunmamaktadır.</w:delText>
        </w:r>
      </w:del>
      <w:r>
        <w:rPr>
          <w:rFonts w:ascii="TimesNewRomanPS-BoldMT" w:hAnsi="TimesNewRomanPS-BoldMT" w:cs="TimesNewRomanPS-BoldMT"/>
          <w:bCs/>
          <w:sz w:val="22"/>
          <w:szCs w:val="22"/>
          <w:lang w:val="tr-TR" w:eastAsia="tr-TR"/>
        </w:rPr>
        <w:t xml:space="preserve"> </w:t>
      </w:r>
      <w:r>
        <w:rPr>
          <w:sz w:val="22"/>
          <w:szCs w:val="22"/>
          <w:lang w:val="tr-TR"/>
        </w:rPr>
        <w:t>(31 Aralık 2009: 12.325 Bin TL).</w:t>
      </w:r>
    </w:p>
    <w:p w:rsidR="00371160" w:rsidRDefault="00371160">
      <w:pPr>
        <w:autoSpaceDE w:val="0"/>
        <w:autoSpaceDN w:val="0"/>
        <w:adjustRightInd w:val="0"/>
        <w:jc w:val="both"/>
        <w:rPr>
          <w:sz w:val="22"/>
          <w:szCs w:val="22"/>
          <w:lang w:val="tr-TR"/>
        </w:rPr>
      </w:pPr>
    </w:p>
    <w:p w:rsidR="00371160" w:rsidRDefault="009658B8">
      <w:pPr>
        <w:numPr>
          <w:ilvl w:val="0"/>
          <w:numId w:val="20"/>
        </w:numPr>
        <w:autoSpaceDE w:val="0"/>
        <w:autoSpaceDN w:val="0"/>
        <w:adjustRightInd w:val="0"/>
        <w:ind w:hanging="720"/>
        <w:jc w:val="both"/>
        <w:rPr>
          <w:b/>
          <w:sz w:val="22"/>
          <w:szCs w:val="22"/>
          <w:lang w:val="tr-TR"/>
        </w:rPr>
      </w:pPr>
      <w:r>
        <w:rPr>
          <w:b/>
          <w:sz w:val="22"/>
          <w:szCs w:val="22"/>
          <w:lang w:val="tr-TR"/>
        </w:rPr>
        <w:t>Hisse Senedi İhracına İlişkin Bilgiler</w:t>
      </w:r>
    </w:p>
    <w:p w:rsidR="00371160" w:rsidRDefault="00371160">
      <w:pPr>
        <w:jc w:val="both"/>
        <w:rPr>
          <w:sz w:val="22"/>
          <w:szCs w:val="22"/>
          <w:lang w:val="tr-TR"/>
        </w:rPr>
      </w:pPr>
    </w:p>
    <w:p w:rsidR="00371160" w:rsidRDefault="009658B8">
      <w:pPr>
        <w:autoSpaceDE w:val="0"/>
        <w:autoSpaceDN w:val="0"/>
        <w:adjustRightInd w:val="0"/>
        <w:ind w:left="709"/>
        <w:jc w:val="both"/>
        <w:rPr>
          <w:sz w:val="22"/>
          <w:szCs w:val="22"/>
          <w:lang w:val="tr-TR"/>
        </w:rPr>
      </w:pPr>
      <w:r>
        <w:rPr>
          <w:sz w:val="22"/>
          <w:szCs w:val="22"/>
          <w:lang w:val="tr-TR"/>
        </w:rPr>
        <w:t>Hisse senedi ihracına ilişkin bilgiler bulunmamaktadır.</w:t>
      </w:r>
    </w:p>
    <w:p w:rsidR="00371160" w:rsidRDefault="00371160">
      <w:pPr>
        <w:jc w:val="both"/>
        <w:rPr>
          <w:sz w:val="22"/>
          <w:szCs w:val="22"/>
          <w:lang w:val="tr-TR"/>
        </w:rPr>
      </w:pPr>
    </w:p>
    <w:p w:rsidR="00371160" w:rsidRDefault="009658B8">
      <w:pPr>
        <w:ind w:left="720" w:hanging="720"/>
        <w:jc w:val="both"/>
        <w:rPr>
          <w:b/>
          <w:iCs/>
          <w:sz w:val="22"/>
          <w:szCs w:val="22"/>
          <w:lang w:val="tr-TR"/>
        </w:rPr>
      </w:pPr>
      <w:r>
        <w:rPr>
          <w:b/>
          <w:iCs/>
          <w:sz w:val="22"/>
          <w:szCs w:val="22"/>
          <w:lang w:val="tr-TR"/>
        </w:rPr>
        <w:br w:type="page"/>
      </w:r>
    </w:p>
    <w:p w:rsidR="00371160" w:rsidRDefault="00371160">
      <w:pPr>
        <w:tabs>
          <w:tab w:val="left" w:pos="720"/>
        </w:tabs>
        <w:spacing w:line="216" w:lineRule="auto"/>
        <w:rPr>
          <w:b/>
          <w:bC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16"/>
          <w:szCs w:val="16"/>
          <w:lang w:val="tr-TR"/>
        </w:rPr>
      </w:pPr>
    </w:p>
    <w:p w:rsidR="00000000" w:rsidRDefault="009658B8">
      <w:pPr>
        <w:tabs>
          <w:tab w:val="left" w:pos="709"/>
        </w:tabs>
        <w:spacing w:line="216" w:lineRule="auto"/>
        <w:rPr>
          <w:b/>
          <w:bCs/>
          <w:sz w:val="22"/>
          <w:szCs w:val="22"/>
          <w:lang w:val="tr-TR"/>
        </w:rPr>
        <w:pPrChange w:id="3322" w:author="Asiye Mara (Open)&#10;" w:date="2011-02-14T12:30:00Z">
          <w:pPr>
            <w:spacing w:line="216" w:lineRule="auto"/>
          </w:pPr>
        </w:pPrChange>
      </w:pPr>
      <w:r>
        <w:rPr>
          <w:b/>
          <w:bCs/>
          <w:sz w:val="22"/>
          <w:szCs w:val="22"/>
          <w:lang w:val="tr-TR"/>
        </w:rPr>
        <w:t>KONSOLİDE OLMAYAN FINANSAL TABLOLARA İLİŞKİN AÇIKLAMA VE DİPNOTLAR (devamı)</w:t>
      </w:r>
    </w:p>
    <w:p w:rsidR="00371160" w:rsidRDefault="00371160">
      <w:pPr>
        <w:ind w:left="720" w:hanging="720"/>
        <w:jc w:val="both"/>
        <w:rPr>
          <w:b/>
          <w:iCs/>
          <w:sz w:val="22"/>
          <w:szCs w:val="22"/>
          <w:lang w:val="tr-TR"/>
        </w:rPr>
      </w:pPr>
    </w:p>
    <w:p w:rsidR="00371160" w:rsidRDefault="009658B8">
      <w:pPr>
        <w:ind w:left="720" w:hanging="720"/>
        <w:jc w:val="both"/>
        <w:rPr>
          <w:b/>
          <w:sz w:val="22"/>
          <w:szCs w:val="22"/>
          <w:lang w:val="tr-TR"/>
        </w:rPr>
      </w:pPr>
      <w:r>
        <w:rPr>
          <w:b/>
          <w:iCs/>
          <w:sz w:val="22"/>
          <w:szCs w:val="22"/>
          <w:lang w:val="tr-TR"/>
        </w:rPr>
        <w:t xml:space="preserve">VI.       </w:t>
      </w:r>
      <w:r>
        <w:rPr>
          <w:b/>
          <w:sz w:val="22"/>
          <w:szCs w:val="22"/>
          <w:lang w:val="tr-TR"/>
        </w:rPr>
        <w:t>Nakit Akış Tablosuna İlişkin Açıklama ve Dipnotlar</w:t>
      </w:r>
    </w:p>
    <w:p w:rsidR="00371160" w:rsidRDefault="009658B8">
      <w:pPr>
        <w:tabs>
          <w:tab w:val="num" w:pos="900"/>
        </w:tabs>
        <w:spacing w:before="160"/>
        <w:jc w:val="both"/>
        <w:rPr>
          <w:b/>
          <w:sz w:val="22"/>
          <w:szCs w:val="22"/>
          <w:lang w:val="tr-TR"/>
        </w:rPr>
      </w:pPr>
      <w:r>
        <w:rPr>
          <w:b/>
          <w:sz w:val="22"/>
          <w:szCs w:val="22"/>
          <w:lang w:val="tr-TR"/>
        </w:rPr>
        <w:t>1.         Nakit ve Nakde Eşdeğer Varlıklara İlişkin Bilgiler</w:t>
      </w:r>
    </w:p>
    <w:p w:rsidR="00371160" w:rsidRDefault="009658B8">
      <w:pPr>
        <w:spacing w:before="160"/>
        <w:ind w:left="720" w:right="183" w:hanging="720"/>
        <w:jc w:val="both"/>
        <w:rPr>
          <w:b/>
          <w:sz w:val="22"/>
          <w:szCs w:val="22"/>
          <w:lang w:val="tr-TR"/>
        </w:rPr>
      </w:pPr>
      <w:r>
        <w:rPr>
          <w:b/>
          <w:sz w:val="22"/>
          <w:szCs w:val="22"/>
          <w:lang w:val="tr-TR"/>
        </w:rPr>
        <w:t>1.1.</w:t>
      </w:r>
      <w:r>
        <w:rPr>
          <w:b/>
          <w:sz w:val="22"/>
          <w:szCs w:val="22"/>
          <w:lang w:val="tr-TR"/>
        </w:rPr>
        <w:tab/>
        <w:t>Nakit ve Nakde Eşdeğer Varlıkları Oluşturan Unsurlar, Bu Unsurların Belirlenmesinde Kullanılan Muhasebe Politikası:</w:t>
      </w:r>
    </w:p>
    <w:p w:rsidR="00371160" w:rsidRDefault="00371160">
      <w:pPr>
        <w:tabs>
          <w:tab w:val="num" w:pos="720"/>
        </w:tabs>
        <w:ind w:left="720"/>
        <w:jc w:val="both"/>
        <w:rPr>
          <w:sz w:val="22"/>
          <w:szCs w:val="22"/>
          <w:lang w:val="tr-TR"/>
        </w:rPr>
      </w:pPr>
    </w:p>
    <w:p w:rsidR="00371160" w:rsidRDefault="009658B8">
      <w:pPr>
        <w:tabs>
          <w:tab w:val="num" w:pos="720"/>
        </w:tabs>
        <w:ind w:left="720"/>
        <w:jc w:val="both"/>
        <w:rPr>
          <w:ins w:id="3323" w:author="Gülşah Tuba Ünlü (Open)&#10;" w:date="2011-02-13T17:14:00Z"/>
          <w:sz w:val="22"/>
          <w:szCs w:val="22"/>
          <w:lang w:val="tr-TR"/>
        </w:rPr>
      </w:pPr>
      <w:r>
        <w:rPr>
          <w:sz w:val="22"/>
          <w:szCs w:val="22"/>
          <w:lang w:val="tr-TR"/>
        </w:rPr>
        <w:t>Kasa, efektif deposu, yoldaki paralar ve satın alınan banka çekleri ile</w:t>
      </w:r>
      <w:ins w:id="3324" w:author="Asiye Mara (Open)&#10;" w:date="2011-02-12T13:38:00Z">
        <w:r>
          <w:rPr>
            <w:sz w:val="22"/>
            <w:szCs w:val="22"/>
            <w:lang w:val="tr-TR"/>
          </w:rPr>
          <w:t xml:space="preserve"> </w:t>
        </w:r>
      </w:ins>
      <w:del w:id="3325" w:author="Asiye Mara (Open)&#10;" w:date="2011-02-12T13:38:00Z">
        <w:r>
          <w:rPr>
            <w:sz w:val="22"/>
            <w:szCs w:val="22"/>
            <w:lang w:val="tr-TR"/>
          </w:rPr>
          <w:delText xml:space="preserve"> T.C. Merkez Bankası hesapları ve </w:delText>
        </w:r>
      </w:del>
      <w:r>
        <w:rPr>
          <w:sz w:val="22"/>
          <w:szCs w:val="22"/>
          <w:lang w:val="tr-TR"/>
        </w:rPr>
        <w:t>bankalardaki vadesiz mevduat “Nakit” olarak; orijinal vadesi üç aydan kısa olan bankalardaki vadeli mevduatlar ve yurtdışı krediler hesabında izlenen kısa vadeli murabaha işlemleri “Nakde eşdeğer varlık” olarak tanımlanmaktadır. T.C. Merkez Bankası</w:t>
      </w:r>
      <w:del w:id="3326" w:author="Asiye Mara (Open)&#10;" w:date="2011-02-12T13:39:00Z">
        <w:r>
          <w:rPr>
            <w:sz w:val="22"/>
            <w:szCs w:val="22"/>
            <w:lang w:val="tr-TR"/>
          </w:rPr>
          <w:delText xml:space="preserve">’nda bloke hesapta takip edilen zorunlu karşılık </w:delText>
        </w:r>
      </w:del>
      <w:ins w:id="3327" w:author="Asiye Mara (Open)&#10;" w:date="2011-02-12T13:39:00Z">
        <w:r>
          <w:rPr>
            <w:sz w:val="22"/>
            <w:szCs w:val="22"/>
            <w:lang w:val="tr-TR"/>
          </w:rPr>
          <w:t xml:space="preserve"> </w:t>
        </w:r>
      </w:ins>
      <w:r>
        <w:rPr>
          <w:sz w:val="22"/>
          <w:szCs w:val="22"/>
          <w:lang w:val="tr-TR"/>
        </w:rPr>
        <w:t>bakiye</w:t>
      </w:r>
      <w:ins w:id="3328" w:author="Asiye Mara (Open)&#10;" w:date="2011-02-12T13:39:00Z">
        <w:r>
          <w:rPr>
            <w:sz w:val="22"/>
            <w:szCs w:val="22"/>
            <w:lang w:val="tr-TR"/>
          </w:rPr>
          <w:t>ler</w:t>
        </w:r>
      </w:ins>
      <w:del w:id="3329" w:author="Asiye Mara (Open)&#10;" w:date="2011-02-12T13:39:00Z">
        <w:r>
          <w:rPr>
            <w:sz w:val="22"/>
            <w:szCs w:val="22"/>
            <w:lang w:val="tr-TR"/>
          </w:rPr>
          <w:delText>s</w:delText>
        </w:r>
      </w:del>
      <w:r>
        <w:rPr>
          <w:sz w:val="22"/>
          <w:szCs w:val="22"/>
          <w:lang w:val="tr-TR"/>
        </w:rPr>
        <w:t>i nakde eşdeğer varlık olarak gösterilm</w:t>
      </w:r>
      <w:ins w:id="3330" w:author="Asiye Mara (Open)&#10;" w:date="2011-02-12T13:39:00Z">
        <w:r>
          <w:rPr>
            <w:sz w:val="22"/>
            <w:szCs w:val="22"/>
            <w:lang w:val="tr-TR"/>
          </w:rPr>
          <w:t>emiş</w:t>
        </w:r>
      </w:ins>
      <w:del w:id="3331" w:author="Asiye Mara (Open)&#10;" w:date="2011-02-12T13:39:00Z">
        <w:r>
          <w:rPr>
            <w:sz w:val="22"/>
            <w:szCs w:val="22"/>
            <w:lang w:val="tr-TR"/>
          </w:rPr>
          <w:delText>iş</w:delText>
        </w:r>
      </w:del>
      <w:r>
        <w:rPr>
          <w:sz w:val="22"/>
          <w:szCs w:val="22"/>
          <w:lang w:val="tr-TR"/>
        </w:rPr>
        <w:t xml:space="preserve">tir. </w:t>
      </w:r>
    </w:p>
    <w:p w:rsidR="00371160" w:rsidRDefault="00371160">
      <w:pPr>
        <w:tabs>
          <w:tab w:val="num" w:pos="720"/>
        </w:tabs>
        <w:ind w:left="720"/>
        <w:jc w:val="both"/>
        <w:rPr>
          <w:ins w:id="3332" w:author="Gülşah Tuba Ünlü (Open)&#10;" w:date="2011-02-13T17:14:00Z"/>
          <w:sz w:val="22"/>
          <w:szCs w:val="22"/>
          <w:lang w:val="tr-TR"/>
        </w:rPr>
      </w:pPr>
    </w:p>
    <w:p w:rsidR="00000000" w:rsidRDefault="0092089C">
      <w:pPr>
        <w:pStyle w:val="ListParagraph"/>
        <w:numPr>
          <w:ilvl w:val="1"/>
          <w:numId w:val="23"/>
        </w:numPr>
        <w:autoSpaceDE w:val="0"/>
        <w:autoSpaceDN w:val="0"/>
        <w:ind w:hanging="712"/>
        <w:rPr>
          <w:ins w:id="3333" w:author="Gülşah Tuba Ünlü (Open)&#10;" w:date="2011-02-13T17:15:00Z"/>
          <w:b/>
          <w:bCs/>
          <w:rPrChange w:id="3334" w:author="Asiye Mara (Open)&#10;" w:date="2011-02-14T12:31:00Z">
            <w:rPr>
              <w:ins w:id="3335" w:author="Gülşah Tuba Ünlü (Open)&#10;" w:date="2011-02-13T17:15:00Z"/>
            </w:rPr>
          </w:rPrChange>
        </w:rPr>
        <w:pPrChange w:id="3336" w:author="Asiye Mara (Open)&#10;" w:date="2011-02-14T12:30:00Z">
          <w:pPr>
            <w:autoSpaceDE w:val="0"/>
            <w:autoSpaceDN w:val="0"/>
          </w:pPr>
        </w:pPrChange>
      </w:pPr>
      <w:ins w:id="3337" w:author="Gülşah Tuba Ünlü (Open)&#10;" w:date="2011-02-13T17:14:00Z">
        <w:r w:rsidRPr="0092089C">
          <w:rPr>
            <w:b/>
            <w:bCs/>
            <w:rPrChange w:id="3338" w:author="Asiye Mara (Open)&#10;" w:date="2011-02-14T12:31:00Z">
              <w:rPr/>
            </w:rPrChange>
          </w:rPr>
          <w:t>Nakit Akış Tablosunda Yer Alan  Diğer Kalemleri ve Döviz Kurundaki Değişimin Nakit ve Nakde Eşdeğer Varlıklar Üzerindeki Etkisi:</w:t>
        </w:r>
      </w:ins>
    </w:p>
    <w:p w:rsidR="00000000" w:rsidRDefault="006663F3">
      <w:pPr>
        <w:pStyle w:val="ListParagraph"/>
        <w:autoSpaceDE w:val="0"/>
        <w:autoSpaceDN w:val="0"/>
        <w:ind w:left="1080"/>
        <w:rPr>
          <w:ins w:id="3339" w:author="Gülşah Tuba Ünlü (Open)&#10;" w:date="2011-02-13T17:14:00Z"/>
          <w:b/>
          <w:bCs/>
          <w:rPrChange w:id="3340" w:author="Asiye Mara (Open)&#10;" w:date="2011-02-14T12:31:00Z">
            <w:rPr>
              <w:ins w:id="3341" w:author="Gülşah Tuba Ünlü (Open)&#10;" w:date="2011-02-13T17:14:00Z"/>
            </w:rPr>
          </w:rPrChange>
        </w:rPr>
        <w:pPrChange w:id="3342" w:author="Asiye Mara (Open)&#10;" w:date="2011-02-14T12:30:00Z">
          <w:pPr>
            <w:autoSpaceDE w:val="0"/>
            <w:autoSpaceDN w:val="0"/>
          </w:pPr>
        </w:pPrChange>
      </w:pPr>
    </w:p>
    <w:p w:rsidR="00000000" w:rsidRDefault="0092089C">
      <w:pPr>
        <w:autoSpaceDE w:val="0"/>
        <w:autoSpaceDN w:val="0"/>
        <w:ind w:left="709"/>
        <w:jc w:val="both"/>
        <w:rPr>
          <w:ins w:id="3343" w:author="Gülşah Tuba Ünlü (Open)&#10;" w:date="2011-02-13T17:14:00Z"/>
          <w:sz w:val="22"/>
          <w:szCs w:val="22"/>
          <w:lang w:val="tr-TR"/>
          <w:rPrChange w:id="3344" w:author="Asiye Mara (Open)&#10;" w:date="2011-02-14T12:31:00Z">
            <w:rPr>
              <w:ins w:id="3345" w:author="Gülşah Tuba Ünlü (Open)&#10;" w:date="2011-02-13T17:14:00Z"/>
            </w:rPr>
          </w:rPrChange>
        </w:rPr>
        <w:pPrChange w:id="3346" w:author="Asiye Mara (Open)&#10;" w:date="2011-02-14T12:30:00Z">
          <w:pPr>
            <w:autoSpaceDE w:val="0"/>
            <w:autoSpaceDN w:val="0"/>
            <w:ind w:left="709"/>
          </w:pPr>
        </w:pPrChange>
      </w:pPr>
      <w:ins w:id="3347" w:author="Gülşah Tuba Ünlü (Open)&#10;" w:date="2011-02-13T17:14:00Z">
        <w:r w:rsidRPr="0092089C">
          <w:rPr>
            <w:sz w:val="22"/>
            <w:szCs w:val="22"/>
            <w:lang w:val="tr-TR"/>
            <w:rPrChange w:id="3348" w:author="Asiye Mara (Open)&#10;" w:date="2011-02-14T12:31:00Z">
              <w:rPr/>
            </w:rPrChange>
          </w:rPr>
          <w:t>Bankacılık faaliyet konusu aktif ve pasiflerde degisim öncesi faaliyet karı içinde yer alan (25</w:t>
        </w:r>
      </w:ins>
      <w:ins w:id="3349" w:author="Gülşah Tuba Ünlü (Open)&#10;" w:date="2011-02-13T17:54:00Z">
        <w:r w:rsidR="009658B8">
          <w:rPr>
            <w:sz w:val="22"/>
            <w:szCs w:val="22"/>
            <w:lang w:val="tr-TR"/>
          </w:rPr>
          <w:t>8</w:t>
        </w:r>
      </w:ins>
      <w:ins w:id="3350" w:author="Gülşah Tuba Ünlü (Open)&#10;" w:date="2011-02-13T17:14:00Z">
        <w:r w:rsidRPr="0092089C">
          <w:rPr>
            <w:sz w:val="22"/>
            <w:szCs w:val="22"/>
            <w:lang w:val="tr-TR"/>
            <w:rPrChange w:id="3351" w:author="Asiye Mara (Open)&#10;" w:date="2011-02-14T12:31:00Z">
              <w:rPr/>
            </w:rPrChange>
          </w:rPr>
          <w:t>.</w:t>
        </w:r>
      </w:ins>
      <w:ins w:id="3352" w:author="Gülşah Tuba Ünlü (Open)&#10;" w:date="2011-02-13T17:54:00Z">
        <w:r w:rsidR="009658B8">
          <w:rPr>
            <w:sz w:val="22"/>
            <w:szCs w:val="22"/>
            <w:lang w:val="tr-TR"/>
          </w:rPr>
          <w:t>923</w:t>
        </w:r>
      </w:ins>
      <w:ins w:id="3353" w:author="Gülşah Tuba Ünlü (Open)&#10;" w:date="2011-02-13T17:14:00Z">
        <w:r w:rsidRPr="0092089C">
          <w:rPr>
            <w:sz w:val="22"/>
            <w:szCs w:val="22"/>
            <w:lang w:val="tr-TR"/>
            <w:rPrChange w:id="3354" w:author="Asiye Mara (Open)&#10;" w:date="2011-02-14T12:31:00Z">
              <w:rPr/>
            </w:rPrChange>
          </w:rPr>
          <w:t>) Bin TL  tutarındaki  “Diğer” kalemi faaliyet kiralama,</w:t>
        </w:r>
      </w:ins>
      <w:ins w:id="3355" w:author="Gülşah Tuba Ünlü (Open)&#10;" w:date="2011-02-13T17:19:00Z">
        <w:r w:rsidR="009658B8">
          <w:rPr>
            <w:sz w:val="22"/>
            <w:szCs w:val="22"/>
            <w:lang w:val="tr-TR"/>
          </w:rPr>
          <w:t xml:space="preserve"> </w:t>
        </w:r>
      </w:ins>
      <w:ins w:id="3356" w:author="Gülşah Tuba Ünlü (Open)&#10;" w:date="2011-02-13T17:14:00Z">
        <w:r w:rsidRPr="0092089C">
          <w:rPr>
            <w:sz w:val="22"/>
            <w:szCs w:val="22"/>
            <w:lang w:val="tr-TR"/>
            <w:rPrChange w:id="3357" w:author="Asiye Mara (Open)&#10;" w:date="2011-02-14T12:31:00Z">
              <w:rPr/>
            </w:rPrChange>
          </w:rPr>
          <w:t>bakım onarım,</w:t>
        </w:r>
      </w:ins>
      <w:ins w:id="3358" w:author="Gülşah Tuba Ünlü (Open)&#10;" w:date="2011-02-13T17:19:00Z">
        <w:r w:rsidR="009658B8">
          <w:rPr>
            <w:sz w:val="22"/>
            <w:szCs w:val="22"/>
            <w:lang w:val="tr-TR"/>
          </w:rPr>
          <w:t xml:space="preserve"> </w:t>
        </w:r>
      </w:ins>
      <w:ins w:id="3359" w:author="Gülşah Tuba Ünlü (Open)&#10;" w:date="2011-02-13T17:14:00Z">
        <w:r w:rsidRPr="0092089C">
          <w:rPr>
            <w:sz w:val="22"/>
            <w:szCs w:val="22"/>
            <w:lang w:val="tr-TR"/>
            <w:rPrChange w:id="3360" w:author="Asiye Mara (Open)&#10;" w:date="2011-02-14T12:31:00Z">
              <w:rPr/>
            </w:rPrChange>
          </w:rPr>
          <w:t>reklam ve ilan giderleri ile diğer işletme giderleri ve verilen ücret ve komisyonlar tutarından ol</w:t>
        </w:r>
        <w:r w:rsidR="009658B8">
          <w:rPr>
            <w:sz w:val="22"/>
            <w:szCs w:val="22"/>
            <w:lang w:val="tr-TR"/>
          </w:rPr>
          <w:t>usmaktadır</w:t>
        </w:r>
      </w:ins>
      <w:ins w:id="3361" w:author="Gülşah Tuba Ünlü (Open)&#10;" w:date="2011-02-13T17:18:00Z">
        <w:r w:rsidR="009658B8">
          <w:rPr>
            <w:sz w:val="22"/>
            <w:szCs w:val="22"/>
            <w:lang w:val="tr-TR"/>
          </w:rPr>
          <w:t xml:space="preserve"> </w:t>
        </w:r>
      </w:ins>
      <w:ins w:id="3362" w:author="Gülşah Tuba Ünlü (Open)&#10;" w:date="2011-02-13T17:14:00Z">
        <w:r w:rsidRPr="0092089C">
          <w:rPr>
            <w:sz w:val="22"/>
            <w:szCs w:val="22"/>
            <w:lang w:val="tr-TR"/>
            <w:rPrChange w:id="3363" w:author="Asiye Mara (Open)&#10;" w:date="2011-02-14T12:31:00Z">
              <w:rPr/>
            </w:rPrChange>
          </w:rPr>
          <w:t>(31 Aralık 2009:</w:t>
        </w:r>
      </w:ins>
      <w:ins w:id="3364" w:author="Asiye Mara (Open)&#10;" w:date="2011-02-14T10:50:00Z">
        <w:r w:rsidR="009658B8">
          <w:rPr>
            <w:sz w:val="22"/>
            <w:szCs w:val="22"/>
            <w:lang w:val="tr-TR"/>
          </w:rPr>
          <w:t xml:space="preserve"> </w:t>
        </w:r>
      </w:ins>
      <w:ins w:id="3365" w:author="Gülşah Tuba Ünlü (Open)&#10;" w:date="2011-02-13T17:14:00Z">
        <w:r w:rsidRPr="0092089C">
          <w:rPr>
            <w:sz w:val="22"/>
            <w:szCs w:val="22"/>
            <w:lang w:val="tr-TR"/>
            <w:rPrChange w:id="3366" w:author="Asiye Mara (Open)&#10;" w:date="2011-02-14T12:31:00Z">
              <w:rPr/>
            </w:rPrChange>
          </w:rPr>
          <w:t>279.703 Bin TL)</w:t>
        </w:r>
      </w:ins>
      <w:ins w:id="3367" w:author="Gülşah Tuba Ünlü (Open)&#10;" w:date="2011-02-13T17:18:00Z">
        <w:r w:rsidR="009658B8">
          <w:rPr>
            <w:sz w:val="22"/>
            <w:szCs w:val="22"/>
            <w:lang w:val="tr-TR"/>
          </w:rPr>
          <w:t>.</w:t>
        </w:r>
      </w:ins>
      <w:ins w:id="3368" w:author="Gülşah Tuba Ünlü (Open)&#10;" w:date="2011-02-13T17:14:00Z">
        <w:r w:rsidRPr="0092089C">
          <w:rPr>
            <w:sz w:val="22"/>
            <w:szCs w:val="22"/>
            <w:lang w:val="tr-TR"/>
            <w:rPrChange w:id="3369" w:author="Asiye Mara (Open)&#10;" w:date="2011-02-14T12:31:00Z">
              <w:rPr/>
            </w:rPrChange>
          </w:rPr>
          <w:t xml:space="preserve"> 102.519 Bin TL tutarındaki “Elde Edilen Diğer Kazançlar” kalemi,</w:t>
        </w:r>
      </w:ins>
      <w:ins w:id="3370" w:author="Gülşah Tuba Ünlü (Open)&#10;" w:date="2011-02-13T17:19:00Z">
        <w:r w:rsidR="009658B8">
          <w:rPr>
            <w:sz w:val="22"/>
            <w:szCs w:val="22"/>
            <w:lang w:val="tr-TR"/>
          </w:rPr>
          <w:t xml:space="preserve"> </w:t>
        </w:r>
      </w:ins>
      <w:ins w:id="3371" w:author="Gülşah Tuba Ünlü (Open)&#10;" w:date="2011-02-13T17:14:00Z">
        <w:r w:rsidRPr="0092089C">
          <w:rPr>
            <w:sz w:val="22"/>
            <w:szCs w:val="22"/>
            <w:lang w:val="tr-TR"/>
            <w:rPrChange w:id="3372" w:author="Asiye Mara (Open)&#10;" w:date="2011-02-14T12:31:00Z">
              <w:rPr/>
            </w:rPrChange>
          </w:rPr>
          <w:t>türev finansal işlemler ve kambiyo karları ile diğer faal</w:t>
        </w:r>
        <w:r w:rsidR="009658B8">
          <w:rPr>
            <w:sz w:val="22"/>
            <w:szCs w:val="22"/>
            <w:lang w:val="tr-TR"/>
          </w:rPr>
          <w:t>iyet gelirlerinden oluşmaktadır</w:t>
        </w:r>
        <w:r w:rsidRPr="0092089C">
          <w:rPr>
            <w:sz w:val="22"/>
            <w:szCs w:val="22"/>
            <w:lang w:val="tr-TR"/>
            <w:rPrChange w:id="3373" w:author="Asiye Mara (Open)&#10;" w:date="2011-02-14T12:31:00Z">
              <w:rPr/>
            </w:rPrChange>
          </w:rPr>
          <w:t xml:space="preserve"> (31 Aralık 2009:</w:t>
        </w:r>
      </w:ins>
      <w:ins w:id="3374" w:author="Asiye Mara (Open)&#10;" w:date="2011-02-14T10:50:00Z">
        <w:r w:rsidR="009658B8">
          <w:rPr>
            <w:sz w:val="22"/>
            <w:szCs w:val="22"/>
            <w:lang w:val="tr-TR"/>
          </w:rPr>
          <w:t xml:space="preserve"> </w:t>
        </w:r>
      </w:ins>
      <w:ins w:id="3375" w:author="Gülşah Tuba Ünlü (Open)&#10;" w:date="2011-02-13T17:14:00Z">
        <w:r w:rsidRPr="0092089C">
          <w:rPr>
            <w:sz w:val="22"/>
            <w:szCs w:val="22"/>
            <w:lang w:val="tr-TR"/>
            <w:rPrChange w:id="3376" w:author="Asiye Mara (Open)&#10;" w:date="2011-02-14T12:31:00Z">
              <w:rPr/>
            </w:rPrChange>
          </w:rPr>
          <w:t>22</w:t>
        </w:r>
      </w:ins>
      <w:ins w:id="3377" w:author="Asiye Mara (Open)&#10;" w:date="2011-02-14T10:50:00Z">
        <w:r w:rsidR="009658B8">
          <w:rPr>
            <w:sz w:val="22"/>
            <w:szCs w:val="22"/>
            <w:lang w:val="tr-TR"/>
          </w:rPr>
          <w:t>4</w:t>
        </w:r>
      </w:ins>
      <w:ins w:id="3378" w:author="Gülşah Tuba Ünlü (Open)&#10;" w:date="2011-02-13T17:14:00Z">
        <w:del w:id="3379" w:author="Asiye Mara (Open)&#10;" w:date="2011-02-14T10:50:00Z">
          <w:r w:rsidRPr="0092089C">
            <w:rPr>
              <w:sz w:val="22"/>
              <w:szCs w:val="22"/>
              <w:lang w:val="tr-TR"/>
              <w:rPrChange w:id="3380" w:author="Asiye Mara (Open)&#10;" w:date="2011-02-14T12:31:00Z">
                <w:rPr/>
              </w:rPrChange>
            </w:rPr>
            <w:delText>5</w:delText>
          </w:r>
        </w:del>
        <w:r w:rsidRPr="0092089C">
          <w:rPr>
            <w:sz w:val="22"/>
            <w:szCs w:val="22"/>
            <w:lang w:val="tr-TR"/>
            <w:rPrChange w:id="3381" w:author="Asiye Mara (Open)&#10;" w:date="2011-02-14T12:31:00Z">
              <w:rPr/>
            </w:rPrChange>
          </w:rPr>
          <w:t>.716  Bin TL)</w:t>
        </w:r>
      </w:ins>
      <w:ins w:id="3382" w:author="Gülşah Tuba Ünlü (Open)&#10;" w:date="2011-02-13T17:18:00Z">
        <w:r w:rsidR="009658B8">
          <w:rPr>
            <w:sz w:val="22"/>
            <w:szCs w:val="22"/>
            <w:lang w:val="tr-TR"/>
          </w:rPr>
          <w:t>.</w:t>
        </w:r>
      </w:ins>
    </w:p>
    <w:p w:rsidR="00000000" w:rsidRDefault="006663F3">
      <w:pPr>
        <w:autoSpaceDE w:val="0"/>
        <w:autoSpaceDN w:val="0"/>
        <w:ind w:left="709"/>
        <w:jc w:val="both"/>
        <w:rPr>
          <w:ins w:id="3383" w:author="Gülşah Tuba Ünlü (Open)&#10;" w:date="2011-02-13T17:14:00Z"/>
          <w:sz w:val="22"/>
          <w:szCs w:val="22"/>
          <w:lang w:val="tr-TR"/>
          <w:rPrChange w:id="3384" w:author="Asiye Mara (Open)&#10;" w:date="2011-02-14T12:31:00Z">
            <w:rPr>
              <w:ins w:id="3385" w:author="Gülşah Tuba Ünlü (Open)&#10;" w:date="2011-02-13T17:14:00Z"/>
            </w:rPr>
          </w:rPrChange>
        </w:rPr>
        <w:pPrChange w:id="3386" w:author="Asiye Mara (Open)&#10;" w:date="2011-02-14T12:30:00Z">
          <w:pPr>
            <w:autoSpaceDE w:val="0"/>
            <w:autoSpaceDN w:val="0"/>
            <w:ind w:left="709"/>
          </w:pPr>
        </w:pPrChange>
      </w:pPr>
    </w:p>
    <w:p w:rsidR="00000000" w:rsidRDefault="0092089C">
      <w:pPr>
        <w:autoSpaceDE w:val="0"/>
        <w:autoSpaceDN w:val="0"/>
        <w:ind w:left="709"/>
        <w:jc w:val="both"/>
        <w:rPr>
          <w:ins w:id="3387" w:author="Gülşah Tuba Ünlü (Open)&#10;" w:date="2011-02-13T17:14:00Z"/>
          <w:sz w:val="22"/>
          <w:szCs w:val="22"/>
          <w:lang w:val="tr-TR"/>
          <w:rPrChange w:id="3388" w:author="Asiye Mara (Open)&#10;" w:date="2011-02-14T12:31:00Z">
            <w:rPr>
              <w:ins w:id="3389" w:author="Gülşah Tuba Ünlü (Open)&#10;" w:date="2011-02-13T17:14:00Z"/>
            </w:rPr>
          </w:rPrChange>
        </w:rPr>
        <w:pPrChange w:id="3390" w:author="Asiye Mara (Open)&#10;" w:date="2011-02-14T12:30:00Z">
          <w:pPr>
            <w:autoSpaceDE w:val="0"/>
            <w:autoSpaceDN w:val="0"/>
            <w:ind w:left="709"/>
          </w:pPr>
        </w:pPrChange>
      </w:pPr>
      <w:ins w:id="3391" w:author="Gülşah Tuba Ünlü (Open)&#10;" w:date="2011-02-13T17:14:00Z">
        <w:r w:rsidRPr="0092089C">
          <w:rPr>
            <w:sz w:val="22"/>
            <w:szCs w:val="22"/>
            <w:lang w:val="tr-TR"/>
            <w:rPrChange w:id="3392" w:author="Asiye Mara (Open)&#10;" w:date="2011-02-14T12:31:00Z">
              <w:rPr/>
            </w:rPrChange>
          </w:rPr>
          <w:t>Bankacılık faaliyetleri konusu aktif ve pasiflerdeki degisim içinde yer alan (13.652) Bin TL tutarındaki  “Diğer Aktiflerde Net (Artış)/Azalış” kalemi muhtelif  alacaklar ve diğer aktiflerdeki değişim ile maddi olmayan duran v</w:t>
        </w:r>
        <w:r w:rsidR="009658B8">
          <w:rPr>
            <w:sz w:val="22"/>
            <w:szCs w:val="22"/>
            <w:lang w:val="tr-TR"/>
          </w:rPr>
          <w:t>arlık alımlarından oluşmaktadır</w:t>
        </w:r>
        <w:r w:rsidRPr="0092089C">
          <w:rPr>
            <w:sz w:val="22"/>
            <w:szCs w:val="22"/>
            <w:lang w:val="tr-TR"/>
            <w:rPrChange w:id="3393" w:author="Asiye Mara (Open)&#10;" w:date="2011-02-14T12:31:00Z">
              <w:rPr/>
            </w:rPrChange>
          </w:rPr>
          <w:t xml:space="preserve"> (31 Aralık 2009: (131.550) TL)</w:t>
        </w:r>
      </w:ins>
      <w:ins w:id="3394" w:author="Gülşah Tuba Ünlü (Open)&#10;" w:date="2011-02-13T17:18:00Z">
        <w:r w:rsidR="009658B8">
          <w:rPr>
            <w:sz w:val="22"/>
            <w:szCs w:val="22"/>
            <w:lang w:val="tr-TR"/>
          </w:rPr>
          <w:t>.</w:t>
        </w:r>
      </w:ins>
      <w:ins w:id="3395" w:author="Gülşah Tuba Ünlü (Open)&#10;" w:date="2011-02-13T17:14:00Z">
        <w:r w:rsidRPr="0092089C">
          <w:rPr>
            <w:sz w:val="22"/>
            <w:szCs w:val="22"/>
            <w:lang w:val="tr-TR"/>
            <w:rPrChange w:id="3396" w:author="Asiye Mara (Open)&#10;" w:date="2011-02-14T12:31:00Z">
              <w:rPr/>
            </w:rPrChange>
          </w:rPr>
          <w:t xml:space="preserve"> 164.374 TL  tutarındaki “Diğer Borçlarda Net Artış (Azalış)” kalemi ise diger yabancı kaynaklar ve muhtelif borçl</w:t>
        </w:r>
        <w:r w:rsidR="009658B8">
          <w:rPr>
            <w:sz w:val="22"/>
            <w:szCs w:val="22"/>
            <w:lang w:val="tr-TR"/>
          </w:rPr>
          <w:t>ardaki degisimleri içermektedir</w:t>
        </w:r>
        <w:r w:rsidRPr="0092089C">
          <w:rPr>
            <w:sz w:val="22"/>
            <w:szCs w:val="22"/>
            <w:lang w:val="tr-TR"/>
            <w:rPrChange w:id="3397" w:author="Asiye Mara (Open)&#10;" w:date="2011-02-14T12:31:00Z">
              <w:rPr/>
            </w:rPrChange>
          </w:rPr>
          <w:t xml:space="preserve"> (31 Aralık 2009: 147.692 Bin TL)</w:t>
        </w:r>
      </w:ins>
      <w:ins w:id="3398" w:author="Gülşah Tuba Ünlü (Open)&#10;" w:date="2011-02-13T17:18:00Z">
        <w:r w:rsidR="009658B8">
          <w:rPr>
            <w:sz w:val="22"/>
            <w:szCs w:val="22"/>
            <w:lang w:val="tr-TR"/>
          </w:rPr>
          <w:t>.</w:t>
        </w:r>
      </w:ins>
    </w:p>
    <w:p w:rsidR="00000000" w:rsidRDefault="006663F3">
      <w:pPr>
        <w:autoSpaceDE w:val="0"/>
        <w:autoSpaceDN w:val="0"/>
        <w:ind w:left="709"/>
        <w:jc w:val="both"/>
        <w:rPr>
          <w:ins w:id="3399" w:author="Gülşah Tuba Ünlü (Open)&#10;" w:date="2011-02-13T17:14:00Z"/>
          <w:sz w:val="22"/>
          <w:szCs w:val="22"/>
          <w:lang w:val="tr-TR"/>
          <w:rPrChange w:id="3400" w:author="Asiye Mara (Open)&#10;" w:date="2011-02-14T12:31:00Z">
            <w:rPr>
              <w:ins w:id="3401" w:author="Gülşah Tuba Ünlü (Open)&#10;" w:date="2011-02-13T17:14:00Z"/>
            </w:rPr>
          </w:rPrChange>
        </w:rPr>
        <w:pPrChange w:id="3402" w:author="Asiye Mara (Open)&#10;" w:date="2011-02-14T12:30:00Z">
          <w:pPr>
            <w:autoSpaceDE w:val="0"/>
            <w:autoSpaceDN w:val="0"/>
            <w:ind w:left="709"/>
          </w:pPr>
        </w:pPrChange>
      </w:pPr>
    </w:p>
    <w:p w:rsidR="00000000" w:rsidRDefault="0092089C">
      <w:pPr>
        <w:autoSpaceDE w:val="0"/>
        <w:autoSpaceDN w:val="0"/>
        <w:ind w:left="709"/>
        <w:jc w:val="both"/>
        <w:rPr>
          <w:sz w:val="22"/>
          <w:szCs w:val="22"/>
          <w:lang w:val="tr-TR"/>
        </w:rPr>
        <w:pPrChange w:id="3403" w:author="Asiye Mara (Open)&#10;" w:date="2011-02-14T12:30:00Z">
          <w:pPr>
            <w:tabs>
              <w:tab w:val="num" w:pos="720"/>
            </w:tabs>
            <w:ind w:left="720"/>
            <w:jc w:val="both"/>
          </w:pPr>
        </w:pPrChange>
      </w:pPr>
      <w:ins w:id="3404" w:author="Gülşah Tuba Ünlü (Open)&#10;" w:date="2011-02-13T17:14:00Z">
        <w:r w:rsidRPr="0092089C">
          <w:rPr>
            <w:sz w:val="22"/>
            <w:szCs w:val="22"/>
            <w:lang w:val="tr-TR"/>
            <w:rPrChange w:id="3405" w:author="Asiye Mara (Open)&#10;" w:date="2011-02-14T12:31:00Z">
              <w:rPr/>
            </w:rPrChange>
          </w:rPr>
          <w:t>Döviz kurundaki değişimin nakit ve nakde eşdeğer varlıklar üzerindeki etkisi 31 Aralık 2010 tarihi itibarıyla yaklaşık 8.397 Bin TL olarak tespit edilmiştir (31 Aralık 2009: (2.641) Bin TL).</w:t>
        </w:r>
      </w:ins>
    </w:p>
    <w:p w:rsidR="00000000" w:rsidRDefault="0092089C">
      <w:pPr>
        <w:pStyle w:val="ListParagraph"/>
        <w:numPr>
          <w:ilvl w:val="1"/>
          <w:numId w:val="23"/>
        </w:numPr>
        <w:spacing w:before="160"/>
        <w:ind w:right="183" w:hanging="712"/>
        <w:jc w:val="both"/>
        <w:rPr>
          <w:sz w:val="22"/>
          <w:szCs w:val="22"/>
          <w:lang w:val="tr-TR"/>
          <w:rPrChange w:id="3406" w:author="Asiye Mara (Open)&#10;" w:date="2011-02-14T12:31:00Z">
            <w:rPr>
              <w:lang w:val="tr-TR"/>
            </w:rPr>
          </w:rPrChange>
        </w:rPr>
        <w:pPrChange w:id="3407" w:author="Asiye Mara (Open)&#10;" w:date="2011-02-14T12:30:00Z">
          <w:pPr>
            <w:spacing w:before="160"/>
            <w:ind w:right="183"/>
            <w:jc w:val="both"/>
          </w:pPr>
        </w:pPrChange>
      </w:pPr>
      <w:del w:id="3408" w:author="Gülşah Tuba Ünlü (Open)&#10;" w:date="2011-02-12T00:29:00Z">
        <w:r w:rsidRPr="0092089C">
          <w:rPr>
            <w:b/>
            <w:sz w:val="22"/>
            <w:szCs w:val="22"/>
            <w:lang w:val="tr-TR"/>
            <w:rPrChange w:id="3409" w:author="Asiye Mara (Open)&#10;" w:date="2011-02-14T12:31:00Z">
              <w:rPr>
                <w:lang w:val="tr-TR"/>
              </w:rPr>
            </w:rPrChange>
          </w:rPr>
          <w:delText>1.2</w:delText>
        </w:r>
        <w:r w:rsidRPr="0092089C">
          <w:rPr>
            <w:sz w:val="22"/>
            <w:szCs w:val="22"/>
            <w:lang w:val="tr-TR"/>
            <w:rPrChange w:id="3410" w:author="Asiye Mara (Open)&#10;" w:date="2011-02-14T12:31:00Z">
              <w:rPr>
                <w:lang w:val="tr-TR"/>
              </w:rPr>
            </w:rPrChange>
          </w:rPr>
          <w:delText>.</w:delText>
        </w:r>
        <w:r w:rsidRPr="0092089C">
          <w:rPr>
            <w:sz w:val="22"/>
            <w:szCs w:val="22"/>
            <w:lang w:val="tr-TR"/>
            <w:rPrChange w:id="3411" w:author="Asiye Mara (Open)&#10;" w:date="2011-02-14T12:31:00Z">
              <w:rPr>
                <w:lang w:val="tr-TR"/>
              </w:rPr>
            </w:rPrChange>
          </w:rPr>
          <w:tab/>
        </w:r>
      </w:del>
      <w:r w:rsidRPr="0092089C">
        <w:rPr>
          <w:b/>
          <w:sz w:val="22"/>
          <w:szCs w:val="22"/>
          <w:lang w:val="tr-TR"/>
          <w:rPrChange w:id="3412" w:author="Asiye Mara (Open)&#10;" w:date="2011-02-14T12:31:00Z">
            <w:rPr>
              <w:lang w:val="tr-TR"/>
            </w:rPr>
          </w:rPrChange>
        </w:rPr>
        <w:t>Dönem Başındaki Nakit ve Nakde Eşdeğer Varlıklar:</w:t>
      </w:r>
      <w:r w:rsidRPr="0092089C">
        <w:rPr>
          <w:sz w:val="22"/>
          <w:szCs w:val="22"/>
          <w:lang w:val="tr-TR"/>
          <w:rPrChange w:id="3413" w:author="Asiye Mara (Open)&#10;" w:date="2011-02-14T12:31:00Z">
            <w:rPr>
              <w:lang w:val="tr-TR"/>
            </w:rPr>
          </w:rPrChange>
        </w:rPr>
        <w:t xml:space="preserve"> </w:t>
      </w:r>
    </w:p>
    <w:p w:rsidR="00371160" w:rsidRDefault="00371160">
      <w:pPr>
        <w:ind w:firstLine="720"/>
        <w:jc w:val="both"/>
        <w:rPr>
          <w:sz w:val="16"/>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6"/>
        <w:gridCol w:w="2835"/>
        <w:gridCol w:w="2694"/>
      </w:tblGrid>
      <w:tr w:rsidR="00594782" w:rsidRPr="00872466" w:rsidTr="000A1DAF">
        <w:trPr>
          <w:trHeight w:val="227"/>
        </w:trPr>
        <w:tc>
          <w:tcPr>
            <w:tcW w:w="3816" w:type="dxa"/>
            <w:vAlign w:val="center"/>
          </w:tcPr>
          <w:p w:rsidR="00371160" w:rsidRDefault="00371160">
            <w:pPr>
              <w:jc w:val="both"/>
              <w:rPr>
                <w:rFonts w:eastAsia="Arial Unicode MS"/>
                <w:sz w:val="18"/>
                <w:lang w:val="tr-TR"/>
              </w:rPr>
            </w:pPr>
          </w:p>
        </w:tc>
        <w:tc>
          <w:tcPr>
            <w:tcW w:w="2835" w:type="dxa"/>
            <w:vAlign w:val="bottom"/>
          </w:tcPr>
          <w:p w:rsidR="00371160" w:rsidRDefault="009658B8">
            <w:pPr>
              <w:jc w:val="center"/>
              <w:rPr>
                <w:sz w:val="18"/>
                <w:lang w:val="tr-TR"/>
              </w:rPr>
            </w:pPr>
            <w:r>
              <w:rPr>
                <w:sz w:val="18"/>
                <w:lang w:val="tr-TR"/>
              </w:rPr>
              <w:t>Cari Dönem</w:t>
            </w:r>
          </w:p>
        </w:tc>
        <w:tc>
          <w:tcPr>
            <w:tcW w:w="2694" w:type="dxa"/>
            <w:vAlign w:val="bottom"/>
          </w:tcPr>
          <w:p w:rsidR="00371160" w:rsidRDefault="009658B8">
            <w:pPr>
              <w:jc w:val="center"/>
              <w:rPr>
                <w:sz w:val="18"/>
                <w:lang w:val="tr-TR"/>
              </w:rPr>
            </w:pPr>
            <w:r>
              <w:rPr>
                <w:sz w:val="18"/>
                <w:lang w:val="tr-TR"/>
              </w:rPr>
              <w:t>Önceki Dönem</w:t>
            </w:r>
          </w:p>
        </w:tc>
      </w:tr>
      <w:tr w:rsidR="00CA78A2" w:rsidRPr="00872466" w:rsidTr="000A1DAF">
        <w:trPr>
          <w:trHeight w:val="227"/>
        </w:trPr>
        <w:tc>
          <w:tcPr>
            <w:tcW w:w="3816" w:type="dxa"/>
            <w:vAlign w:val="center"/>
          </w:tcPr>
          <w:p w:rsidR="00371160" w:rsidRDefault="009658B8">
            <w:pPr>
              <w:jc w:val="both"/>
              <w:rPr>
                <w:rFonts w:eastAsia="Arial Unicode MS"/>
                <w:b/>
                <w:sz w:val="18"/>
                <w:lang w:val="tr-TR"/>
              </w:rPr>
            </w:pPr>
            <w:r>
              <w:rPr>
                <w:b/>
                <w:sz w:val="18"/>
                <w:lang w:val="tr-TR"/>
              </w:rPr>
              <w:t>Nakit</w:t>
            </w:r>
          </w:p>
        </w:tc>
        <w:tc>
          <w:tcPr>
            <w:tcW w:w="2835" w:type="dxa"/>
            <w:vAlign w:val="bottom"/>
          </w:tcPr>
          <w:p w:rsidR="00371160" w:rsidRPr="00371160" w:rsidRDefault="009658B8">
            <w:pPr>
              <w:ind w:right="57"/>
              <w:jc w:val="right"/>
              <w:rPr>
                <w:b/>
                <w:sz w:val="18"/>
                <w:szCs w:val="18"/>
                <w:rPrChange w:id="3414" w:author="Asiye Mara (Open)&#10;" w:date="2011-02-14T12:31:00Z">
                  <w:rPr>
                    <w:sz w:val="18"/>
                    <w:szCs w:val="18"/>
                  </w:rPr>
                </w:rPrChange>
              </w:rPr>
            </w:pPr>
            <w:ins w:id="3415" w:author="Asiye Mara (Open)&#10;" w:date="2011-02-14T12:28:00Z">
              <w:r>
                <w:rPr>
                  <w:b/>
                  <w:sz w:val="18"/>
                  <w:szCs w:val="18"/>
                </w:rPr>
                <w:t>268.088</w:t>
              </w:r>
            </w:ins>
            <w:ins w:id="3416" w:author="Gülşah Tuba Ünlü (Open)&#10;" w:date="2011-02-12T15:31:00Z">
              <w:del w:id="3417" w:author="Asiye Mara (Open)&#10;" w:date="2011-02-14T12:28:00Z">
                <w:r w:rsidR="0092089C" w:rsidRPr="0092089C">
                  <w:rPr>
                    <w:b/>
                    <w:sz w:val="18"/>
                    <w:szCs w:val="18"/>
                    <w:rPrChange w:id="3418" w:author="Asiye Mara (Open)&#10;" w:date="2011-02-14T12:31:00Z">
                      <w:rPr>
                        <w:sz w:val="18"/>
                        <w:szCs w:val="18"/>
                      </w:rPr>
                    </w:rPrChange>
                  </w:rPr>
                  <w:delText>278.343</w:delText>
                </w:r>
              </w:del>
            </w:ins>
            <w:del w:id="3419" w:author="Asiye Mara (Open)&#10;" w:date="2011-02-14T12:28:00Z">
              <w:r w:rsidR="0092089C" w:rsidRPr="0092089C">
                <w:rPr>
                  <w:b/>
                  <w:sz w:val="18"/>
                  <w:szCs w:val="18"/>
                  <w:rPrChange w:id="3420" w:author="Asiye Mara (Open)&#10;" w:date="2011-02-14T12:31:00Z">
                    <w:rPr>
                      <w:sz w:val="18"/>
                      <w:szCs w:val="18"/>
                    </w:rPr>
                  </w:rPrChange>
                </w:rPr>
                <w:delText xml:space="preserve">          2.477.235 </w:delText>
              </w:r>
            </w:del>
          </w:p>
        </w:tc>
        <w:tc>
          <w:tcPr>
            <w:tcW w:w="2694" w:type="dxa"/>
            <w:vAlign w:val="bottom"/>
          </w:tcPr>
          <w:p w:rsidR="00371160" w:rsidRPr="00371160" w:rsidRDefault="0092089C">
            <w:pPr>
              <w:ind w:right="57"/>
              <w:jc w:val="right"/>
              <w:rPr>
                <w:b/>
                <w:sz w:val="18"/>
                <w:szCs w:val="18"/>
                <w:rPrChange w:id="3421" w:author="Asiye Mara (Open)&#10;" w:date="2011-02-14T12:31:00Z">
                  <w:rPr>
                    <w:sz w:val="18"/>
                    <w:szCs w:val="18"/>
                  </w:rPr>
                </w:rPrChange>
              </w:rPr>
            </w:pPr>
            <w:ins w:id="3422" w:author="Gülşah Tuba Ünlü (Open)&#10;" w:date="2011-02-11T23:19:00Z">
              <w:r w:rsidRPr="0092089C">
                <w:rPr>
                  <w:b/>
                  <w:sz w:val="18"/>
                  <w:szCs w:val="18"/>
                  <w:rPrChange w:id="3423" w:author="Asiye Mara (Open)&#10;" w:date="2011-02-14T12:31:00Z">
                    <w:rPr>
                      <w:sz w:val="18"/>
                      <w:szCs w:val="18"/>
                    </w:rPr>
                  </w:rPrChange>
                </w:rPr>
                <w:t>184.889</w:t>
              </w:r>
            </w:ins>
            <w:del w:id="3424" w:author="Gülşah Tuba Ünlü (Open)&#10;" w:date="2011-02-11T23:19:00Z">
              <w:r w:rsidRPr="0092089C">
                <w:rPr>
                  <w:b/>
                  <w:sz w:val="18"/>
                  <w:szCs w:val="18"/>
                  <w:rPrChange w:id="3425" w:author="Asiye Mara (Open)&#10;" w:date="2011-02-14T12:31:00Z">
                    <w:rPr>
                      <w:sz w:val="18"/>
                      <w:szCs w:val="18"/>
                    </w:rPr>
                  </w:rPrChange>
                </w:rPr>
                <w:delText xml:space="preserve">          1.240.507 </w:delText>
              </w:r>
            </w:del>
          </w:p>
        </w:tc>
      </w:tr>
      <w:tr w:rsidR="00CA78A2" w:rsidRPr="00872466" w:rsidTr="000A1DAF">
        <w:trPr>
          <w:trHeight w:val="227"/>
        </w:trPr>
        <w:tc>
          <w:tcPr>
            <w:tcW w:w="3816" w:type="dxa"/>
            <w:vAlign w:val="center"/>
          </w:tcPr>
          <w:p w:rsidR="00371160" w:rsidRDefault="009658B8">
            <w:pPr>
              <w:pStyle w:val="xl79"/>
              <w:pBdr>
                <w:left w:val="none" w:sz="0" w:space="0" w:color="auto"/>
                <w:bottom w:val="none" w:sz="0" w:space="0" w:color="auto"/>
                <w:right w:val="none" w:sz="0" w:space="0" w:color="auto"/>
              </w:pBdr>
              <w:spacing w:before="0" w:after="0"/>
              <w:ind w:left="165"/>
              <w:jc w:val="both"/>
              <w:rPr>
                <w:lang w:val="tr-TR"/>
              </w:rPr>
            </w:pPr>
            <w:r>
              <w:rPr>
                <w:snapToGrid w:val="0"/>
                <w:lang w:val="tr-TR"/>
              </w:rPr>
              <w:t>Kasa, Efektif Deposu ve Diğer</w:t>
            </w:r>
          </w:p>
        </w:tc>
        <w:tc>
          <w:tcPr>
            <w:tcW w:w="2835" w:type="dxa"/>
            <w:vAlign w:val="bottom"/>
          </w:tcPr>
          <w:p w:rsidR="00371160" w:rsidRDefault="009658B8">
            <w:pPr>
              <w:ind w:right="57"/>
              <w:jc w:val="right"/>
              <w:rPr>
                <w:sz w:val="18"/>
                <w:szCs w:val="18"/>
              </w:rPr>
            </w:pPr>
            <w:ins w:id="3426" w:author="Asiye Mara (Open)&#10;" w:date="2011-02-14T12:28:00Z">
              <w:r>
                <w:rPr>
                  <w:sz w:val="18"/>
                  <w:szCs w:val="18"/>
                </w:rPr>
                <w:t xml:space="preserve">             131.325 </w:t>
              </w:r>
            </w:ins>
            <w:ins w:id="3427" w:author="Gülşah Tuba Ünlü (Open)&#10;" w:date="2011-02-12T15:31:00Z">
              <w:del w:id="3428" w:author="Asiye Mara (Open)&#10;" w:date="2011-02-14T12:28:00Z">
                <w:r>
                  <w:rPr>
                    <w:sz w:val="18"/>
                    <w:szCs w:val="18"/>
                  </w:rPr>
                  <w:delText xml:space="preserve">             131.325 </w:delText>
                </w:r>
              </w:del>
            </w:ins>
            <w:del w:id="3429" w:author="Asiye Mara (Open)&#10;" w:date="2011-02-14T12:28:00Z">
              <w:r>
                <w:rPr>
                  <w:sz w:val="18"/>
                  <w:szCs w:val="18"/>
                </w:rPr>
                <w:delText xml:space="preserve">             131.325 </w:delText>
              </w:r>
            </w:del>
          </w:p>
        </w:tc>
        <w:tc>
          <w:tcPr>
            <w:tcW w:w="2694" w:type="dxa"/>
            <w:vAlign w:val="bottom"/>
          </w:tcPr>
          <w:p w:rsidR="00371160" w:rsidRDefault="009658B8">
            <w:pPr>
              <w:ind w:right="57"/>
              <w:jc w:val="right"/>
              <w:rPr>
                <w:sz w:val="18"/>
                <w:szCs w:val="18"/>
              </w:rPr>
            </w:pPr>
            <w:r>
              <w:rPr>
                <w:sz w:val="18"/>
                <w:szCs w:val="18"/>
              </w:rPr>
              <w:t xml:space="preserve">               66.972 </w:t>
            </w:r>
          </w:p>
        </w:tc>
      </w:tr>
      <w:tr w:rsidR="000E2597" w:rsidRPr="00872466" w:rsidDel="001C36E9" w:rsidTr="000A1DAF">
        <w:trPr>
          <w:trHeight w:val="227"/>
          <w:del w:id="3430" w:author="Asiye Mara (Open)&#10;" w:date="2011-02-12T13:38:00Z"/>
        </w:trPr>
        <w:tc>
          <w:tcPr>
            <w:tcW w:w="3816" w:type="dxa"/>
            <w:vAlign w:val="center"/>
          </w:tcPr>
          <w:p w:rsidR="00371160" w:rsidRDefault="009658B8">
            <w:pPr>
              <w:ind w:left="165"/>
              <w:jc w:val="both"/>
              <w:rPr>
                <w:del w:id="3431" w:author="Asiye Mara (Open)&#10;" w:date="2011-02-12T13:38:00Z"/>
                <w:snapToGrid w:val="0"/>
                <w:sz w:val="18"/>
                <w:lang w:val="tr-TR"/>
              </w:rPr>
            </w:pPr>
            <w:del w:id="3432" w:author="Asiye Mara (Open)&#10;" w:date="2011-02-12T13:38:00Z">
              <w:r>
                <w:rPr>
                  <w:snapToGrid w:val="0"/>
                  <w:sz w:val="18"/>
                  <w:lang w:val="tr-TR"/>
                </w:rPr>
                <w:delText xml:space="preserve">TCMB </w:delText>
              </w:r>
            </w:del>
          </w:p>
        </w:tc>
        <w:tc>
          <w:tcPr>
            <w:tcW w:w="2835" w:type="dxa"/>
            <w:vAlign w:val="bottom"/>
          </w:tcPr>
          <w:p w:rsidR="00371160" w:rsidRDefault="009658B8">
            <w:pPr>
              <w:ind w:right="57"/>
              <w:jc w:val="right"/>
              <w:rPr>
                <w:del w:id="3433" w:author="Asiye Mara (Open)&#10;" w:date="2011-02-12T13:38:00Z"/>
                <w:sz w:val="18"/>
                <w:szCs w:val="18"/>
              </w:rPr>
            </w:pPr>
            <w:ins w:id="3434" w:author="Gülşah Tuba Ünlü (Open)&#10;" w:date="2011-02-12T15:31:00Z">
              <w:r>
                <w:rPr>
                  <w:sz w:val="18"/>
                  <w:szCs w:val="18"/>
                </w:rPr>
                <w:t xml:space="preserve">             136.763 </w:t>
              </w:r>
            </w:ins>
            <w:del w:id="3435" w:author="Gülşah Tuba Ünlü (Open)&#10;" w:date="2011-02-12T15:30:00Z">
              <w:r>
                <w:rPr>
                  <w:sz w:val="18"/>
                  <w:szCs w:val="18"/>
                </w:rPr>
                <w:delText xml:space="preserve">          2.209.147 </w:delText>
              </w:r>
            </w:del>
          </w:p>
        </w:tc>
        <w:tc>
          <w:tcPr>
            <w:tcW w:w="2694" w:type="dxa"/>
            <w:vAlign w:val="bottom"/>
          </w:tcPr>
          <w:p w:rsidR="00371160" w:rsidRDefault="009658B8">
            <w:pPr>
              <w:ind w:right="57"/>
              <w:jc w:val="right"/>
              <w:rPr>
                <w:del w:id="3436" w:author="Asiye Mara (Open)&#10;" w:date="2011-02-12T13:38:00Z"/>
                <w:sz w:val="18"/>
                <w:szCs w:val="18"/>
              </w:rPr>
            </w:pPr>
            <w:del w:id="3437" w:author="Asiye Mara (Open)&#10;" w:date="2011-02-12T13:38:00Z">
              <w:r>
                <w:rPr>
                  <w:sz w:val="18"/>
                  <w:szCs w:val="18"/>
                </w:rPr>
                <w:delText xml:space="preserve">          1.055.618</w:delText>
              </w:r>
            </w:del>
            <w:ins w:id="3438" w:author="Gülşah Tuba Ünlü (Open)&#10;" w:date="2011-02-11T23:18:00Z">
              <w:del w:id="3439" w:author="Asiye Mara (Open)&#10;" w:date="2011-02-12T13:38:00Z">
                <w:r>
                  <w:rPr>
                    <w:sz w:val="18"/>
                    <w:szCs w:val="18"/>
                  </w:rPr>
                  <w:delText>-</w:delText>
                </w:r>
              </w:del>
            </w:ins>
            <w:del w:id="3440" w:author="Asiye Mara (Open)&#10;" w:date="2011-02-12T13:38:00Z">
              <w:r>
                <w:rPr>
                  <w:sz w:val="18"/>
                  <w:szCs w:val="18"/>
                </w:rPr>
                <w:delText xml:space="preserve"> </w:delText>
              </w:r>
            </w:del>
          </w:p>
        </w:tc>
      </w:tr>
      <w:tr w:rsidR="000E2597" w:rsidRPr="00872466" w:rsidTr="000A1DAF">
        <w:trPr>
          <w:trHeight w:val="227"/>
        </w:trPr>
        <w:tc>
          <w:tcPr>
            <w:tcW w:w="3816" w:type="dxa"/>
            <w:vAlign w:val="center"/>
          </w:tcPr>
          <w:p w:rsidR="00371160" w:rsidRDefault="009658B8">
            <w:pPr>
              <w:ind w:left="165"/>
              <w:jc w:val="both"/>
              <w:rPr>
                <w:rFonts w:eastAsia="Arial Unicode MS"/>
                <w:sz w:val="18"/>
                <w:lang w:val="tr-TR"/>
              </w:rPr>
            </w:pPr>
            <w:r>
              <w:rPr>
                <w:snapToGrid w:val="0"/>
                <w:sz w:val="18"/>
                <w:lang w:val="tr-TR"/>
              </w:rPr>
              <w:t>Bankalardaki Vadesiz Mevduat</w:t>
            </w:r>
          </w:p>
        </w:tc>
        <w:tc>
          <w:tcPr>
            <w:tcW w:w="2835" w:type="dxa"/>
            <w:vAlign w:val="bottom"/>
          </w:tcPr>
          <w:p w:rsidR="00371160" w:rsidRDefault="009658B8">
            <w:pPr>
              <w:ind w:right="57"/>
              <w:jc w:val="right"/>
              <w:rPr>
                <w:sz w:val="18"/>
                <w:szCs w:val="18"/>
              </w:rPr>
            </w:pPr>
            <w:ins w:id="3441" w:author="Asiye Mara (Open)&#10;" w:date="2011-02-14T12:08:00Z">
              <w:r>
                <w:rPr>
                  <w:sz w:val="18"/>
                  <w:szCs w:val="18"/>
                </w:rPr>
                <w:t xml:space="preserve">             136.763 </w:t>
              </w:r>
            </w:ins>
            <w:ins w:id="3442" w:author="Gülşah Tuba Ünlü (Open)&#10;" w:date="2011-02-12T15:31:00Z">
              <w:del w:id="3443" w:author="Asiye Mara (Open)&#10;" w:date="2011-02-14T12:08:00Z">
                <w:r>
                  <w:rPr>
                    <w:sz w:val="18"/>
                    <w:szCs w:val="18"/>
                  </w:rPr>
                  <w:delText xml:space="preserve">             131.325 </w:delText>
                </w:r>
              </w:del>
            </w:ins>
            <w:del w:id="3444" w:author="Gülşah Tuba Ünlü (Open)&#10;" w:date="2011-02-12T15:30:00Z">
              <w:r>
                <w:rPr>
                  <w:sz w:val="18"/>
                  <w:szCs w:val="18"/>
                </w:rPr>
                <w:delText xml:space="preserve">             </w:delText>
              </w:r>
            </w:del>
            <w:del w:id="3445" w:author="Gülşah Tuba Ünlü (Open)&#10;" w:date="2011-02-12T11:08:00Z">
              <w:r>
                <w:rPr>
                  <w:sz w:val="18"/>
                  <w:szCs w:val="18"/>
                </w:rPr>
                <w:delText>136</w:delText>
              </w:r>
            </w:del>
            <w:del w:id="3446" w:author="Gülşah Tuba Ünlü (Open)&#10;" w:date="2011-02-12T15:30:00Z">
              <w:r>
                <w:rPr>
                  <w:sz w:val="18"/>
                  <w:szCs w:val="18"/>
                </w:rPr>
                <w:delText>.</w:delText>
              </w:r>
            </w:del>
            <w:del w:id="3447" w:author="Gülşah Tuba Ünlü (Open)&#10;" w:date="2011-02-12T11:08:00Z">
              <w:r>
                <w:rPr>
                  <w:sz w:val="18"/>
                  <w:szCs w:val="18"/>
                </w:rPr>
                <w:delText xml:space="preserve">763 </w:delText>
              </w:r>
            </w:del>
          </w:p>
        </w:tc>
        <w:tc>
          <w:tcPr>
            <w:tcW w:w="2694" w:type="dxa"/>
            <w:vAlign w:val="bottom"/>
          </w:tcPr>
          <w:p w:rsidR="00371160" w:rsidRDefault="009658B8">
            <w:pPr>
              <w:ind w:right="57"/>
              <w:jc w:val="right"/>
              <w:rPr>
                <w:sz w:val="18"/>
                <w:szCs w:val="18"/>
              </w:rPr>
            </w:pPr>
            <w:r>
              <w:rPr>
                <w:sz w:val="18"/>
                <w:szCs w:val="18"/>
              </w:rPr>
              <w:t xml:space="preserve">             117.917 </w:t>
            </w:r>
          </w:p>
        </w:tc>
      </w:tr>
      <w:tr w:rsidR="000E2597" w:rsidRPr="00872466" w:rsidTr="000A1DAF">
        <w:trPr>
          <w:trHeight w:val="227"/>
        </w:trPr>
        <w:tc>
          <w:tcPr>
            <w:tcW w:w="3816" w:type="dxa"/>
            <w:vAlign w:val="center"/>
          </w:tcPr>
          <w:p w:rsidR="00371160" w:rsidRDefault="009658B8">
            <w:pPr>
              <w:pStyle w:val="Heading9"/>
              <w:jc w:val="both"/>
              <w:rPr>
                <w:snapToGrid w:val="0"/>
              </w:rPr>
            </w:pPr>
            <w:r>
              <w:rPr>
                <w:snapToGrid w:val="0"/>
              </w:rPr>
              <w:t>Nakde Eşdeğer Varlıklar</w:t>
            </w:r>
          </w:p>
        </w:tc>
        <w:tc>
          <w:tcPr>
            <w:tcW w:w="2835" w:type="dxa"/>
            <w:vAlign w:val="bottom"/>
          </w:tcPr>
          <w:p w:rsidR="00371160" w:rsidRPr="00371160" w:rsidRDefault="0092089C">
            <w:pPr>
              <w:ind w:right="57"/>
              <w:jc w:val="right"/>
              <w:rPr>
                <w:b/>
                <w:sz w:val="18"/>
                <w:szCs w:val="18"/>
                <w:rPrChange w:id="3448" w:author="Asiye Mara (Open)&#10;" w:date="2011-02-14T12:31:00Z">
                  <w:rPr>
                    <w:sz w:val="18"/>
                    <w:szCs w:val="18"/>
                  </w:rPr>
                </w:rPrChange>
              </w:rPr>
            </w:pPr>
            <w:ins w:id="3449" w:author="Gülşah Tuba Ünlü (Open)&#10;" w:date="2011-02-12T15:32:00Z">
              <w:r w:rsidRPr="0092089C">
                <w:rPr>
                  <w:b/>
                  <w:sz w:val="18"/>
                  <w:szCs w:val="18"/>
                  <w:rPrChange w:id="3450" w:author="Asiye Mara (Open)&#10;" w:date="2011-02-14T12:31:00Z">
                    <w:rPr>
                      <w:sz w:val="18"/>
                      <w:szCs w:val="18"/>
                    </w:rPr>
                  </w:rPrChange>
                </w:rPr>
                <w:t xml:space="preserve">             110.255 </w:t>
              </w:r>
            </w:ins>
            <w:del w:id="3451" w:author="Gülşah Tuba Ünlü (Open)&#10;" w:date="2011-02-12T12:56:00Z">
              <w:r w:rsidRPr="0092089C">
                <w:rPr>
                  <w:b/>
                  <w:sz w:val="18"/>
                  <w:szCs w:val="18"/>
                  <w:rPrChange w:id="3452" w:author="Asiye Mara (Open)&#10;" w:date="2011-02-14T12:31:00Z">
                    <w:rPr>
                      <w:sz w:val="18"/>
                      <w:szCs w:val="18"/>
                    </w:rPr>
                  </w:rPrChange>
                </w:rPr>
                <w:delText xml:space="preserve">             110.255 </w:delText>
              </w:r>
            </w:del>
          </w:p>
        </w:tc>
        <w:tc>
          <w:tcPr>
            <w:tcW w:w="2694" w:type="dxa"/>
            <w:vAlign w:val="bottom"/>
          </w:tcPr>
          <w:p w:rsidR="00371160" w:rsidRPr="00371160" w:rsidRDefault="0092089C">
            <w:pPr>
              <w:ind w:right="57"/>
              <w:jc w:val="right"/>
              <w:rPr>
                <w:b/>
                <w:sz w:val="18"/>
                <w:szCs w:val="18"/>
                <w:rPrChange w:id="3453" w:author="Asiye Mara (Open)&#10;" w:date="2011-02-14T12:31:00Z">
                  <w:rPr>
                    <w:sz w:val="18"/>
                    <w:szCs w:val="18"/>
                  </w:rPr>
                </w:rPrChange>
              </w:rPr>
            </w:pPr>
            <w:r w:rsidRPr="0092089C">
              <w:rPr>
                <w:b/>
                <w:sz w:val="18"/>
                <w:szCs w:val="18"/>
                <w:rPrChange w:id="3454" w:author="Asiye Mara (Open)&#10;" w:date="2011-02-14T12:31:00Z">
                  <w:rPr>
                    <w:sz w:val="18"/>
                    <w:szCs w:val="18"/>
                  </w:rPr>
                </w:rPrChange>
              </w:rPr>
              <w:t xml:space="preserve">                         - </w:t>
            </w:r>
          </w:p>
        </w:tc>
      </w:tr>
      <w:tr w:rsidR="000E2597" w:rsidRPr="00872466" w:rsidTr="000A1DAF">
        <w:trPr>
          <w:trHeight w:val="227"/>
        </w:trPr>
        <w:tc>
          <w:tcPr>
            <w:tcW w:w="3816" w:type="dxa"/>
            <w:vAlign w:val="center"/>
          </w:tcPr>
          <w:p w:rsidR="00371160" w:rsidRDefault="009658B8">
            <w:pPr>
              <w:ind w:left="165"/>
              <w:jc w:val="both"/>
              <w:rPr>
                <w:snapToGrid w:val="0"/>
                <w:sz w:val="18"/>
                <w:lang w:val="tr-TR"/>
              </w:rPr>
            </w:pPr>
            <w:r>
              <w:rPr>
                <w:snapToGrid w:val="0"/>
                <w:sz w:val="18"/>
                <w:lang w:val="tr-TR"/>
              </w:rPr>
              <w:t>Bankalardaki Vadeli Mevduat</w:t>
            </w:r>
          </w:p>
        </w:tc>
        <w:tc>
          <w:tcPr>
            <w:tcW w:w="2835" w:type="dxa"/>
            <w:vAlign w:val="bottom"/>
          </w:tcPr>
          <w:p w:rsidR="00371160" w:rsidRDefault="009658B8">
            <w:pPr>
              <w:ind w:right="57"/>
              <w:jc w:val="right"/>
              <w:rPr>
                <w:sz w:val="18"/>
                <w:szCs w:val="18"/>
              </w:rPr>
            </w:pPr>
            <w:ins w:id="3455" w:author="Gülşah Tuba Ünlü (Open)&#10;" w:date="2011-02-12T15:32:00Z">
              <w:r>
                <w:rPr>
                  <w:sz w:val="18"/>
                  <w:szCs w:val="18"/>
                </w:rPr>
                <w:commentReference w:id="3456"/>
              </w:r>
              <w:r>
                <w:rPr>
                  <w:sz w:val="18"/>
                  <w:szCs w:val="18"/>
                </w:rPr>
                <w:t>10.255</w:t>
              </w:r>
            </w:ins>
            <w:del w:id="3457" w:author="Gülşah Tuba Ünlü (Open)&#10;" w:date="2011-02-12T15:30:00Z">
              <w:r>
                <w:rPr>
                  <w:rStyle w:val="CommentReference"/>
                  <w:lang w:val="tr-TR"/>
                </w:rPr>
                <w:commentReference w:id="3458"/>
              </w:r>
            </w:del>
            <w:del w:id="3459" w:author="Gülşah Tuba Ünlü (Open)&#10;" w:date="2011-02-12T11:08:00Z">
              <w:r>
                <w:rPr>
                  <w:sz w:val="18"/>
                  <w:szCs w:val="18"/>
                </w:rPr>
                <w:delText xml:space="preserve">               10.255 </w:delText>
              </w:r>
            </w:del>
          </w:p>
        </w:tc>
        <w:tc>
          <w:tcPr>
            <w:tcW w:w="2694" w:type="dxa"/>
            <w:vAlign w:val="bottom"/>
          </w:tcPr>
          <w:p w:rsidR="00000000" w:rsidRDefault="009658B8">
            <w:pPr>
              <w:ind w:right="57"/>
              <w:jc w:val="right"/>
              <w:rPr>
                <w:sz w:val="18"/>
                <w:szCs w:val="18"/>
                <w:rPrChange w:id="3460" w:author="Asiye Mara (Open)&#10;" w:date="2011-02-14T12:31:00Z">
                  <w:rPr>
                    <w:rFonts w:ascii="Univers (WN)" w:hAnsi="Univers (WN)"/>
                    <w:b/>
                    <w:sz w:val="18"/>
                    <w:szCs w:val="18"/>
                    <w:u w:val="single"/>
                  </w:rPr>
                </w:rPrChange>
              </w:rPr>
              <w:pPrChange w:id="3461" w:author="Asiye Mara (Open)&#10;" w:date="2011-02-14T12:30:00Z">
                <w:pPr>
                  <w:numPr>
                    <w:numId w:val="1"/>
                  </w:numPr>
                  <w:tabs>
                    <w:tab w:val="num" w:pos="1086"/>
                  </w:tabs>
                  <w:spacing w:before="240"/>
                  <w:ind w:left="1086" w:right="57" w:hanging="720"/>
                  <w:jc w:val="right"/>
                  <w:outlineLvl w:val="0"/>
                </w:pPr>
              </w:pPrChange>
            </w:pPr>
            <w:r>
              <w:rPr>
                <w:sz w:val="18"/>
                <w:szCs w:val="18"/>
              </w:rPr>
              <w:t xml:space="preserve">                         - </w:t>
            </w:r>
          </w:p>
        </w:tc>
      </w:tr>
      <w:tr w:rsidR="000E2597" w:rsidRPr="00872466" w:rsidTr="000A1DAF">
        <w:trPr>
          <w:trHeight w:val="227"/>
        </w:trPr>
        <w:tc>
          <w:tcPr>
            <w:tcW w:w="3816" w:type="dxa"/>
            <w:vAlign w:val="center"/>
          </w:tcPr>
          <w:p w:rsidR="00000000" w:rsidRDefault="009658B8">
            <w:pPr>
              <w:jc w:val="both"/>
              <w:rPr>
                <w:b/>
                <w:snapToGrid w:val="0"/>
                <w:sz w:val="18"/>
                <w:lang w:val="tr-TR"/>
                <w:rPrChange w:id="3462" w:author="Asiye Mara (Open)&#10;" w:date="2011-02-14T12:31:00Z">
                  <w:rPr>
                    <w:rFonts w:ascii="Univers (WN)" w:hAnsi="Univers (WN)"/>
                    <w:b/>
                    <w:snapToGrid w:val="0"/>
                    <w:sz w:val="18"/>
                    <w:u w:val="single"/>
                    <w:lang w:val="tr-TR"/>
                  </w:rPr>
                </w:rPrChange>
              </w:rPr>
              <w:pPrChange w:id="3463" w:author="Asiye Mara (Open)&#10;" w:date="2011-02-14T12:30:00Z">
                <w:pPr>
                  <w:numPr>
                    <w:numId w:val="1"/>
                  </w:numPr>
                  <w:tabs>
                    <w:tab w:val="num" w:pos="1086"/>
                  </w:tabs>
                  <w:spacing w:before="240"/>
                  <w:ind w:left="1086" w:hanging="720"/>
                  <w:jc w:val="both"/>
                  <w:outlineLvl w:val="0"/>
                </w:pPr>
              </w:pPrChange>
            </w:pPr>
            <w:r>
              <w:rPr>
                <w:sz w:val="18"/>
                <w:szCs w:val="18"/>
                <w:lang w:val="tr-TR"/>
              </w:rPr>
              <w:t xml:space="preserve">    Kredilere Sınıflanan Murabaha İşlemleri</w:t>
            </w:r>
          </w:p>
        </w:tc>
        <w:tc>
          <w:tcPr>
            <w:tcW w:w="2835" w:type="dxa"/>
            <w:vAlign w:val="bottom"/>
          </w:tcPr>
          <w:p w:rsidR="00371160" w:rsidRDefault="009658B8">
            <w:pPr>
              <w:ind w:right="57"/>
              <w:jc w:val="right"/>
              <w:rPr>
                <w:sz w:val="18"/>
                <w:szCs w:val="18"/>
              </w:rPr>
            </w:pPr>
            <w:ins w:id="3464" w:author="Gülşah Tuba Ünlü (Open)&#10;" w:date="2011-02-12T15:32:00Z">
              <w:r>
                <w:rPr>
                  <w:sz w:val="18"/>
                  <w:szCs w:val="18"/>
                </w:rPr>
                <w:t xml:space="preserve">             100.000 </w:t>
              </w:r>
            </w:ins>
            <w:del w:id="3465" w:author="Gülşah Tuba Ünlü (Open)&#10;" w:date="2011-02-12T15:30:00Z">
              <w:r>
                <w:rPr>
                  <w:sz w:val="18"/>
                  <w:szCs w:val="18"/>
                </w:rPr>
                <w:delText xml:space="preserve">             100.000 </w:delText>
              </w:r>
            </w:del>
          </w:p>
        </w:tc>
        <w:tc>
          <w:tcPr>
            <w:tcW w:w="2694" w:type="dxa"/>
            <w:vAlign w:val="bottom"/>
          </w:tcPr>
          <w:p w:rsidR="00371160" w:rsidRDefault="009658B8">
            <w:pPr>
              <w:ind w:right="57"/>
              <w:jc w:val="right"/>
              <w:rPr>
                <w:sz w:val="18"/>
                <w:szCs w:val="18"/>
              </w:rPr>
            </w:pPr>
            <w:r>
              <w:rPr>
                <w:sz w:val="18"/>
                <w:szCs w:val="18"/>
              </w:rPr>
              <w:t xml:space="preserve">                         - </w:t>
            </w:r>
          </w:p>
        </w:tc>
      </w:tr>
      <w:tr w:rsidR="000E2597" w:rsidRPr="00872466" w:rsidTr="000A1DAF">
        <w:trPr>
          <w:trHeight w:val="227"/>
        </w:trPr>
        <w:tc>
          <w:tcPr>
            <w:tcW w:w="3816" w:type="dxa"/>
            <w:vAlign w:val="center"/>
          </w:tcPr>
          <w:p w:rsidR="00371160" w:rsidRDefault="009658B8">
            <w:pPr>
              <w:jc w:val="both"/>
              <w:rPr>
                <w:b/>
                <w:snapToGrid w:val="0"/>
                <w:sz w:val="18"/>
                <w:lang w:val="tr-TR"/>
              </w:rPr>
            </w:pPr>
            <w:r w:rsidRPr="009658B8">
              <w:rPr>
                <w:b/>
                <w:snapToGrid w:val="0"/>
                <w:sz w:val="18"/>
                <w:lang w:val="tr-TR"/>
              </w:rPr>
              <w:t>Toplam Nakit ve Nakde Eşdeğer Varlık</w:t>
            </w:r>
          </w:p>
        </w:tc>
        <w:tc>
          <w:tcPr>
            <w:tcW w:w="2835" w:type="dxa"/>
            <w:vAlign w:val="bottom"/>
          </w:tcPr>
          <w:p w:rsidR="00371160" w:rsidRDefault="009658B8">
            <w:pPr>
              <w:ind w:right="57"/>
              <w:jc w:val="right"/>
              <w:rPr>
                <w:b/>
                <w:bCs/>
                <w:sz w:val="18"/>
                <w:szCs w:val="18"/>
              </w:rPr>
            </w:pPr>
            <w:ins w:id="3466" w:author="Gülşah Tuba Ünlü (Open)&#10;" w:date="2011-02-12T15:32:00Z">
              <w:r>
                <w:rPr>
                  <w:b/>
                  <w:bCs/>
                  <w:sz w:val="18"/>
                  <w:szCs w:val="18"/>
                </w:rPr>
                <w:t>378.343</w:t>
              </w:r>
            </w:ins>
            <w:del w:id="3467" w:author="Gülşah Tuba Ünlü (Open)&#10;" w:date="2011-02-11T23:20:00Z">
              <w:r>
                <w:rPr>
                  <w:b/>
                  <w:bCs/>
                  <w:sz w:val="18"/>
                  <w:szCs w:val="18"/>
                </w:rPr>
                <w:delText xml:space="preserve">          2.587.490 </w:delText>
              </w:r>
            </w:del>
          </w:p>
        </w:tc>
        <w:tc>
          <w:tcPr>
            <w:tcW w:w="2694" w:type="dxa"/>
            <w:vAlign w:val="bottom"/>
          </w:tcPr>
          <w:p w:rsidR="00371160" w:rsidRDefault="009658B8">
            <w:pPr>
              <w:ind w:right="57"/>
              <w:jc w:val="right"/>
              <w:rPr>
                <w:b/>
                <w:bCs/>
                <w:sz w:val="18"/>
                <w:szCs w:val="18"/>
              </w:rPr>
            </w:pPr>
            <w:ins w:id="3468" w:author="Gülşah Tuba Ünlü (Open)&#10;" w:date="2011-02-11T23:20:00Z">
              <w:r>
                <w:rPr>
                  <w:b/>
                  <w:bCs/>
                  <w:sz w:val="18"/>
                  <w:szCs w:val="18"/>
                </w:rPr>
                <w:t>184.889</w:t>
              </w:r>
            </w:ins>
            <w:del w:id="3469" w:author="Gülşah Tuba Ünlü (Open)&#10;" w:date="2011-02-11T23:20:00Z">
              <w:r>
                <w:rPr>
                  <w:b/>
                  <w:bCs/>
                  <w:sz w:val="18"/>
                  <w:szCs w:val="18"/>
                </w:rPr>
                <w:delText xml:space="preserve">          1.240.507 </w:delText>
              </w:r>
            </w:del>
          </w:p>
        </w:tc>
      </w:tr>
    </w:tbl>
    <w:p w:rsidR="00371160" w:rsidRDefault="00371160">
      <w:pPr>
        <w:ind w:left="720" w:right="181"/>
        <w:jc w:val="both"/>
        <w:rPr>
          <w:sz w:val="22"/>
          <w:szCs w:val="22"/>
          <w:lang w:val="tr-TR"/>
        </w:rPr>
      </w:pPr>
    </w:p>
    <w:p w:rsidR="00000000" w:rsidRDefault="0092089C">
      <w:pPr>
        <w:pStyle w:val="ListParagraph"/>
        <w:numPr>
          <w:ilvl w:val="1"/>
          <w:numId w:val="23"/>
        </w:numPr>
        <w:ind w:left="709" w:hanging="709"/>
        <w:jc w:val="both"/>
        <w:rPr>
          <w:sz w:val="22"/>
          <w:szCs w:val="22"/>
          <w:lang w:val="tr-TR"/>
          <w:rPrChange w:id="3470" w:author="Asiye Mara (Open)&#10;" w:date="2011-02-14T12:31:00Z">
            <w:rPr>
              <w:lang w:val="tr-TR"/>
            </w:rPr>
          </w:rPrChange>
        </w:rPr>
        <w:pPrChange w:id="3471" w:author="Asiye Mara (Open)&#10;" w:date="2011-02-14T12:30:00Z">
          <w:pPr>
            <w:jc w:val="both"/>
          </w:pPr>
        </w:pPrChange>
      </w:pPr>
      <w:del w:id="3472" w:author="Gülşah Tuba Ünlü (Open)&#10;" w:date="2011-02-12T00:29:00Z">
        <w:r w:rsidRPr="0092089C">
          <w:rPr>
            <w:b/>
            <w:sz w:val="22"/>
            <w:szCs w:val="22"/>
            <w:lang w:val="tr-TR"/>
            <w:rPrChange w:id="3473" w:author="Asiye Mara (Open)&#10;" w:date="2011-02-14T12:31:00Z">
              <w:rPr>
                <w:sz w:val="16"/>
                <w:szCs w:val="16"/>
                <w:lang w:val="tr-TR"/>
              </w:rPr>
            </w:rPrChange>
          </w:rPr>
          <w:delText>1.3.</w:delText>
        </w:r>
        <w:r w:rsidRPr="0092089C">
          <w:rPr>
            <w:b/>
            <w:sz w:val="22"/>
            <w:szCs w:val="22"/>
            <w:lang w:val="tr-TR"/>
            <w:rPrChange w:id="3474" w:author="Asiye Mara (Open)&#10;" w:date="2011-02-14T12:31:00Z">
              <w:rPr>
                <w:sz w:val="16"/>
                <w:szCs w:val="16"/>
                <w:lang w:val="tr-TR"/>
              </w:rPr>
            </w:rPrChange>
          </w:rPr>
          <w:tab/>
        </w:r>
      </w:del>
      <w:r w:rsidRPr="0092089C">
        <w:rPr>
          <w:b/>
          <w:sz w:val="22"/>
          <w:szCs w:val="22"/>
          <w:lang w:val="tr-TR"/>
          <w:rPrChange w:id="3475" w:author="Asiye Mara (Open)&#10;" w:date="2011-02-14T12:31:00Z">
            <w:rPr>
              <w:sz w:val="16"/>
              <w:szCs w:val="16"/>
              <w:lang w:val="tr-TR"/>
            </w:rPr>
          </w:rPrChange>
        </w:rPr>
        <w:t>Dönem Sonundaki Nakit ve Nakde Eşdeğer Varlıklar:</w:t>
      </w:r>
    </w:p>
    <w:p w:rsidR="00371160" w:rsidRDefault="00371160">
      <w:pPr>
        <w:jc w:val="both"/>
        <w:rPr>
          <w:sz w:val="22"/>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6"/>
        <w:gridCol w:w="2835"/>
        <w:gridCol w:w="2694"/>
      </w:tblGrid>
      <w:tr w:rsidR="00594782" w:rsidRPr="00872466" w:rsidTr="000A1DAF">
        <w:trPr>
          <w:trHeight w:val="227"/>
        </w:trPr>
        <w:tc>
          <w:tcPr>
            <w:tcW w:w="3816" w:type="dxa"/>
            <w:vAlign w:val="center"/>
          </w:tcPr>
          <w:p w:rsidR="00371160" w:rsidRDefault="00371160">
            <w:pPr>
              <w:jc w:val="both"/>
              <w:rPr>
                <w:rFonts w:eastAsia="Arial Unicode MS"/>
                <w:sz w:val="18"/>
                <w:lang w:val="tr-TR"/>
              </w:rPr>
            </w:pPr>
          </w:p>
        </w:tc>
        <w:tc>
          <w:tcPr>
            <w:tcW w:w="2835" w:type="dxa"/>
            <w:vAlign w:val="bottom"/>
          </w:tcPr>
          <w:p w:rsidR="00371160" w:rsidRDefault="009658B8">
            <w:pPr>
              <w:jc w:val="center"/>
              <w:rPr>
                <w:sz w:val="18"/>
                <w:lang w:val="tr-TR"/>
              </w:rPr>
            </w:pPr>
            <w:r w:rsidRPr="009658B8">
              <w:rPr>
                <w:sz w:val="18"/>
                <w:lang w:val="tr-TR"/>
              </w:rPr>
              <w:t>Cari Dönem</w:t>
            </w:r>
          </w:p>
        </w:tc>
        <w:tc>
          <w:tcPr>
            <w:tcW w:w="2694" w:type="dxa"/>
            <w:vAlign w:val="bottom"/>
          </w:tcPr>
          <w:p w:rsidR="00371160" w:rsidRDefault="009658B8">
            <w:pPr>
              <w:jc w:val="center"/>
              <w:rPr>
                <w:sz w:val="18"/>
                <w:lang w:val="tr-TR"/>
              </w:rPr>
            </w:pPr>
            <w:r w:rsidRPr="009658B8">
              <w:rPr>
                <w:sz w:val="18"/>
                <w:lang w:val="tr-TR"/>
              </w:rPr>
              <w:t>Önceki Dönem</w:t>
            </w:r>
          </w:p>
        </w:tc>
      </w:tr>
      <w:tr w:rsidR="00D23CB0" w:rsidRPr="00872466" w:rsidTr="000A1DAF">
        <w:trPr>
          <w:trHeight w:val="227"/>
        </w:trPr>
        <w:tc>
          <w:tcPr>
            <w:tcW w:w="3816" w:type="dxa"/>
            <w:vAlign w:val="center"/>
          </w:tcPr>
          <w:p w:rsidR="00371160" w:rsidRDefault="009658B8">
            <w:pPr>
              <w:jc w:val="both"/>
              <w:rPr>
                <w:rFonts w:eastAsia="Arial Unicode MS"/>
                <w:b/>
                <w:sz w:val="18"/>
                <w:lang w:val="tr-TR"/>
              </w:rPr>
            </w:pPr>
            <w:r w:rsidRPr="009658B8">
              <w:rPr>
                <w:b/>
                <w:sz w:val="18"/>
                <w:lang w:val="tr-TR"/>
              </w:rPr>
              <w:t>Nakit</w:t>
            </w:r>
          </w:p>
        </w:tc>
        <w:tc>
          <w:tcPr>
            <w:tcW w:w="2835" w:type="dxa"/>
            <w:vAlign w:val="bottom"/>
          </w:tcPr>
          <w:p w:rsidR="00371160" w:rsidRPr="00371160" w:rsidRDefault="0092089C">
            <w:pPr>
              <w:ind w:right="57"/>
              <w:jc w:val="right"/>
              <w:rPr>
                <w:b/>
                <w:sz w:val="18"/>
                <w:szCs w:val="18"/>
                <w:rPrChange w:id="3476" w:author="Asiye Mara (Open)&#10;" w:date="2011-02-14T12:31:00Z">
                  <w:rPr>
                    <w:sz w:val="18"/>
                    <w:szCs w:val="18"/>
                  </w:rPr>
                </w:rPrChange>
              </w:rPr>
            </w:pPr>
            <w:ins w:id="3477" w:author="Gülşah Tuba Ünlü (Open)&#10;" w:date="2011-02-11T23:21:00Z">
              <w:r w:rsidRPr="0092089C">
                <w:rPr>
                  <w:b/>
                  <w:sz w:val="18"/>
                  <w:szCs w:val="18"/>
                  <w:rPrChange w:id="3478" w:author="Asiye Mara (Open)&#10;" w:date="2011-02-14T12:31:00Z">
                    <w:rPr>
                      <w:sz w:val="18"/>
                      <w:szCs w:val="18"/>
                    </w:rPr>
                  </w:rPrChange>
                </w:rPr>
                <w:t>420.068</w:t>
              </w:r>
            </w:ins>
            <w:del w:id="3479" w:author="Gülşah Tuba Ünlü (Open)&#10;" w:date="2011-02-11T23:21:00Z">
              <w:r w:rsidRPr="0092089C">
                <w:rPr>
                  <w:b/>
                  <w:sz w:val="18"/>
                  <w:szCs w:val="18"/>
                  <w:rPrChange w:id="3480" w:author="Asiye Mara (Open)&#10;" w:date="2011-02-14T12:31:00Z">
                    <w:rPr>
                      <w:sz w:val="18"/>
                      <w:szCs w:val="18"/>
                    </w:rPr>
                  </w:rPrChange>
                </w:rPr>
                <w:delText xml:space="preserve">          2.270.939 </w:delText>
              </w:r>
            </w:del>
          </w:p>
        </w:tc>
        <w:tc>
          <w:tcPr>
            <w:tcW w:w="2694" w:type="dxa"/>
            <w:vAlign w:val="bottom"/>
          </w:tcPr>
          <w:p w:rsidR="00371160" w:rsidRPr="00371160" w:rsidRDefault="0092089C">
            <w:pPr>
              <w:ind w:right="57"/>
              <w:jc w:val="right"/>
              <w:rPr>
                <w:b/>
                <w:sz w:val="18"/>
                <w:szCs w:val="18"/>
                <w:rPrChange w:id="3481" w:author="Asiye Mara (Open)&#10;" w:date="2011-02-14T12:31:00Z">
                  <w:rPr>
                    <w:sz w:val="18"/>
                    <w:szCs w:val="18"/>
                  </w:rPr>
                </w:rPrChange>
              </w:rPr>
            </w:pPr>
            <w:ins w:id="3482" w:author="Gülşah Tuba Ünlü (Open)&#10;" w:date="2011-02-12T11:09:00Z">
              <w:del w:id="3483" w:author="Asiye Mara (Open)&#10;" w:date="2011-02-14T12:27:00Z">
                <w:r w:rsidRPr="0092089C">
                  <w:rPr>
                    <w:b/>
                    <w:sz w:val="18"/>
                    <w:szCs w:val="18"/>
                    <w:rPrChange w:id="3484" w:author="Asiye Mara (Open)&#10;" w:date="2011-02-14T12:31:00Z">
                      <w:rPr>
                        <w:sz w:val="18"/>
                        <w:szCs w:val="18"/>
                      </w:rPr>
                    </w:rPrChange>
                  </w:rPr>
                  <w:delText>278.343</w:delText>
                </w:r>
              </w:del>
            </w:ins>
            <w:ins w:id="3485" w:author="Asiye Mara (Open)&#10;" w:date="2011-02-14T12:27:00Z">
              <w:r w:rsidR="009658B8">
                <w:rPr>
                  <w:b/>
                  <w:sz w:val="18"/>
                  <w:szCs w:val="18"/>
                </w:rPr>
                <w:t>268.088</w:t>
              </w:r>
            </w:ins>
            <w:del w:id="3486" w:author="Gülşah Tuba Ünlü (Open)&#10;" w:date="2011-02-11T23:21:00Z">
              <w:r w:rsidRPr="0092089C">
                <w:rPr>
                  <w:b/>
                  <w:sz w:val="18"/>
                  <w:szCs w:val="18"/>
                  <w:rPrChange w:id="3487" w:author="Asiye Mara (Open)&#10;" w:date="2011-02-14T12:31:00Z">
                    <w:rPr>
                      <w:sz w:val="18"/>
                      <w:szCs w:val="18"/>
                    </w:rPr>
                  </w:rPrChange>
                </w:rPr>
                <w:delText xml:space="preserve">          2.477.235 </w:delText>
              </w:r>
            </w:del>
          </w:p>
        </w:tc>
      </w:tr>
      <w:tr w:rsidR="00D23CB0" w:rsidRPr="00872466" w:rsidTr="000A1DAF">
        <w:trPr>
          <w:trHeight w:val="227"/>
        </w:trPr>
        <w:tc>
          <w:tcPr>
            <w:tcW w:w="3816" w:type="dxa"/>
            <w:vAlign w:val="center"/>
          </w:tcPr>
          <w:p w:rsidR="00371160" w:rsidRDefault="0092089C">
            <w:pPr>
              <w:pStyle w:val="xl79"/>
              <w:pBdr>
                <w:left w:val="none" w:sz="0" w:space="0" w:color="auto"/>
                <w:bottom w:val="none" w:sz="0" w:space="0" w:color="auto"/>
                <w:right w:val="none" w:sz="0" w:space="0" w:color="auto"/>
              </w:pBdr>
              <w:spacing w:before="0" w:after="0"/>
              <w:ind w:left="165"/>
              <w:jc w:val="both"/>
              <w:rPr>
                <w:lang w:val="tr-TR"/>
              </w:rPr>
            </w:pPr>
            <w:r w:rsidRPr="0092089C">
              <w:rPr>
                <w:snapToGrid w:val="0"/>
                <w:lang w:val="tr-TR"/>
                <w:rPrChange w:id="3488" w:author="Asiye Mara (Open)&#10;" w:date="2011-02-14T12:31:00Z">
                  <w:rPr>
                    <w:rFonts w:eastAsia="Times New Roman"/>
                    <w:snapToGrid w:val="0"/>
                    <w:sz w:val="16"/>
                    <w:szCs w:val="16"/>
                    <w:lang w:val="tr-TR"/>
                  </w:rPr>
                </w:rPrChange>
              </w:rPr>
              <w:t>Kasa, Efektif Deposu ve Diğer</w:t>
            </w:r>
          </w:p>
        </w:tc>
        <w:tc>
          <w:tcPr>
            <w:tcW w:w="2835" w:type="dxa"/>
            <w:vAlign w:val="bottom"/>
          </w:tcPr>
          <w:p w:rsidR="00371160" w:rsidRDefault="009658B8">
            <w:pPr>
              <w:ind w:right="57"/>
              <w:jc w:val="right"/>
              <w:rPr>
                <w:sz w:val="18"/>
                <w:szCs w:val="18"/>
              </w:rPr>
            </w:pPr>
            <w:ins w:id="3489" w:author="Gülşah Tuba Ünlü (Open)&#10;" w:date="2011-02-11T23:21:00Z">
              <w:r>
                <w:rPr>
                  <w:sz w:val="18"/>
                  <w:szCs w:val="18"/>
                </w:rPr>
                <w:t>233.456</w:t>
              </w:r>
            </w:ins>
            <w:del w:id="3490" w:author="Gülşah Tuba Ünlü (Open)&#10;" w:date="2011-02-11T23:21:00Z">
              <w:r>
                <w:rPr>
                  <w:sz w:val="18"/>
                  <w:szCs w:val="18"/>
                </w:rPr>
                <w:delText xml:space="preserve">             254.064 </w:delText>
              </w:r>
            </w:del>
          </w:p>
        </w:tc>
        <w:tc>
          <w:tcPr>
            <w:tcW w:w="2694" w:type="dxa"/>
            <w:vAlign w:val="bottom"/>
          </w:tcPr>
          <w:p w:rsidR="00371160" w:rsidRDefault="009658B8">
            <w:pPr>
              <w:ind w:right="57"/>
              <w:jc w:val="right"/>
              <w:rPr>
                <w:sz w:val="18"/>
                <w:szCs w:val="18"/>
              </w:rPr>
            </w:pPr>
            <w:ins w:id="3491" w:author="Gülşah Tuba Ünlü (Open)&#10;" w:date="2011-02-12T11:09:00Z">
              <w:r>
                <w:rPr>
                  <w:sz w:val="18"/>
                  <w:szCs w:val="18"/>
                </w:rPr>
                <w:t xml:space="preserve">             131.325 </w:t>
              </w:r>
            </w:ins>
            <w:del w:id="3492" w:author="Gülşah Tuba Ünlü (Open)&#10;" w:date="2011-02-11T23:21:00Z">
              <w:r>
                <w:rPr>
                  <w:sz w:val="18"/>
                  <w:szCs w:val="18"/>
                </w:rPr>
                <w:delText xml:space="preserve">             131.325 </w:delText>
              </w:r>
            </w:del>
          </w:p>
        </w:tc>
      </w:tr>
      <w:tr w:rsidR="00D23CB0" w:rsidRPr="00872466" w:rsidDel="001C36E9" w:rsidTr="000A1DAF">
        <w:trPr>
          <w:trHeight w:val="227"/>
          <w:del w:id="3493" w:author="Asiye Mara (Open)&#10;" w:date="2011-02-12T13:38:00Z"/>
        </w:trPr>
        <w:tc>
          <w:tcPr>
            <w:tcW w:w="3816" w:type="dxa"/>
            <w:vAlign w:val="center"/>
          </w:tcPr>
          <w:p w:rsidR="00371160" w:rsidRDefault="009658B8">
            <w:pPr>
              <w:ind w:left="165"/>
              <w:jc w:val="both"/>
              <w:rPr>
                <w:del w:id="3494" w:author="Asiye Mara (Open)&#10;" w:date="2011-02-12T13:38:00Z"/>
                <w:snapToGrid w:val="0"/>
                <w:sz w:val="18"/>
                <w:lang w:val="tr-TR"/>
              </w:rPr>
            </w:pPr>
            <w:del w:id="3495" w:author="Asiye Mara (Open)&#10;" w:date="2011-02-12T13:38:00Z">
              <w:r w:rsidRPr="009658B8">
                <w:rPr>
                  <w:snapToGrid w:val="0"/>
                  <w:sz w:val="18"/>
                  <w:lang w:val="tr-TR"/>
                </w:rPr>
                <w:delText xml:space="preserve">TCMB </w:delText>
              </w:r>
            </w:del>
          </w:p>
        </w:tc>
        <w:tc>
          <w:tcPr>
            <w:tcW w:w="2835" w:type="dxa"/>
            <w:vAlign w:val="bottom"/>
          </w:tcPr>
          <w:p w:rsidR="00371160" w:rsidRDefault="009658B8">
            <w:pPr>
              <w:ind w:right="57"/>
              <w:jc w:val="right"/>
              <w:rPr>
                <w:del w:id="3496" w:author="Asiye Mara (Open)&#10;" w:date="2011-02-12T13:38:00Z"/>
                <w:sz w:val="18"/>
                <w:szCs w:val="18"/>
              </w:rPr>
            </w:pPr>
            <w:ins w:id="3497" w:author="Gülşah Tuba Ünlü (Open)&#10;" w:date="2011-02-11T23:21:00Z">
              <w:del w:id="3498" w:author="Asiye Mara (Open)&#10;" w:date="2011-02-12T13:38:00Z">
                <w:r>
                  <w:rPr>
                    <w:sz w:val="18"/>
                    <w:szCs w:val="18"/>
                  </w:rPr>
                  <w:delText>-</w:delText>
                </w:r>
              </w:del>
            </w:ins>
            <w:del w:id="3499" w:author="Asiye Mara (Open)&#10;" w:date="2011-02-12T13:38:00Z">
              <w:r>
                <w:rPr>
                  <w:sz w:val="18"/>
                  <w:szCs w:val="18"/>
                </w:rPr>
                <w:delText xml:space="preserve">          1.830.263 </w:delText>
              </w:r>
            </w:del>
          </w:p>
        </w:tc>
        <w:tc>
          <w:tcPr>
            <w:tcW w:w="2694" w:type="dxa"/>
            <w:vAlign w:val="bottom"/>
          </w:tcPr>
          <w:p w:rsidR="00371160" w:rsidRDefault="009658B8">
            <w:pPr>
              <w:ind w:right="57"/>
              <w:jc w:val="right"/>
              <w:rPr>
                <w:del w:id="3500" w:author="Asiye Mara (Open)&#10;" w:date="2011-02-12T13:38:00Z"/>
                <w:sz w:val="18"/>
                <w:szCs w:val="18"/>
              </w:rPr>
            </w:pPr>
            <w:ins w:id="3501" w:author="Gülşah Tuba Ünlü (Open)&#10;" w:date="2011-02-12T11:09:00Z">
              <w:del w:id="3502" w:author="Asiye Mara (Open)&#10;" w:date="2011-02-12T13:38:00Z">
                <w:r>
                  <w:rPr>
                    <w:sz w:val="18"/>
                    <w:szCs w:val="18"/>
                  </w:rPr>
                  <w:delText xml:space="preserve">- </w:delText>
                </w:r>
              </w:del>
            </w:ins>
            <w:del w:id="3503" w:author="Asiye Mara (Open)&#10;" w:date="2011-02-12T13:38:00Z">
              <w:r>
                <w:rPr>
                  <w:sz w:val="18"/>
                  <w:szCs w:val="18"/>
                </w:rPr>
                <w:delText xml:space="preserve">          2.209.147 </w:delText>
              </w:r>
            </w:del>
          </w:p>
        </w:tc>
      </w:tr>
      <w:tr w:rsidR="00D23CB0" w:rsidRPr="00872466" w:rsidTr="000A1DAF">
        <w:trPr>
          <w:trHeight w:val="227"/>
        </w:trPr>
        <w:tc>
          <w:tcPr>
            <w:tcW w:w="3816" w:type="dxa"/>
            <w:vAlign w:val="center"/>
          </w:tcPr>
          <w:p w:rsidR="00371160" w:rsidRDefault="009658B8">
            <w:pPr>
              <w:ind w:left="165"/>
              <w:jc w:val="both"/>
              <w:rPr>
                <w:rFonts w:eastAsia="Arial Unicode MS"/>
                <w:sz w:val="18"/>
                <w:lang w:val="tr-TR"/>
              </w:rPr>
            </w:pPr>
            <w:r w:rsidRPr="009658B8">
              <w:rPr>
                <w:snapToGrid w:val="0"/>
                <w:sz w:val="18"/>
                <w:lang w:val="tr-TR"/>
              </w:rPr>
              <w:t>Bankalardaki Vadesiz Mevduat</w:t>
            </w:r>
          </w:p>
        </w:tc>
        <w:tc>
          <w:tcPr>
            <w:tcW w:w="2835" w:type="dxa"/>
            <w:vAlign w:val="bottom"/>
          </w:tcPr>
          <w:p w:rsidR="00371160" w:rsidRDefault="009658B8">
            <w:pPr>
              <w:ind w:right="57"/>
              <w:jc w:val="right"/>
              <w:rPr>
                <w:sz w:val="18"/>
                <w:szCs w:val="18"/>
              </w:rPr>
            </w:pPr>
            <w:ins w:id="3504" w:author="Gülşah Tuba Ünlü (Open)&#10;" w:date="2011-02-11T23:21:00Z">
              <w:r>
                <w:rPr>
                  <w:sz w:val="18"/>
                  <w:szCs w:val="18"/>
                </w:rPr>
                <w:t>186.612</w:t>
              </w:r>
            </w:ins>
            <w:del w:id="3505" w:author="Gülşah Tuba Ünlü (Open)&#10;" w:date="2011-02-11T23:21:00Z">
              <w:r>
                <w:rPr>
                  <w:sz w:val="18"/>
                  <w:szCs w:val="18"/>
                </w:rPr>
                <w:delText xml:space="preserve">             186.612 </w:delText>
              </w:r>
            </w:del>
          </w:p>
        </w:tc>
        <w:tc>
          <w:tcPr>
            <w:tcW w:w="2694" w:type="dxa"/>
            <w:vAlign w:val="bottom"/>
          </w:tcPr>
          <w:p w:rsidR="00371160" w:rsidRDefault="009658B8">
            <w:pPr>
              <w:ind w:right="57"/>
              <w:jc w:val="right"/>
              <w:rPr>
                <w:sz w:val="18"/>
                <w:szCs w:val="18"/>
              </w:rPr>
            </w:pPr>
            <w:ins w:id="3506" w:author="Gülşah Tuba Ünlü (Open)&#10;" w:date="2011-02-12T11:09:00Z">
              <w:r>
                <w:rPr>
                  <w:sz w:val="18"/>
                  <w:szCs w:val="18"/>
                </w:rPr>
                <w:t xml:space="preserve">             </w:t>
              </w:r>
            </w:ins>
            <w:ins w:id="3507" w:author="Gülşah Tuba Ünlü (Open)&#10;" w:date="2011-02-12T15:29:00Z">
              <w:r>
                <w:rPr>
                  <w:sz w:val="18"/>
                  <w:szCs w:val="18"/>
                </w:rPr>
                <w:t>136.763</w:t>
              </w:r>
            </w:ins>
            <w:ins w:id="3508" w:author="Gülşah Tuba Ünlü (Open)&#10;" w:date="2011-02-12T11:09:00Z">
              <w:r>
                <w:rPr>
                  <w:sz w:val="18"/>
                  <w:szCs w:val="18"/>
                </w:rPr>
                <w:t xml:space="preserve"> </w:t>
              </w:r>
            </w:ins>
            <w:del w:id="3509" w:author="Gülşah Tuba Ünlü (Open)&#10;" w:date="2011-02-11T23:21:00Z">
              <w:r>
                <w:rPr>
                  <w:sz w:val="18"/>
                  <w:szCs w:val="18"/>
                </w:rPr>
                <w:delText xml:space="preserve">             136.763 </w:delText>
              </w:r>
            </w:del>
          </w:p>
        </w:tc>
      </w:tr>
      <w:tr w:rsidR="00D23CB0" w:rsidRPr="00872466" w:rsidTr="000A1DAF">
        <w:trPr>
          <w:trHeight w:val="227"/>
        </w:trPr>
        <w:tc>
          <w:tcPr>
            <w:tcW w:w="3816" w:type="dxa"/>
            <w:vAlign w:val="center"/>
          </w:tcPr>
          <w:p w:rsidR="00371160" w:rsidRDefault="0092089C">
            <w:pPr>
              <w:pStyle w:val="Heading9"/>
              <w:jc w:val="both"/>
              <w:rPr>
                <w:snapToGrid w:val="0"/>
              </w:rPr>
            </w:pPr>
            <w:r w:rsidRPr="0092089C">
              <w:rPr>
                <w:snapToGrid w:val="0"/>
                <w:rPrChange w:id="3510" w:author="Asiye Mara (Open)&#10;" w:date="2011-02-14T12:31:00Z">
                  <w:rPr>
                    <w:b w:val="0"/>
                    <w:bCs w:val="0"/>
                    <w:snapToGrid w:val="0"/>
                    <w:sz w:val="16"/>
                    <w:szCs w:val="24"/>
                    <w:lang w:val="en-US"/>
                  </w:rPr>
                </w:rPrChange>
              </w:rPr>
              <w:t>Nakde Eşdeğer Varlıklar</w:t>
            </w:r>
          </w:p>
        </w:tc>
        <w:tc>
          <w:tcPr>
            <w:tcW w:w="2835" w:type="dxa"/>
            <w:vAlign w:val="bottom"/>
          </w:tcPr>
          <w:p w:rsidR="00371160" w:rsidRPr="00371160" w:rsidRDefault="0092089C">
            <w:pPr>
              <w:ind w:right="57"/>
              <w:jc w:val="right"/>
              <w:rPr>
                <w:b/>
                <w:sz w:val="18"/>
                <w:szCs w:val="18"/>
                <w:rPrChange w:id="3511" w:author="Asiye Mara (Open)&#10;" w:date="2011-02-14T12:31:00Z">
                  <w:rPr>
                    <w:sz w:val="18"/>
                    <w:szCs w:val="18"/>
                  </w:rPr>
                </w:rPrChange>
              </w:rPr>
            </w:pPr>
            <w:ins w:id="3512" w:author="Gülşah Tuba Ünlü (Open)&#10;" w:date="2011-02-11T23:21:00Z">
              <w:r w:rsidRPr="0092089C">
                <w:rPr>
                  <w:b/>
                  <w:sz w:val="18"/>
                  <w:szCs w:val="18"/>
                  <w:rPrChange w:id="3513" w:author="Asiye Mara (Open)&#10;" w:date="2011-02-14T12:31:00Z">
                    <w:rPr>
                      <w:sz w:val="18"/>
                      <w:szCs w:val="18"/>
                    </w:rPr>
                  </w:rPrChange>
                </w:rPr>
                <w:t>-</w:t>
              </w:r>
            </w:ins>
            <w:del w:id="3514" w:author="Gülşah Tuba Ünlü (Open)&#10;" w:date="2011-02-11T23:21:00Z">
              <w:r w:rsidRPr="0092089C">
                <w:rPr>
                  <w:b/>
                  <w:sz w:val="18"/>
                  <w:szCs w:val="18"/>
                  <w:rPrChange w:id="3515" w:author="Asiye Mara (Open)&#10;" w:date="2011-02-14T12:31:00Z">
                    <w:rPr>
                      <w:sz w:val="18"/>
                      <w:szCs w:val="18"/>
                    </w:rPr>
                  </w:rPrChange>
                </w:rPr>
                <w:delText xml:space="preserve">                         - </w:delText>
              </w:r>
            </w:del>
          </w:p>
        </w:tc>
        <w:tc>
          <w:tcPr>
            <w:tcW w:w="2694" w:type="dxa"/>
            <w:vAlign w:val="bottom"/>
          </w:tcPr>
          <w:p w:rsidR="00371160" w:rsidRPr="00371160" w:rsidRDefault="0092089C">
            <w:pPr>
              <w:ind w:right="57"/>
              <w:jc w:val="right"/>
              <w:rPr>
                <w:b/>
                <w:sz w:val="18"/>
                <w:szCs w:val="18"/>
                <w:rPrChange w:id="3516" w:author="Asiye Mara (Open)&#10;" w:date="2011-02-14T12:31:00Z">
                  <w:rPr>
                    <w:sz w:val="18"/>
                    <w:szCs w:val="18"/>
                  </w:rPr>
                </w:rPrChange>
              </w:rPr>
            </w:pPr>
            <w:ins w:id="3517" w:author="Gülşah Tuba Ünlü (Open)&#10;" w:date="2011-02-12T12:56:00Z">
              <w:r w:rsidRPr="0092089C">
                <w:rPr>
                  <w:b/>
                  <w:sz w:val="18"/>
                  <w:szCs w:val="18"/>
                  <w:rPrChange w:id="3518" w:author="Asiye Mara (Open)&#10;" w:date="2011-02-14T12:31:00Z">
                    <w:rPr>
                      <w:sz w:val="18"/>
                      <w:szCs w:val="18"/>
                    </w:rPr>
                  </w:rPrChange>
                </w:rPr>
                <w:t xml:space="preserve">             1</w:t>
              </w:r>
            </w:ins>
            <w:ins w:id="3519" w:author="Gülşah Tuba Ünlü (Open)&#10;" w:date="2011-02-12T15:28:00Z">
              <w:r w:rsidRPr="0092089C">
                <w:rPr>
                  <w:b/>
                  <w:sz w:val="18"/>
                  <w:szCs w:val="18"/>
                  <w:rPrChange w:id="3520" w:author="Asiye Mara (Open)&#10;" w:date="2011-02-14T12:31:00Z">
                    <w:rPr>
                      <w:sz w:val="18"/>
                      <w:szCs w:val="18"/>
                    </w:rPr>
                  </w:rPrChange>
                </w:rPr>
                <w:t>10</w:t>
              </w:r>
            </w:ins>
            <w:ins w:id="3521" w:author="Gülşah Tuba Ünlü (Open)&#10;" w:date="2011-02-12T12:56:00Z">
              <w:r w:rsidRPr="0092089C">
                <w:rPr>
                  <w:b/>
                  <w:sz w:val="18"/>
                  <w:szCs w:val="18"/>
                  <w:rPrChange w:id="3522" w:author="Asiye Mara (Open)&#10;" w:date="2011-02-14T12:31:00Z">
                    <w:rPr>
                      <w:sz w:val="18"/>
                      <w:szCs w:val="18"/>
                    </w:rPr>
                  </w:rPrChange>
                </w:rPr>
                <w:t>.</w:t>
              </w:r>
            </w:ins>
            <w:ins w:id="3523" w:author="Gülşah Tuba Ünlü (Open)&#10;" w:date="2011-02-12T15:28:00Z">
              <w:r w:rsidRPr="0092089C">
                <w:rPr>
                  <w:b/>
                  <w:sz w:val="18"/>
                  <w:szCs w:val="18"/>
                  <w:rPrChange w:id="3524" w:author="Asiye Mara (Open)&#10;" w:date="2011-02-14T12:31:00Z">
                    <w:rPr>
                      <w:rStyle w:val="CommentReference"/>
                      <w:lang w:val="tr-TR"/>
                    </w:rPr>
                  </w:rPrChange>
                </w:rPr>
                <w:t>255</w:t>
              </w:r>
            </w:ins>
            <w:ins w:id="3525" w:author="Gülşah Tuba Ünlü (Open)&#10;" w:date="2011-02-12T12:56:00Z">
              <w:r w:rsidRPr="0092089C">
                <w:rPr>
                  <w:b/>
                  <w:sz w:val="18"/>
                  <w:szCs w:val="18"/>
                  <w:rPrChange w:id="3526" w:author="Asiye Mara (Open)&#10;" w:date="2011-02-14T12:31:00Z">
                    <w:rPr>
                      <w:sz w:val="18"/>
                      <w:szCs w:val="18"/>
                    </w:rPr>
                  </w:rPrChange>
                </w:rPr>
                <w:t xml:space="preserve"> </w:t>
              </w:r>
            </w:ins>
            <w:del w:id="3527" w:author="Gülşah Tuba Ünlü (Open)&#10;" w:date="2011-02-11T23:21:00Z">
              <w:r w:rsidRPr="0092089C">
                <w:rPr>
                  <w:b/>
                  <w:sz w:val="18"/>
                  <w:szCs w:val="18"/>
                  <w:rPrChange w:id="3528" w:author="Asiye Mara (Open)&#10;" w:date="2011-02-14T12:31:00Z">
                    <w:rPr>
                      <w:sz w:val="18"/>
                      <w:szCs w:val="18"/>
                    </w:rPr>
                  </w:rPrChange>
                </w:rPr>
                <w:delText xml:space="preserve">             110.255 </w:delText>
              </w:r>
            </w:del>
          </w:p>
        </w:tc>
      </w:tr>
      <w:tr w:rsidR="00D23CB0" w:rsidRPr="00872466" w:rsidTr="000A1DAF">
        <w:trPr>
          <w:trHeight w:val="227"/>
        </w:trPr>
        <w:tc>
          <w:tcPr>
            <w:tcW w:w="3816" w:type="dxa"/>
            <w:vAlign w:val="center"/>
          </w:tcPr>
          <w:p w:rsidR="00371160" w:rsidRDefault="009658B8">
            <w:pPr>
              <w:ind w:left="165"/>
              <w:jc w:val="both"/>
              <w:rPr>
                <w:snapToGrid w:val="0"/>
                <w:sz w:val="18"/>
                <w:lang w:val="tr-TR"/>
              </w:rPr>
            </w:pPr>
            <w:r w:rsidRPr="009658B8">
              <w:rPr>
                <w:snapToGrid w:val="0"/>
                <w:sz w:val="18"/>
                <w:lang w:val="tr-TR"/>
              </w:rPr>
              <w:t xml:space="preserve">Bankalardaki Vadeli Mevduat </w:t>
            </w:r>
          </w:p>
        </w:tc>
        <w:tc>
          <w:tcPr>
            <w:tcW w:w="2835" w:type="dxa"/>
            <w:vAlign w:val="bottom"/>
          </w:tcPr>
          <w:p w:rsidR="00371160" w:rsidRDefault="009658B8">
            <w:pPr>
              <w:ind w:right="57"/>
              <w:jc w:val="right"/>
              <w:rPr>
                <w:sz w:val="18"/>
                <w:szCs w:val="18"/>
              </w:rPr>
            </w:pPr>
            <w:ins w:id="3529" w:author="Gülşah Tuba Ünlü (Open)&#10;" w:date="2011-02-11T23:21:00Z">
              <w:r>
                <w:rPr>
                  <w:sz w:val="18"/>
                  <w:szCs w:val="18"/>
                </w:rPr>
                <w:t>-</w:t>
              </w:r>
            </w:ins>
            <w:del w:id="3530" w:author="Gülşah Tuba Ünlü (Open)&#10;" w:date="2011-02-11T23:21:00Z">
              <w:r>
                <w:rPr>
                  <w:sz w:val="18"/>
                  <w:szCs w:val="18"/>
                </w:rPr>
                <w:delText xml:space="preserve">                         - </w:delText>
              </w:r>
            </w:del>
          </w:p>
        </w:tc>
        <w:tc>
          <w:tcPr>
            <w:tcW w:w="2694" w:type="dxa"/>
            <w:vAlign w:val="bottom"/>
          </w:tcPr>
          <w:p w:rsidR="00371160" w:rsidRDefault="0092089C">
            <w:pPr>
              <w:ind w:right="57"/>
              <w:jc w:val="right"/>
              <w:rPr>
                <w:sz w:val="18"/>
                <w:szCs w:val="18"/>
              </w:rPr>
            </w:pPr>
            <w:ins w:id="3531" w:author="Gülşah Tuba Ünlü (Open)&#10;" w:date="2011-02-12T11:09:00Z">
              <w:r w:rsidRPr="0092089C">
                <w:rPr>
                  <w:sz w:val="18"/>
                  <w:szCs w:val="18"/>
                  <w:rPrChange w:id="3532" w:author="Asiye Mara (Open)&#10;" w:date="2011-02-14T12:31:00Z">
                    <w:rPr>
                      <w:rStyle w:val="CommentReference"/>
                      <w:lang w:val="tr-TR"/>
                    </w:rPr>
                  </w:rPrChange>
                </w:rPr>
                <w:commentReference w:id="3533"/>
              </w:r>
            </w:ins>
            <w:ins w:id="3534" w:author="Gülşah Tuba Ünlü (Open)&#10;" w:date="2011-02-12T15:28:00Z">
              <w:r w:rsidRPr="0092089C">
                <w:rPr>
                  <w:sz w:val="18"/>
                  <w:szCs w:val="18"/>
                  <w:rPrChange w:id="3535" w:author="Asiye Mara (Open)&#10;" w:date="2011-02-14T12:31:00Z">
                    <w:rPr>
                      <w:rStyle w:val="CommentReference"/>
                      <w:lang w:val="tr-TR"/>
                    </w:rPr>
                  </w:rPrChange>
                </w:rPr>
                <w:t>10.255</w:t>
              </w:r>
            </w:ins>
            <w:del w:id="3536" w:author="Gülşah Tuba Ünlü (Open)&#10;" w:date="2011-02-11T23:21:00Z">
              <w:r w:rsidR="009658B8">
                <w:rPr>
                  <w:sz w:val="18"/>
                  <w:szCs w:val="18"/>
                </w:rPr>
                <w:delText xml:space="preserve">               10.255 </w:delText>
              </w:r>
            </w:del>
          </w:p>
        </w:tc>
      </w:tr>
      <w:tr w:rsidR="00D23CB0" w:rsidRPr="00872466" w:rsidTr="000A1DAF">
        <w:trPr>
          <w:trHeight w:val="227"/>
        </w:trPr>
        <w:tc>
          <w:tcPr>
            <w:tcW w:w="3816" w:type="dxa"/>
          </w:tcPr>
          <w:p w:rsidR="00000000" w:rsidRDefault="009658B8">
            <w:pPr>
              <w:rPr>
                <w:sz w:val="18"/>
                <w:szCs w:val="18"/>
                <w:lang w:val="tr-TR"/>
                <w:rPrChange w:id="3537" w:author="Asiye Mara (Open)&#10;" w:date="2011-02-14T12:31:00Z">
                  <w:rPr>
                    <w:rFonts w:ascii="Univers (WN)" w:hAnsi="Univers (WN)"/>
                    <w:b/>
                    <w:sz w:val="18"/>
                    <w:szCs w:val="18"/>
                    <w:u w:val="single"/>
                    <w:lang w:val="tr-TR"/>
                  </w:rPr>
                </w:rPrChange>
              </w:rPr>
              <w:pPrChange w:id="3538" w:author="Asiye Mara (Open)&#10;" w:date="2011-02-14T12:30:00Z">
                <w:pPr>
                  <w:numPr>
                    <w:numId w:val="1"/>
                  </w:numPr>
                  <w:tabs>
                    <w:tab w:val="num" w:pos="1086"/>
                  </w:tabs>
                  <w:spacing w:before="240"/>
                  <w:ind w:left="1086" w:hanging="720"/>
                  <w:outlineLvl w:val="0"/>
                </w:pPr>
              </w:pPrChange>
            </w:pPr>
            <w:r>
              <w:rPr>
                <w:sz w:val="18"/>
                <w:szCs w:val="18"/>
                <w:lang w:val="tr-TR"/>
              </w:rPr>
              <w:t xml:space="preserve">    Kredilere Sınıflanan Murabaha İşlemleri </w:t>
            </w:r>
          </w:p>
        </w:tc>
        <w:tc>
          <w:tcPr>
            <w:tcW w:w="2835" w:type="dxa"/>
            <w:vAlign w:val="bottom"/>
          </w:tcPr>
          <w:p w:rsidR="00371160" w:rsidRDefault="009658B8">
            <w:pPr>
              <w:ind w:right="57"/>
              <w:jc w:val="right"/>
              <w:rPr>
                <w:sz w:val="18"/>
                <w:szCs w:val="18"/>
              </w:rPr>
            </w:pPr>
            <w:ins w:id="3539" w:author="Gülşah Tuba Ünlü (Open)&#10;" w:date="2011-02-11T23:21:00Z">
              <w:r>
                <w:rPr>
                  <w:sz w:val="18"/>
                  <w:szCs w:val="18"/>
                </w:rPr>
                <w:t>-</w:t>
              </w:r>
            </w:ins>
            <w:del w:id="3540" w:author="Gülşah Tuba Ünlü (Open)&#10;" w:date="2011-02-11T23:21:00Z">
              <w:r>
                <w:rPr>
                  <w:sz w:val="18"/>
                  <w:szCs w:val="18"/>
                </w:rPr>
                <w:delText xml:space="preserve">                         - </w:delText>
              </w:r>
            </w:del>
          </w:p>
        </w:tc>
        <w:tc>
          <w:tcPr>
            <w:tcW w:w="2694" w:type="dxa"/>
            <w:vAlign w:val="bottom"/>
          </w:tcPr>
          <w:p w:rsidR="00371160" w:rsidRDefault="009658B8">
            <w:pPr>
              <w:ind w:right="57"/>
              <w:jc w:val="right"/>
              <w:rPr>
                <w:sz w:val="18"/>
                <w:szCs w:val="18"/>
              </w:rPr>
            </w:pPr>
            <w:ins w:id="3541" w:author="Gülşah Tuba Ünlü (Open)&#10;" w:date="2011-02-12T11:09:00Z">
              <w:r>
                <w:rPr>
                  <w:sz w:val="18"/>
                  <w:szCs w:val="18"/>
                </w:rPr>
                <w:t xml:space="preserve">             100.000 </w:t>
              </w:r>
            </w:ins>
            <w:del w:id="3542" w:author="Gülşah Tuba Ünlü (Open)&#10;" w:date="2011-02-11T23:21:00Z">
              <w:r>
                <w:rPr>
                  <w:sz w:val="18"/>
                  <w:szCs w:val="18"/>
                </w:rPr>
                <w:delText xml:space="preserve">             100.000 </w:delText>
              </w:r>
            </w:del>
          </w:p>
        </w:tc>
      </w:tr>
      <w:tr w:rsidR="00D23CB0" w:rsidRPr="00872466" w:rsidTr="000A1DAF">
        <w:trPr>
          <w:trHeight w:val="227"/>
        </w:trPr>
        <w:tc>
          <w:tcPr>
            <w:tcW w:w="3816" w:type="dxa"/>
            <w:vAlign w:val="center"/>
          </w:tcPr>
          <w:p w:rsidR="00371160" w:rsidRDefault="009658B8">
            <w:pPr>
              <w:jc w:val="both"/>
              <w:rPr>
                <w:b/>
                <w:snapToGrid w:val="0"/>
                <w:sz w:val="18"/>
                <w:lang w:val="tr-TR"/>
              </w:rPr>
            </w:pPr>
            <w:r w:rsidRPr="009658B8">
              <w:rPr>
                <w:b/>
                <w:snapToGrid w:val="0"/>
                <w:sz w:val="18"/>
                <w:lang w:val="tr-TR"/>
              </w:rPr>
              <w:t>Toplam Nakit ve Nakde Eşdeğer Varlık</w:t>
            </w:r>
          </w:p>
        </w:tc>
        <w:tc>
          <w:tcPr>
            <w:tcW w:w="2835" w:type="dxa"/>
            <w:vAlign w:val="bottom"/>
          </w:tcPr>
          <w:p w:rsidR="00371160" w:rsidRDefault="009658B8">
            <w:pPr>
              <w:ind w:right="57"/>
              <w:jc w:val="right"/>
              <w:rPr>
                <w:b/>
                <w:bCs/>
                <w:sz w:val="18"/>
                <w:szCs w:val="18"/>
              </w:rPr>
            </w:pPr>
            <w:ins w:id="3543" w:author="Gülşah Tuba Ünlü (Open)&#10;" w:date="2011-02-11T23:21:00Z">
              <w:r>
                <w:rPr>
                  <w:b/>
                  <w:bCs/>
                  <w:sz w:val="18"/>
                  <w:szCs w:val="18"/>
                </w:rPr>
                <w:t>420.068</w:t>
              </w:r>
            </w:ins>
            <w:del w:id="3544" w:author="Gülşah Tuba Ünlü (Open)&#10;" w:date="2011-02-11T23:21:00Z">
              <w:r>
                <w:rPr>
                  <w:b/>
                  <w:bCs/>
                  <w:sz w:val="18"/>
                  <w:szCs w:val="18"/>
                </w:rPr>
                <w:delText xml:space="preserve">          2.270.939 </w:delText>
              </w:r>
            </w:del>
          </w:p>
        </w:tc>
        <w:tc>
          <w:tcPr>
            <w:tcW w:w="2694" w:type="dxa"/>
            <w:vAlign w:val="bottom"/>
          </w:tcPr>
          <w:p w:rsidR="00371160" w:rsidRDefault="009658B8">
            <w:pPr>
              <w:ind w:right="57"/>
              <w:jc w:val="right"/>
              <w:rPr>
                <w:b/>
                <w:bCs/>
                <w:sz w:val="18"/>
                <w:szCs w:val="18"/>
              </w:rPr>
            </w:pPr>
            <w:ins w:id="3545" w:author="Gülşah Tuba Ünlü (Open)&#10;" w:date="2011-02-12T11:09:00Z">
              <w:r>
                <w:rPr>
                  <w:b/>
                  <w:bCs/>
                  <w:sz w:val="18"/>
                  <w:szCs w:val="18"/>
                </w:rPr>
                <w:t>378.343</w:t>
              </w:r>
            </w:ins>
            <w:del w:id="3546" w:author="Gülşah Tuba Ünlü (Open)&#10;" w:date="2011-02-11T23:21:00Z">
              <w:r>
                <w:rPr>
                  <w:b/>
                  <w:bCs/>
                  <w:sz w:val="18"/>
                  <w:szCs w:val="18"/>
                </w:rPr>
                <w:delText xml:space="preserve">          2.587.490 </w:delText>
              </w:r>
            </w:del>
          </w:p>
        </w:tc>
      </w:tr>
    </w:tbl>
    <w:p w:rsidR="00371160" w:rsidRDefault="00371160">
      <w:pPr>
        <w:pStyle w:val="1tipi"/>
        <w:tabs>
          <w:tab w:val="clear" w:pos="1134"/>
        </w:tabs>
        <w:rPr>
          <w:rFonts w:ascii="Times New Roman" w:hAnsi="Times New Roman"/>
          <w:b/>
          <w:bCs/>
          <w:sz w:val="18"/>
          <w:szCs w:val="18"/>
          <w:lang w:val="tr-TR"/>
        </w:rPr>
      </w:pPr>
    </w:p>
    <w:p w:rsidR="00371160" w:rsidRDefault="00371160">
      <w:pPr>
        <w:pStyle w:val="1tipi"/>
        <w:tabs>
          <w:tab w:val="clear" w:pos="1134"/>
        </w:tabs>
        <w:rPr>
          <w:rFonts w:ascii="Times New Roman" w:hAnsi="Times New Roman"/>
          <w:b/>
          <w:bCs/>
          <w:sz w:val="18"/>
          <w:szCs w:val="18"/>
          <w:lang w:val="tr-TR"/>
        </w:rPr>
      </w:pPr>
    </w:p>
    <w:p w:rsidR="00371160" w:rsidRDefault="00371160">
      <w:pPr>
        <w:pStyle w:val="1tipi"/>
        <w:tabs>
          <w:tab w:val="clear" w:pos="1134"/>
        </w:tabs>
        <w:rPr>
          <w:del w:id="3547"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48"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49"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0"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1"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2"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3"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4"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5" w:author="Gülşah Tuba Ünlü (Open)&#10;" w:date="2011-02-13T17:18:00Z"/>
          <w:rFonts w:ascii="Times New Roman" w:hAnsi="Times New Roman"/>
          <w:b/>
          <w:bCs/>
          <w:sz w:val="18"/>
          <w:szCs w:val="18"/>
          <w:lang w:val="tr-TR"/>
        </w:rPr>
      </w:pPr>
    </w:p>
    <w:p w:rsidR="00371160" w:rsidRDefault="00371160">
      <w:pPr>
        <w:pStyle w:val="1tipi"/>
        <w:tabs>
          <w:tab w:val="clear" w:pos="1134"/>
        </w:tabs>
        <w:rPr>
          <w:del w:id="3556" w:author="Gülşah Tuba Ünlü (Open)&#10;" w:date="2011-02-13T17:18:00Z"/>
          <w:rFonts w:ascii="Times New Roman" w:hAnsi="Times New Roman"/>
          <w:b/>
          <w:bCs/>
          <w:sz w:val="18"/>
          <w:szCs w:val="18"/>
          <w:lang w:val="tr-TR"/>
        </w:rPr>
      </w:pPr>
    </w:p>
    <w:p w:rsidR="00371160" w:rsidRDefault="009658B8">
      <w:pPr>
        <w:tabs>
          <w:tab w:val="left" w:pos="720"/>
        </w:tabs>
        <w:spacing w:line="216" w:lineRule="auto"/>
        <w:rPr>
          <w:b/>
          <w:bCs/>
          <w:sz w:val="22"/>
          <w:szCs w:val="22"/>
          <w:lang w:val="tr-TR"/>
        </w:rPr>
      </w:pPr>
      <w:r>
        <w:rPr>
          <w:b/>
          <w:bCs/>
          <w:sz w:val="22"/>
          <w:szCs w:val="22"/>
          <w:lang w:val="tr-TR"/>
        </w:rPr>
        <w:br w:type="page"/>
      </w:r>
    </w:p>
    <w:p w:rsidR="00371160" w:rsidRDefault="00371160">
      <w:pPr>
        <w:pStyle w:val="BodyTextIndent2"/>
        <w:ind w:left="540" w:firstLine="180"/>
        <w:rPr>
          <w:rFonts w:eastAsia="Arial Unicode MS"/>
          <w:sz w:val="22"/>
          <w:szCs w:val="22"/>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22"/>
          <w:szCs w:val="22"/>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pStyle w:val="1tipi"/>
        <w:tabs>
          <w:tab w:val="clear" w:pos="1134"/>
        </w:tabs>
        <w:rPr>
          <w:rFonts w:ascii="Times New Roman" w:hAnsi="Times New Roman"/>
          <w:b/>
          <w:bCs/>
          <w:sz w:val="18"/>
          <w:szCs w:val="18"/>
          <w:lang w:val="tr-TR"/>
        </w:rPr>
      </w:pPr>
    </w:p>
    <w:p w:rsidR="00371160" w:rsidRDefault="009658B8">
      <w:pPr>
        <w:pStyle w:val="1tipi"/>
        <w:tabs>
          <w:tab w:val="clear" w:pos="1134"/>
        </w:tabs>
        <w:rPr>
          <w:rFonts w:ascii="Times New Roman" w:hAnsi="Times New Roman"/>
          <w:b/>
          <w:bCs/>
          <w:sz w:val="22"/>
          <w:szCs w:val="22"/>
          <w:lang w:val="tr-TR"/>
        </w:rPr>
      </w:pPr>
      <w:r>
        <w:rPr>
          <w:rFonts w:ascii="Times New Roman" w:hAnsi="Times New Roman"/>
          <w:b/>
          <w:bCs/>
          <w:sz w:val="22"/>
          <w:szCs w:val="22"/>
          <w:lang w:val="tr-TR"/>
        </w:rPr>
        <w:t>VII.</w:t>
      </w:r>
      <w:r>
        <w:rPr>
          <w:rFonts w:ascii="Times New Roman" w:hAnsi="Times New Roman"/>
          <w:b/>
          <w:bCs/>
          <w:sz w:val="22"/>
          <w:szCs w:val="22"/>
          <w:lang w:val="tr-TR"/>
        </w:rPr>
        <w:tab/>
        <w:t xml:space="preserve">  Banka’nın Dahil Olduğu Risk Grubuna İlişkin Açıklamalar</w:t>
      </w:r>
    </w:p>
    <w:p w:rsidR="00371160" w:rsidRDefault="00371160">
      <w:pPr>
        <w:pStyle w:val="1tipi"/>
        <w:tabs>
          <w:tab w:val="clear" w:pos="1134"/>
        </w:tabs>
        <w:rPr>
          <w:rFonts w:ascii="Times New Roman" w:hAnsi="Times New Roman"/>
          <w:snapToGrid/>
          <w:sz w:val="18"/>
          <w:szCs w:val="18"/>
          <w:lang w:val="tr-TR" w:eastAsia="en-US"/>
        </w:rPr>
      </w:pPr>
    </w:p>
    <w:p w:rsidR="00371160" w:rsidRDefault="009658B8">
      <w:pPr>
        <w:ind w:left="720" w:hanging="720"/>
        <w:jc w:val="both"/>
        <w:rPr>
          <w:b/>
          <w:bCs/>
          <w:sz w:val="22"/>
          <w:szCs w:val="22"/>
          <w:lang w:val="tr-TR"/>
        </w:rPr>
      </w:pPr>
      <w:r>
        <w:rPr>
          <w:b/>
          <w:bCs/>
          <w:sz w:val="22"/>
          <w:szCs w:val="22"/>
          <w:lang w:val="tr-TR"/>
        </w:rPr>
        <w:t>1.</w:t>
      </w:r>
      <w:r>
        <w:rPr>
          <w:b/>
          <w:bCs/>
          <w:sz w:val="22"/>
          <w:szCs w:val="22"/>
          <w:lang w:val="tr-TR"/>
        </w:rPr>
        <w:tab/>
        <w:t>Banka’nın Dahil Olduğu Risk Grubuna İlişkin İşlemlerin Hacmi, Dönem Sonunda Sonuçlanmamış Kredi ve Mevduat İşlemleri, Döneme İlişkin Gelir ve Giderler</w:t>
      </w:r>
    </w:p>
    <w:p w:rsidR="00371160" w:rsidRDefault="00371160">
      <w:pPr>
        <w:ind w:left="720" w:hanging="720"/>
        <w:rPr>
          <w:noProof/>
          <w:sz w:val="18"/>
          <w:szCs w:val="18"/>
          <w:lang w:val="tr-TR"/>
        </w:rPr>
      </w:pPr>
    </w:p>
    <w:p w:rsidR="00371160" w:rsidRDefault="009658B8">
      <w:pPr>
        <w:ind w:left="720" w:hanging="720"/>
        <w:rPr>
          <w:b/>
          <w:noProof/>
          <w:sz w:val="22"/>
          <w:szCs w:val="22"/>
          <w:lang w:val="tr-TR"/>
        </w:rPr>
      </w:pPr>
      <w:r>
        <w:rPr>
          <w:b/>
          <w:noProof/>
          <w:sz w:val="22"/>
          <w:szCs w:val="22"/>
          <w:lang w:val="tr-TR"/>
        </w:rPr>
        <w:t>1.1.</w:t>
      </w:r>
      <w:r>
        <w:rPr>
          <w:b/>
          <w:noProof/>
          <w:sz w:val="22"/>
          <w:szCs w:val="22"/>
          <w:lang w:val="tr-TR"/>
        </w:rPr>
        <w:tab/>
        <w:t>Cari Dönem :</w:t>
      </w:r>
    </w:p>
    <w:p w:rsidR="00371160" w:rsidRDefault="00371160">
      <w:pPr>
        <w:ind w:left="720"/>
        <w:rPr>
          <w:b/>
          <w:noProof/>
          <w:sz w:val="22"/>
          <w:szCs w:val="22"/>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0"/>
        <w:gridCol w:w="1197"/>
        <w:gridCol w:w="1198"/>
        <w:gridCol w:w="1197"/>
        <w:gridCol w:w="1198"/>
        <w:gridCol w:w="1197"/>
        <w:gridCol w:w="1198"/>
      </w:tblGrid>
      <w:tr w:rsidR="00A13F47" w:rsidRPr="00872466" w:rsidTr="00215EDD">
        <w:trPr>
          <w:trHeight w:val="284"/>
        </w:trPr>
        <w:tc>
          <w:tcPr>
            <w:tcW w:w="2880" w:type="dxa"/>
            <w:vAlign w:val="center"/>
          </w:tcPr>
          <w:p w:rsidR="00371160" w:rsidRDefault="0092089C">
            <w:pPr>
              <w:pStyle w:val="xl79"/>
              <w:pBdr>
                <w:left w:val="none" w:sz="0" w:space="0" w:color="auto"/>
                <w:bottom w:val="none" w:sz="0" w:space="0" w:color="auto"/>
                <w:right w:val="none" w:sz="0" w:space="0" w:color="auto"/>
              </w:pBdr>
              <w:tabs>
                <w:tab w:val="left" w:pos="150"/>
              </w:tabs>
              <w:spacing w:before="0" w:beforeAutospacing="0" w:after="0" w:afterAutospacing="0"/>
              <w:jc w:val="center"/>
              <w:rPr>
                <w:rFonts w:eastAsia="Times New Roman"/>
                <w:iCs/>
                <w:noProof/>
                <w:lang w:val="tr-TR"/>
              </w:rPr>
            </w:pPr>
            <w:r w:rsidRPr="0092089C">
              <w:rPr>
                <w:rFonts w:eastAsia="Times New Roman"/>
                <w:iCs/>
                <w:noProof/>
                <w:lang w:val="tr-TR"/>
                <w:rPrChange w:id="3557" w:author="Asiye Mara (Open)&#10;" w:date="2011-02-14T12:31:00Z">
                  <w:rPr>
                    <w:rFonts w:eastAsia="Times New Roman"/>
                    <w:iCs/>
                    <w:noProof/>
                    <w:sz w:val="16"/>
                    <w:szCs w:val="16"/>
                    <w:lang w:val="tr-TR"/>
                  </w:rPr>
                </w:rPrChange>
              </w:rPr>
              <w:t>Banka’nın Dahil Olduğu Risk Grubu</w:t>
            </w:r>
          </w:p>
        </w:tc>
        <w:tc>
          <w:tcPr>
            <w:tcW w:w="2395" w:type="dxa"/>
            <w:gridSpan w:val="2"/>
            <w:vAlign w:val="center"/>
          </w:tcPr>
          <w:p w:rsidR="00371160" w:rsidRDefault="00E258FE">
            <w:pPr>
              <w:jc w:val="center"/>
              <w:rPr>
                <w:iCs/>
                <w:noProof/>
                <w:sz w:val="18"/>
                <w:szCs w:val="18"/>
                <w:lang w:val="tr-TR"/>
              </w:rPr>
            </w:pPr>
            <w:ins w:id="3558" w:author="Gülşah Tuba Ünlü (Open)&#10;" w:date="2011-02-14T13:53:00Z">
              <w:r w:rsidRPr="00E258FE">
                <w:rPr>
                  <w:iCs/>
                  <w:noProof/>
                  <w:sz w:val="18"/>
                  <w:szCs w:val="18"/>
                  <w:lang w:val="tr-TR"/>
                </w:rPr>
                <w:t>İştirak, Bağlı Ortaklık ve Birlikte Kontrol Edilen Ortaklıklar (İş Ortaklıkları)</w:t>
              </w:r>
            </w:ins>
            <w:del w:id="3559" w:author="Gülşah Tuba Ünlü (Open)&#10;" w:date="2011-02-14T13:53:00Z">
              <w:r w:rsidR="009658B8" w:rsidDel="00E258FE">
                <w:rPr>
                  <w:iCs/>
                  <w:noProof/>
                  <w:sz w:val="18"/>
                  <w:szCs w:val="18"/>
                  <w:lang w:val="tr-TR"/>
                </w:rPr>
                <w:delText>İştirak ve Bağlı Ortaklıklar</w:delText>
              </w:r>
            </w:del>
          </w:p>
        </w:tc>
        <w:tc>
          <w:tcPr>
            <w:tcW w:w="2395" w:type="dxa"/>
            <w:gridSpan w:val="2"/>
            <w:vAlign w:val="center"/>
          </w:tcPr>
          <w:p w:rsidR="00371160" w:rsidRDefault="009658B8">
            <w:pPr>
              <w:jc w:val="center"/>
              <w:rPr>
                <w:iCs/>
                <w:noProof/>
                <w:sz w:val="18"/>
                <w:szCs w:val="18"/>
                <w:lang w:val="tr-TR"/>
              </w:rPr>
            </w:pPr>
            <w:r>
              <w:rPr>
                <w:iCs/>
                <w:noProof/>
                <w:sz w:val="18"/>
                <w:szCs w:val="18"/>
                <w:lang w:val="tr-TR"/>
              </w:rPr>
              <w:t>Banka’nın Doğrudan ve Dolaylı Ortakları</w:t>
            </w:r>
          </w:p>
        </w:tc>
        <w:tc>
          <w:tcPr>
            <w:tcW w:w="2395" w:type="dxa"/>
            <w:gridSpan w:val="2"/>
            <w:vAlign w:val="center"/>
          </w:tcPr>
          <w:p w:rsidR="00371160" w:rsidRDefault="009658B8">
            <w:pPr>
              <w:jc w:val="center"/>
              <w:rPr>
                <w:iCs/>
                <w:noProof/>
                <w:sz w:val="18"/>
                <w:szCs w:val="18"/>
                <w:lang w:val="tr-TR"/>
              </w:rPr>
            </w:pPr>
            <w:r>
              <w:rPr>
                <w:iCs/>
                <w:noProof/>
                <w:sz w:val="18"/>
                <w:szCs w:val="18"/>
                <w:lang w:val="tr-TR"/>
              </w:rPr>
              <w:t>Risk Grubuna Dahil Olan Diğer Unsurlar</w:t>
            </w:r>
          </w:p>
        </w:tc>
      </w:tr>
      <w:tr w:rsidR="00A13F47" w:rsidRPr="00872466" w:rsidTr="00215EDD">
        <w:trPr>
          <w:trHeight w:val="284"/>
        </w:trPr>
        <w:tc>
          <w:tcPr>
            <w:tcW w:w="2880" w:type="dxa"/>
            <w:vAlign w:val="bottom"/>
          </w:tcPr>
          <w:p w:rsidR="00371160" w:rsidRDefault="009658B8">
            <w:pPr>
              <w:rPr>
                <w:bCs/>
                <w:iCs/>
                <w:noProof/>
                <w:sz w:val="18"/>
                <w:szCs w:val="18"/>
                <w:lang w:val="tr-TR"/>
              </w:rPr>
            </w:pPr>
            <w:r>
              <w:rPr>
                <w:bCs/>
                <w:iCs/>
                <w:noProof/>
                <w:sz w:val="18"/>
                <w:szCs w:val="18"/>
                <w:lang w:val="tr-TR"/>
              </w:rPr>
              <w:t> </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r>
      <w:tr w:rsidR="005146DA" w:rsidRPr="00872466" w:rsidTr="005146DA">
        <w:trPr>
          <w:trHeight w:val="284"/>
        </w:trPr>
        <w:tc>
          <w:tcPr>
            <w:tcW w:w="2880" w:type="dxa"/>
            <w:vAlign w:val="bottom"/>
          </w:tcPr>
          <w:p w:rsidR="00371160" w:rsidRDefault="0092089C">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92089C">
              <w:rPr>
                <w:rFonts w:eastAsia="Times New Roman"/>
                <w:bCs/>
                <w:iCs/>
                <w:noProof/>
                <w:lang w:val="tr-TR"/>
                <w:rPrChange w:id="3560" w:author="Asiye Mara (Open)&#10;" w:date="2011-02-14T12:31:00Z">
                  <w:rPr>
                    <w:rFonts w:eastAsia="Times New Roman"/>
                    <w:bCs/>
                    <w:iCs/>
                    <w:noProof/>
                    <w:sz w:val="16"/>
                    <w:szCs w:val="16"/>
                    <w:lang w:val="tr-TR"/>
                  </w:rPr>
                </w:rPrChange>
              </w:rPr>
              <w:t xml:space="preserve">Krediler ve Diğer Alacaklar </w:t>
            </w:r>
            <w:r w:rsidR="009658B8">
              <w:rPr>
                <w:rFonts w:eastAsia="Times New Roman"/>
                <w:bCs/>
                <w:iCs/>
                <w:noProof/>
                <w:sz w:val="16"/>
                <w:szCs w:val="16"/>
                <w:lang w:val="tr-TR"/>
              </w:rPr>
              <w:t>(*)</w:t>
            </w: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r>
      <w:tr w:rsidR="00CF3EF2" w:rsidRPr="00872466" w:rsidTr="005146DA">
        <w:trPr>
          <w:trHeight w:val="284"/>
        </w:trPr>
        <w:tc>
          <w:tcPr>
            <w:tcW w:w="2880" w:type="dxa"/>
            <w:vAlign w:val="bottom"/>
          </w:tcPr>
          <w:p w:rsidR="00371160" w:rsidRDefault="009658B8">
            <w:pPr>
              <w:tabs>
                <w:tab w:val="left" w:pos="284"/>
              </w:tabs>
              <w:ind w:firstLine="180"/>
              <w:rPr>
                <w:bCs/>
                <w:iCs/>
                <w:noProof/>
                <w:sz w:val="18"/>
                <w:szCs w:val="18"/>
                <w:lang w:val="tr-TR"/>
              </w:rPr>
            </w:pPr>
            <w:r>
              <w:rPr>
                <w:bCs/>
                <w:iCs/>
                <w:noProof/>
                <w:sz w:val="18"/>
                <w:szCs w:val="18"/>
                <w:lang w:val="tr-TR"/>
              </w:rPr>
              <w:t xml:space="preserve">  Dönem Başı Bakiyesi </w:t>
            </w:r>
          </w:p>
        </w:tc>
        <w:tc>
          <w:tcPr>
            <w:tcW w:w="1197" w:type="dxa"/>
            <w:vAlign w:val="bottom"/>
          </w:tcPr>
          <w:p w:rsidR="00371160" w:rsidRDefault="009658B8">
            <w:pPr>
              <w:ind w:right="57"/>
              <w:jc w:val="right"/>
              <w:rPr>
                <w:sz w:val="18"/>
                <w:szCs w:val="18"/>
              </w:rPr>
            </w:pPr>
            <w:r>
              <w:rPr>
                <w:sz w:val="18"/>
                <w:szCs w:val="18"/>
              </w:rPr>
              <w:t xml:space="preserve">        52.357 </w:t>
            </w:r>
          </w:p>
        </w:tc>
        <w:tc>
          <w:tcPr>
            <w:tcW w:w="1198" w:type="dxa"/>
            <w:vAlign w:val="bottom"/>
          </w:tcPr>
          <w:p w:rsidR="00371160" w:rsidRDefault="009658B8">
            <w:pPr>
              <w:ind w:right="57"/>
              <w:jc w:val="right"/>
              <w:rPr>
                <w:sz w:val="18"/>
                <w:szCs w:val="18"/>
              </w:rPr>
            </w:pPr>
            <w:r>
              <w:rPr>
                <w:sz w:val="18"/>
                <w:szCs w:val="18"/>
              </w:rPr>
              <w:t xml:space="preserve">          9.225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220.914 </w:t>
            </w:r>
          </w:p>
        </w:tc>
        <w:tc>
          <w:tcPr>
            <w:tcW w:w="1198" w:type="dxa"/>
            <w:vAlign w:val="bottom"/>
          </w:tcPr>
          <w:p w:rsidR="00371160" w:rsidRDefault="009658B8">
            <w:pPr>
              <w:ind w:right="57"/>
              <w:jc w:val="right"/>
              <w:rPr>
                <w:sz w:val="18"/>
                <w:szCs w:val="18"/>
              </w:rPr>
            </w:pPr>
            <w:r>
              <w:rPr>
                <w:sz w:val="18"/>
                <w:szCs w:val="18"/>
              </w:rPr>
              <w:t xml:space="preserve">        68.491 </w:t>
            </w:r>
          </w:p>
        </w:tc>
      </w:tr>
      <w:tr w:rsidR="00CF3EF2" w:rsidRPr="00872466" w:rsidTr="005146DA">
        <w:trPr>
          <w:trHeight w:val="284"/>
        </w:trPr>
        <w:tc>
          <w:tcPr>
            <w:tcW w:w="2880" w:type="dxa"/>
            <w:vAlign w:val="bottom"/>
          </w:tcPr>
          <w:p w:rsidR="00371160" w:rsidRDefault="009658B8">
            <w:pPr>
              <w:ind w:firstLine="180"/>
              <w:rPr>
                <w:bCs/>
                <w:iCs/>
                <w:noProof/>
                <w:sz w:val="18"/>
                <w:szCs w:val="18"/>
                <w:lang w:val="tr-TR"/>
              </w:rPr>
            </w:pPr>
            <w:r>
              <w:rPr>
                <w:bCs/>
                <w:iCs/>
                <w:noProof/>
                <w:sz w:val="18"/>
                <w:szCs w:val="18"/>
                <w:lang w:val="tr-TR"/>
              </w:rPr>
              <w:t xml:space="preserve">  Dönem Sonu Bakiyesi </w:t>
            </w:r>
          </w:p>
        </w:tc>
        <w:tc>
          <w:tcPr>
            <w:tcW w:w="1197" w:type="dxa"/>
            <w:vAlign w:val="bottom"/>
          </w:tcPr>
          <w:p w:rsidR="00371160" w:rsidRDefault="009658B8">
            <w:pPr>
              <w:ind w:right="57"/>
              <w:jc w:val="right"/>
              <w:rPr>
                <w:sz w:val="18"/>
                <w:szCs w:val="18"/>
              </w:rPr>
            </w:pPr>
            <w:r>
              <w:rPr>
                <w:sz w:val="18"/>
                <w:szCs w:val="18"/>
              </w:rPr>
              <w:t xml:space="preserve">        77.494 </w:t>
            </w:r>
          </w:p>
        </w:tc>
        <w:tc>
          <w:tcPr>
            <w:tcW w:w="1198" w:type="dxa"/>
            <w:vAlign w:val="bottom"/>
          </w:tcPr>
          <w:p w:rsidR="00371160" w:rsidRDefault="009658B8">
            <w:pPr>
              <w:ind w:right="57"/>
              <w:jc w:val="right"/>
              <w:rPr>
                <w:sz w:val="18"/>
                <w:szCs w:val="18"/>
              </w:rPr>
            </w:pPr>
            <w:r>
              <w:rPr>
                <w:sz w:val="18"/>
                <w:szCs w:val="18"/>
              </w:rPr>
              <w:t xml:space="preserve">          8.921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172.548 </w:t>
            </w:r>
          </w:p>
        </w:tc>
        <w:tc>
          <w:tcPr>
            <w:tcW w:w="1198" w:type="dxa"/>
            <w:vAlign w:val="bottom"/>
          </w:tcPr>
          <w:p w:rsidR="00371160" w:rsidRDefault="009658B8">
            <w:pPr>
              <w:ind w:right="57"/>
              <w:jc w:val="right"/>
              <w:rPr>
                <w:sz w:val="18"/>
                <w:szCs w:val="18"/>
              </w:rPr>
            </w:pPr>
            <w:r>
              <w:rPr>
                <w:sz w:val="18"/>
                <w:szCs w:val="18"/>
              </w:rPr>
              <w:t xml:space="preserve">        42.782 </w:t>
            </w:r>
          </w:p>
        </w:tc>
      </w:tr>
      <w:tr w:rsidR="00CF3EF2" w:rsidRPr="00872466" w:rsidTr="005146DA">
        <w:trPr>
          <w:trHeight w:val="293"/>
        </w:trPr>
        <w:tc>
          <w:tcPr>
            <w:tcW w:w="2880" w:type="dxa"/>
            <w:vAlign w:val="bottom"/>
          </w:tcPr>
          <w:p w:rsidR="00371160" w:rsidRDefault="009658B8">
            <w:pPr>
              <w:rPr>
                <w:bCs/>
                <w:iCs/>
                <w:noProof/>
                <w:sz w:val="18"/>
                <w:szCs w:val="18"/>
                <w:lang w:val="tr-TR"/>
              </w:rPr>
            </w:pPr>
            <w:r>
              <w:rPr>
                <w:bCs/>
                <w:iCs/>
                <w:noProof/>
                <w:sz w:val="18"/>
                <w:szCs w:val="18"/>
                <w:lang w:val="tr-TR"/>
              </w:rPr>
              <w:t>Alınan Kar Payı ve Komisyon Gelirleri</w:t>
            </w:r>
          </w:p>
        </w:tc>
        <w:tc>
          <w:tcPr>
            <w:tcW w:w="1197" w:type="dxa"/>
            <w:vAlign w:val="bottom"/>
          </w:tcPr>
          <w:p w:rsidR="00371160" w:rsidRDefault="009658B8">
            <w:pPr>
              <w:ind w:right="57"/>
              <w:jc w:val="right"/>
              <w:rPr>
                <w:sz w:val="18"/>
                <w:szCs w:val="18"/>
              </w:rPr>
            </w:pPr>
            <w:r>
              <w:rPr>
                <w:sz w:val="18"/>
                <w:szCs w:val="18"/>
              </w:rPr>
              <w:t xml:space="preserve">        15.164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23.870 </w:t>
            </w:r>
          </w:p>
        </w:tc>
        <w:tc>
          <w:tcPr>
            <w:tcW w:w="1198" w:type="dxa"/>
            <w:vAlign w:val="bottom"/>
          </w:tcPr>
          <w:p w:rsidR="00371160" w:rsidRDefault="009658B8">
            <w:pPr>
              <w:ind w:right="57"/>
              <w:jc w:val="right"/>
              <w:rPr>
                <w:sz w:val="18"/>
                <w:szCs w:val="18"/>
              </w:rPr>
            </w:pPr>
            <w:r>
              <w:rPr>
                <w:sz w:val="18"/>
                <w:szCs w:val="18"/>
              </w:rPr>
              <w:t xml:space="preserve">                  - </w:t>
            </w:r>
          </w:p>
        </w:tc>
      </w:tr>
    </w:tbl>
    <w:p w:rsidR="00371160" w:rsidRDefault="009658B8">
      <w:pPr>
        <w:pStyle w:val="BodyTextIndent"/>
        <w:tabs>
          <w:tab w:val="left" w:pos="9540"/>
        </w:tabs>
        <w:ind w:right="666" w:firstLine="0"/>
        <w:rPr>
          <w:b/>
          <w:sz w:val="16"/>
          <w:szCs w:val="16"/>
        </w:rPr>
      </w:pPr>
      <w:r>
        <w:rPr>
          <w:sz w:val="16"/>
          <w:szCs w:val="16"/>
        </w:rPr>
        <w:t>(*) 31 Aralık 2010 döneminde 153 Bin TL Finansal Kiralama Alacakları rakamını içermektedir ( 31 Aralık 2009 : 237 Bin TL).</w:t>
      </w:r>
    </w:p>
    <w:p w:rsidR="00371160" w:rsidRDefault="00371160">
      <w:pPr>
        <w:pStyle w:val="BodyTextIndent"/>
        <w:tabs>
          <w:tab w:val="left" w:pos="720"/>
        </w:tabs>
        <w:ind w:firstLine="0"/>
        <w:rPr>
          <w:b/>
          <w:sz w:val="18"/>
          <w:szCs w:val="18"/>
        </w:rPr>
      </w:pPr>
    </w:p>
    <w:p w:rsidR="00371160" w:rsidRDefault="009658B8">
      <w:pPr>
        <w:pStyle w:val="BodyTextIndent"/>
        <w:numPr>
          <w:ilvl w:val="1"/>
          <w:numId w:val="17"/>
        </w:numPr>
        <w:tabs>
          <w:tab w:val="left" w:pos="720"/>
        </w:tabs>
        <w:rPr>
          <w:b/>
          <w:sz w:val="22"/>
          <w:szCs w:val="22"/>
        </w:rPr>
      </w:pPr>
      <w:r>
        <w:rPr>
          <w:b/>
          <w:sz w:val="22"/>
          <w:szCs w:val="22"/>
        </w:rPr>
        <w:t xml:space="preserve">Önceki Dönem :  </w:t>
      </w:r>
    </w:p>
    <w:p w:rsidR="00371160" w:rsidRDefault="00371160">
      <w:pPr>
        <w:pStyle w:val="BodyTextIndent"/>
        <w:tabs>
          <w:tab w:val="left" w:pos="1620"/>
        </w:tabs>
        <w:ind w:firstLine="0"/>
        <w:rPr>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0"/>
        <w:gridCol w:w="1197"/>
        <w:gridCol w:w="1198"/>
        <w:gridCol w:w="1197"/>
        <w:gridCol w:w="1198"/>
        <w:gridCol w:w="1197"/>
        <w:gridCol w:w="1198"/>
      </w:tblGrid>
      <w:tr w:rsidR="005A4263" w:rsidRPr="00872466" w:rsidTr="00215EDD">
        <w:trPr>
          <w:trHeight w:val="284"/>
        </w:trPr>
        <w:tc>
          <w:tcPr>
            <w:tcW w:w="2880" w:type="dxa"/>
            <w:vAlign w:val="center"/>
          </w:tcPr>
          <w:p w:rsidR="00371160" w:rsidRDefault="0092089C">
            <w:pPr>
              <w:pStyle w:val="xl79"/>
              <w:pBdr>
                <w:left w:val="none" w:sz="0" w:space="0" w:color="auto"/>
                <w:bottom w:val="none" w:sz="0" w:space="0" w:color="auto"/>
                <w:right w:val="none" w:sz="0" w:space="0" w:color="auto"/>
              </w:pBdr>
              <w:spacing w:before="0" w:beforeAutospacing="0" w:after="0" w:afterAutospacing="0"/>
              <w:jc w:val="center"/>
              <w:rPr>
                <w:rFonts w:eastAsia="Times New Roman"/>
                <w:iCs/>
                <w:noProof/>
                <w:lang w:val="tr-TR"/>
              </w:rPr>
            </w:pPr>
            <w:r w:rsidRPr="0092089C">
              <w:rPr>
                <w:rFonts w:eastAsia="Times New Roman"/>
                <w:iCs/>
                <w:noProof/>
                <w:lang w:val="tr-TR"/>
                <w:rPrChange w:id="3561" w:author="Asiye Mara (Open)&#10;" w:date="2011-02-14T12:31:00Z">
                  <w:rPr>
                    <w:rFonts w:eastAsia="Times New Roman"/>
                    <w:iCs/>
                    <w:noProof/>
                    <w:sz w:val="16"/>
                    <w:szCs w:val="16"/>
                    <w:lang w:val="tr-TR"/>
                  </w:rPr>
                </w:rPrChange>
              </w:rPr>
              <w:t>Banka’nın Dahil Olduğu Risk Grubu</w:t>
            </w:r>
          </w:p>
        </w:tc>
        <w:tc>
          <w:tcPr>
            <w:tcW w:w="2395" w:type="dxa"/>
            <w:gridSpan w:val="2"/>
            <w:vAlign w:val="center"/>
          </w:tcPr>
          <w:p w:rsidR="00371160" w:rsidRDefault="0092089C">
            <w:pPr>
              <w:jc w:val="center"/>
              <w:rPr>
                <w:iCs/>
                <w:noProof/>
                <w:sz w:val="18"/>
                <w:szCs w:val="18"/>
                <w:lang w:val="tr-TR"/>
              </w:rPr>
            </w:pPr>
            <w:ins w:id="3562" w:author="Gülşah Tuba Ünlü (Open)&#10;" w:date="2011-02-14T13:53:00Z">
              <w:r w:rsidRPr="0092089C">
                <w:rPr>
                  <w:iCs/>
                  <w:noProof/>
                  <w:sz w:val="18"/>
                  <w:szCs w:val="18"/>
                  <w:lang w:val="tr-TR"/>
                  <w:rPrChange w:id="3563" w:author="Gülşah Tuba Ünlü (Open)&#10;" w:date="2011-02-14T13:53:00Z">
                    <w:rPr>
                      <w:bCs/>
                      <w:iCs/>
                      <w:sz w:val="18"/>
                      <w:szCs w:val="16"/>
                    </w:rPr>
                  </w:rPrChange>
                </w:rPr>
                <w:t>İştirak, Bağlı Ortaklık ve Birlikte Kontrol Edilen Ortaklıklar (İş Ortaklıkları)</w:t>
              </w:r>
            </w:ins>
            <w:del w:id="3564" w:author="Gülşah Tuba Ünlü (Open)&#10;" w:date="2011-02-14T13:53:00Z">
              <w:r w:rsidR="009658B8" w:rsidDel="00E258FE">
                <w:rPr>
                  <w:iCs/>
                  <w:noProof/>
                  <w:sz w:val="18"/>
                  <w:szCs w:val="18"/>
                  <w:lang w:val="tr-TR"/>
                </w:rPr>
                <w:delText>İştirak ve Bağlı Ortaklıklar</w:delText>
              </w:r>
            </w:del>
          </w:p>
        </w:tc>
        <w:tc>
          <w:tcPr>
            <w:tcW w:w="2395" w:type="dxa"/>
            <w:gridSpan w:val="2"/>
            <w:vAlign w:val="center"/>
          </w:tcPr>
          <w:p w:rsidR="00371160" w:rsidRDefault="009658B8">
            <w:pPr>
              <w:jc w:val="center"/>
              <w:rPr>
                <w:iCs/>
                <w:noProof/>
                <w:sz w:val="18"/>
                <w:szCs w:val="18"/>
                <w:lang w:val="tr-TR"/>
              </w:rPr>
            </w:pPr>
            <w:r>
              <w:rPr>
                <w:iCs/>
                <w:noProof/>
                <w:sz w:val="18"/>
                <w:szCs w:val="18"/>
                <w:lang w:val="tr-TR"/>
              </w:rPr>
              <w:t>Banka’nın Doğrudan ve Dolaylı Ortakları</w:t>
            </w:r>
          </w:p>
        </w:tc>
        <w:tc>
          <w:tcPr>
            <w:tcW w:w="2395" w:type="dxa"/>
            <w:gridSpan w:val="2"/>
            <w:vAlign w:val="center"/>
          </w:tcPr>
          <w:p w:rsidR="00371160" w:rsidRDefault="009658B8">
            <w:pPr>
              <w:jc w:val="center"/>
              <w:rPr>
                <w:iCs/>
                <w:noProof/>
                <w:sz w:val="18"/>
                <w:szCs w:val="18"/>
                <w:lang w:val="tr-TR"/>
              </w:rPr>
            </w:pPr>
            <w:r>
              <w:rPr>
                <w:iCs/>
                <w:noProof/>
                <w:sz w:val="18"/>
                <w:szCs w:val="18"/>
                <w:lang w:val="tr-TR"/>
              </w:rPr>
              <w:t>Risk Grubuna Dahil Olan Diğer Unsurlar</w:t>
            </w:r>
          </w:p>
        </w:tc>
      </w:tr>
      <w:tr w:rsidR="005A4263" w:rsidRPr="00872466" w:rsidTr="00215EDD">
        <w:trPr>
          <w:trHeight w:val="284"/>
        </w:trPr>
        <w:tc>
          <w:tcPr>
            <w:tcW w:w="2880" w:type="dxa"/>
            <w:vAlign w:val="bottom"/>
          </w:tcPr>
          <w:p w:rsidR="00371160" w:rsidRDefault="009658B8">
            <w:pPr>
              <w:rPr>
                <w:bCs/>
                <w:iCs/>
                <w:noProof/>
                <w:sz w:val="18"/>
                <w:szCs w:val="18"/>
                <w:lang w:val="tr-TR"/>
              </w:rPr>
            </w:pPr>
            <w:r>
              <w:rPr>
                <w:bCs/>
                <w:iCs/>
                <w:noProof/>
                <w:sz w:val="18"/>
                <w:szCs w:val="18"/>
                <w:lang w:val="tr-TR"/>
              </w:rPr>
              <w:t> </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c>
          <w:tcPr>
            <w:tcW w:w="1197" w:type="dxa"/>
            <w:vAlign w:val="center"/>
          </w:tcPr>
          <w:p w:rsidR="00371160" w:rsidRDefault="009658B8">
            <w:pPr>
              <w:jc w:val="center"/>
              <w:rPr>
                <w:iCs/>
                <w:noProof/>
                <w:sz w:val="18"/>
                <w:szCs w:val="18"/>
                <w:lang w:val="tr-TR"/>
              </w:rPr>
            </w:pPr>
            <w:r>
              <w:rPr>
                <w:iCs/>
                <w:noProof/>
                <w:sz w:val="18"/>
                <w:szCs w:val="18"/>
                <w:lang w:val="tr-TR"/>
              </w:rPr>
              <w:t>Nakdi</w:t>
            </w:r>
          </w:p>
        </w:tc>
        <w:tc>
          <w:tcPr>
            <w:tcW w:w="1198" w:type="dxa"/>
            <w:vAlign w:val="center"/>
          </w:tcPr>
          <w:p w:rsidR="00371160" w:rsidRDefault="009658B8">
            <w:pPr>
              <w:jc w:val="center"/>
              <w:rPr>
                <w:iCs/>
                <w:noProof/>
                <w:sz w:val="18"/>
                <w:szCs w:val="18"/>
                <w:lang w:val="tr-TR"/>
              </w:rPr>
            </w:pPr>
            <w:r>
              <w:rPr>
                <w:iCs/>
                <w:noProof/>
                <w:sz w:val="18"/>
                <w:szCs w:val="18"/>
                <w:lang w:val="tr-TR"/>
              </w:rPr>
              <w:t>G.Nakdi</w:t>
            </w:r>
          </w:p>
        </w:tc>
      </w:tr>
      <w:tr w:rsidR="005146DA" w:rsidRPr="00872466" w:rsidTr="005146DA">
        <w:trPr>
          <w:trHeight w:val="284"/>
        </w:trPr>
        <w:tc>
          <w:tcPr>
            <w:tcW w:w="2880" w:type="dxa"/>
            <w:vAlign w:val="bottom"/>
          </w:tcPr>
          <w:p w:rsidR="00371160" w:rsidRDefault="0092089C">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92089C">
              <w:rPr>
                <w:rFonts w:eastAsia="Times New Roman"/>
                <w:bCs/>
                <w:iCs/>
                <w:noProof/>
                <w:lang w:val="tr-TR"/>
                <w:rPrChange w:id="3565" w:author="Asiye Mara (Open)&#10;" w:date="2011-02-14T12:31:00Z">
                  <w:rPr>
                    <w:rFonts w:eastAsia="Times New Roman"/>
                    <w:bCs/>
                    <w:iCs/>
                    <w:noProof/>
                    <w:sz w:val="16"/>
                    <w:szCs w:val="16"/>
                    <w:lang w:val="tr-TR"/>
                  </w:rPr>
                </w:rPrChange>
              </w:rPr>
              <w:t xml:space="preserve">Krediler ve Diğer Alacaklar </w:t>
            </w:r>
            <w:r w:rsidR="009658B8">
              <w:rPr>
                <w:rFonts w:eastAsia="Times New Roman"/>
                <w:bCs/>
                <w:iCs/>
                <w:noProof/>
                <w:sz w:val="16"/>
                <w:szCs w:val="16"/>
                <w:lang w:val="tr-TR"/>
              </w:rPr>
              <w:t>(*)</w:t>
            </w:r>
            <w:r w:rsidRPr="0092089C">
              <w:rPr>
                <w:rFonts w:eastAsia="Times New Roman"/>
                <w:bCs/>
                <w:iCs/>
                <w:noProof/>
                <w:lang w:val="tr-TR"/>
                <w:rPrChange w:id="3566" w:author="Asiye Mara (Open)&#10;" w:date="2011-02-14T12:31:00Z">
                  <w:rPr>
                    <w:rFonts w:eastAsia="Times New Roman"/>
                    <w:bCs/>
                    <w:iCs/>
                    <w:noProof/>
                    <w:sz w:val="16"/>
                    <w:szCs w:val="16"/>
                    <w:lang w:val="tr-TR"/>
                  </w:rPr>
                </w:rPrChange>
              </w:rPr>
              <w:t xml:space="preserve"> </w:t>
            </w: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c>
          <w:tcPr>
            <w:tcW w:w="1197" w:type="dxa"/>
            <w:vAlign w:val="bottom"/>
          </w:tcPr>
          <w:p w:rsidR="00371160" w:rsidRDefault="00371160">
            <w:pPr>
              <w:ind w:right="57"/>
              <w:jc w:val="right"/>
              <w:rPr>
                <w:sz w:val="18"/>
                <w:szCs w:val="18"/>
              </w:rPr>
            </w:pPr>
          </w:p>
        </w:tc>
        <w:tc>
          <w:tcPr>
            <w:tcW w:w="1198" w:type="dxa"/>
            <w:vAlign w:val="bottom"/>
          </w:tcPr>
          <w:p w:rsidR="00371160" w:rsidRDefault="00371160">
            <w:pPr>
              <w:ind w:right="57"/>
              <w:jc w:val="right"/>
              <w:rPr>
                <w:sz w:val="18"/>
                <w:szCs w:val="18"/>
              </w:rPr>
            </w:pPr>
          </w:p>
        </w:tc>
      </w:tr>
      <w:tr w:rsidR="00CF3EF2" w:rsidRPr="00872466" w:rsidTr="005146DA">
        <w:trPr>
          <w:trHeight w:val="284"/>
        </w:trPr>
        <w:tc>
          <w:tcPr>
            <w:tcW w:w="2880" w:type="dxa"/>
            <w:vAlign w:val="bottom"/>
          </w:tcPr>
          <w:p w:rsidR="00371160" w:rsidRDefault="009658B8">
            <w:pPr>
              <w:ind w:firstLine="180"/>
              <w:rPr>
                <w:bCs/>
                <w:iCs/>
                <w:noProof/>
                <w:sz w:val="18"/>
                <w:szCs w:val="18"/>
                <w:lang w:val="tr-TR"/>
              </w:rPr>
            </w:pPr>
            <w:r>
              <w:rPr>
                <w:bCs/>
                <w:iCs/>
                <w:noProof/>
                <w:sz w:val="18"/>
                <w:szCs w:val="18"/>
                <w:lang w:val="tr-TR"/>
              </w:rPr>
              <w:t xml:space="preserve">  Dönem Başı Bakiyesi </w:t>
            </w:r>
          </w:p>
        </w:tc>
        <w:tc>
          <w:tcPr>
            <w:tcW w:w="1197" w:type="dxa"/>
            <w:vAlign w:val="bottom"/>
          </w:tcPr>
          <w:p w:rsidR="00371160" w:rsidRDefault="009658B8">
            <w:pPr>
              <w:ind w:right="57"/>
              <w:jc w:val="right"/>
              <w:rPr>
                <w:sz w:val="18"/>
                <w:szCs w:val="18"/>
              </w:rPr>
            </w:pPr>
            <w:r>
              <w:rPr>
                <w:sz w:val="18"/>
                <w:szCs w:val="18"/>
              </w:rPr>
              <w:t xml:space="preserve">        63.903 </w:t>
            </w:r>
          </w:p>
        </w:tc>
        <w:tc>
          <w:tcPr>
            <w:tcW w:w="1198" w:type="dxa"/>
            <w:vAlign w:val="bottom"/>
          </w:tcPr>
          <w:p w:rsidR="00371160" w:rsidRDefault="009658B8">
            <w:pPr>
              <w:ind w:right="57"/>
              <w:jc w:val="right"/>
              <w:rPr>
                <w:sz w:val="18"/>
                <w:szCs w:val="18"/>
              </w:rPr>
            </w:pPr>
            <w:r>
              <w:rPr>
                <w:sz w:val="18"/>
                <w:szCs w:val="18"/>
              </w:rPr>
              <w:t xml:space="preserve">          2.215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88.820 </w:t>
            </w:r>
          </w:p>
        </w:tc>
        <w:tc>
          <w:tcPr>
            <w:tcW w:w="1198" w:type="dxa"/>
            <w:vAlign w:val="bottom"/>
          </w:tcPr>
          <w:p w:rsidR="00371160" w:rsidRDefault="009658B8">
            <w:pPr>
              <w:ind w:right="57"/>
              <w:jc w:val="right"/>
              <w:rPr>
                <w:sz w:val="18"/>
                <w:szCs w:val="18"/>
              </w:rPr>
            </w:pPr>
            <w:r>
              <w:rPr>
                <w:sz w:val="18"/>
                <w:szCs w:val="18"/>
              </w:rPr>
              <w:t xml:space="preserve">        58.989 </w:t>
            </w:r>
          </w:p>
        </w:tc>
      </w:tr>
      <w:tr w:rsidR="00CF3EF2" w:rsidRPr="00872466" w:rsidTr="005146DA">
        <w:trPr>
          <w:trHeight w:val="284"/>
        </w:trPr>
        <w:tc>
          <w:tcPr>
            <w:tcW w:w="2880" w:type="dxa"/>
            <w:vAlign w:val="bottom"/>
          </w:tcPr>
          <w:p w:rsidR="00371160" w:rsidRDefault="009658B8">
            <w:pPr>
              <w:ind w:firstLine="180"/>
              <w:rPr>
                <w:bCs/>
                <w:iCs/>
                <w:noProof/>
                <w:sz w:val="18"/>
                <w:szCs w:val="18"/>
                <w:lang w:val="tr-TR"/>
              </w:rPr>
            </w:pPr>
            <w:r>
              <w:rPr>
                <w:bCs/>
                <w:iCs/>
                <w:noProof/>
                <w:sz w:val="18"/>
                <w:szCs w:val="18"/>
                <w:lang w:val="tr-TR"/>
              </w:rPr>
              <w:t xml:space="preserve">  Dönem Sonu Bakiyesi </w:t>
            </w:r>
          </w:p>
        </w:tc>
        <w:tc>
          <w:tcPr>
            <w:tcW w:w="1197" w:type="dxa"/>
            <w:vAlign w:val="bottom"/>
          </w:tcPr>
          <w:p w:rsidR="00371160" w:rsidRDefault="009658B8">
            <w:pPr>
              <w:ind w:right="57"/>
              <w:jc w:val="right"/>
              <w:rPr>
                <w:sz w:val="18"/>
                <w:szCs w:val="18"/>
              </w:rPr>
            </w:pPr>
            <w:r>
              <w:rPr>
                <w:sz w:val="18"/>
                <w:szCs w:val="18"/>
              </w:rPr>
              <w:t xml:space="preserve">        52.357 </w:t>
            </w:r>
          </w:p>
        </w:tc>
        <w:tc>
          <w:tcPr>
            <w:tcW w:w="1198" w:type="dxa"/>
            <w:vAlign w:val="bottom"/>
          </w:tcPr>
          <w:p w:rsidR="00371160" w:rsidRDefault="009658B8">
            <w:pPr>
              <w:ind w:right="57"/>
              <w:jc w:val="right"/>
              <w:rPr>
                <w:sz w:val="18"/>
                <w:szCs w:val="18"/>
              </w:rPr>
            </w:pPr>
            <w:r>
              <w:rPr>
                <w:sz w:val="18"/>
                <w:szCs w:val="18"/>
              </w:rPr>
              <w:t xml:space="preserve">          9.225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220.914 </w:t>
            </w:r>
          </w:p>
        </w:tc>
        <w:tc>
          <w:tcPr>
            <w:tcW w:w="1198" w:type="dxa"/>
            <w:vAlign w:val="bottom"/>
          </w:tcPr>
          <w:p w:rsidR="00371160" w:rsidRDefault="009658B8">
            <w:pPr>
              <w:ind w:right="57"/>
              <w:jc w:val="right"/>
              <w:rPr>
                <w:sz w:val="18"/>
                <w:szCs w:val="18"/>
              </w:rPr>
            </w:pPr>
            <w:r>
              <w:rPr>
                <w:sz w:val="18"/>
                <w:szCs w:val="18"/>
              </w:rPr>
              <w:t xml:space="preserve">        68.491 </w:t>
            </w:r>
          </w:p>
        </w:tc>
      </w:tr>
      <w:tr w:rsidR="00CF3EF2" w:rsidRPr="00872466" w:rsidTr="005146DA">
        <w:trPr>
          <w:trHeight w:val="293"/>
        </w:trPr>
        <w:tc>
          <w:tcPr>
            <w:tcW w:w="2880" w:type="dxa"/>
            <w:vAlign w:val="bottom"/>
          </w:tcPr>
          <w:p w:rsidR="00371160" w:rsidRDefault="009658B8">
            <w:pPr>
              <w:rPr>
                <w:bCs/>
                <w:iCs/>
                <w:noProof/>
                <w:sz w:val="18"/>
                <w:lang w:val="tr-TR"/>
              </w:rPr>
            </w:pPr>
            <w:r>
              <w:rPr>
                <w:bCs/>
                <w:iCs/>
                <w:noProof/>
                <w:sz w:val="18"/>
                <w:szCs w:val="18"/>
                <w:lang w:val="tr-TR"/>
              </w:rPr>
              <w:t>Alınan Kar Payı ve Komisyon Gelirleri</w:t>
            </w:r>
          </w:p>
        </w:tc>
        <w:tc>
          <w:tcPr>
            <w:tcW w:w="1197" w:type="dxa"/>
            <w:vAlign w:val="bottom"/>
          </w:tcPr>
          <w:p w:rsidR="00371160" w:rsidRDefault="009658B8">
            <w:pPr>
              <w:ind w:right="57"/>
              <w:jc w:val="right"/>
              <w:rPr>
                <w:sz w:val="18"/>
                <w:szCs w:val="18"/>
              </w:rPr>
            </w:pPr>
            <w:r>
              <w:rPr>
                <w:sz w:val="18"/>
                <w:szCs w:val="18"/>
              </w:rPr>
              <w:t xml:space="preserve">        17.917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 </w:t>
            </w:r>
          </w:p>
        </w:tc>
        <w:tc>
          <w:tcPr>
            <w:tcW w:w="1198" w:type="dxa"/>
            <w:vAlign w:val="bottom"/>
          </w:tcPr>
          <w:p w:rsidR="00371160" w:rsidRDefault="009658B8">
            <w:pPr>
              <w:ind w:right="57"/>
              <w:jc w:val="right"/>
              <w:rPr>
                <w:sz w:val="18"/>
                <w:szCs w:val="18"/>
              </w:rPr>
            </w:pPr>
            <w:r>
              <w:rPr>
                <w:sz w:val="18"/>
                <w:szCs w:val="18"/>
              </w:rPr>
              <w:t xml:space="preserve">                 - </w:t>
            </w:r>
          </w:p>
        </w:tc>
        <w:tc>
          <w:tcPr>
            <w:tcW w:w="1197" w:type="dxa"/>
            <w:vAlign w:val="bottom"/>
          </w:tcPr>
          <w:p w:rsidR="00371160" w:rsidRDefault="009658B8">
            <w:pPr>
              <w:ind w:right="57"/>
              <w:jc w:val="right"/>
              <w:rPr>
                <w:sz w:val="18"/>
                <w:szCs w:val="18"/>
              </w:rPr>
            </w:pPr>
            <w:r>
              <w:rPr>
                <w:sz w:val="18"/>
                <w:szCs w:val="18"/>
              </w:rPr>
              <w:t xml:space="preserve">           25.148 </w:t>
            </w:r>
          </w:p>
        </w:tc>
        <w:tc>
          <w:tcPr>
            <w:tcW w:w="1198" w:type="dxa"/>
            <w:vAlign w:val="bottom"/>
          </w:tcPr>
          <w:p w:rsidR="00371160" w:rsidRDefault="009658B8">
            <w:pPr>
              <w:ind w:right="57"/>
              <w:jc w:val="right"/>
              <w:rPr>
                <w:sz w:val="18"/>
                <w:szCs w:val="18"/>
              </w:rPr>
            </w:pPr>
            <w:r>
              <w:rPr>
                <w:sz w:val="18"/>
                <w:szCs w:val="18"/>
              </w:rPr>
              <w:t xml:space="preserve">                 1 </w:t>
            </w:r>
          </w:p>
        </w:tc>
      </w:tr>
    </w:tbl>
    <w:p w:rsidR="00371160" w:rsidRDefault="009658B8">
      <w:pPr>
        <w:pStyle w:val="BodyTextIndent"/>
        <w:tabs>
          <w:tab w:val="left" w:pos="9540"/>
        </w:tabs>
        <w:ind w:right="666" w:firstLine="0"/>
        <w:rPr>
          <w:b/>
          <w:sz w:val="16"/>
          <w:szCs w:val="16"/>
        </w:rPr>
      </w:pPr>
      <w:r>
        <w:rPr>
          <w:sz w:val="16"/>
          <w:szCs w:val="16"/>
        </w:rPr>
        <w:t>(*) 31 Aralık 2009 döneminde 237 Bin TL Finansal Kiralama Alacakları rakamını içermektedir (31 Aralık 2008: 483 Bin TL).</w:t>
      </w:r>
    </w:p>
    <w:p w:rsidR="00371160" w:rsidRDefault="00371160">
      <w:pPr>
        <w:rPr>
          <w:b/>
          <w:noProof/>
          <w:sz w:val="22"/>
          <w:szCs w:val="22"/>
          <w:lang w:val="tr-TR"/>
        </w:rPr>
      </w:pPr>
    </w:p>
    <w:p w:rsidR="00371160" w:rsidRDefault="009658B8">
      <w:pPr>
        <w:pStyle w:val="ListParagraph"/>
        <w:numPr>
          <w:ilvl w:val="1"/>
          <w:numId w:val="17"/>
        </w:numPr>
        <w:rPr>
          <w:b/>
          <w:noProof/>
          <w:sz w:val="22"/>
          <w:szCs w:val="22"/>
          <w:lang w:val="tr-TR"/>
        </w:rPr>
      </w:pPr>
      <w:r>
        <w:rPr>
          <w:b/>
          <w:noProof/>
          <w:sz w:val="22"/>
          <w:szCs w:val="22"/>
          <w:lang w:val="tr-TR"/>
        </w:rPr>
        <w:t>Banka’nın Dahil Olduğu Risk Grubuna Ait Toplanan Fonlara İlişkin Bilgiler:</w:t>
      </w:r>
    </w:p>
    <w:p w:rsidR="00371160" w:rsidRDefault="00371160">
      <w:pPr>
        <w:pStyle w:val="BodyTextIndent"/>
        <w:tabs>
          <w:tab w:val="left" w:pos="1260"/>
        </w:tabs>
        <w:ind w:firstLine="0"/>
        <w:rPr>
          <w:sz w:val="20"/>
          <w:szCs w:val="20"/>
        </w:rPr>
      </w:pP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77"/>
        <w:gridCol w:w="2362"/>
        <w:gridCol w:w="2363"/>
        <w:gridCol w:w="2363"/>
      </w:tblGrid>
      <w:tr w:rsidR="009C1003" w:rsidRPr="00872466" w:rsidTr="00215EDD">
        <w:trPr>
          <w:trHeight w:val="285"/>
        </w:trPr>
        <w:tc>
          <w:tcPr>
            <w:tcW w:w="2977" w:type="dxa"/>
            <w:noWrap/>
            <w:tcMar>
              <w:top w:w="15" w:type="dxa"/>
              <w:left w:w="15" w:type="dxa"/>
              <w:bottom w:w="0" w:type="dxa"/>
              <w:right w:w="15" w:type="dxa"/>
            </w:tcMar>
            <w:vAlign w:val="center"/>
          </w:tcPr>
          <w:p w:rsidR="00371160" w:rsidRDefault="009658B8">
            <w:pPr>
              <w:jc w:val="center"/>
              <w:rPr>
                <w:bCs/>
                <w:iCs/>
                <w:sz w:val="18"/>
                <w:szCs w:val="18"/>
                <w:lang w:val="tr-TR"/>
              </w:rPr>
            </w:pPr>
            <w:r>
              <w:rPr>
                <w:bCs/>
                <w:iCs/>
                <w:sz w:val="18"/>
                <w:szCs w:val="18"/>
                <w:lang w:val="tr-TR"/>
              </w:rPr>
              <w:t>Banka’nın Dahil Olduğu Risk Grubu</w:t>
            </w:r>
          </w:p>
        </w:tc>
        <w:tc>
          <w:tcPr>
            <w:tcW w:w="2362" w:type="dxa"/>
            <w:vAlign w:val="center"/>
          </w:tcPr>
          <w:p w:rsidR="00371160" w:rsidRDefault="00E258FE">
            <w:pPr>
              <w:jc w:val="center"/>
              <w:rPr>
                <w:bCs/>
                <w:iCs/>
                <w:sz w:val="18"/>
                <w:szCs w:val="18"/>
                <w:lang w:val="tr-TR"/>
              </w:rPr>
            </w:pPr>
            <w:ins w:id="3567" w:author="Gülşah Tuba Ünlü (Open)&#10;" w:date="2011-02-14T13:53:00Z">
              <w:r w:rsidRPr="00E258FE">
                <w:rPr>
                  <w:iCs/>
                  <w:noProof/>
                  <w:sz w:val="18"/>
                  <w:szCs w:val="18"/>
                  <w:lang w:val="tr-TR"/>
                </w:rPr>
                <w:t>İştirak, Bağlı Ortaklık ve Birlikte Kontrol Edilen Ortaklıklar (İş Ortaklıkları)</w:t>
              </w:r>
            </w:ins>
            <w:del w:id="3568" w:author="Gülşah Tuba Ünlü (Open)&#10;" w:date="2011-02-14T13:53:00Z">
              <w:r w:rsidR="009658B8" w:rsidDel="00E258FE">
                <w:rPr>
                  <w:bCs/>
                  <w:iCs/>
                  <w:sz w:val="18"/>
                  <w:szCs w:val="18"/>
                  <w:lang w:val="tr-TR"/>
                </w:rPr>
                <w:delText>İştirak ve Bağlı Ortaklıklar</w:delText>
              </w:r>
            </w:del>
          </w:p>
        </w:tc>
        <w:tc>
          <w:tcPr>
            <w:tcW w:w="2363" w:type="dxa"/>
            <w:vAlign w:val="center"/>
          </w:tcPr>
          <w:p w:rsidR="00371160" w:rsidRDefault="009658B8">
            <w:pPr>
              <w:jc w:val="center"/>
              <w:rPr>
                <w:bCs/>
                <w:iCs/>
                <w:sz w:val="18"/>
                <w:szCs w:val="18"/>
                <w:lang w:val="tr-TR"/>
              </w:rPr>
            </w:pPr>
            <w:r>
              <w:rPr>
                <w:bCs/>
                <w:iCs/>
                <w:sz w:val="18"/>
                <w:szCs w:val="18"/>
                <w:lang w:val="tr-TR"/>
              </w:rPr>
              <w:t>Banka’nın Doğrudan ve Dolaylı Ortakları</w:t>
            </w:r>
          </w:p>
        </w:tc>
        <w:tc>
          <w:tcPr>
            <w:tcW w:w="2363" w:type="dxa"/>
            <w:vAlign w:val="center"/>
          </w:tcPr>
          <w:p w:rsidR="00371160" w:rsidRDefault="009658B8">
            <w:pPr>
              <w:jc w:val="center"/>
              <w:rPr>
                <w:bCs/>
                <w:iCs/>
                <w:sz w:val="18"/>
                <w:szCs w:val="18"/>
                <w:lang w:val="tr-TR"/>
              </w:rPr>
            </w:pPr>
            <w:r>
              <w:rPr>
                <w:bCs/>
                <w:iCs/>
                <w:sz w:val="18"/>
                <w:szCs w:val="18"/>
                <w:lang w:val="tr-TR"/>
              </w:rPr>
              <w:t>Risk Grubuna Dahil Olan Diğer Unsurlar</w:t>
            </w:r>
          </w:p>
        </w:tc>
      </w:tr>
      <w:tr w:rsidR="009C1003" w:rsidRPr="00872466" w:rsidTr="00215EDD">
        <w:trPr>
          <w:trHeight w:val="172"/>
        </w:trPr>
        <w:tc>
          <w:tcPr>
            <w:tcW w:w="2977" w:type="dxa"/>
            <w:noWrap/>
            <w:tcMar>
              <w:top w:w="15" w:type="dxa"/>
              <w:left w:w="15" w:type="dxa"/>
              <w:bottom w:w="0" w:type="dxa"/>
              <w:right w:w="15" w:type="dxa"/>
            </w:tcMar>
            <w:vAlign w:val="center"/>
          </w:tcPr>
          <w:p w:rsidR="00371160" w:rsidRDefault="009658B8">
            <w:pPr>
              <w:rPr>
                <w:bCs/>
                <w:iCs/>
                <w:sz w:val="18"/>
                <w:szCs w:val="18"/>
                <w:lang w:val="tr-TR"/>
              </w:rPr>
            </w:pPr>
            <w:r>
              <w:rPr>
                <w:bCs/>
                <w:iCs/>
                <w:noProof/>
                <w:sz w:val="18"/>
                <w:szCs w:val="18"/>
                <w:lang w:val="tr-TR"/>
              </w:rPr>
              <w:t>Özel Cari ve Katılma Hesapları</w:t>
            </w:r>
          </w:p>
        </w:tc>
        <w:tc>
          <w:tcPr>
            <w:tcW w:w="2362" w:type="dxa"/>
            <w:vAlign w:val="center"/>
          </w:tcPr>
          <w:p w:rsidR="00371160" w:rsidRDefault="009658B8">
            <w:pPr>
              <w:tabs>
                <w:tab w:val="left" w:pos="180"/>
              </w:tabs>
              <w:jc w:val="center"/>
              <w:rPr>
                <w:bCs/>
                <w:iCs/>
                <w:sz w:val="18"/>
                <w:szCs w:val="18"/>
                <w:lang w:val="tr-TR"/>
              </w:rPr>
            </w:pPr>
            <w:r>
              <w:rPr>
                <w:bCs/>
                <w:iCs/>
                <w:sz w:val="18"/>
                <w:szCs w:val="18"/>
                <w:lang w:val="tr-TR"/>
              </w:rPr>
              <w:t>Cari Dönem</w:t>
            </w:r>
          </w:p>
        </w:tc>
        <w:tc>
          <w:tcPr>
            <w:tcW w:w="2363" w:type="dxa"/>
            <w:vAlign w:val="center"/>
          </w:tcPr>
          <w:p w:rsidR="00371160" w:rsidRDefault="009658B8">
            <w:pPr>
              <w:jc w:val="center"/>
              <w:rPr>
                <w:bCs/>
                <w:iCs/>
                <w:sz w:val="18"/>
                <w:szCs w:val="18"/>
                <w:lang w:val="tr-TR"/>
              </w:rPr>
            </w:pPr>
            <w:r>
              <w:rPr>
                <w:bCs/>
                <w:iCs/>
                <w:sz w:val="18"/>
                <w:szCs w:val="18"/>
                <w:lang w:val="tr-TR"/>
              </w:rPr>
              <w:t>Cari Dönem</w:t>
            </w:r>
          </w:p>
        </w:tc>
        <w:tc>
          <w:tcPr>
            <w:tcW w:w="2363" w:type="dxa"/>
            <w:vAlign w:val="center"/>
          </w:tcPr>
          <w:p w:rsidR="00371160" w:rsidRDefault="009658B8">
            <w:pPr>
              <w:jc w:val="center"/>
              <w:rPr>
                <w:bCs/>
                <w:iCs/>
                <w:sz w:val="18"/>
                <w:szCs w:val="18"/>
                <w:lang w:val="tr-TR"/>
              </w:rPr>
            </w:pPr>
            <w:r>
              <w:rPr>
                <w:bCs/>
                <w:iCs/>
                <w:sz w:val="18"/>
                <w:szCs w:val="18"/>
                <w:lang w:val="tr-TR"/>
              </w:rPr>
              <w:t>Cari Dönem</w:t>
            </w:r>
          </w:p>
        </w:tc>
      </w:tr>
      <w:tr w:rsidR="005146DA" w:rsidRPr="00872466" w:rsidTr="005146DA">
        <w:trPr>
          <w:trHeight w:val="285"/>
        </w:trPr>
        <w:tc>
          <w:tcPr>
            <w:tcW w:w="2977" w:type="dxa"/>
            <w:noWrap/>
            <w:tcMar>
              <w:top w:w="15" w:type="dxa"/>
              <w:left w:w="15" w:type="dxa"/>
              <w:bottom w:w="0" w:type="dxa"/>
              <w:right w:w="15" w:type="dxa"/>
            </w:tcMar>
            <w:vAlign w:val="bottom"/>
          </w:tcPr>
          <w:p w:rsidR="00371160" w:rsidRDefault="009658B8">
            <w:pPr>
              <w:ind w:left="269"/>
              <w:rPr>
                <w:bCs/>
                <w:iCs/>
                <w:sz w:val="18"/>
                <w:szCs w:val="18"/>
                <w:lang w:val="tr-TR"/>
              </w:rPr>
            </w:pPr>
            <w:r>
              <w:rPr>
                <w:bCs/>
                <w:iCs/>
                <w:sz w:val="18"/>
                <w:szCs w:val="18"/>
                <w:lang w:val="tr-TR"/>
              </w:rPr>
              <w:t>Dönem Başı</w:t>
            </w:r>
          </w:p>
        </w:tc>
        <w:tc>
          <w:tcPr>
            <w:tcW w:w="2362" w:type="dxa"/>
            <w:vAlign w:val="bottom"/>
          </w:tcPr>
          <w:p w:rsidR="00371160" w:rsidRDefault="009658B8">
            <w:pPr>
              <w:ind w:right="57"/>
              <w:jc w:val="right"/>
              <w:rPr>
                <w:sz w:val="18"/>
                <w:szCs w:val="18"/>
              </w:rPr>
            </w:pPr>
            <w:r>
              <w:rPr>
                <w:sz w:val="18"/>
                <w:szCs w:val="18"/>
              </w:rPr>
              <w:t>56.994</w:t>
            </w:r>
          </w:p>
        </w:tc>
        <w:tc>
          <w:tcPr>
            <w:tcW w:w="2363" w:type="dxa"/>
            <w:vAlign w:val="bottom"/>
          </w:tcPr>
          <w:p w:rsidR="00371160" w:rsidRDefault="009658B8">
            <w:pPr>
              <w:ind w:right="57"/>
              <w:jc w:val="right"/>
              <w:rPr>
                <w:sz w:val="18"/>
                <w:szCs w:val="18"/>
              </w:rPr>
            </w:pPr>
            <w:r>
              <w:rPr>
                <w:sz w:val="18"/>
                <w:szCs w:val="18"/>
              </w:rPr>
              <w:t>-</w:t>
            </w:r>
          </w:p>
        </w:tc>
        <w:tc>
          <w:tcPr>
            <w:tcW w:w="2363" w:type="dxa"/>
            <w:vAlign w:val="bottom"/>
          </w:tcPr>
          <w:p w:rsidR="00371160" w:rsidRDefault="009658B8">
            <w:pPr>
              <w:ind w:right="57"/>
              <w:jc w:val="right"/>
              <w:rPr>
                <w:sz w:val="18"/>
                <w:szCs w:val="18"/>
              </w:rPr>
            </w:pPr>
            <w:r>
              <w:rPr>
                <w:sz w:val="18"/>
                <w:szCs w:val="18"/>
              </w:rPr>
              <w:t>77.749</w:t>
            </w:r>
          </w:p>
        </w:tc>
      </w:tr>
      <w:tr w:rsidR="005146DA" w:rsidRPr="00872466" w:rsidTr="005146DA">
        <w:trPr>
          <w:trHeight w:val="285"/>
        </w:trPr>
        <w:tc>
          <w:tcPr>
            <w:tcW w:w="2977" w:type="dxa"/>
            <w:noWrap/>
            <w:tcMar>
              <w:top w:w="15" w:type="dxa"/>
              <w:left w:w="15" w:type="dxa"/>
              <w:bottom w:w="0" w:type="dxa"/>
              <w:right w:w="15" w:type="dxa"/>
            </w:tcMar>
            <w:vAlign w:val="bottom"/>
          </w:tcPr>
          <w:p w:rsidR="00371160" w:rsidRDefault="009658B8">
            <w:pPr>
              <w:ind w:left="269"/>
              <w:rPr>
                <w:bCs/>
                <w:iCs/>
                <w:sz w:val="18"/>
                <w:szCs w:val="18"/>
                <w:lang w:val="tr-TR"/>
              </w:rPr>
            </w:pPr>
            <w:r>
              <w:rPr>
                <w:bCs/>
                <w:iCs/>
                <w:sz w:val="18"/>
                <w:szCs w:val="18"/>
                <w:lang w:val="tr-TR"/>
              </w:rPr>
              <w:t xml:space="preserve">Dönem Sonu </w:t>
            </w:r>
          </w:p>
        </w:tc>
        <w:tc>
          <w:tcPr>
            <w:tcW w:w="2362" w:type="dxa"/>
            <w:vAlign w:val="bottom"/>
          </w:tcPr>
          <w:p w:rsidR="00371160" w:rsidRDefault="009658B8">
            <w:pPr>
              <w:ind w:right="57"/>
              <w:jc w:val="right"/>
              <w:rPr>
                <w:sz w:val="18"/>
                <w:szCs w:val="18"/>
              </w:rPr>
            </w:pPr>
            <w:r>
              <w:rPr>
                <w:sz w:val="18"/>
                <w:szCs w:val="18"/>
              </w:rPr>
              <w:t>104.089</w:t>
            </w:r>
          </w:p>
        </w:tc>
        <w:tc>
          <w:tcPr>
            <w:tcW w:w="2363" w:type="dxa"/>
            <w:vAlign w:val="bottom"/>
          </w:tcPr>
          <w:p w:rsidR="00371160" w:rsidRDefault="009658B8">
            <w:pPr>
              <w:ind w:right="57"/>
              <w:jc w:val="right"/>
              <w:rPr>
                <w:sz w:val="18"/>
                <w:szCs w:val="18"/>
              </w:rPr>
            </w:pPr>
            <w:r>
              <w:rPr>
                <w:sz w:val="18"/>
                <w:szCs w:val="18"/>
              </w:rPr>
              <w:t>-</w:t>
            </w:r>
          </w:p>
        </w:tc>
        <w:tc>
          <w:tcPr>
            <w:tcW w:w="2363" w:type="dxa"/>
            <w:vAlign w:val="bottom"/>
          </w:tcPr>
          <w:p w:rsidR="00371160" w:rsidRDefault="009658B8">
            <w:pPr>
              <w:ind w:right="57"/>
              <w:jc w:val="right"/>
              <w:rPr>
                <w:sz w:val="18"/>
                <w:szCs w:val="18"/>
              </w:rPr>
            </w:pPr>
            <w:r>
              <w:rPr>
                <w:sz w:val="18"/>
                <w:szCs w:val="18"/>
              </w:rPr>
              <w:t>109.357</w:t>
            </w:r>
          </w:p>
        </w:tc>
      </w:tr>
      <w:tr w:rsidR="005146DA" w:rsidRPr="00872466" w:rsidTr="005146DA">
        <w:trPr>
          <w:trHeight w:val="285"/>
        </w:trPr>
        <w:tc>
          <w:tcPr>
            <w:tcW w:w="2977" w:type="dxa"/>
            <w:noWrap/>
            <w:tcMar>
              <w:top w:w="15" w:type="dxa"/>
              <w:left w:w="15" w:type="dxa"/>
              <w:bottom w:w="0" w:type="dxa"/>
              <w:right w:w="15" w:type="dxa"/>
            </w:tcMar>
            <w:vAlign w:val="bottom"/>
          </w:tcPr>
          <w:p w:rsidR="00371160" w:rsidRDefault="009658B8">
            <w:pPr>
              <w:ind w:left="269"/>
              <w:rPr>
                <w:bCs/>
                <w:iCs/>
                <w:sz w:val="18"/>
                <w:szCs w:val="18"/>
                <w:lang w:val="tr-TR"/>
              </w:rPr>
            </w:pPr>
            <w:r>
              <w:rPr>
                <w:bCs/>
                <w:iCs/>
                <w:noProof/>
                <w:sz w:val="18"/>
                <w:szCs w:val="18"/>
                <w:lang w:val="tr-TR"/>
              </w:rPr>
              <w:t>Katılma Hesapları Kar Payı Gideri</w:t>
            </w:r>
          </w:p>
        </w:tc>
        <w:tc>
          <w:tcPr>
            <w:tcW w:w="2362" w:type="dxa"/>
            <w:vAlign w:val="bottom"/>
          </w:tcPr>
          <w:p w:rsidR="00371160" w:rsidRDefault="009658B8">
            <w:pPr>
              <w:ind w:right="57"/>
              <w:jc w:val="right"/>
              <w:rPr>
                <w:sz w:val="18"/>
                <w:szCs w:val="18"/>
              </w:rPr>
            </w:pPr>
            <w:r>
              <w:rPr>
                <w:sz w:val="18"/>
                <w:szCs w:val="18"/>
              </w:rPr>
              <w:t>6.133</w:t>
            </w:r>
          </w:p>
        </w:tc>
        <w:tc>
          <w:tcPr>
            <w:tcW w:w="2363" w:type="dxa"/>
            <w:vAlign w:val="bottom"/>
          </w:tcPr>
          <w:p w:rsidR="00371160" w:rsidRDefault="009658B8">
            <w:pPr>
              <w:ind w:right="57"/>
              <w:jc w:val="right"/>
              <w:rPr>
                <w:sz w:val="18"/>
                <w:szCs w:val="18"/>
              </w:rPr>
            </w:pPr>
            <w:r>
              <w:rPr>
                <w:sz w:val="18"/>
                <w:szCs w:val="18"/>
              </w:rPr>
              <w:t>-</w:t>
            </w:r>
          </w:p>
        </w:tc>
        <w:tc>
          <w:tcPr>
            <w:tcW w:w="2363" w:type="dxa"/>
            <w:vAlign w:val="bottom"/>
          </w:tcPr>
          <w:p w:rsidR="00371160" w:rsidRDefault="009658B8">
            <w:pPr>
              <w:ind w:right="57"/>
              <w:jc w:val="right"/>
              <w:rPr>
                <w:sz w:val="18"/>
                <w:szCs w:val="18"/>
              </w:rPr>
            </w:pPr>
            <w:r>
              <w:rPr>
                <w:sz w:val="18"/>
                <w:szCs w:val="18"/>
              </w:rPr>
              <w:t>3.522</w:t>
            </w:r>
          </w:p>
        </w:tc>
      </w:tr>
    </w:tbl>
    <w:p w:rsidR="00371160" w:rsidRDefault="00371160">
      <w:pPr>
        <w:jc w:val="both"/>
        <w:rPr>
          <w:b/>
          <w:noProof/>
          <w:sz w:val="22"/>
          <w:szCs w:val="22"/>
          <w:lang w:val="tr-TR"/>
        </w:rPr>
      </w:pPr>
    </w:p>
    <w:p w:rsidR="00371160" w:rsidRDefault="009658B8">
      <w:pPr>
        <w:ind w:left="720" w:hanging="720"/>
        <w:jc w:val="both"/>
        <w:rPr>
          <w:b/>
          <w:noProof/>
          <w:sz w:val="22"/>
          <w:szCs w:val="22"/>
          <w:lang w:val="tr-TR"/>
        </w:rPr>
      </w:pPr>
      <w:r>
        <w:rPr>
          <w:b/>
          <w:noProof/>
          <w:sz w:val="22"/>
          <w:szCs w:val="22"/>
          <w:lang w:val="tr-TR"/>
        </w:rPr>
        <w:t>1.4.</w:t>
      </w:r>
      <w:r>
        <w:rPr>
          <w:b/>
          <w:noProof/>
          <w:sz w:val="22"/>
          <w:szCs w:val="22"/>
          <w:lang w:val="tr-TR"/>
        </w:rPr>
        <w:tab/>
        <w:t>Banka’nın Dahil Olduğu Risk Grubu ile Yaptığı Vadeli İşlemler ile Opsiyon Sözleşmeleri ile Benzeri Diğer Sözleşmelere İlişkin Bilgiler:</w:t>
      </w:r>
    </w:p>
    <w:p w:rsidR="00371160" w:rsidRDefault="009658B8">
      <w:pPr>
        <w:pStyle w:val="BodyTextIndent"/>
        <w:tabs>
          <w:tab w:val="left" w:pos="1620"/>
        </w:tabs>
        <w:ind w:left="720" w:hanging="720"/>
        <w:rPr>
          <w:noProof/>
          <w:sz w:val="18"/>
          <w:szCs w:val="18"/>
        </w:rPr>
      </w:pPr>
      <w:r>
        <w:rPr>
          <w:noProof/>
          <w:sz w:val="22"/>
          <w:szCs w:val="22"/>
        </w:rPr>
        <w:tab/>
      </w:r>
    </w:p>
    <w:p w:rsidR="00371160" w:rsidRDefault="009658B8">
      <w:pPr>
        <w:ind w:left="720"/>
        <w:jc w:val="both"/>
        <w:rPr>
          <w:color w:val="000000"/>
          <w:sz w:val="22"/>
          <w:szCs w:val="22"/>
          <w:lang w:val="tr-TR"/>
        </w:rPr>
      </w:pPr>
      <w:r>
        <w:rPr>
          <w:noProof/>
          <w:sz w:val="22"/>
          <w:szCs w:val="22"/>
          <w:lang w:val="tr-TR"/>
        </w:rPr>
        <w:t>Banka’nın</w:t>
      </w:r>
      <w:r>
        <w:rPr>
          <w:color w:val="000000"/>
          <w:sz w:val="22"/>
          <w:szCs w:val="22"/>
          <w:lang w:val="tr-TR"/>
        </w:rPr>
        <w:t>, dahil olduğu risk grubu ile yaptığı vadeli işlemler ile opsiyon sözleşmeleri ile benzeri diğer sözleşmeler bulunmamaktadır.</w:t>
      </w:r>
    </w:p>
    <w:p w:rsidR="00000000" w:rsidRDefault="006663F3">
      <w:pPr>
        <w:tabs>
          <w:tab w:val="left" w:pos="0"/>
          <w:tab w:val="left" w:pos="720"/>
        </w:tabs>
        <w:jc w:val="both"/>
        <w:rPr>
          <w:b/>
          <w:bCs/>
          <w:sz w:val="22"/>
          <w:szCs w:val="22"/>
          <w:lang w:val="tr-TR"/>
        </w:rPr>
        <w:pPrChange w:id="3569" w:author="Asiye Mara (Open)&#10;" w:date="2011-02-14T12:30:00Z">
          <w:pPr>
            <w:shd w:val="clear" w:color="auto" w:fill="FFFFFF"/>
            <w:tabs>
              <w:tab w:val="left" w:pos="0"/>
              <w:tab w:val="left" w:pos="720"/>
            </w:tabs>
            <w:jc w:val="both"/>
          </w:pPr>
        </w:pPrChange>
      </w:pPr>
    </w:p>
    <w:p w:rsidR="00371160" w:rsidRDefault="009658B8">
      <w:pPr>
        <w:ind w:left="720" w:hanging="720"/>
        <w:rPr>
          <w:b/>
          <w:sz w:val="22"/>
          <w:szCs w:val="22"/>
          <w:lang w:val="tr-TR"/>
        </w:rPr>
      </w:pPr>
      <w:r>
        <w:rPr>
          <w:b/>
          <w:sz w:val="22"/>
          <w:szCs w:val="22"/>
          <w:lang w:val="tr-TR"/>
        </w:rPr>
        <w:t>1.5.</w:t>
      </w:r>
      <w:r>
        <w:rPr>
          <w:b/>
          <w:sz w:val="22"/>
          <w:szCs w:val="22"/>
          <w:lang w:val="tr-TR"/>
        </w:rPr>
        <w:tab/>
        <w:t>Üst Düzey Yöneticilere Sağlanan Faydalara İlişkin Bilgiler</w:t>
      </w:r>
    </w:p>
    <w:p w:rsidR="00371160" w:rsidRDefault="009658B8">
      <w:pPr>
        <w:ind w:left="720" w:hanging="720"/>
        <w:jc w:val="both"/>
        <w:rPr>
          <w:b/>
          <w:sz w:val="18"/>
          <w:szCs w:val="18"/>
          <w:lang w:val="tr-TR"/>
        </w:rPr>
      </w:pPr>
      <w:r>
        <w:rPr>
          <w:b/>
          <w:sz w:val="22"/>
          <w:szCs w:val="22"/>
          <w:lang w:val="tr-TR"/>
        </w:rPr>
        <w:tab/>
      </w:r>
    </w:p>
    <w:p w:rsidR="00371160" w:rsidRDefault="0092089C">
      <w:pPr>
        <w:ind w:left="720" w:hanging="720"/>
        <w:jc w:val="both"/>
        <w:rPr>
          <w:sz w:val="22"/>
          <w:szCs w:val="22"/>
          <w:lang w:val="tr-TR"/>
        </w:rPr>
      </w:pPr>
      <w:r w:rsidRPr="0092089C">
        <w:rPr>
          <w:b/>
          <w:lang w:val="tr-TR"/>
          <w:rPrChange w:id="3570" w:author="Asiye Mara (Open)&#10;" w:date="2011-02-14T12:31:00Z">
            <w:rPr>
              <w:b/>
              <w:sz w:val="16"/>
              <w:szCs w:val="16"/>
              <w:lang w:val="tr-TR"/>
            </w:rPr>
          </w:rPrChange>
        </w:rPr>
        <w:tab/>
      </w:r>
      <w:r w:rsidR="009658B8">
        <w:rPr>
          <w:sz w:val="22"/>
          <w:szCs w:val="22"/>
          <w:lang w:val="tr-TR"/>
        </w:rPr>
        <w:t>Cari dönemde üst düzey yöneticilere sağlanan faydalar 8.642 Bin TL’dir (31 Aralık 2009: 8.954 Bin TL). Bu faydanın yanı sıra üst düzey yöneticilere ayni haklar da sağlanmaktadır.</w:t>
      </w:r>
    </w:p>
    <w:p w:rsidR="00000000" w:rsidRDefault="006663F3">
      <w:pPr>
        <w:tabs>
          <w:tab w:val="left" w:pos="0"/>
          <w:tab w:val="left" w:pos="720"/>
        </w:tabs>
        <w:ind w:right="150"/>
        <w:jc w:val="both"/>
        <w:rPr>
          <w:b/>
          <w:bCs/>
          <w:sz w:val="18"/>
          <w:szCs w:val="18"/>
          <w:lang w:val="tr-TR"/>
        </w:rPr>
        <w:pPrChange w:id="3571" w:author="Asiye Mara (Open)&#10;" w:date="2011-02-14T12:30:00Z">
          <w:pPr>
            <w:shd w:val="clear" w:color="auto" w:fill="FFFFFF"/>
            <w:tabs>
              <w:tab w:val="left" w:pos="0"/>
              <w:tab w:val="left" w:pos="720"/>
            </w:tabs>
            <w:ind w:right="150"/>
            <w:jc w:val="both"/>
          </w:pPr>
        </w:pPrChange>
      </w:pPr>
    </w:p>
    <w:p w:rsidR="00371160" w:rsidRDefault="00371160">
      <w:pPr>
        <w:tabs>
          <w:tab w:val="left" w:pos="-2160"/>
        </w:tabs>
        <w:rPr>
          <w:b/>
          <w:sz w:val="22"/>
          <w:szCs w:val="22"/>
          <w:lang w:val="tr-TR"/>
        </w:rPr>
      </w:pPr>
    </w:p>
    <w:p w:rsidR="00371160" w:rsidRDefault="00371160">
      <w:pPr>
        <w:tabs>
          <w:tab w:val="left" w:pos="-2160"/>
        </w:tabs>
        <w:rPr>
          <w:b/>
          <w:sz w:val="22"/>
          <w:szCs w:val="22"/>
          <w:lang w:val="tr-TR"/>
        </w:rPr>
      </w:pPr>
    </w:p>
    <w:p w:rsidR="00371160" w:rsidDel="00E258FE" w:rsidRDefault="00371160">
      <w:pPr>
        <w:tabs>
          <w:tab w:val="left" w:pos="-2160"/>
        </w:tabs>
        <w:rPr>
          <w:del w:id="3572" w:author="Gülşah Tuba Ünlü (Open)&#10;" w:date="2011-02-14T13:54:00Z"/>
          <w:b/>
          <w:sz w:val="22"/>
          <w:szCs w:val="22"/>
          <w:lang w:val="tr-TR"/>
        </w:rPr>
      </w:pPr>
    </w:p>
    <w:p w:rsidR="00371160" w:rsidDel="00E258FE" w:rsidRDefault="00371160">
      <w:pPr>
        <w:tabs>
          <w:tab w:val="left" w:pos="-2160"/>
        </w:tabs>
        <w:rPr>
          <w:del w:id="3573" w:author="Gülşah Tuba Ünlü (Open)&#10;" w:date="2011-02-14T13:54:00Z"/>
          <w:b/>
          <w:sz w:val="22"/>
          <w:szCs w:val="22"/>
          <w:lang w:val="tr-TR"/>
        </w:rPr>
      </w:pPr>
    </w:p>
    <w:p w:rsidR="00371160" w:rsidRDefault="00371160">
      <w:pPr>
        <w:tabs>
          <w:tab w:val="left" w:pos="-2160"/>
        </w:tabs>
        <w:rPr>
          <w:b/>
          <w:sz w:val="18"/>
          <w:szCs w:val="18"/>
          <w:lang w:val="tr-TR"/>
        </w:rPr>
      </w:pPr>
    </w:p>
    <w:p w:rsidR="00371160" w:rsidRDefault="009658B8">
      <w:pPr>
        <w:tabs>
          <w:tab w:val="left" w:pos="720"/>
        </w:tabs>
        <w:spacing w:line="216" w:lineRule="auto"/>
        <w:rPr>
          <w:b/>
          <w:bCs/>
          <w:sz w:val="22"/>
          <w:szCs w:val="22"/>
          <w:lang w:val="tr-TR"/>
        </w:rPr>
      </w:pPr>
      <w:r>
        <w:rPr>
          <w:b/>
          <w:bCs/>
          <w:sz w:val="22"/>
          <w:szCs w:val="22"/>
          <w:lang w:val="tr-TR"/>
        </w:rPr>
        <w:t>BEŞİNCİ BÖLÜM (devamı)</w:t>
      </w:r>
    </w:p>
    <w:p w:rsidR="00371160" w:rsidRDefault="00371160">
      <w:pPr>
        <w:tabs>
          <w:tab w:val="left" w:pos="720"/>
        </w:tabs>
        <w:spacing w:line="216" w:lineRule="auto"/>
        <w:ind w:left="720" w:hanging="720"/>
        <w:rPr>
          <w:b/>
          <w:bCs/>
          <w:sz w:val="18"/>
          <w:szCs w:val="18"/>
          <w:lang w:val="tr-TR"/>
        </w:rPr>
      </w:pPr>
    </w:p>
    <w:p w:rsidR="00371160" w:rsidRDefault="009658B8">
      <w:pPr>
        <w:spacing w:line="216" w:lineRule="auto"/>
        <w:rPr>
          <w:b/>
          <w:bCs/>
          <w:sz w:val="22"/>
          <w:szCs w:val="22"/>
          <w:lang w:val="tr-TR"/>
        </w:rPr>
      </w:pPr>
      <w:r>
        <w:rPr>
          <w:b/>
          <w:bCs/>
          <w:sz w:val="22"/>
          <w:szCs w:val="22"/>
          <w:lang w:val="tr-TR"/>
        </w:rPr>
        <w:t>KONSOLİDE OLMAYAN FINANSAL TABLOLARA İLİŞKİN AÇIKLAMA VE DİPNOTLAR (devamı)</w:t>
      </w:r>
    </w:p>
    <w:p w:rsidR="00371160" w:rsidRDefault="00371160">
      <w:pPr>
        <w:tabs>
          <w:tab w:val="left" w:pos="-2160"/>
        </w:tabs>
        <w:rPr>
          <w:b/>
          <w:sz w:val="14"/>
          <w:szCs w:val="14"/>
          <w:lang w:val="tr-TR"/>
        </w:rPr>
      </w:pPr>
    </w:p>
    <w:p w:rsidR="00000000" w:rsidRDefault="009658B8">
      <w:pPr>
        <w:ind w:left="720" w:right="-2" w:hanging="720"/>
        <w:jc w:val="both"/>
        <w:rPr>
          <w:b/>
          <w:sz w:val="22"/>
          <w:szCs w:val="22"/>
          <w:lang w:val="tr-TR"/>
        </w:rPr>
        <w:pPrChange w:id="3574" w:author="Asiye Mara (Open)&#10;" w:date="2011-02-14T12:30:00Z">
          <w:pPr>
            <w:ind w:left="720" w:right="-234" w:hanging="720"/>
          </w:pPr>
        </w:pPrChange>
      </w:pPr>
      <w:r>
        <w:rPr>
          <w:b/>
          <w:sz w:val="22"/>
          <w:szCs w:val="22"/>
          <w:lang w:val="tr-TR"/>
        </w:rPr>
        <w:t>VIII.</w:t>
      </w:r>
      <w:r>
        <w:rPr>
          <w:b/>
          <w:sz w:val="22"/>
          <w:szCs w:val="22"/>
          <w:lang w:val="tr-TR"/>
        </w:rPr>
        <w:tab/>
        <w:t>Banka’nın Yurt İçi, Yurt Dışı, Kıyı Bankacılığı Bölgelerindeki Şube veya İştirakler ile Yurt Dışı Temsilciliklerine İlişkin Açıklamalar</w:t>
      </w:r>
    </w:p>
    <w:p w:rsidR="00371160" w:rsidRDefault="009658B8">
      <w:pPr>
        <w:ind w:left="720" w:right="-290" w:hanging="720"/>
        <w:jc w:val="both"/>
        <w:rPr>
          <w:b/>
          <w:sz w:val="16"/>
          <w:szCs w:val="16"/>
          <w:lang w:val="tr-TR"/>
        </w:rPr>
      </w:pPr>
      <w:r>
        <w:rPr>
          <w:b/>
          <w:sz w:val="22"/>
          <w:szCs w:val="22"/>
          <w:lang w:val="tr-TR"/>
        </w:rPr>
        <w:tab/>
      </w:r>
    </w:p>
    <w:p w:rsidR="00371160" w:rsidRDefault="009658B8">
      <w:pPr>
        <w:numPr>
          <w:ilvl w:val="0"/>
          <w:numId w:val="21"/>
        </w:numPr>
        <w:autoSpaceDE w:val="0"/>
        <w:autoSpaceDN w:val="0"/>
        <w:adjustRightInd w:val="0"/>
        <w:ind w:hanging="720"/>
        <w:jc w:val="both"/>
        <w:rPr>
          <w:rFonts w:eastAsia="Arial Unicode MS"/>
          <w:b/>
          <w:sz w:val="22"/>
          <w:lang w:val="tr-TR"/>
        </w:rPr>
      </w:pPr>
      <w:r w:rsidRPr="009658B8">
        <w:rPr>
          <w:rFonts w:eastAsia="Arial Unicode MS"/>
          <w:b/>
          <w:sz w:val="22"/>
          <w:lang w:val="tr-TR"/>
        </w:rPr>
        <w:t>Banka’nın Yurtiçi, Yurtdışı, Kıyı Bankacılığı Bölgelerindeki Şube veya İştirakler ile Yurtdışı Temsilciliklerine İlişkin Olarak Açıkl</w:t>
      </w:r>
      <w:r w:rsidR="00371160" w:rsidRPr="00371160">
        <w:rPr>
          <w:rFonts w:eastAsia="Arial Unicode MS"/>
          <w:b/>
          <w:sz w:val="22"/>
          <w:lang w:val="tr-TR"/>
        </w:rPr>
        <w:t>anması Gereken Hususlar:</w:t>
      </w:r>
    </w:p>
    <w:p w:rsidR="00371160" w:rsidRDefault="00371160">
      <w:pPr>
        <w:pStyle w:val="1tipi"/>
        <w:tabs>
          <w:tab w:val="clear" w:pos="1134"/>
        </w:tabs>
        <w:rPr>
          <w:rFonts w:ascii="Times New Roman" w:hAnsi="Times New Roman"/>
          <w:b/>
          <w:bCs/>
          <w:sz w:val="6"/>
          <w:szCs w:val="6"/>
          <w:lang w:val="tr-TR"/>
        </w:rPr>
      </w:pPr>
    </w:p>
    <w:tbl>
      <w:tblPr>
        <w:tblW w:w="9356" w:type="dxa"/>
        <w:tblInd w:w="779" w:type="dxa"/>
        <w:tblCellMar>
          <w:left w:w="70" w:type="dxa"/>
          <w:right w:w="70" w:type="dxa"/>
        </w:tblCellMar>
        <w:tblLook w:val="04A0"/>
      </w:tblPr>
      <w:tblGrid>
        <w:gridCol w:w="1985"/>
        <w:gridCol w:w="1134"/>
        <w:gridCol w:w="1200"/>
        <w:gridCol w:w="1460"/>
        <w:gridCol w:w="1484"/>
        <w:gridCol w:w="2093"/>
      </w:tblGrid>
      <w:tr w:rsidR="0076600C" w:rsidRPr="00872466" w:rsidTr="00E35AE3">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eastAsia="tr-TR"/>
              </w:rPr>
            </w:pPr>
            <w:r>
              <w:rPr>
                <w:sz w:val="18"/>
                <w:szCs w:val="18"/>
                <w:lang w:val="tr-TR" w:eastAsia="tr-TR"/>
              </w:rPr>
              <w:t>Sayı</w:t>
            </w:r>
          </w:p>
        </w:tc>
        <w:tc>
          <w:tcPr>
            <w:tcW w:w="1200"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eastAsia="tr-TR"/>
              </w:rPr>
            </w:pPr>
            <w:r>
              <w:rPr>
                <w:sz w:val="18"/>
                <w:szCs w:val="18"/>
                <w:lang w:val="tr-TR" w:eastAsia="tr-TR"/>
              </w:rPr>
              <w:t>Çalışan Sayısı</w:t>
            </w:r>
          </w:p>
        </w:tc>
        <w:tc>
          <w:tcPr>
            <w:tcW w:w="5037" w:type="dxa"/>
            <w:gridSpan w:val="3"/>
            <w:tcBorders>
              <w:top w:val="nil"/>
              <w:left w:val="nil"/>
              <w:bottom w:val="nil"/>
              <w:right w:val="nil"/>
            </w:tcBorders>
            <w:shd w:val="clear" w:color="auto" w:fill="auto"/>
            <w:vAlign w:val="bottom"/>
          </w:tcPr>
          <w:p w:rsidR="00000000" w:rsidRDefault="006663F3">
            <w:pPr>
              <w:rPr>
                <w:lang w:val="tr-TR" w:eastAsia="tr-TR"/>
                <w:rPrChange w:id="3575" w:author="Asiye Mara (Open)&#10;" w:date="2011-02-14T12:31:00Z">
                  <w:rPr>
                    <w:rFonts w:ascii="Univers (WN)" w:hAnsi="Univers (WN)"/>
                    <w:b/>
                    <w:u w:val="single"/>
                    <w:lang w:val="tr-TR" w:eastAsia="tr-TR"/>
                  </w:rPr>
                </w:rPrChange>
              </w:rPr>
              <w:pPrChange w:id="3576" w:author="Asiye Mara (Open)&#10;" w:date="2011-02-14T12:30:00Z">
                <w:pPr>
                  <w:numPr>
                    <w:numId w:val="1"/>
                  </w:numPr>
                  <w:tabs>
                    <w:tab w:val="num" w:pos="1086"/>
                  </w:tabs>
                  <w:spacing w:before="240"/>
                  <w:ind w:left="1086" w:hanging="720"/>
                  <w:outlineLvl w:val="0"/>
                </w:pPr>
              </w:pPrChange>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Yurtiçi şube</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ind w:right="57"/>
              <w:jc w:val="right"/>
              <w:rPr>
                <w:sz w:val="18"/>
                <w:szCs w:val="18"/>
                <w:lang w:val="tr-TR" w:eastAsia="tr-TR"/>
              </w:rPr>
            </w:pPr>
            <w:r>
              <w:rPr>
                <w:sz w:val="18"/>
                <w:szCs w:val="18"/>
                <w:lang w:val="tr-TR" w:eastAsia="tr-TR"/>
              </w:rPr>
              <w:t>175</w:t>
            </w:r>
          </w:p>
        </w:tc>
        <w:tc>
          <w:tcPr>
            <w:tcW w:w="1200" w:type="dxa"/>
            <w:tcBorders>
              <w:top w:val="nil"/>
              <w:left w:val="nil"/>
              <w:bottom w:val="single" w:sz="4" w:space="0" w:color="auto"/>
              <w:right w:val="single" w:sz="4" w:space="0" w:color="auto"/>
            </w:tcBorders>
            <w:shd w:val="clear" w:color="auto" w:fill="auto"/>
            <w:vAlign w:val="bottom"/>
          </w:tcPr>
          <w:p w:rsidR="00371160" w:rsidRDefault="009658B8">
            <w:pPr>
              <w:ind w:right="57"/>
              <w:jc w:val="right"/>
              <w:rPr>
                <w:sz w:val="18"/>
                <w:szCs w:val="18"/>
                <w:lang w:val="tr-TR" w:eastAsia="tr-TR"/>
              </w:rPr>
            </w:pPr>
            <w:r>
              <w:rPr>
                <w:sz w:val="18"/>
                <w:szCs w:val="18"/>
                <w:lang w:val="tr-TR" w:eastAsia="tr-TR"/>
              </w:rPr>
              <w:t>4.266</w:t>
            </w:r>
          </w:p>
        </w:tc>
        <w:tc>
          <w:tcPr>
            <w:tcW w:w="5037" w:type="dxa"/>
            <w:gridSpan w:val="3"/>
            <w:tcBorders>
              <w:top w:val="nil"/>
              <w:left w:val="nil"/>
              <w:bottom w:val="nil"/>
              <w:right w:val="nil"/>
            </w:tcBorders>
            <w:shd w:val="clear" w:color="auto" w:fill="auto"/>
            <w:vAlign w:val="bottom"/>
          </w:tcPr>
          <w:p w:rsidR="00000000" w:rsidRDefault="006663F3">
            <w:pPr>
              <w:rPr>
                <w:lang w:val="tr-TR" w:eastAsia="tr-TR"/>
                <w:rPrChange w:id="3577" w:author="Asiye Mara (Open)&#10;" w:date="2011-02-14T12:31:00Z">
                  <w:rPr>
                    <w:rFonts w:ascii="Univers (WN)" w:hAnsi="Univers (WN)"/>
                    <w:b/>
                    <w:lang w:val="tr-TR" w:eastAsia="tr-TR"/>
                  </w:rPr>
                </w:rPrChange>
              </w:rPr>
              <w:pPrChange w:id="3578" w:author="Asiye Mara (Open)&#10;" w:date="2011-02-14T12:30:00Z">
                <w:pPr>
                  <w:spacing w:before="120"/>
                  <w:outlineLvl w:val="1"/>
                </w:pPr>
              </w:pPrChange>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lang w:val="tr-TR" w:eastAsia="tr-TR"/>
              </w:rPr>
            </w:pPr>
            <w:r>
              <w:rPr>
                <w:sz w:val="18"/>
                <w:szCs w:val="18"/>
                <w:lang w:val="tr-TR" w:eastAsia="tr-TR"/>
              </w:rPr>
              <w:t> </w:t>
            </w:r>
          </w:p>
        </w:tc>
        <w:tc>
          <w:tcPr>
            <w:tcW w:w="1200" w:type="dxa"/>
            <w:tcBorders>
              <w:top w:val="nil"/>
              <w:left w:val="nil"/>
              <w:bottom w:val="single" w:sz="4" w:space="0" w:color="auto"/>
              <w:right w:val="single" w:sz="4" w:space="0" w:color="auto"/>
            </w:tcBorders>
            <w:shd w:val="clear" w:color="auto" w:fill="auto"/>
            <w:vAlign w:val="bottom"/>
          </w:tcPr>
          <w:p w:rsidR="00371160" w:rsidRDefault="009658B8">
            <w:pPr>
              <w:jc w:val="right"/>
              <w:rPr>
                <w:sz w:val="18"/>
                <w:szCs w:val="18"/>
                <w:lang w:val="tr-TR" w:eastAsia="tr-TR"/>
              </w:rPr>
            </w:pPr>
            <w:r>
              <w:rPr>
                <w:sz w:val="18"/>
                <w:szCs w:val="18"/>
                <w:lang w:val="tr-TR" w:eastAsia="tr-TR"/>
              </w:rPr>
              <w:t> </w:t>
            </w:r>
          </w:p>
        </w:tc>
        <w:tc>
          <w:tcPr>
            <w:tcW w:w="1460"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eastAsia="tr-TR"/>
              </w:rPr>
            </w:pPr>
            <w:r>
              <w:rPr>
                <w:sz w:val="18"/>
                <w:szCs w:val="18"/>
                <w:lang w:val="tr-TR" w:eastAsia="tr-TR"/>
              </w:rPr>
              <w:t>Bulunduğu Ülke</w:t>
            </w:r>
          </w:p>
        </w:tc>
        <w:tc>
          <w:tcPr>
            <w:tcW w:w="3577" w:type="dxa"/>
            <w:gridSpan w:val="2"/>
            <w:tcBorders>
              <w:top w:val="nil"/>
              <w:left w:val="nil"/>
              <w:bottom w:val="nil"/>
              <w:right w:val="nil"/>
            </w:tcBorders>
            <w:shd w:val="clear" w:color="auto" w:fill="auto"/>
            <w:vAlign w:val="bottom"/>
          </w:tcPr>
          <w:p w:rsidR="00000000" w:rsidRDefault="006663F3">
            <w:pPr>
              <w:rPr>
                <w:lang w:val="tr-TR" w:eastAsia="tr-TR"/>
                <w:rPrChange w:id="3579" w:author="Asiye Mara (Open)&#10;" w:date="2011-02-14T12:31:00Z">
                  <w:rPr>
                    <w:rFonts w:ascii="Univers (WN)" w:hAnsi="Univers (WN)"/>
                    <w:b/>
                    <w:u w:val="single"/>
                    <w:lang w:val="tr-TR" w:eastAsia="tr-TR"/>
                  </w:rPr>
                </w:rPrChange>
              </w:rPr>
              <w:pPrChange w:id="3580" w:author="Asiye Mara (Open)&#10;" w:date="2011-02-14T12:30:00Z">
                <w:pPr>
                  <w:numPr>
                    <w:numId w:val="1"/>
                  </w:numPr>
                  <w:tabs>
                    <w:tab w:val="num" w:pos="1086"/>
                  </w:tabs>
                  <w:spacing w:before="240"/>
                  <w:ind w:left="1086" w:hanging="720"/>
                  <w:outlineLvl w:val="0"/>
                </w:pPr>
              </w:pPrChange>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xml:space="preserve">Yurtdışı temsilcilikler </w:t>
            </w:r>
            <w:r>
              <w:rPr>
                <w:sz w:val="16"/>
                <w:szCs w:val="16"/>
                <w:lang w:val="tr-TR" w:eastAsia="tr-TR"/>
              </w:rPr>
              <w:t>(*)</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3577" w:type="dxa"/>
            <w:gridSpan w:val="2"/>
            <w:tcBorders>
              <w:top w:val="nil"/>
              <w:left w:val="nil"/>
              <w:bottom w:val="nil"/>
              <w:right w:val="nil"/>
            </w:tcBorders>
            <w:shd w:val="clear" w:color="auto" w:fill="auto"/>
            <w:vAlign w:val="bottom"/>
          </w:tcPr>
          <w:p w:rsidR="00371160" w:rsidRDefault="00371160">
            <w:pPr>
              <w:rPr>
                <w:lang w:val="tr-TR" w:eastAsia="tr-TR"/>
              </w:rPr>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3577" w:type="dxa"/>
            <w:gridSpan w:val="2"/>
            <w:tcBorders>
              <w:top w:val="nil"/>
              <w:left w:val="nil"/>
              <w:bottom w:val="nil"/>
              <w:right w:val="nil"/>
            </w:tcBorders>
            <w:shd w:val="clear" w:color="auto" w:fill="auto"/>
            <w:vAlign w:val="bottom"/>
          </w:tcPr>
          <w:p w:rsidR="00371160" w:rsidRDefault="00371160">
            <w:pPr>
              <w:rPr>
                <w:lang w:val="tr-TR" w:eastAsia="tr-TR"/>
              </w:rPr>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84"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eastAsia="tr-TR"/>
              </w:rPr>
            </w:pPr>
            <w:r>
              <w:rPr>
                <w:sz w:val="18"/>
                <w:szCs w:val="18"/>
                <w:lang w:val="tr-TR" w:eastAsia="tr-TR"/>
              </w:rPr>
              <w:t>Aktif Toplamı</w:t>
            </w:r>
          </w:p>
        </w:tc>
        <w:tc>
          <w:tcPr>
            <w:tcW w:w="2093" w:type="dxa"/>
            <w:tcBorders>
              <w:top w:val="single" w:sz="4" w:space="0" w:color="auto"/>
              <w:left w:val="nil"/>
              <w:bottom w:val="single" w:sz="4" w:space="0" w:color="auto"/>
              <w:right w:val="single" w:sz="4" w:space="0" w:color="auto"/>
            </w:tcBorders>
            <w:shd w:val="clear" w:color="auto" w:fill="auto"/>
            <w:vAlign w:val="bottom"/>
          </w:tcPr>
          <w:p w:rsidR="00371160" w:rsidRDefault="009658B8">
            <w:pPr>
              <w:jc w:val="center"/>
              <w:rPr>
                <w:sz w:val="18"/>
                <w:szCs w:val="18"/>
                <w:lang w:val="tr-TR" w:eastAsia="tr-TR"/>
              </w:rPr>
            </w:pPr>
            <w:r>
              <w:rPr>
                <w:sz w:val="18"/>
                <w:szCs w:val="18"/>
                <w:lang w:val="tr-TR" w:eastAsia="tr-TR"/>
              </w:rPr>
              <w:t>Yasal Sermaye</w:t>
            </w: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Yurtdışı şube</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8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2093"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 </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8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2093"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r>
      <w:tr w:rsidR="0076600C" w:rsidRPr="00872466" w:rsidTr="00E35AE3">
        <w:trPr>
          <w:trHeight w:val="227"/>
        </w:trPr>
        <w:tc>
          <w:tcPr>
            <w:tcW w:w="1985" w:type="dxa"/>
            <w:tcBorders>
              <w:top w:val="nil"/>
              <w:left w:val="single" w:sz="4" w:space="0" w:color="auto"/>
              <w:bottom w:val="single" w:sz="4" w:space="0" w:color="auto"/>
              <w:right w:val="single" w:sz="4" w:space="0" w:color="auto"/>
            </w:tcBorders>
            <w:shd w:val="clear" w:color="auto" w:fill="auto"/>
            <w:vAlign w:val="bottom"/>
          </w:tcPr>
          <w:p w:rsidR="00371160" w:rsidRDefault="009658B8">
            <w:pPr>
              <w:rPr>
                <w:sz w:val="18"/>
                <w:szCs w:val="18"/>
                <w:lang w:val="tr-TR" w:eastAsia="tr-TR"/>
              </w:rPr>
            </w:pPr>
            <w:r>
              <w:rPr>
                <w:sz w:val="18"/>
                <w:szCs w:val="18"/>
                <w:lang w:val="tr-TR" w:eastAsia="tr-TR"/>
              </w:rPr>
              <w:t>Kıyı Bnk. Blg. Şubeler</w:t>
            </w:r>
          </w:p>
        </w:tc>
        <w:tc>
          <w:tcPr>
            <w:tcW w:w="113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20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60"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1484"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c>
          <w:tcPr>
            <w:tcW w:w="2093" w:type="dxa"/>
            <w:tcBorders>
              <w:top w:val="nil"/>
              <w:left w:val="nil"/>
              <w:bottom w:val="single" w:sz="4" w:space="0" w:color="auto"/>
              <w:right w:val="single" w:sz="4" w:space="0" w:color="auto"/>
            </w:tcBorders>
            <w:shd w:val="clear" w:color="auto" w:fill="auto"/>
            <w:vAlign w:val="bottom"/>
          </w:tcPr>
          <w:p w:rsidR="00371160" w:rsidRDefault="00371160">
            <w:pPr>
              <w:jc w:val="right"/>
              <w:rPr>
                <w:sz w:val="18"/>
                <w:szCs w:val="18"/>
                <w:lang w:val="tr-TR" w:eastAsia="tr-TR"/>
              </w:rPr>
            </w:pPr>
          </w:p>
        </w:tc>
      </w:tr>
    </w:tbl>
    <w:p w:rsidR="00371160" w:rsidRDefault="009658B8">
      <w:pPr>
        <w:pStyle w:val="1tipi"/>
        <w:tabs>
          <w:tab w:val="clear" w:pos="1134"/>
        </w:tabs>
        <w:ind w:firstLine="720"/>
        <w:rPr>
          <w:rFonts w:ascii="Times New Roman" w:hAnsi="Times New Roman"/>
          <w:bCs/>
          <w:sz w:val="18"/>
          <w:szCs w:val="18"/>
          <w:lang w:val="tr-TR"/>
        </w:rPr>
      </w:pPr>
      <w:r>
        <w:rPr>
          <w:rFonts w:ascii="Times New Roman" w:hAnsi="Times New Roman"/>
          <w:bCs/>
          <w:sz w:val="16"/>
          <w:szCs w:val="16"/>
          <w:lang w:val="tr-TR"/>
        </w:rPr>
        <w:t>(*)</w:t>
      </w:r>
      <w:r>
        <w:rPr>
          <w:rFonts w:ascii="Times New Roman" w:hAnsi="Times New Roman"/>
          <w:bCs/>
          <w:sz w:val="18"/>
          <w:szCs w:val="18"/>
          <w:lang w:val="tr-TR"/>
        </w:rPr>
        <w:t xml:space="preserve"> Banka Hindistan’ın Mumbai şehrinde temsilcilik açmak için BDDK’ dan gerekli izinleri almıştır.</w:t>
      </w:r>
    </w:p>
    <w:p w:rsidR="00371160" w:rsidRDefault="00371160">
      <w:pPr>
        <w:pStyle w:val="1tipi"/>
        <w:tabs>
          <w:tab w:val="clear" w:pos="1134"/>
        </w:tabs>
        <w:rPr>
          <w:rFonts w:ascii="Times New Roman" w:hAnsi="Times New Roman"/>
          <w:b/>
          <w:bCs/>
          <w:sz w:val="14"/>
          <w:szCs w:val="14"/>
          <w:lang w:val="tr-TR"/>
        </w:rPr>
      </w:pPr>
    </w:p>
    <w:p w:rsidR="00371160" w:rsidRDefault="009658B8">
      <w:pPr>
        <w:numPr>
          <w:ilvl w:val="0"/>
          <w:numId w:val="17"/>
        </w:numPr>
        <w:autoSpaceDE w:val="0"/>
        <w:autoSpaceDN w:val="0"/>
        <w:adjustRightInd w:val="0"/>
        <w:jc w:val="both"/>
        <w:rPr>
          <w:rFonts w:eastAsia="Arial Unicode MS"/>
          <w:b/>
          <w:sz w:val="22"/>
          <w:lang w:val="tr-TR"/>
        </w:rPr>
      </w:pPr>
      <w:r w:rsidRPr="009658B8">
        <w:rPr>
          <w:rFonts w:eastAsia="Arial Unicode MS"/>
          <w:b/>
          <w:sz w:val="22"/>
          <w:lang w:val="tr-TR"/>
        </w:rPr>
        <w:t>Banka’nın Yurtiçinde ve Yurtdışında Şube veya Temsilcilik Açması, Kapatması, Organizasyonunu Önemli Ölçüde Değiştirmesi Durumunda Konuya İlişkin Açıklama:</w:t>
      </w:r>
    </w:p>
    <w:p w:rsidR="00371160" w:rsidRDefault="00371160">
      <w:pPr>
        <w:autoSpaceDE w:val="0"/>
        <w:autoSpaceDN w:val="0"/>
        <w:adjustRightInd w:val="0"/>
        <w:rPr>
          <w:rFonts w:ascii="TimesNewRomanPS-BoldMT" w:hAnsi="TimesNewRomanPS-BoldMT" w:cs="TimesNewRomanPS-BoldMT"/>
          <w:sz w:val="14"/>
          <w:szCs w:val="14"/>
          <w:lang w:val="tr-TR" w:eastAsia="tr-TR"/>
        </w:rPr>
      </w:pPr>
    </w:p>
    <w:p w:rsidR="00371160" w:rsidRDefault="009658B8">
      <w:pPr>
        <w:autoSpaceDE w:val="0"/>
        <w:autoSpaceDN w:val="0"/>
        <w:adjustRightInd w:val="0"/>
        <w:ind w:firstLine="709"/>
        <w:rPr>
          <w:sz w:val="22"/>
          <w:szCs w:val="22"/>
          <w:lang w:val="tr-TR"/>
        </w:rPr>
      </w:pPr>
      <w:r>
        <w:rPr>
          <w:sz w:val="22"/>
          <w:szCs w:val="22"/>
          <w:lang w:val="tr-TR"/>
        </w:rPr>
        <w:t>Banka 1 Ocak – 31 Aralık 2010 ara hesap dönemi içerisinde 17 adet şube açmıştır.</w:t>
      </w:r>
    </w:p>
    <w:p w:rsidR="00371160" w:rsidRDefault="00371160">
      <w:pPr>
        <w:jc w:val="both"/>
        <w:rPr>
          <w:b/>
          <w:sz w:val="14"/>
          <w:szCs w:val="14"/>
        </w:rPr>
      </w:pPr>
    </w:p>
    <w:p w:rsidR="00371160" w:rsidRDefault="009658B8">
      <w:pPr>
        <w:jc w:val="both"/>
        <w:rPr>
          <w:b/>
          <w:sz w:val="22"/>
          <w:szCs w:val="22"/>
        </w:rPr>
      </w:pPr>
      <w:r>
        <w:rPr>
          <w:b/>
          <w:sz w:val="22"/>
          <w:szCs w:val="22"/>
        </w:rPr>
        <w:t xml:space="preserve">ALTINCI BÖLÜM </w:t>
      </w:r>
    </w:p>
    <w:p w:rsidR="00371160" w:rsidRDefault="00371160">
      <w:pPr>
        <w:tabs>
          <w:tab w:val="left" w:pos="-2160"/>
        </w:tabs>
        <w:ind w:right="-288"/>
        <w:rPr>
          <w:b/>
          <w:sz w:val="14"/>
          <w:szCs w:val="14"/>
        </w:rPr>
      </w:pPr>
    </w:p>
    <w:p w:rsidR="00371160" w:rsidRDefault="009658B8">
      <w:pPr>
        <w:tabs>
          <w:tab w:val="left" w:pos="-2160"/>
        </w:tabs>
        <w:ind w:right="-288"/>
        <w:rPr>
          <w:b/>
          <w:sz w:val="22"/>
          <w:szCs w:val="22"/>
        </w:rPr>
      </w:pPr>
      <w:r>
        <w:rPr>
          <w:b/>
          <w:sz w:val="22"/>
          <w:szCs w:val="22"/>
        </w:rPr>
        <w:t>DİĞER AÇIKLAMALAR</w:t>
      </w:r>
    </w:p>
    <w:p w:rsidR="00371160" w:rsidRDefault="00371160">
      <w:pPr>
        <w:tabs>
          <w:tab w:val="left" w:pos="-2160"/>
        </w:tabs>
        <w:ind w:right="-288"/>
        <w:rPr>
          <w:b/>
          <w:sz w:val="14"/>
          <w:szCs w:val="14"/>
        </w:rPr>
      </w:pPr>
    </w:p>
    <w:p w:rsidR="00371160" w:rsidRDefault="009658B8">
      <w:pPr>
        <w:autoSpaceDE w:val="0"/>
        <w:autoSpaceDN w:val="0"/>
        <w:adjustRightInd w:val="0"/>
        <w:ind w:left="540" w:hanging="540"/>
        <w:jc w:val="both"/>
        <w:rPr>
          <w:sz w:val="22"/>
          <w:szCs w:val="22"/>
          <w:lang w:val="tr-TR"/>
        </w:rPr>
      </w:pPr>
      <w:r>
        <w:rPr>
          <w:rFonts w:eastAsia="Arial Unicode MS"/>
          <w:b/>
          <w:sz w:val="22"/>
          <w:szCs w:val="22"/>
        </w:rPr>
        <w:t>I.</w:t>
      </w:r>
      <w:r>
        <w:rPr>
          <w:rFonts w:eastAsia="Arial Unicode MS"/>
          <w:b/>
          <w:sz w:val="22"/>
          <w:szCs w:val="22"/>
        </w:rPr>
        <w:tab/>
        <w:t xml:space="preserve">   </w:t>
      </w:r>
      <w:r>
        <w:rPr>
          <w:rFonts w:eastAsia="Arial Unicode MS"/>
          <w:b/>
          <w:sz w:val="22"/>
          <w:szCs w:val="22"/>
          <w:lang w:val="tr-TR"/>
        </w:rPr>
        <w:t>Banka’nın Faaliyetine İlişkin Diğer Açıklamalar</w:t>
      </w:r>
    </w:p>
    <w:p w:rsidR="00371160" w:rsidRDefault="00371160">
      <w:pPr>
        <w:tabs>
          <w:tab w:val="num" w:pos="720"/>
        </w:tabs>
        <w:ind w:left="720" w:hanging="720"/>
        <w:jc w:val="both"/>
        <w:rPr>
          <w:b/>
          <w:sz w:val="14"/>
          <w:szCs w:val="14"/>
          <w:lang w:val="tr-TR"/>
        </w:rPr>
      </w:pPr>
    </w:p>
    <w:p w:rsidR="00371160" w:rsidRDefault="009658B8">
      <w:pPr>
        <w:tabs>
          <w:tab w:val="num" w:pos="720"/>
        </w:tabs>
        <w:ind w:left="720" w:hanging="720"/>
        <w:jc w:val="both"/>
        <w:rPr>
          <w:b/>
          <w:sz w:val="22"/>
          <w:szCs w:val="22"/>
          <w:lang w:val="tr-TR"/>
        </w:rPr>
      </w:pPr>
      <w:r>
        <w:rPr>
          <w:b/>
          <w:sz w:val="22"/>
          <w:szCs w:val="22"/>
          <w:lang w:val="tr-TR"/>
        </w:rPr>
        <w:t>1.</w:t>
      </w:r>
      <w:r>
        <w:rPr>
          <w:sz w:val="22"/>
          <w:szCs w:val="22"/>
          <w:lang w:val="tr-TR"/>
        </w:rPr>
        <w:tab/>
      </w:r>
      <w:r>
        <w:rPr>
          <w:b/>
          <w:sz w:val="22"/>
          <w:szCs w:val="22"/>
          <w:lang w:val="tr-TR"/>
        </w:rPr>
        <w:t>Bilanço Tarihinden Sonra Ortaya Çıkan Hususlar</w:t>
      </w:r>
    </w:p>
    <w:p w:rsidR="00371160" w:rsidRDefault="00371160">
      <w:pPr>
        <w:ind w:left="735"/>
        <w:jc w:val="both"/>
        <w:rPr>
          <w:b/>
          <w:iCs/>
          <w:sz w:val="14"/>
          <w:szCs w:val="14"/>
          <w:lang w:val="tr-TR"/>
        </w:rPr>
      </w:pPr>
    </w:p>
    <w:p w:rsidR="00371160" w:rsidRDefault="0092089C">
      <w:pPr>
        <w:autoSpaceDE w:val="0"/>
        <w:autoSpaceDN w:val="0"/>
        <w:adjustRightInd w:val="0"/>
        <w:ind w:left="709"/>
        <w:jc w:val="both"/>
        <w:rPr>
          <w:sz w:val="22"/>
          <w:szCs w:val="22"/>
          <w:lang w:val="tr-TR"/>
        </w:rPr>
      </w:pPr>
      <w:r w:rsidRPr="0092089C">
        <w:rPr>
          <w:sz w:val="22"/>
          <w:szCs w:val="22"/>
          <w:lang w:val="tr-TR"/>
          <w:rPrChange w:id="3581" w:author="Asiye Mara (Open)&#10;" w:date="2011-02-14T12:31:00Z">
            <w:rPr>
              <w:sz w:val="22"/>
              <w:szCs w:val="22"/>
              <w:highlight w:val="yellow"/>
              <w:lang w:val="tr-TR"/>
            </w:rPr>
          </w:rPrChange>
        </w:rPr>
        <w:t>Banka</w:t>
      </w:r>
      <w:del w:id="3582" w:author="Gülşah Tuba Ünlü (Open)&#10;" w:date="2011-02-12T00:30:00Z">
        <w:r w:rsidRPr="0092089C">
          <w:rPr>
            <w:sz w:val="22"/>
            <w:szCs w:val="22"/>
            <w:lang w:val="tr-TR"/>
            <w:rPrChange w:id="3583" w:author="Asiye Mara (Open)&#10;" w:date="2011-02-14T12:31:00Z">
              <w:rPr>
                <w:sz w:val="22"/>
                <w:szCs w:val="22"/>
                <w:highlight w:val="yellow"/>
                <w:lang w:val="tr-TR"/>
              </w:rPr>
            </w:rPrChange>
          </w:rPr>
          <w:delText>mız</w:delText>
        </w:r>
      </w:del>
      <w:r w:rsidRPr="0092089C">
        <w:rPr>
          <w:sz w:val="22"/>
          <w:szCs w:val="22"/>
          <w:lang w:val="tr-TR"/>
          <w:rPrChange w:id="3584" w:author="Asiye Mara (Open)&#10;" w:date="2011-02-14T12:31:00Z">
            <w:rPr>
              <w:sz w:val="22"/>
              <w:szCs w:val="22"/>
              <w:highlight w:val="yellow"/>
              <w:lang w:val="tr-TR"/>
            </w:rPr>
          </w:rPrChange>
        </w:rPr>
        <w:t xml:space="preserve"> Yönetim Kurulu</w:t>
      </w:r>
      <w:ins w:id="3585" w:author="Gülşah Tuba Ünlü (Open)&#10;" w:date="2011-02-12T00:30:00Z">
        <w:r w:rsidRPr="0092089C">
          <w:rPr>
            <w:sz w:val="22"/>
            <w:szCs w:val="22"/>
            <w:lang w:val="tr-TR"/>
            <w:rPrChange w:id="3586" w:author="Asiye Mara (Open)&#10;" w:date="2011-02-14T12:31:00Z">
              <w:rPr>
                <w:sz w:val="22"/>
                <w:szCs w:val="22"/>
                <w:highlight w:val="yellow"/>
                <w:lang w:val="tr-TR"/>
              </w:rPr>
            </w:rPrChange>
          </w:rPr>
          <w:t>’</w:t>
        </w:r>
      </w:ins>
      <w:del w:id="3587" w:author="Gülşah Tuba Ünlü (Open)&#10;" w:date="2011-02-12T00:30:00Z">
        <w:r w:rsidRPr="0092089C">
          <w:rPr>
            <w:sz w:val="22"/>
            <w:szCs w:val="22"/>
            <w:lang w:val="tr-TR"/>
            <w:rPrChange w:id="3588" w:author="Asiye Mara (Open)&#10;" w:date="2011-02-14T12:31:00Z">
              <w:rPr>
                <w:sz w:val="22"/>
                <w:szCs w:val="22"/>
                <w:highlight w:val="yellow"/>
                <w:lang w:val="tr-TR"/>
              </w:rPr>
            </w:rPrChange>
          </w:rPr>
          <w:delText>'</w:delText>
        </w:r>
      </w:del>
      <w:r w:rsidRPr="0092089C">
        <w:rPr>
          <w:sz w:val="22"/>
          <w:szCs w:val="22"/>
          <w:lang w:val="tr-TR"/>
          <w:rPrChange w:id="3589" w:author="Asiye Mara (Open)&#10;" w:date="2011-02-14T12:31:00Z">
            <w:rPr>
              <w:sz w:val="22"/>
              <w:szCs w:val="22"/>
              <w:highlight w:val="yellow"/>
              <w:lang w:val="tr-TR"/>
            </w:rPr>
          </w:rPrChange>
        </w:rPr>
        <w:t>nun 6 Ocak 2011 tarih ve 1877 sayılı kararı ile Asya Emeklilik ve Hayat A.Ş ünvanlı, 20.000</w:t>
      </w:r>
      <w:ins w:id="3590" w:author="Gülşah Tuba Ünlü (Open)&#10;" w:date="2011-02-12T00:30:00Z">
        <w:r w:rsidRPr="0092089C">
          <w:rPr>
            <w:sz w:val="22"/>
            <w:szCs w:val="22"/>
            <w:lang w:val="tr-TR"/>
            <w:rPrChange w:id="3591" w:author="Asiye Mara (Open)&#10;" w:date="2011-02-14T12:31:00Z">
              <w:rPr>
                <w:sz w:val="22"/>
                <w:szCs w:val="22"/>
                <w:highlight w:val="yellow"/>
                <w:lang w:val="tr-TR"/>
              </w:rPr>
            </w:rPrChange>
          </w:rPr>
          <w:t xml:space="preserve"> Bin </w:t>
        </w:r>
      </w:ins>
      <w:del w:id="3592" w:author="Gülşah Tuba Ünlü (Open)&#10;" w:date="2011-02-12T00:30:00Z">
        <w:r w:rsidRPr="0092089C">
          <w:rPr>
            <w:sz w:val="22"/>
            <w:szCs w:val="22"/>
            <w:lang w:val="tr-TR"/>
            <w:rPrChange w:id="3593" w:author="Asiye Mara (Open)&#10;" w:date="2011-02-14T12:31:00Z">
              <w:rPr>
                <w:sz w:val="22"/>
                <w:szCs w:val="22"/>
                <w:highlight w:val="yellow"/>
                <w:lang w:val="tr-TR"/>
              </w:rPr>
            </w:rPrChange>
          </w:rPr>
          <w:delText>.000-</w:delText>
        </w:r>
      </w:del>
      <w:r w:rsidRPr="0092089C">
        <w:rPr>
          <w:sz w:val="22"/>
          <w:szCs w:val="22"/>
          <w:lang w:val="tr-TR"/>
          <w:rPrChange w:id="3594" w:author="Asiye Mara (Open)&#10;" w:date="2011-02-14T12:31:00Z">
            <w:rPr>
              <w:sz w:val="22"/>
              <w:szCs w:val="22"/>
              <w:highlight w:val="yellow"/>
              <w:lang w:val="tr-TR"/>
            </w:rPr>
          </w:rPrChange>
        </w:rPr>
        <w:t xml:space="preserve">TL sermayeli </w:t>
      </w:r>
      <w:ins w:id="3595" w:author="Gülşah Tuba Ünlü (Open)&#10;" w:date="2011-02-12T00:30:00Z">
        <w:r w:rsidRPr="0092089C">
          <w:rPr>
            <w:sz w:val="22"/>
            <w:szCs w:val="22"/>
            <w:lang w:val="tr-TR"/>
            <w:rPrChange w:id="3596" w:author="Asiye Mara (Open)&#10;" w:date="2011-02-14T12:31:00Z">
              <w:rPr>
                <w:sz w:val="22"/>
                <w:szCs w:val="22"/>
                <w:highlight w:val="yellow"/>
                <w:lang w:val="tr-TR"/>
              </w:rPr>
            </w:rPrChange>
          </w:rPr>
          <w:t xml:space="preserve">emeklilik </w:t>
        </w:r>
      </w:ins>
      <w:r w:rsidRPr="0092089C">
        <w:rPr>
          <w:sz w:val="22"/>
          <w:szCs w:val="22"/>
          <w:lang w:val="tr-TR"/>
          <w:rPrChange w:id="3597" w:author="Asiye Mara (Open)&#10;" w:date="2011-02-14T12:31:00Z">
            <w:rPr>
              <w:sz w:val="22"/>
              <w:szCs w:val="22"/>
              <w:highlight w:val="yellow"/>
              <w:lang w:val="tr-TR"/>
            </w:rPr>
          </w:rPrChange>
        </w:rPr>
        <w:t>şirket</w:t>
      </w:r>
      <w:ins w:id="3598" w:author="Gülşah Tuba Ünlü (Open)&#10;" w:date="2011-02-12T00:30:00Z">
        <w:r w:rsidRPr="0092089C">
          <w:rPr>
            <w:sz w:val="22"/>
            <w:szCs w:val="22"/>
            <w:lang w:val="tr-TR"/>
            <w:rPrChange w:id="3599" w:author="Asiye Mara (Open)&#10;" w:date="2011-02-14T12:31:00Z">
              <w:rPr>
                <w:sz w:val="22"/>
                <w:szCs w:val="22"/>
                <w:highlight w:val="yellow"/>
                <w:lang w:val="tr-TR"/>
              </w:rPr>
            </w:rPrChange>
          </w:rPr>
          <w:t>i</w:t>
        </w:r>
      </w:ins>
      <w:r w:rsidRPr="0092089C">
        <w:rPr>
          <w:sz w:val="22"/>
          <w:szCs w:val="22"/>
          <w:lang w:val="tr-TR"/>
          <w:rPrChange w:id="3600" w:author="Asiye Mara (Open)&#10;" w:date="2011-02-14T12:31:00Z">
            <w:rPr>
              <w:sz w:val="22"/>
              <w:szCs w:val="22"/>
              <w:highlight w:val="yellow"/>
              <w:lang w:val="tr-TR"/>
            </w:rPr>
          </w:rPrChange>
        </w:rPr>
        <w:t xml:space="preserve"> kurulmasına, kurulacak şirketin sermayesine 18.920</w:t>
      </w:r>
      <w:ins w:id="3601" w:author="Gülşah Tuba Ünlü (Open)&#10;" w:date="2011-02-12T00:30:00Z">
        <w:r w:rsidRPr="0092089C">
          <w:rPr>
            <w:sz w:val="22"/>
            <w:szCs w:val="22"/>
            <w:lang w:val="tr-TR"/>
            <w:rPrChange w:id="3602" w:author="Asiye Mara (Open)&#10;" w:date="2011-02-14T12:31:00Z">
              <w:rPr>
                <w:sz w:val="22"/>
                <w:szCs w:val="22"/>
                <w:highlight w:val="yellow"/>
                <w:lang w:val="tr-TR"/>
              </w:rPr>
            </w:rPrChange>
          </w:rPr>
          <w:t xml:space="preserve"> Bin </w:t>
        </w:r>
      </w:ins>
      <w:del w:id="3603" w:author="Gülşah Tuba Ünlü (Open)&#10;" w:date="2011-02-12T00:30:00Z">
        <w:r w:rsidRPr="0092089C">
          <w:rPr>
            <w:sz w:val="22"/>
            <w:szCs w:val="22"/>
            <w:lang w:val="tr-TR"/>
            <w:rPrChange w:id="3604" w:author="Asiye Mara (Open)&#10;" w:date="2011-02-14T12:31:00Z">
              <w:rPr>
                <w:sz w:val="22"/>
                <w:szCs w:val="22"/>
                <w:highlight w:val="yellow"/>
                <w:lang w:val="tr-TR"/>
              </w:rPr>
            </w:rPrChange>
          </w:rPr>
          <w:delText>.000-</w:delText>
        </w:r>
      </w:del>
      <w:r w:rsidRPr="0092089C">
        <w:rPr>
          <w:sz w:val="22"/>
          <w:szCs w:val="22"/>
          <w:lang w:val="tr-TR"/>
          <w:rPrChange w:id="3605" w:author="Asiye Mara (Open)&#10;" w:date="2011-02-14T12:31:00Z">
            <w:rPr>
              <w:sz w:val="22"/>
              <w:szCs w:val="22"/>
              <w:highlight w:val="yellow"/>
              <w:lang w:val="tr-TR"/>
            </w:rPr>
          </w:rPrChange>
        </w:rPr>
        <w:t>TL ile kurucu ortak olarak iştirak olunmasına ve kuruluş işlemlerinin yürütülmesi için Banka</w:t>
      </w:r>
      <w:del w:id="3606" w:author="Gülşah Tuba Ünlü (Open)&#10;" w:date="2011-02-12T00:31:00Z">
        <w:r w:rsidRPr="0092089C">
          <w:rPr>
            <w:sz w:val="22"/>
            <w:szCs w:val="22"/>
            <w:lang w:val="tr-TR"/>
            <w:rPrChange w:id="3607" w:author="Asiye Mara (Open)&#10;" w:date="2011-02-14T12:31:00Z">
              <w:rPr>
                <w:sz w:val="22"/>
                <w:szCs w:val="22"/>
                <w:highlight w:val="yellow"/>
                <w:lang w:val="tr-TR"/>
              </w:rPr>
            </w:rPrChange>
          </w:rPr>
          <w:delText>mız</w:delText>
        </w:r>
      </w:del>
      <w:r w:rsidRPr="0092089C">
        <w:rPr>
          <w:sz w:val="22"/>
          <w:szCs w:val="22"/>
          <w:lang w:val="tr-TR"/>
          <w:rPrChange w:id="3608" w:author="Asiye Mara (Open)&#10;" w:date="2011-02-14T12:31:00Z">
            <w:rPr>
              <w:sz w:val="22"/>
              <w:szCs w:val="22"/>
              <w:highlight w:val="yellow"/>
              <w:lang w:val="tr-TR"/>
            </w:rPr>
          </w:rPrChange>
        </w:rPr>
        <w:t xml:space="preserve"> Genel Müdürlüğü</w:t>
      </w:r>
      <w:ins w:id="3609" w:author="Gülşah Tuba Ünlü (Open)&#10;" w:date="2011-02-12T00:31:00Z">
        <w:r w:rsidRPr="0092089C">
          <w:rPr>
            <w:sz w:val="22"/>
            <w:szCs w:val="22"/>
            <w:lang w:val="tr-TR"/>
            <w:rPrChange w:id="3610" w:author="Asiye Mara (Open)&#10;" w:date="2011-02-14T12:31:00Z">
              <w:rPr>
                <w:sz w:val="22"/>
                <w:szCs w:val="22"/>
                <w:highlight w:val="yellow"/>
                <w:lang w:val="tr-TR"/>
              </w:rPr>
            </w:rPrChange>
          </w:rPr>
          <w:t>’</w:t>
        </w:r>
      </w:ins>
      <w:del w:id="3611" w:author="Gülşah Tuba Ünlü (Open)&#10;" w:date="2011-02-12T00:31:00Z">
        <w:r w:rsidRPr="0092089C">
          <w:rPr>
            <w:sz w:val="22"/>
            <w:szCs w:val="22"/>
            <w:lang w:val="tr-TR"/>
            <w:rPrChange w:id="3612" w:author="Asiye Mara (Open)&#10;" w:date="2011-02-14T12:31:00Z">
              <w:rPr>
                <w:sz w:val="22"/>
                <w:szCs w:val="22"/>
                <w:highlight w:val="yellow"/>
                <w:lang w:val="tr-TR"/>
              </w:rPr>
            </w:rPrChange>
          </w:rPr>
          <w:delText>'</w:delText>
        </w:r>
      </w:del>
      <w:r w:rsidRPr="0092089C">
        <w:rPr>
          <w:sz w:val="22"/>
          <w:szCs w:val="22"/>
          <w:lang w:val="tr-TR"/>
          <w:rPrChange w:id="3613" w:author="Asiye Mara (Open)&#10;" w:date="2011-02-14T12:31:00Z">
            <w:rPr>
              <w:sz w:val="22"/>
              <w:szCs w:val="22"/>
              <w:highlight w:val="yellow"/>
              <w:lang w:val="tr-TR"/>
            </w:rPr>
          </w:rPrChange>
        </w:rPr>
        <w:t>ne yetki verilmesine karar verilmiştir.</w:t>
      </w:r>
    </w:p>
    <w:p w:rsidR="00371160" w:rsidRDefault="00371160">
      <w:pPr>
        <w:tabs>
          <w:tab w:val="left" w:pos="-2160"/>
        </w:tabs>
        <w:rPr>
          <w:b/>
          <w:sz w:val="14"/>
          <w:szCs w:val="14"/>
          <w:lang w:val="tr-TR"/>
        </w:rPr>
      </w:pPr>
    </w:p>
    <w:p w:rsidR="00371160" w:rsidRDefault="009658B8">
      <w:pPr>
        <w:tabs>
          <w:tab w:val="left" w:pos="-2160"/>
        </w:tabs>
        <w:rPr>
          <w:b/>
          <w:sz w:val="22"/>
          <w:szCs w:val="22"/>
          <w:lang w:val="tr-TR"/>
        </w:rPr>
      </w:pPr>
      <w:r>
        <w:rPr>
          <w:b/>
          <w:sz w:val="22"/>
          <w:szCs w:val="22"/>
          <w:lang w:val="tr-TR"/>
        </w:rPr>
        <w:t xml:space="preserve">YEDİNCİ BÖLÜM </w:t>
      </w:r>
    </w:p>
    <w:p w:rsidR="00371160" w:rsidRDefault="00371160">
      <w:pPr>
        <w:tabs>
          <w:tab w:val="left" w:pos="-2160"/>
        </w:tabs>
        <w:ind w:right="-288"/>
        <w:rPr>
          <w:b/>
          <w:sz w:val="14"/>
          <w:szCs w:val="14"/>
          <w:lang w:val="tr-TR"/>
        </w:rPr>
      </w:pPr>
    </w:p>
    <w:p w:rsidR="00371160" w:rsidRDefault="009658B8">
      <w:pPr>
        <w:tabs>
          <w:tab w:val="left" w:pos="-2160"/>
        </w:tabs>
        <w:ind w:right="-288"/>
        <w:rPr>
          <w:b/>
          <w:sz w:val="22"/>
          <w:szCs w:val="22"/>
          <w:lang w:val="tr-TR"/>
        </w:rPr>
      </w:pPr>
      <w:r>
        <w:rPr>
          <w:b/>
          <w:sz w:val="22"/>
          <w:szCs w:val="22"/>
          <w:lang w:val="tr-TR"/>
        </w:rPr>
        <w:t>BAĞIMSIZ DENETİM RAPORU</w:t>
      </w:r>
    </w:p>
    <w:p w:rsidR="00371160" w:rsidRDefault="00371160">
      <w:pPr>
        <w:ind w:left="180" w:hanging="180"/>
        <w:jc w:val="both"/>
        <w:rPr>
          <w:b/>
          <w:sz w:val="14"/>
          <w:szCs w:val="14"/>
          <w:lang w:val="tr-TR"/>
        </w:rPr>
      </w:pPr>
    </w:p>
    <w:p w:rsidR="00371160" w:rsidRDefault="009658B8">
      <w:pPr>
        <w:tabs>
          <w:tab w:val="left" w:pos="720"/>
        </w:tabs>
        <w:jc w:val="both"/>
        <w:rPr>
          <w:b/>
          <w:sz w:val="22"/>
          <w:szCs w:val="22"/>
          <w:lang w:val="tr-TR"/>
        </w:rPr>
      </w:pPr>
      <w:r>
        <w:rPr>
          <w:b/>
          <w:sz w:val="22"/>
          <w:szCs w:val="22"/>
          <w:lang w:val="tr-TR"/>
        </w:rPr>
        <w:t>I.</w:t>
      </w:r>
      <w:r>
        <w:rPr>
          <w:b/>
          <w:sz w:val="22"/>
          <w:szCs w:val="22"/>
          <w:lang w:val="tr-TR"/>
        </w:rPr>
        <w:tab/>
        <w:t xml:space="preserve">Bağımsız Denetim Raporuna İlişkin Olarak Açıklanması Gereken Hususlar </w:t>
      </w:r>
    </w:p>
    <w:p w:rsidR="00371160" w:rsidRDefault="00371160">
      <w:pPr>
        <w:tabs>
          <w:tab w:val="left" w:pos="720"/>
        </w:tabs>
        <w:ind w:left="720" w:hanging="720"/>
        <w:jc w:val="both"/>
        <w:rPr>
          <w:sz w:val="14"/>
          <w:szCs w:val="14"/>
          <w:lang w:val="tr-TR"/>
        </w:rPr>
      </w:pPr>
    </w:p>
    <w:p w:rsidR="00371160" w:rsidRDefault="009658B8">
      <w:pPr>
        <w:tabs>
          <w:tab w:val="left" w:pos="720"/>
        </w:tabs>
        <w:ind w:left="720" w:hanging="720"/>
        <w:jc w:val="both"/>
        <w:rPr>
          <w:sz w:val="22"/>
          <w:szCs w:val="22"/>
          <w:lang w:val="tr-TR"/>
        </w:rPr>
      </w:pPr>
      <w:r>
        <w:rPr>
          <w:sz w:val="22"/>
          <w:szCs w:val="22"/>
          <w:lang w:val="tr-TR"/>
        </w:rPr>
        <w:tab/>
        <w:t>1 Ocak – 31 Aralık 2010 ara hesap dönemine ait finansal tablolar DRT Bağımsız Denetim ve Serbest Muhasebeci Mali Müşavirlik A.Ş. (Member of Deloitte Touche Tohmatsu Limited) tarafından bağımsız denetime tabi tutulmuştur.</w:t>
      </w:r>
    </w:p>
    <w:p w:rsidR="00371160" w:rsidRDefault="00371160">
      <w:pPr>
        <w:tabs>
          <w:tab w:val="left" w:pos="720"/>
        </w:tabs>
        <w:ind w:left="720" w:hanging="720"/>
        <w:jc w:val="both"/>
        <w:rPr>
          <w:sz w:val="12"/>
          <w:szCs w:val="12"/>
          <w:lang w:val="tr-TR"/>
        </w:rPr>
      </w:pPr>
    </w:p>
    <w:p w:rsidR="00371160" w:rsidRDefault="009658B8">
      <w:pPr>
        <w:tabs>
          <w:tab w:val="left" w:pos="720"/>
        </w:tabs>
        <w:ind w:left="720"/>
        <w:jc w:val="both"/>
        <w:rPr>
          <w:b/>
          <w:bCs/>
          <w:sz w:val="22"/>
          <w:szCs w:val="22"/>
          <w:lang w:val="tr-TR"/>
        </w:rPr>
      </w:pPr>
      <w:r>
        <w:rPr>
          <w:sz w:val="22"/>
          <w:szCs w:val="22"/>
          <w:lang w:val="tr-TR"/>
        </w:rPr>
        <w:t xml:space="preserve">Bağımsız denetim raporu finansal tablolar ile finansal tablolara ilişkin notların başında yer almaktadır. </w:t>
      </w:r>
    </w:p>
    <w:p w:rsidR="00371160" w:rsidRDefault="00371160">
      <w:pPr>
        <w:tabs>
          <w:tab w:val="left" w:pos="720"/>
          <w:tab w:val="left" w:pos="2160"/>
          <w:tab w:val="left" w:pos="2880"/>
          <w:tab w:val="left" w:pos="3240"/>
        </w:tabs>
        <w:ind w:left="720" w:hanging="720"/>
        <w:jc w:val="both"/>
        <w:rPr>
          <w:b/>
          <w:sz w:val="10"/>
          <w:szCs w:val="10"/>
          <w:lang w:val="tr-TR"/>
        </w:rPr>
      </w:pPr>
    </w:p>
    <w:p w:rsidR="00371160" w:rsidRDefault="009658B8">
      <w:pPr>
        <w:tabs>
          <w:tab w:val="left" w:pos="720"/>
          <w:tab w:val="left" w:pos="2160"/>
          <w:tab w:val="left" w:pos="2880"/>
          <w:tab w:val="left" w:pos="3240"/>
        </w:tabs>
        <w:ind w:left="720" w:hanging="720"/>
        <w:jc w:val="both"/>
        <w:rPr>
          <w:b/>
          <w:sz w:val="22"/>
          <w:szCs w:val="22"/>
          <w:lang w:val="tr-TR"/>
        </w:rPr>
      </w:pPr>
      <w:r>
        <w:rPr>
          <w:b/>
          <w:sz w:val="22"/>
          <w:szCs w:val="22"/>
          <w:lang w:val="tr-TR"/>
        </w:rPr>
        <w:t>II.</w:t>
      </w:r>
      <w:r>
        <w:rPr>
          <w:b/>
          <w:sz w:val="22"/>
          <w:szCs w:val="22"/>
          <w:lang w:val="tr-TR"/>
        </w:rPr>
        <w:tab/>
        <w:t>Bağımsız Denetçi Tarafından Hazırlanan Açıklama ve Dipnotlar</w:t>
      </w:r>
    </w:p>
    <w:p w:rsidR="00371160" w:rsidRDefault="00371160">
      <w:pPr>
        <w:tabs>
          <w:tab w:val="left" w:pos="720"/>
          <w:tab w:val="left" w:pos="2160"/>
          <w:tab w:val="left" w:pos="2880"/>
          <w:tab w:val="left" w:pos="3240"/>
        </w:tabs>
        <w:ind w:left="720" w:hanging="720"/>
        <w:jc w:val="both"/>
        <w:rPr>
          <w:b/>
          <w:sz w:val="10"/>
          <w:szCs w:val="10"/>
          <w:lang w:val="tr-TR"/>
        </w:rPr>
      </w:pPr>
    </w:p>
    <w:p w:rsidR="00371160" w:rsidRDefault="009658B8">
      <w:pPr>
        <w:tabs>
          <w:tab w:val="left" w:pos="720"/>
          <w:tab w:val="left" w:pos="2160"/>
          <w:tab w:val="left" w:pos="2880"/>
          <w:tab w:val="left" w:pos="3240"/>
        </w:tabs>
        <w:ind w:left="720" w:hanging="720"/>
        <w:jc w:val="both"/>
        <w:rPr>
          <w:sz w:val="22"/>
          <w:szCs w:val="22"/>
          <w:lang w:val="tr-TR"/>
        </w:rPr>
      </w:pPr>
      <w:r>
        <w:rPr>
          <w:sz w:val="22"/>
          <w:szCs w:val="22"/>
          <w:lang w:val="tr-TR"/>
        </w:rPr>
        <w:tab/>
        <w:t>Banka’nın faaliyetiyle ilgili olan, ancak yukarıdaki bölümlerde belirtilmeyen önemli bir husus ve gerekli görülen açıklama ve dipnotlar bulunmamaktadır.</w:t>
      </w:r>
      <w:r w:rsidR="007B099D" w:rsidRPr="003B0ED4">
        <w:rPr>
          <w:sz w:val="22"/>
          <w:szCs w:val="22"/>
          <w:lang w:val="tr-TR"/>
        </w:rPr>
        <w:t xml:space="preserve"> </w:t>
      </w:r>
    </w:p>
    <w:p w:rsidR="00641B04" w:rsidRDefault="00641B04">
      <w:pPr>
        <w:tabs>
          <w:tab w:val="left" w:pos="720"/>
          <w:tab w:val="left" w:pos="2160"/>
          <w:tab w:val="left" w:pos="2880"/>
          <w:tab w:val="left" w:pos="3240"/>
        </w:tabs>
        <w:ind w:left="720" w:hanging="720"/>
        <w:jc w:val="both"/>
        <w:rPr>
          <w:sz w:val="22"/>
          <w:szCs w:val="22"/>
          <w:lang w:val="tr-TR"/>
        </w:rPr>
      </w:pPr>
    </w:p>
    <w:sectPr w:rsidR="00641B04" w:rsidSect="008906C9">
      <w:headerReference w:type="even" r:id="rId22"/>
      <w:headerReference w:type="default" r:id="rId23"/>
      <w:footerReference w:type="default" r:id="rId24"/>
      <w:headerReference w:type="first" r:id="rId25"/>
      <w:pgSz w:w="11906" w:h="16838" w:code="9"/>
      <w:pgMar w:top="1134" w:right="709" w:bottom="363" w:left="1134" w:header="851" w:footer="442" w:gutter="0"/>
      <w:pgNumType w:start="1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456" w:author="Gülşah Tuba Ünlü (Open)&#10;" w:date="2011-02-12T02:26:00Z" w:initials="d">
    <w:p w:rsidR="00A5750A" w:rsidRDefault="00A5750A">
      <w:pPr>
        <w:pStyle w:val="CommentText"/>
      </w:pPr>
      <w:r>
        <w:rPr>
          <w:rStyle w:val="CommentReference"/>
        </w:rPr>
        <w:annotationRef/>
      </w:r>
      <w:r>
        <w:t>Bundan emin miyiz?</w:t>
      </w:r>
    </w:p>
  </w:comment>
  <w:comment w:id="3458" w:author="Gülşah Tuba Ünlü (Open)&#10;" w:date="2011-02-12T02:26:00Z" w:initials="d">
    <w:p w:rsidR="00A5750A" w:rsidRDefault="00A5750A">
      <w:pPr>
        <w:pStyle w:val="CommentText"/>
      </w:pPr>
      <w:r>
        <w:rPr>
          <w:rStyle w:val="CommentReference"/>
        </w:rPr>
        <w:annotationRef/>
      </w:r>
      <w:r>
        <w:t>Bundan emin miyiz?</w:t>
      </w:r>
    </w:p>
  </w:comment>
  <w:comment w:id="3533" w:author="Gülşah Tuba Ünlü (Open)&#10;" w:date="2011-02-12T02:26:00Z" w:initials="d">
    <w:p w:rsidR="00A5750A" w:rsidRDefault="00A5750A">
      <w:pPr>
        <w:pStyle w:val="CommentText"/>
      </w:pPr>
      <w:r>
        <w:rPr>
          <w:rStyle w:val="CommentReference"/>
        </w:rPr>
        <w:annotationRef/>
      </w:r>
      <w:r>
        <w:t>Bundan emin miyiz?</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3F3" w:rsidRDefault="006663F3">
      <w:r>
        <w:separator/>
      </w:r>
    </w:p>
  </w:endnote>
  <w:endnote w:type="continuationSeparator" w:id="1">
    <w:p w:rsidR="006663F3" w:rsidRDefault="006663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Arial TUR">
    <w:panose1 w:val="020B0604020202020204"/>
    <w:charset w:val="A2"/>
    <w:family w:val="swiss"/>
    <w:pitch w:val="variable"/>
    <w:sig w:usb0="20002A87" w:usb1="80000000" w:usb2="00000008"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13" w:csb1="00000000"/>
  </w:font>
  <w:font w:name="Helv">
    <w:altName w:val="Arial"/>
    <w:panose1 w:val="020B060402020203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92089C" w:rsidP="000D2237">
    <w:pPr>
      <w:pStyle w:val="Footer"/>
      <w:framePr w:wrap="around" w:vAnchor="text" w:hAnchor="margin" w:xAlign="center" w:y="1"/>
      <w:rPr>
        <w:rStyle w:val="PageNumber"/>
      </w:rPr>
    </w:pPr>
    <w:r>
      <w:rPr>
        <w:rStyle w:val="PageNumber"/>
      </w:rPr>
      <w:fldChar w:fldCharType="begin"/>
    </w:r>
    <w:r w:rsidR="00A5750A">
      <w:rPr>
        <w:rStyle w:val="PageNumber"/>
      </w:rPr>
      <w:instrText xml:space="preserve">PAGE  </w:instrText>
    </w:r>
    <w:r>
      <w:rPr>
        <w:rStyle w:val="PageNumber"/>
      </w:rPr>
      <w:fldChar w:fldCharType="end"/>
    </w:r>
  </w:p>
  <w:p w:rsidR="00A5750A" w:rsidRDefault="00A5750A" w:rsidP="00DF18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Pr="00F668B6" w:rsidRDefault="00A5750A" w:rsidP="00F668B6">
    <w:pPr>
      <w:pStyle w:val="Footer"/>
      <w:rPr>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Pr="00E62683" w:rsidRDefault="00A5750A" w:rsidP="00E62683">
    <w:pPr>
      <w:pStyle w:val="Footer"/>
      <w:rPr>
        <w:szCs w:val="14"/>
      </w:rPr>
    </w:pPr>
    <w:r>
      <w:rPr>
        <w:sz w:val="14"/>
        <w:szCs w:val="14"/>
      </w:rPr>
      <w:tab/>
    </w:r>
    <w:r w:rsidR="0092089C">
      <w:rPr>
        <w:rStyle w:val="PageNumber"/>
      </w:rPr>
      <w:fldChar w:fldCharType="begin"/>
    </w:r>
    <w:r>
      <w:rPr>
        <w:rStyle w:val="PageNumber"/>
      </w:rPr>
      <w:instrText xml:space="preserve"> PAGE </w:instrText>
    </w:r>
    <w:r w:rsidR="0092089C">
      <w:rPr>
        <w:rStyle w:val="PageNumber"/>
      </w:rPr>
      <w:fldChar w:fldCharType="separate"/>
    </w:r>
    <w:r w:rsidR="00772CD7">
      <w:rPr>
        <w:rStyle w:val="PageNumber"/>
        <w:noProof/>
      </w:rPr>
      <w:t>2</w:t>
    </w:r>
    <w:r w:rsidR="0092089C">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rsidP="00DF1802">
    <w:pPr>
      <w:pStyle w:val="Footer"/>
      <w:framePr w:w="112" w:h="288" w:hRule="exact" w:wrap="around" w:vAnchor="text" w:hAnchor="page" w:x="5760" w:y="-1"/>
      <w:ind w:right="360"/>
      <w:rPr>
        <w:rStyle w:val="PageNumber"/>
        <w:sz w:val="22"/>
      </w:rPr>
    </w:pPr>
  </w:p>
  <w:p w:rsidR="00A5750A" w:rsidRDefault="00A5750A">
    <w:pPr>
      <w:pStyle w:val="Footer"/>
      <w:jc w:val="center"/>
      <w:rPr>
        <w:i/>
        <w:iCs w:val="0"/>
        <w:sz w:val="20"/>
        <w:lang w:val="tr-TR"/>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92089C" w:rsidP="00AF5EE3">
    <w:pPr>
      <w:pStyle w:val="Footer"/>
      <w:framePr w:wrap="around" w:vAnchor="text" w:hAnchor="margin" w:xAlign="center" w:y="1"/>
      <w:rPr>
        <w:rStyle w:val="PageNumber"/>
      </w:rPr>
    </w:pPr>
    <w:r>
      <w:rPr>
        <w:rStyle w:val="PageNumber"/>
      </w:rPr>
      <w:fldChar w:fldCharType="begin"/>
    </w:r>
    <w:r w:rsidR="00A5750A">
      <w:rPr>
        <w:rStyle w:val="PageNumber"/>
      </w:rPr>
      <w:instrText xml:space="preserve">PAGE  </w:instrText>
    </w:r>
    <w:r>
      <w:rPr>
        <w:rStyle w:val="PageNumber"/>
      </w:rPr>
      <w:fldChar w:fldCharType="separate"/>
    </w:r>
    <w:r w:rsidR="00772CD7">
      <w:rPr>
        <w:rStyle w:val="PageNumber"/>
        <w:noProof/>
      </w:rPr>
      <w:t>26</w:t>
    </w:r>
    <w:r>
      <w:rPr>
        <w:rStyle w:val="PageNumber"/>
      </w:rPr>
      <w:fldChar w:fldCharType="end"/>
    </w:r>
  </w:p>
  <w:p w:rsidR="00A5750A" w:rsidRDefault="00A5750A">
    <w:pPr>
      <w:pStyle w:val="Footer"/>
      <w:jc w:val="center"/>
      <w:rPr>
        <w:i/>
        <w:iCs w:val="0"/>
        <w:sz w:val="20"/>
        <w:lang w:val="tr-TR"/>
      </w:rPr>
    </w:pPr>
    <w:r w:rsidRPr="000D2237">
      <w:rPr>
        <w:i/>
        <w:iCs w:val="0"/>
        <w:sz w:val="20"/>
        <w:lang w:val="tr-T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3F3" w:rsidRDefault="006663F3">
      <w:r>
        <w:separator/>
      </w:r>
    </w:p>
  </w:footnote>
  <w:footnote w:type="continuationSeparator" w:id="1">
    <w:p w:rsidR="006663F3" w:rsidRDefault="00666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rsidP="0075553E">
    <w:pPr>
      <w:pStyle w:val="Heading4"/>
      <w:suppressAutoHyphens/>
      <w:rPr>
        <w:bCs w:val="0"/>
        <w:sz w:val="22"/>
      </w:rPr>
    </w:pPr>
    <w:r>
      <w:rPr>
        <w:bCs w:val="0"/>
        <w:sz w:val="22"/>
      </w:rPr>
      <w:t xml:space="preserve">ASYA KATILIM BANKASI A.Ş. </w:t>
    </w:r>
  </w:p>
  <w:p w:rsidR="00A5750A" w:rsidRPr="006E6C29" w:rsidRDefault="00A5750A" w:rsidP="0075553E">
    <w:pPr>
      <w:rPr>
        <w:b/>
        <w:bCs/>
        <w:sz w:val="10"/>
        <w:szCs w:val="10"/>
        <w:lang w:val="tr-TR"/>
      </w:rPr>
    </w:pPr>
  </w:p>
  <w:p w:rsidR="00A5750A" w:rsidRDefault="00A5750A" w:rsidP="0075553E">
    <w:pPr>
      <w:rPr>
        <w:b/>
        <w:bCs/>
        <w:sz w:val="22"/>
        <w:szCs w:val="18"/>
        <w:lang w:val="tr-TR"/>
      </w:rPr>
    </w:pPr>
    <w:r>
      <w:rPr>
        <w:b/>
        <w:bCs/>
        <w:sz w:val="22"/>
        <w:szCs w:val="18"/>
        <w:lang w:val="tr-TR"/>
      </w:rPr>
      <w:t>31</w:t>
    </w:r>
    <w:r w:rsidRPr="004E733A">
      <w:rPr>
        <w:b/>
        <w:bCs/>
        <w:sz w:val="22"/>
        <w:szCs w:val="18"/>
        <w:lang w:val="tr-TR"/>
      </w:rPr>
      <w:t xml:space="preserve"> </w:t>
    </w:r>
    <w:r>
      <w:rPr>
        <w:b/>
        <w:bCs/>
        <w:sz w:val="22"/>
        <w:szCs w:val="18"/>
        <w:lang w:val="tr-TR"/>
      </w:rPr>
      <w:t>ARALIK</w:t>
    </w:r>
    <w:r w:rsidRPr="004E733A">
      <w:rPr>
        <w:b/>
        <w:bCs/>
        <w:sz w:val="22"/>
        <w:szCs w:val="18"/>
        <w:lang w:val="tr-TR"/>
      </w:rPr>
      <w:t xml:space="preserve"> 2010</w:t>
    </w:r>
    <w:r>
      <w:rPr>
        <w:b/>
        <w:bCs/>
        <w:sz w:val="22"/>
        <w:szCs w:val="18"/>
        <w:lang w:val="tr-TR"/>
      </w:rPr>
      <w:t xml:space="preserve"> TARİHİ İTİBARIYLA </w:t>
    </w:r>
  </w:p>
  <w:p w:rsidR="00A5750A" w:rsidRDefault="00A5750A" w:rsidP="0075553E">
    <w:pPr>
      <w:rPr>
        <w:b/>
        <w:bCs/>
        <w:sz w:val="22"/>
        <w:szCs w:val="18"/>
        <w:lang w:val="tr-TR"/>
      </w:rPr>
    </w:pPr>
    <w:r>
      <w:rPr>
        <w:b/>
        <w:bCs/>
        <w:sz w:val="22"/>
        <w:szCs w:val="18"/>
        <w:lang w:val="tr-TR"/>
      </w:rPr>
      <w:t xml:space="preserve">FİNANSAL TABLOLARA İLİŞKİN AÇIKLAMA VE DİPNOTLAR </w:t>
    </w:r>
  </w:p>
  <w:p w:rsidR="00A5750A" w:rsidRPr="00DD11E9" w:rsidRDefault="00A5750A" w:rsidP="0075553E">
    <w:pPr>
      <w:rPr>
        <w:b/>
        <w:bCs/>
        <w:sz w:val="6"/>
        <w:szCs w:val="6"/>
        <w:lang w:val="tr-TR"/>
      </w:rPr>
    </w:pPr>
  </w:p>
  <w:p w:rsidR="00A5750A" w:rsidRPr="0023296F" w:rsidRDefault="00A5750A" w:rsidP="00C62A0C">
    <w:pPr>
      <w:pStyle w:val="Header"/>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 xml:space="preserve">)                                                                                                          </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Pr="00DD11E9" w:rsidRDefault="00A5750A">
    <w:pPr>
      <w:rPr>
        <w:b/>
        <w:bCs/>
        <w:sz w:val="6"/>
        <w:szCs w:val="6"/>
        <w:lang w:val="tr-T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rsidP="00AC1829">
    <w:pPr>
      <w:pStyle w:val="Heading4"/>
      <w:suppressAutoHyphens/>
      <w:rPr>
        <w:bCs w:val="0"/>
        <w:sz w:val="22"/>
      </w:rPr>
    </w:pPr>
    <w:r>
      <w:rPr>
        <w:bCs w:val="0"/>
        <w:sz w:val="22"/>
      </w:rPr>
      <w:t xml:space="preserve">ASYA KATILIM BANKASI A.Ş. </w:t>
    </w:r>
  </w:p>
  <w:p w:rsidR="00A5750A" w:rsidRPr="006E6C29" w:rsidRDefault="00A5750A" w:rsidP="00AC1829">
    <w:pPr>
      <w:rPr>
        <w:b/>
        <w:bCs/>
        <w:sz w:val="10"/>
        <w:szCs w:val="10"/>
        <w:lang w:val="tr-TR"/>
      </w:rPr>
    </w:pPr>
  </w:p>
  <w:p w:rsidR="00A5750A" w:rsidRDefault="00A5750A" w:rsidP="00AC1829">
    <w:pPr>
      <w:rPr>
        <w:b/>
        <w:bCs/>
        <w:sz w:val="22"/>
        <w:szCs w:val="18"/>
        <w:lang w:val="tr-TR"/>
      </w:rPr>
    </w:pPr>
    <w:r>
      <w:rPr>
        <w:b/>
        <w:bCs/>
        <w:sz w:val="22"/>
        <w:szCs w:val="18"/>
        <w:lang w:val="tr-TR"/>
      </w:rPr>
      <w:t>31</w:t>
    </w:r>
    <w:r w:rsidRPr="007C2A1A">
      <w:rPr>
        <w:b/>
        <w:bCs/>
        <w:sz w:val="22"/>
        <w:szCs w:val="18"/>
        <w:lang w:val="tr-TR"/>
      </w:rPr>
      <w:t xml:space="preserve"> </w:t>
    </w:r>
    <w:r>
      <w:rPr>
        <w:b/>
        <w:bCs/>
        <w:sz w:val="22"/>
        <w:szCs w:val="18"/>
        <w:lang w:val="tr-TR"/>
      </w:rPr>
      <w:t>ARALIK</w:t>
    </w:r>
    <w:r w:rsidRPr="007C2A1A">
      <w:rPr>
        <w:b/>
        <w:bCs/>
        <w:sz w:val="22"/>
        <w:szCs w:val="18"/>
        <w:lang w:val="tr-TR"/>
      </w:rPr>
      <w:t xml:space="preserve"> 2010</w:t>
    </w:r>
    <w:r>
      <w:rPr>
        <w:b/>
        <w:bCs/>
        <w:sz w:val="22"/>
        <w:szCs w:val="18"/>
        <w:lang w:val="tr-TR"/>
      </w:rPr>
      <w:t xml:space="preserve"> TARİHİ İTİBARIYLA </w:t>
    </w:r>
  </w:p>
  <w:p w:rsidR="00A5750A" w:rsidRDefault="00A5750A" w:rsidP="00AC1829">
    <w:pPr>
      <w:rPr>
        <w:b/>
        <w:bCs/>
        <w:sz w:val="22"/>
        <w:szCs w:val="18"/>
        <w:lang w:val="tr-TR"/>
      </w:rPr>
    </w:pPr>
    <w:r>
      <w:rPr>
        <w:b/>
        <w:bCs/>
        <w:sz w:val="22"/>
        <w:szCs w:val="18"/>
        <w:lang w:val="tr-TR"/>
      </w:rPr>
      <w:t xml:space="preserve">FİNANSAL TABLOLARA İLİŞKİN AÇIKLAMA VE DİPNOTLAR </w:t>
    </w:r>
  </w:p>
  <w:p w:rsidR="00A5750A" w:rsidRPr="00DD11E9" w:rsidRDefault="00A5750A" w:rsidP="00AC1829">
    <w:pPr>
      <w:rPr>
        <w:b/>
        <w:bCs/>
        <w:sz w:val="6"/>
        <w:szCs w:val="6"/>
        <w:lang w:val="tr-TR"/>
      </w:rPr>
    </w:pPr>
  </w:p>
  <w:p w:rsidR="00A5750A" w:rsidRPr="0023296F" w:rsidRDefault="00A5750A" w:rsidP="00AD5BCE">
    <w:pPr>
      <w:pStyle w:val="Header"/>
      <w:pBdr>
        <w:bottom w:val="single" w:sz="4" w:space="1" w:color="auto"/>
      </w:pBdr>
      <w:rPr>
        <w:sz w:val="17"/>
        <w:szCs w:val="17"/>
        <w:lang w:val="tr-TR"/>
      </w:rPr>
    </w:pPr>
    <w:r w:rsidRPr="0023296F">
      <w:rPr>
        <w:sz w:val="17"/>
        <w:szCs w:val="17"/>
        <w:lang w:val="tr-TR"/>
      </w:rPr>
      <w:t>(Tutarlar aksi belirtilmedikçe Bin Türk Lirası (</w:t>
    </w:r>
    <w:r>
      <w:rPr>
        <w:sz w:val="17"/>
        <w:szCs w:val="17"/>
        <w:lang w:val="tr-TR"/>
      </w:rPr>
      <w:t>“T</w:t>
    </w:r>
    <w:r w:rsidRPr="0023296F">
      <w:rPr>
        <w:sz w:val="17"/>
        <w:szCs w:val="17"/>
        <w:lang w:val="tr-TR"/>
      </w:rPr>
      <w: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w:t>
    </w:r>
  </w:p>
  <w:p w:rsidR="00A5750A" w:rsidRPr="00DD11E9" w:rsidRDefault="00A5750A">
    <w:pPr>
      <w:rPr>
        <w:b/>
        <w:bCs/>
        <w:sz w:val="6"/>
        <w:szCs w:val="6"/>
        <w:lang w:val="tr-T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Pr="00C1702A" w:rsidRDefault="00A5750A" w:rsidP="00C1702A">
    <w:pPr>
      <w:pStyle w:val="Header"/>
      <w:rPr>
        <w:szCs w:val="17"/>
      </w:rPr>
    </w:pPr>
    <w:r w:rsidRPr="00C1702A">
      <w:rPr>
        <w:szCs w:val="17"/>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0A" w:rsidRDefault="00A575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92E8E"/>
    <w:multiLevelType w:val="multilevel"/>
    <w:tmpl w:val="C9A2D0FC"/>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EF47DA"/>
    <w:multiLevelType w:val="hybridMultilevel"/>
    <w:tmpl w:val="C11CCF16"/>
    <w:lvl w:ilvl="0" w:tplc="E500DEF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B7A7DC2"/>
    <w:multiLevelType w:val="singleLevel"/>
    <w:tmpl w:val="7BEECDF2"/>
    <w:lvl w:ilvl="0">
      <w:start w:val="1"/>
      <w:numFmt w:val="bullet"/>
      <w:pStyle w:val="Normal5"/>
      <w:lvlText w:val=""/>
      <w:lvlJc w:val="left"/>
      <w:pPr>
        <w:tabs>
          <w:tab w:val="num" w:pos="360"/>
        </w:tabs>
        <w:ind w:left="360" w:hanging="360"/>
      </w:pPr>
      <w:rPr>
        <w:rFonts w:ascii="Symbol" w:hAnsi="Symbol" w:hint="default"/>
      </w:rPr>
    </w:lvl>
  </w:abstractNum>
  <w:abstractNum w:abstractNumId="3">
    <w:nsid w:val="0DEE0792"/>
    <w:multiLevelType w:val="hybridMultilevel"/>
    <w:tmpl w:val="FECC8118"/>
    <w:lvl w:ilvl="0" w:tplc="DAA68F4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0D29F6"/>
    <w:multiLevelType w:val="multilevel"/>
    <w:tmpl w:val="16CA884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C26B83"/>
    <w:multiLevelType w:val="hybridMultilevel"/>
    <w:tmpl w:val="042200B8"/>
    <w:lvl w:ilvl="0" w:tplc="FFFFFFFF">
      <w:start w:val="1"/>
      <w:numFmt w:val="bullet"/>
      <w:lvlText w:val=""/>
      <w:lvlJc w:val="left"/>
      <w:pPr>
        <w:tabs>
          <w:tab w:val="num" w:pos="765"/>
        </w:tabs>
        <w:ind w:left="765" w:hanging="360"/>
      </w:pPr>
      <w:rPr>
        <w:rFonts w:ascii="Symbol" w:hAnsi="Symbol" w:hint="default"/>
      </w:rPr>
    </w:lvl>
    <w:lvl w:ilvl="1" w:tplc="FFFFFFFF">
      <w:start w:val="1"/>
      <w:numFmt w:val="bullet"/>
      <w:lvlText w:val="o"/>
      <w:lvlJc w:val="left"/>
      <w:pPr>
        <w:tabs>
          <w:tab w:val="num" w:pos="1485"/>
        </w:tabs>
        <w:ind w:left="1485" w:hanging="360"/>
      </w:pPr>
      <w:rPr>
        <w:rFonts w:ascii="Courier New" w:hAnsi="Courier New" w:hint="default"/>
      </w:rPr>
    </w:lvl>
    <w:lvl w:ilvl="2" w:tplc="FFFFFFFF">
      <w:start w:val="1"/>
      <w:numFmt w:val="bullet"/>
      <w:lvlText w:val=""/>
      <w:lvlJc w:val="left"/>
      <w:pPr>
        <w:tabs>
          <w:tab w:val="num" w:pos="2205"/>
        </w:tabs>
        <w:ind w:left="2205" w:hanging="360"/>
      </w:pPr>
      <w:rPr>
        <w:rFonts w:ascii="Wingdings" w:hAnsi="Wingdings" w:hint="default"/>
      </w:rPr>
    </w:lvl>
    <w:lvl w:ilvl="3" w:tplc="FFFFFFFF">
      <w:start w:val="1"/>
      <w:numFmt w:val="bullet"/>
      <w:lvlText w:val=""/>
      <w:lvlJc w:val="left"/>
      <w:pPr>
        <w:tabs>
          <w:tab w:val="num" w:pos="2925"/>
        </w:tabs>
        <w:ind w:left="2925" w:hanging="360"/>
      </w:pPr>
      <w:rPr>
        <w:rFonts w:ascii="Symbol" w:hAnsi="Symbol" w:hint="default"/>
      </w:rPr>
    </w:lvl>
    <w:lvl w:ilvl="4" w:tplc="FFFFFFFF">
      <w:start w:val="1"/>
      <w:numFmt w:val="bullet"/>
      <w:lvlText w:val="o"/>
      <w:lvlJc w:val="left"/>
      <w:pPr>
        <w:tabs>
          <w:tab w:val="num" w:pos="3645"/>
        </w:tabs>
        <w:ind w:left="3645" w:hanging="360"/>
      </w:pPr>
      <w:rPr>
        <w:rFonts w:ascii="Courier New" w:hAnsi="Courier New" w:hint="default"/>
      </w:rPr>
    </w:lvl>
    <w:lvl w:ilvl="5" w:tplc="FFFFFFFF">
      <w:start w:val="1"/>
      <w:numFmt w:val="bullet"/>
      <w:lvlText w:val=""/>
      <w:lvlJc w:val="left"/>
      <w:pPr>
        <w:tabs>
          <w:tab w:val="num" w:pos="4365"/>
        </w:tabs>
        <w:ind w:left="4365" w:hanging="360"/>
      </w:pPr>
      <w:rPr>
        <w:rFonts w:ascii="Wingdings" w:hAnsi="Wingdings" w:hint="default"/>
      </w:rPr>
    </w:lvl>
    <w:lvl w:ilvl="6" w:tplc="FFFFFFFF">
      <w:start w:val="1"/>
      <w:numFmt w:val="bullet"/>
      <w:lvlText w:val=""/>
      <w:lvlJc w:val="left"/>
      <w:pPr>
        <w:tabs>
          <w:tab w:val="num" w:pos="5085"/>
        </w:tabs>
        <w:ind w:left="5085" w:hanging="360"/>
      </w:pPr>
      <w:rPr>
        <w:rFonts w:ascii="Symbol" w:hAnsi="Symbol" w:hint="default"/>
      </w:rPr>
    </w:lvl>
    <w:lvl w:ilvl="7" w:tplc="FFFFFFFF">
      <w:start w:val="1"/>
      <w:numFmt w:val="bullet"/>
      <w:lvlText w:val="o"/>
      <w:lvlJc w:val="left"/>
      <w:pPr>
        <w:tabs>
          <w:tab w:val="num" w:pos="5805"/>
        </w:tabs>
        <w:ind w:left="5805" w:hanging="360"/>
      </w:pPr>
      <w:rPr>
        <w:rFonts w:ascii="Courier New" w:hAnsi="Courier New" w:hint="default"/>
      </w:rPr>
    </w:lvl>
    <w:lvl w:ilvl="8" w:tplc="FFFFFFFF">
      <w:start w:val="1"/>
      <w:numFmt w:val="bullet"/>
      <w:lvlText w:val=""/>
      <w:lvlJc w:val="left"/>
      <w:pPr>
        <w:tabs>
          <w:tab w:val="num" w:pos="6525"/>
        </w:tabs>
        <w:ind w:left="6525" w:hanging="360"/>
      </w:pPr>
      <w:rPr>
        <w:rFonts w:ascii="Wingdings" w:hAnsi="Wingdings" w:hint="default"/>
      </w:rPr>
    </w:lvl>
  </w:abstractNum>
  <w:abstractNum w:abstractNumId="6">
    <w:nsid w:val="1556267E"/>
    <w:multiLevelType w:val="multilevel"/>
    <w:tmpl w:val="50146A1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D048FC"/>
    <w:multiLevelType w:val="multilevel"/>
    <w:tmpl w:val="9326A00E"/>
    <w:lvl w:ilvl="0">
      <w:start w:val="1"/>
      <w:numFmt w:val="upperRoman"/>
      <w:lvlText w:val="%1."/>
      <w:lvlJc w:val="left"/>
      <w:pPr>
        <w:ind w:left="1080" w:hanging="72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B2B0284"/>
    <w:multiLevelType w:val="multilevel"/>
    <w:tmpl w:val="5942A7A4"/>
    <w:lvl w:ilvl="0">
      <w:start w:val="7"/>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2A6950"/>
    <w:multiLevelType w:val="hybridMultilevel"/>
    <w:tmpl w:val="80FEF0BE"/>
    <w:lvl w:ilvl="0" w:tplc="A8EAABDC">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20A92ED0"/>
    <w:multiLevelType w:val="multilevel"/>
    <w:tmpl w:val="46A22F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BD060D"/>
    <w:multiLevelType w:val="hybridMultilevel"/>
    <w:tmpl w:val="64A0B5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AEE200C"/>
    <w:multiLevelType w:val="multilevel"/>
    <w:tmpl w:val="2AC064D2"/>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21728D"/>
    <w:multiLevelType w:val="multilevel"/>
    <w:tmpl w:val="C00C070C"/>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DC32D0"/>
    <w:multiLevelType w:val="multilevel"/>
    <w:tmpl w:val="3964062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5460DF7"/>
    <w:multiLevelType w:val="multilevel"/>
    <w:tmpl w:val="54C09F1A"/>
    <w:lvl w:ilvl="0">
      <w:start w:val="1"/>
      <w:numFmt w:val="decimal"/>
      <w:lvlText w:val="%1."/>
      <w:lvlJc w:val="left"/>
      <w:pPr>
        <w:ind w:left="930" w:hanging="57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8322468"/>
    <w:multiLevelType w:val="multilevel"/>
    <w:tmpl w:val="E610B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23087F"/>
    <w:multiLevelType w:val="multilevel"/>
    <w:tmpl w:val="00680818"/>
    <w:lvl w:ilvl="0">
      <w:start w:val="11"/>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413A3B"/>
    <w:multiLevelType w:val="multilevel"/>
    <w:tmpl w:val="CED45614"/>
    <w:lvl w:ilvl="0">
      <w:start w:val="1"/>
      <w:numFmt w:val="upperRoman"/>
      <w:lvlText w:val="%1."/>
      <w:lvlJc w:val="left"/>
      <w:pPr>
        <w:ind w:left="1080" w:hanging="720"/>
      </w:pPr>
      <w:rPr>
        <w:rFonts w:hint="default"/>
      </w:rPr>
    </w:lvl>
    <w:lvl w:ilvl="1">
      <w:start w:val="1"/>
      <w:numFmt w:val="decimal"/>
      <w:isLgl/>
      <w:lvlText w:val="%1.%2."/>
      <w:lvlJc w:val="left"/>
      <w:pPr>
        <w:ind w:left="712" w:hanging="57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81F0D37"/>
    <w:multiLevelType w:val="hybridMultilevel"/>
    <w:tmpl w:val="2B62D950"/>
    <w:lvl w:ilvl="0" w:tplc="245077E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1D04E1C"/>
    <w:multiLevelType w:val="hybridMultilevel"/>
    <w:tmpl w:val="4DEE081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7800862"/>
    <w:multiLevelType w:val="hybridMultilevel"/>
    <w:tmpl w:val="2FF2AB82"/>
    <w:lvl w:ilvl="0" w:tplc="4CF25ABC">
      <w:start w:val="1"/>
      <w:numFmt w:val="lowerLetter"/>
      <w:lvlText w:val="%1)"/>
      <w:lvlJc w:val="left"/>
      <w:pPr>
        <w:tabs>
          <w:tab w:val="num" w:pos="360"/>
        </w:tabs>
        <w:ind w:left="360" w:hanging="360"/>
      </w:pPr>
      <w:rPr>
        <w:rFonts w:hint="default"/>
      </w:rPr>
    </w:lvl>
    <w:lvl w:ilvl="1" w:tplc="CBD8D5E0">
      <w:start w:val="2"/>
      <w:numFmt w:val="decimal"/>
      <w:lvlText w:val="%2."/>
      <w:lvlJc w:val="left"/>
      <w:pPr>
        <w:tabs>
          <w:tab w:val="num" w:pos="1800"/>
        </w:tabs>
        <w:ind w:left="1800" w:hanging="360"/>
      </w:pPr>
      <w:rPr>
        <w:rFonts w:hint="default"/>
      </w:rPr>
    </w:lvl>
    <w:lvl w:ilvl="2" w:tplc="3BDCC414">
      <w:start w:val="2"/>
      <w:numFmt w:val="upperRoman"/>
      <w:lvlText w:val="%3."/>
      <w:lvlJc w:val="left"/>
      <w:pPr>
        <w:tabs>
          <w:tab w:val="num" w:pos="3060"/>
        </w:tabs>
        <w:ind w:left="3060" w:hanging="720"/>
      </w:pPr>
      <w:rPr>
        <w:rFonts w:hint="default"/>
      </w:r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2">
    <w:nsid w:val="593F18EF"/>
    <w:multiLevelType w:val="multilevel"/>
    <w:tmpl w:val="78388F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23">
    <w:nsid w:val="5BAD50FD"/>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E2B52F3"/>
    <w:multiLevelType w:val="multilevel"/>
    <w:tmpl w:val="0A00DBD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F7009B9"/>
    <w:multiLevelType w:val="hybridMultilevel"/>
    <w:tmpl w:val="C5001392"/>
    <w:lvl w:ilvl="0" w:tplc="247608FA">
      <w:start w:val="1"/>
      <w:numFmt w:val="decimal"/>
      <w:pStyle w:val="TOC2"/>
      <w:lvlText w:val="%1."/>
      <w:lvlJc w:val="left"/>
      <w:pPr>
        <w:tabs>
          <w:tab w:val="num" w:pos="720"/>
        </w:tabs>
        <w:ind w:left="720" w:hanging="360"/>
      </w:pPr>
    </w:lvl>
    <w:lvl w:ilvl="1" w:tplc="B15A7F0E">
      <w:numFmt w:val="none"/>
      <w:lvlText w:val=""/>
      <w:lvlJc w:val="left"/>
      <w:pPr>
        <w:tabs>
          <w:tab w:val="num" w:pos="360"/>
        </w:tabs>
      </w:pPr>
    </w:lvl>
    <w:lvl w:ilvl="2" w:tplc="AA0AF3E8">
      <w:numFmt w:val="none"/>
      <w:lvlText w:val=""/>
      <w:lvlJc w:val="left"/>
      <w:pPr>
        <w:tabs>
          <w:tab w:val="num" w:pos="360"/>
        </w:tabs>
      </w:pPr>
    </w:lvl>
    <w:lvl w:ilvl="3" w:tplc="A56A614A">
      <w:numFmt w:val="none"/>
      <w:lvlText w:val=""/>
      <w:lvlJc w:val="left"/>
      <w:pPr>
        <w:tabs>
          <w:tab w:val="num" w:pos="360"/>
        </w:tabs>
      </w:pPr>
    </w:lvl>
    <w:lvl w:ilvl="4" w:tplc="F32EF3A2">
      <w:numFmt w:val="none"/>
      <w:lvlText w:val=""/>
      <w:lvlJc w:val="left"/>
      <w:pPr>
        <w:tabs>
          <w:tab w:val="num" w:pos="360"/>
        </w:tabs>
      </w:pPr>
    </w:lvl>
    <w:lvl w:ilvl="5" w:tplc="580E86C6">
      <w:numFmt w:val="none"/>
      <w:lvlText w:val=""/>
      <w:lvlJc w:val="left"/>
      <w:pPr>
        <w:tabs>
          <w:tab w:val="num" w:pos="360"/>
        </w:tabs>
      </w:pPr>
    </w:lvl>
    <w:lvl w:ilvl="6" w:tplc="EF1CC90C">
      <w:numFmt w:val="none"/>
      <w:lvlText w:val=""/>
      <w:lvlJc w:val="left"/>
      <w:pPr>
        <w:tabs>
          <w:tab w:val="num" w:pos="360"/>
        </w:tabs>
      </w:pPr>
    </w:lvl>
    <w:lvl w:ilvl="7" w:tplc="4F3C02A2">
      <w:numFmt w:val="none"/>
      <w:lvlText w:val=""/>
      <w:lvlJc w:val="left"/>
      <w:pPr>
        <w:tabs>
          <w:tab w:val="num" w:pos="360"/>
        </w:tabs>
      </w:pPr>
    </w:lvl>
    <w:lvl w:ilvl="8" w:tplc="72048FEA">
      <w:numFmt w:val="none"/>
      <w:lvlText w:val=""/>
      <w:lvlJc w:val="left"/>
      <w:pPr>
        <w:tabs>
          <w:tab w:val="num" w:pos="360"/>
        </w:tabs>
      </w:pPr>
    </w:lvl>
  </w:abstractNum>
  <w:abstractNum w:abstractNumId="26">
    <w:nsid w:val="644C006C"/>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6D715B7"/>
    <w:multiLevelType w:val="multilevel"/>
    <w:tmpl w:val="229AF862"/>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C960E79"/>
    <w:multiLevelType w:val="multilevel"/>
    <w:tmpl w:val="5372BA64"/>
    <w:lvl w:ilvl="0">
      <w:start w:val="3"/>
      <w:numFmt w:val="upperRoman"/>
      <w:lvlText w:val="%1."/>
      <w:lvlJc w:val="left"/>
      <w:pPr>
        <w:tabs>
          <w:tab w:val="num" w:pos="720"/>
        </w:tabs>
        <w:ind w:left="720" w:hanging="720"/>
      </w:pPr>
      <w:rPr>
        <w:rFonts w:hint="default"/>
        <w:b/>
        <w:sz w:val="22"/>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77723074"/>
    <w:multiLevelType w:val="hybridMultilevel"/>
    <w:tmpl w:val="6C5C9F2C"/>
    <w:lvl w:ilvl="0" w:tplc="849CB388">
      <w:start w:val="8"/>
      <w:numFmt w:val="upperRoman"/>
      <w:pStyle w:val="Heading1"/>
      <w:lvlText w:val="%1."/>
      <w:lvlJc w:val="left"/>
      <w:pPr>
        <w:tabs>
          <w:tab w:val="num" w:pos="1086"/>
        </w:tabs>
        <w:ind w:left="1086" w:hanging="720"/>
      </w:pPr>
      <w:rPr>
        <w:rFonts w:ascii="Times New Roman" w:hAnsi="Times New Roman" w:hint="default"/>
        <w:b/>
        <w:i w:val="0"/>
        <w:sz w:val="22"/>
      </w:rPr>
    </w:lvl>
    <w:lvl w:ilvl="1" w:tplc="0409000F">
      <w:start w:val="1"/>
      <w:numFmt w:val="decimal"/>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9"/>
  </w:num>
  <w:num w:numId="2">
    <w:abstractNumId w:val="2"/>
  </w:num>
  <w:num w:numId="3">
    <w:abstractNumId w:val="21"/>
  </w:num>
  <w:num w:numId="4">
    <w:abstractNumId w:val="25"/>
  </w:num>
  <w:num w:numId="5">
    <w:abstractNumId w:val="5"/>
  </w:num>
  <w:num w:numId="6">
    <w:abstractNumId w:val="24"/>
  </w:num>
  <w:num w:numId="7">
    <w:abstractNumId w:val="4"/>
  </w:num>
  <w:num w:numId="8">
    <w:abstractNumId w:val="17"/>
  </w:num>
  <w:num w:numId="9">
    <w:abstractNumId w:val="23"/>
  </w:num>
  <w:num w:numId="10">
    <w:abstractNumId w:val="0"/>
  </w:num>
  <w:num w:numId="11">
    <w:abstractNumId w:val="16"/>
  </w:num>
  <w:num w:numId="12">
    <w:abstractNumId w:val="27"/>
  </w:num>
  <w:num w:numId="13">
    <w:abstractNumId w:val="22"/>
  </w:num>
  <w:num w:numId="14">
    <w:abstractNumId w:val="28"/>
  </w:num>
  <w:num w:numId="15">
    <w:abstractNumId w:val="8"/>
  </w:num>
  <w:num w:numId="16">
    <w:abstractNumId w:val="14"/>
  </w:num>
  <w:num w:numId="17">
    <w:abstractNumId w:val="6"/>
  </w:num>
  <w:num w:numId="18">
    <w:abstractNumId w:val="10"/>
  </w:num>
  <w:num w:numId="19">
    <w:abstractNumId w:val="9"/>
  </w:num>
  <w:num w:numId="20">
    <w:abstractNumId w:val="3"/>
  </w:num>
  <w:num w:numId="21">
    <w:abstractNumId w:val="11"/>
  </w:num>
  <w:num w:numId="22">
    <w:abstractNumId w:val="7"/>
  </w:num>
  <w:num w:numId="23">
    <w:abstractNumId w:val="18"/>
  </w:num>
  <w:num w:numId="24">
    <w:abstractNumId w:val="15"/>
  </w:num>
  <w:num w:numId="25">
    <w:abstractNumId w:val="19"/>
  </w:num>
  <w:num w:numId="26">
    <w:abstractNumId w:val="1"/>
  </w:num>
  <w:num w:numId="27">
    <w:abstractNumId w:val="26"/>
  </w:num>
  <w:num w:numId="28">
    <w:abstractNumId w:val="13"/>
  </w:num>
  <w:num w:numId="29">
    <w:abstractNumId w:val="12"/>
  </w:num>
  <w:num w:numId="30">
    <w:abstractNumId w:val="2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stylePaneFormatFilter w:val="3F01"/>
  <w:trackRevisions/>
  <w:defaultTabStop w:val="567"/>
  <w:hyphenationZone w:val="425"/>
  <w:drawingGridHorizontalSpacing w:val="120"/>
  <w:displayHorizontalDrawingGridEvery w:val="2"/>
  <w:noPunctuationKerning/>
  <w:characterSpacingControl w:val="doNotCompress"/>
  <w:hdrShapeDefaults>
    <o:shapedefaults v:ext="edit" spidmax="251906"/>
  </w:hdrShapeDefaults>
  <w:footnotePr>
    <w:footnote w:id="0"/>
    <w:footnote w:id="1"/>
  </w:footnotePr>
  <w:endnotePr>
    <w:endnote w:id="0"/>
    <w:endnote w:id="1"/>
  </w:endnotePr>
  <w:compat/>
  <w:docVars>
    <w:docVar w:name="AS2DocOpenMode" w:val="AS2DocumentEdit"/>
  </w:docVars>
  <w:rsids>
    <w:rsidRoot w:val="00A4741D"/>
    <w:rsid w:val="00000199"/>
    <w:rsid w:val="000007F8"/>
    <w:rsid w:val="000008CA"/>
    <w:rsid w:val="0000090E"/>
    <w:rsid w:val="00000E2D"/>
    <w:rsid w:val="000011D0"/>
    <w:rsid w:val="0000160D"/>
    <w:rsid w:val="00001C59"/>
    <w:rsid w:val="00001C5A"/>
    <w:rsid w:val="00001E4C"/>
    <w:rsid w:val="00001EDA"/>
    <w:rsid w:val="00001FE1"/>
    <w:rsid w:val="00002188"/>
    <w:rsid w:val="00002202"/>
    <w:rsid w:val="000023A0"/>
    <w:rsid w:val="00002617"/>
    <w:rsid w:val="00002640"/>
    <w:rsid w:val="00003A57"/>
    <w:rsid w:val="00003ADF"/>
    <w:rsid w:val="00003BDD"/>
    <w:rsid w:val="00003E43"/>
    <w:rsid w:val="00003FFB"/>
    <w:rsid w:val="0000437A"/>
    <w:rsid w:val="000047A1"/>
    <w:rsid w:val="00004BAC"/>
    <w:rsid w:val="000050C5"/>
    <w:rsid w:val="000050D4"/>
    <w:rsid w:val="000052AB"/>
    <w:rsid w:val="000054D7"/>
    <w:rsid w:val="00005CEE"/>
    <w:rsid w:val="00005F2A"/>
    <w:rsid w:val="00006233"/>
    <w:rsid w:val="00006481"/>
    <w:rsid w:val="00006A0C"/>
    <w:rsid w:val="00007068"/>
    <w:rsid w:val="00007559"/>
    <w:rsid w:val="000078CE"/>
    <w:rsid w:val="00007C5B"/>
    <w:rsid w:val="00007DC3"/>
    <w:rsid w:val="00007FC5"/>
    <w:rsid w:val="00010001"/>
    <w:rsid w:val="00010643"/>
    <w:rsid w:val="00010C23"/>
    <w:rsid w:val="00010E97"/>
    <w:rsid w:val="000113DC"/>
    <w:rsid w:val="0001140F"/>
    <w:rsid w:val="00011557"/>
    <w:rsid w:val="00011B91"/>
    <w:rsid w:val="000124F3"/>
    <w:rsid w:val="0001274F"/>
    <w:rsid w:val="0001293B"/>
    <w:rsid w:val="000129DA"/>
    <w:rsid w:val="00012AC9"/>
    <w:rsid w:val="00012B38"/>
    <w:rsid w:val="0001308B"/>
    <w:rsid w:val="000130A8"/>
    <w:rsid w:val="00013DCB"/>
    <w:rsid w:val="00013E5E"/>
    <w:rsid w:val="00013E8B"/>
    <w:rsid w:val="000141AF"/>
    <w:rsid w:val="000144FF"/>
    <w:rsid w:val="0001466B"/>
    <w:rsid w:val="000147AB"/>
    <w:rsid w:val="00014C1A"/>
    <w:rsid w:val="00014C4B"/>
    <w:rsid w:val="00015148"/>
    <w:rsid w:val="00015978"/>
    <w:rsid w:val="00015BC2"/>
    <w:rsid w:val="00015E72"/>
    <w:rsid w:val="00016118"/>
    <w:rsid w:val="00016765"/>
    <w:rsid w:val="00016CF9"/>
    <w:rsid w:val="00016E97"/>
    <w:rsid w:val="000173D3"/>
    <w:rsid w:val="00017774"/>
    <w:rsid w:val="000177D7"/>
    <w:rsid w:val="0001780B"/>
    <w:rsid w:val="00017DF2"/>
    <w:rsid w:val="00017F15"/>
    <w:rsid w:val="00020493"/>
    <w:rsid w:val="00020566"/>
    <w:rsid w:val="00020859"/>
    <w:rsid w:val="00021345"/>
    <w:rsid w:val="00021512"/>
    <w:rsid w:val="0002195B"/>
    <w:rsid w:val="000219E7"/>
    <w:rsid w:val="00021BD4"/>
    <w:rsid w:val="00021C86"/>
    <w:rsid w:val="00021D1C"/>
    <w:rsid w:val="00021FB8"/>
    <w:rsid w:val="000223DB"/>
    <w:rsid w:val="00022605"/>
    <w:rsid w:val="00022EA3"/>
    <w:rsid w:val="00022EC7"/>
    <w:rsid w:val="000230C1"/>
    <w:rsid w:val="00023191"/>
    <w:rsid w:val="00023556"/>
    <w:rsid w:val="000237CA"/>
    <w:rsid w:val="00023BB2"/>
    <w:rsid w:val="00023FFA"/>
    <w:rsid w:val="000240DD"/>
    <w:rsid w:val="000246CA"/>
    <w:rsid w:val="0002482C"/>
    <w:rsid w:val="00024C87"/>
    <w:rsid w:val="00024FC9"/>
    <w:rsid w:val="0002513E"/>
    <w:rsid w:val="00025D78"/>
    <w:rsid w:val="00026300"/>
    <w:rsid w:val="000263A7"/>
    <w:rsid w:val="000264AA"/>
    <w:rsid w:val="00026B74"/>
    <w:rsid w:val="00026EEA"/>
    <w:rsid w:val="000270B3"/>
    <w:rsid w:val="000270E0"/>
    <w:rsid w:val="0002711A"/>
    <w:rsid w:val="0002717C"/>
    <w:rsid w:val="00027200"/>
    <w:rsid w:val="00027A49"/>
    <w:rsid w:val="0003068D"/>
    <w:rsid w:val="00030834"/>
    <w:rsid w:val="00030889"/>
    <w:rsid w:val="00030E2C"/>
    <w:rsid w:val="00030F04"/>
    <w:rsid w:val="000312F8"/>
    <w:rsid w:val="00031577"/>
    <w:rsid w:val="00031581"/>
    <w:rsid w:val="00031B8F"/>
    <w:rsid w:val="00032509"/>
    <w:rsid w:val="00032835"/>
    <w:rsid w:val="00032D20"/>
    <w:rsid w:val="00032D4A"/>
    <w:rsid w:val="00032D82"/>
    <w:rsid w:val="00032E99"/>
    <w:rsid w:val="00033161"/>
    <w:rsid w:val="0003392F"/>
    <w:rsid w:val="00033A03"/>
    <w:rsid w:val="00033ED0"/>
    <w:rsid w:val="000342F5"/>
    <w:rsid w:val="000343D8"/>
    <w:rsid w:val="0003464F"/>
    <w:rsid w:val="0003483F"/>
    <w:rsid w:val="000349C5"/>
    <w:rsid w:val="00034D1B"/>
    <w:rsid w:val="00035051"/>
    <w:rsid w:val="0003507B"/>
    <w:rsid w:val="0003538B"/>
    <w:rsid w:val="000355D0"/>
    <w:rsid w:val="000359C0"/>
    <w:rsid w:val="00035F16"/>
    <w:rsid w:val="00036349"/>
    <w:rsid w:val="00036A09"/>
    <w:rsid w:val="00036BA5"/>
    <w:rsid w:val="00036EAD"/>
    <w:rsid w:val="00037325"/>
    <w:rsid w:val="0003782E"/>
    <w:rsid w:val="00037E98"/>
    <w:rsid w:val="00040043"/>
    <w:rsid w:val="00040995"/>
    <w:rsid w:val="00041068"/>
    <w:rsid w:val="000418CF"/>
    <w:rsid w:val="000419CA"/>
    <w:rsid w:val="00041AF1"/>
    <w:rsid w:val="00041CE6"/>
    <w:rsid w:val="00041DC1"/>
    <w:rsid w:val="00041DC7"/>
    <w:rsid w:val="00041E9F"/>
    <w:rsid w:val="000421E2"/>
    <w:rsid w:val="00042532"/>
    <w:rsid w:val="000428DC"/>
    <w:rsid w:val="00042F01"/>
    <w:rsid w:val="00043110"/>
    <w:rsid w:val="00043358"/>
    <w:rsid w:val="00043694"/>
    <w:rsid w:val="00043B3D"/>
    <w:rsid w:val="0004487D"/>
    <w:rsid w:val="00044C46"/>
    <w:rsid w:val="0004508D"/>
    <w:rsid w:val="000451ED"/>
    <w:rsid w:val="00045FF1"/>
    <w:rsid w:val="000466B6"/>
    <w:rsid w:val="00046A5A"/>
    <w:rsid w:val="00046D52"/>
    <w:rsid w:val="00046EED"/>
    <w:rsid w:val="00047435"/>
    <w:rsid w:val="0004775A"/>
    <w:rsid w:val="0004776F"/>
    <w:rsid w:val="00047D58"/>
    <w:rsid w:val="0005053A"/>
    <w:rsid w:val="00050921"/>
    <w:rsid w:val="0005112E"/>
    <w:rsid w:val="000519BA"/>
    <w:rsid w:val="00051B0E"/>
    <w:rsid w:val="00051E68"/>
    <w:rsid w:val="00051EB0"/>
    <w:rsid w:val="00052ABB"/>
    <w:rsid w:val="00052B65"/>
    <w:rsid w:val="00052BB6"/>
    <w:rsid w:val="00053036"/>
    <w:rsid w:val="00053303"/>
    <w:rsid w:val="00053A24"/>
    <w:rsid w:val="00053C11"/>
    <w:rsid w:val="00053D50"/>
    <w:rsid w:val="00054397"/>
    <w:rsid w:val="000543BB"/>
    <w:rsid w:val="00054F6E"/>
    <w:rsid w:val="00055001"/>
    <w:rsid w:val="00055146"/>
    <w:rsid w:val="000556BD"/>
    <w:rsid w:val="00055E4D"/>
    <w:rsid w:val="0005613F"/>
    <w:rsid w:val="000565A8"/>
    <w:rsid w:val="00056A6F"/>
    <w:rsid w:val="00056E52"/>
    <w:rsid w:val="00057FD4"/>
    <w:rsid w:val="0006006A"/>
    <w:rsid w:val="00060A15"/>
    <w:rsid w:val="00060A35"/>
    <w:rsid w:val="00060A4F"/>
    <w:rsid w:val="00060B02"/>
    <w:rsid w:val="00060FD2"/>
    <w:rsid w:val="000615F4"/>
    <w:rsid w:val="00061774"/>
    <w:rsid w:val="00061FB1"/>
    <w:rsid w:val="0006265C"/>
    <w:rsid w:val="000629F0"/>
    <w:rsid w:val="00062B60"/>
    <w:rsid w:val="00062EA9"/>
    <w:rsid w:val="00062F77"/>
    <w:rsid w:val="00063142"/>
    <w:rsid w:val="000633E1"/>
    <w:rsid w:val="0006341C"/>
    <w:rsid w:val="00063D09"/>
    <w:rsid w:val="00063D68"/>
    <w:rsid w:val="00064377"/>
    <w:rsid w:val="0006470F"/>
    <w:rsid w:val="0006501B"/>
    <w:rsid w:val="00065120"/>
    <w:rsid w:val="000652A3"/>
    <w:rsid w:val="00065358"/>
    <w:rsid w:val="000655AA"/>
    <w:rsid w:val="00065756"/>
    <w:rsid w:val="00065A69"/>
    <w:rsid w:val="00065E0B"/>
    <w:rsid w:val="00065E3C"/>
    <w:rsid w:val="00066889"/>
    <w:rsid w:val="00066A38"/>
    <w:rsid w:val="00066B6D"/>
    <w:rsid w:val="0006714E"/>
    <w:rsid w:val="000671BF"/>
    <w:rsid w:val="000675C6"/>
    <w:rsid w:val="00067A63"/>
    <w:rsid w:val="000707C1"/>
    <w:rsid w:val="00070884"/>
    <w:rsid w:val="000716F6"/>
    <w:rsid w:val="00071CC9"/>
    <w:rsid w:val="00071E6E"/>
    <w:rsid w:val="000720CF"/>
    <w:rsid w:val="000732AB"/>
    <w:rsid w:val="000737BC"/>
    <w:rsid w:val="00073B48"/>
    <w:rsid w:val="00073C7E"/>
    <w:rsid w:val="00073DD6"/>
    <w:rsid w:val="00074192"/>
    <w:rsid w:val="00074364"/>
    <w:rsid w:val="0007450D"/>
    <w:rsid w:val="000747E1"/>
    <w:rsid w:val="00074A07"/>
    <w:rsid w:val="00074A55"/>
    <w:rsid w:val="00074BF6"/>
    <w:rsid w:val="00074CA8"/>
    <w:rsid w:val="00074DDC"/>
    <w:rsid w:val="00074F9D"/>
    <w:rsid w:val="00074FF8"/>
    <w:rsid w:val="000752B0"/>
    <w:rsid w:val="00075AD7"/>
    <w:rsid w:val="00075DF7"/>
    <w:rsid w:val="00075EAD"/>
    <w:rsid w:val="00075FFD"/>
    <w:rsid w:val="00076252"/>
    <w:rsid w:val="000773B4"/>
    <w:rsid w:val="000776B5"/>
    <w:rsid w:val="00077918"/>
    <w:rsid w:val="00077A71"/>
    <w:rsid w:val="00077E68"/>
    <w:rsid w:val="00080706"/>
    <w:rsid w:val="000807F7"/>
    <w:rsid w:val="00080B09"/>
    <w:rsid w:val="00080C77"/>
    <w:rsid w:val="000810D9"/>
    <w:rsid w:val="000814E0"/>
    <w:rsid w:val="000816E1"/>
    <w:rsid w:val="000816FA"/>
    <w:rsid w:val="00081BAE"/>
    <w:rsid w:val="00082062"/>
    <w:rsid w:val="00082176"/>
    <w:rsid w:val="00082397"/>
    <w:rsid w:val="0008260E"/>
    <w:rsid w:val="00082890"/>
    <w:rsid w:val="00082B1F"/>
    <w:rsid w:val="00082D36"/>
    <w:rsid w:val="00082F36"/>
    <w:rsid w:val="00083270"/>
    <w:rsid w:val="000836CC"/>
    <w:rsid w:val="00083819"/>
    <w:rsid w:val="000839A7"/>
    <w:rsid w:val="0008415D"/>
    <w:rsid w:val="0008481F"/>
    <w:rsid w:val="00084D92"/>
    <w:rsid w:val="00084F62"/>
    <w:rsid w:val="00085197"/>
    <w:rsid w:val="0008532D"/>
    <w:rsid w:val="00085C96"/>
    <w:rsid w:val="00086190"/>
    <w:rsid w:val="00086277"/>
    <w:rsid w:val="000867B9"/>
    <w:rsid w:val="000869D3"/>
    <w:rsid w:val="00086B7D"/>
    <w:rsid w:val="00086C08"/>
    <w:rsid w:val="00086C70"/>
    <w:rsid w:val="00086F9C"/>
    <w:rsid w:val="0008701E"/>
    <w:rsid w:val="00087069"/>
    <w:rsid w:val="000872A6"/>
    <w:rsid w:val="000872F5"/>
    <w:rsid w:val="0008797E"/>
    <w:rsid w:val="00087A23"/>
    <w:rsid w:val="00087C7C"/>
    <w:rsid w:val="00087E1A"/>
    <w:rsid w:val="00087F41"/>
    <w:rsid w:val="00090559"/>
    <w:rsid w:val="000906A5"/>
    <w:rsid w:val="00090971"/>
    <w:rsid w:val="00090BC6"/>
    <w:rsid w:val="00090E32"/>
    <w:rsid w:val="00090E79"/>
    <w:rsid w:val="00090FC6"/>
    <w:rsid w:val="00091068"/>
    <w:rsid w:val="000910BF"/>
    <w:rsid w:val="000912BF"/>
    <w:rsid w:val="000914C7"/>
    <w:rsid w:val="0009195E"/>
    <w:rsid w:val="00091AE2"/>
    <w:rsid w:val="00091E01"/>
    <w:rsid w:val="00092312"/>
    <w:rsid w:val="00092F5C"/>
    <w:rsid w:val="0009319A"/>
    <w:rsid w:val="00093677"/>
    <w:rsid w:val="000936B7"/>
    <w:rsid w:val="00093DC7"/>
    <w:rsid w:val="000944F6"/>
    <w:rsid w:val="000945F4"/>
    <w:rsid w:val="0009471B"/>
    <w:rsid w:val="00094890"/>
    <w:rsid w:val="00094ABA"/>
    <w:rsid w:val="00094AF1"/>
    <w:rsid w:val="00094DB8"/>
    <w:rsid w:val="00094F26"/>
    <w:rsid w:val="000952FB"/>
    <w:rsid w:val="00096100"/>
    <w:rsid w:val="00096375"/>
    <w:rsid w:val="00096506"/>
    <w:rsid w:val="0009677C"/>
    <w:rsid w:val="00096B5F"/>
    <w:rsid w:val="00096BEC"/>
    <w:rsid w:val="00096EBB"/>
    <w:rsid w:val="00097BA0"/>
    <w:rsid w:val="00097FD8"/>
    <w:rsid w:val="000A0277"/>
    <w:rsid w:val="000A02A3"/>
    <w:rsid w:val="000A06CE"/>
    <w:rsid w:val="000A11F5"/>
    <w:rsid w:val="000A11FC"/>
    <w:rsid w:val="000A1363"/>
    <w:rsid w:val="000A13FF"/>
    <w:rsid w:val="000A15C5"/>
    <w:rsid w:val="000A1689"/>
    <w:rsid w:val="000A16F1"/>
    <w:rsid w:val="000A18E3"/>
    <w:rsid w:val="000A1B93"/>
    <w:rsid w:val="000A1C93"/>
    <w:rsid w:val="000A1DAF"/>
    <w:rsid w:val="000A1DF6"/>
    <w:rsid w:val="000A22E1"/>
    <w:rsid w:val="000A268F"/>
    <w:rsid w:val="000A2A69"/>
    <w:rsid w:val="000A2E6E"/>
    <w:rsid w:val="000A2EB9"/>
    <w:rsid w:val="000A33F9"/>
    <w:rsid w:val="000A3615"/>
    <w:rsid w:val="000A36C0"/>
    <w:rsid w:val="000A4448"/>
    <w:rsid w:val="000A4C05"/>
    <w:rsid w:val="000A4D5D"/>
    <w:rsid w:val="000A5023"/>
    <w:rsid w:val="000A5079"/>
    <w:rsid w:val="000A5CCC"/>
    <w:rsid w:val="000A6029"/>
    <w:rsid w:val="000A610A"/>
    <w:rsid w:val="000A6511"/>
    <w:rsid w:val="000A6A89"/>
    <w:rsid w:val="000A721A"/>
    <w:rsid w:val="000A78D7"/>
    <w:rsid w:val="000A790F"/>
    <w:rsid w:val="000A7F68"/>
    <w:rsid w:val="000A7FF5"/>
    <w:rsid w:val="000B05F7"/>
    <w:rsid w:val="000B0785"/>
    <w:rsid w:val="000B099B"/>
    <w:rsid w:val="000B0E73"/>
    <w:rsid w:val="000B0EA2"/>
    <w:rsid w:val="000B0F1D"/>
    <w:rsid w:val="000B18E8"/>
    <w:rsid w:val="000B1E06"/>
    <w:rsid w:val="000B21B4"/>
    <w:rsid w:val="000B25CC"/>
    <w:rsid w:val="000B2AF6"/>
    <w:rsid w:val="000B3C3C"/>
    <w:rsid w:val="000B4118"/>
    <w:rsid w:val="000B43C4"/>
    <w:rsid w:val="000B48A4"/>
    <w:rsid w:val="000B4BF6"/>
    <w:rsid w:val="000B508F"/>
    <w:rsid w:val="000B53FA"/>
    <w:rsid w:val="000B57CE"/>
    <w:rsid w:val="000B5A78"/>
    <w:rsid w:val="000B5F8D"/>
    <w:rsid w:val="000B7477"/>
    <w:rsid w:val="000B7490"/>
    <w:rsid w:val="000B76EF"/>
    <w:rsid w:val="000B7919"/>
    <w:rsid w:val="000B7EAE"/>
    <w:rsid w:val="000B7EEA"/>
    <w:rsid w:val="000C004F"/>
    <w:rsid w:val="000C057F"/>
    <w:rsid w:val="000C0691"/>
    <w:rsid w:val="000C0774"/>
    <w:rsid w:val="000C08A0"/>
    <w:rsid w:val="000C113C"/>
    <w:rsid w:val="000C11DB"/>
    <w:rsid w:val="000C1630"/>
    <w:rsid w:val="000C1979"/>
    <w:rsid w:val="000C199D"/>
    <w:rsid w:val="000C19C1"/>
    <w:rsid w:val="000C1CC7"/>
    <w:rsid w:val="000C2089"/>
    <w:rsid w:val="000C25DD"/>
    <w:rsid w:val="000C2751"/>
    <w:rsid w:val="000C28DB"/>
    <w:rsid w:val="000C2F61"/>
    <w:rsid w:val="000C30AA"/>
    <w:rsid w:val="000C3172"/>
    <w:rsid w:val="000C33F4"/>
    <w:rsid w:val="000C36C7"/>
    <w:rsid w:val="000C3797"/>
    <w:rsid w:val="000C3A10"/>
    <w:rsid w:val="000C3BFD"/>
    <w:rsid w:val="000C3DCC"/>
    <w:rsid w:val="000C3EA9"/>
    <w:rsid w:val="000C3F3F"/>
    <w:rsid w:val="000C4409"/>
    <w:rsid w:val="000C4C80"/>
    <w:rsid w:val="000C4F2E"/>
    <w:rsid w:val="000C51EE"/>
    <w:rsid w:val="000C5CCB"/>
    <w:rsid w:val="000C6227"/>
    <w:rsid w:val="000C62CA"/>
    <w:rsid w:val="000C640C"/>
    <w:rsid w:val="000C6713"/>
    <w:rsid w:val="000C68CE"/>
    <w:rsid w:val="000C6B8C"/>
    <w:rsid w:val="000C6F9F"/>
    <w:rsid w:val="000C7025"/>
    <w:rsid w:val="000C70E3"/>
    <w:rsid w:val="000C74F7"/>
    <w:rsid w:val="000C77C7"/>
    <w:rsid w:val="000C79FF"/>
    <w:rsid w:val="000C7A28"/>
    <w:rsid w:val="000C7E33"/>
    <w:rsid w:val="000C7FE4"/>
    <w:rsid w:val="000D0384"/>
    <w:rsid w:val="000D03B6"/>
    <w:rsid w:val="000D0484"/>
    <w:rsid w:val="000D06E0"/>
    <w:rsid w:val="000D0E18"/>
    <w:rsid w:val="000D0FAC"/>
    <w:rsid w:val="000D165D"/>
    <w:rsid w:val="000D1804"/>
    <w:rsid w:val="000D1B03"/>
    <w:rsid w:val="000D1CB3"/>
    <w:rsid w:val="000D2237"/>
    <w:rsid w:val="000D244F"/>
    <w:rsid w:val="000D2453"/>
    <w:rsid w:val="000D2614"/>
    <w:rsid w:val="000D2E39"/>
    <w:rsid w:val="000D302E"/>
    <w:rsid w:val="000D3A41"/>
    <w:rsid w:val="000D4804"/>
    <w:rsid w:val="000D4D47"/>
    <w:rsid w:val="000D4D8F"/>
    <w:rsid w:val="000D4E17"/>
    <w:rsid w:val="000D50ED"/>
    <w:rsid w:val="000D5276"/>
    <w:rsid w:val="000D5481"/>
    <w:rsid w:val="000D5B23"/>
    <w:rsid w:val="000D5BB6"/>
    <w:rsid w:val="000D6121"/>
    <w:rsid w:val="000D638D"/>
    <w:rsid w:val="000D66B8"/>
    <w:rsid w:val="000D671B"/>
    <w:rsid w:val="000D6747"/>
    <w:rsid w:val="000D7A20"/>
    <w:rsid w:val="000D7EE7"/>
    <w:rsid w:val="000E0089"/>
    <w:rsid w:val="000E00C1"/>
    <w:rsid w:val="000E0151"/>
    <w:rsid w:val="000E0479"/>
    <w:rsid w:val="000E0695"/>
    <w:rsid w:val="000E06B0"/>
    <w:rsid w:val="000E0923"/>
    <w:rsid w:val="000E0954"/>
    <w:rsid w:val="000E0B3C"/>
    <w:rsid w:val="000E0C80"/>
    <w:rsid w:val="000E1245"/>
    <w:rsid w:val="000E15AC"/>
    <w:rsid w:val="000E15DD"/>
    <w:rsid w:val="000E1AB6"/>
    <w:rsid w:val="000E1B65"/>
    <w:rsid w:val="000E1EF7"/>
    <w:rsid w:val="000E2021"/>
    <w:rsid w:val="000E2208"/>
    <w:rsid w:val="000E2597"/>
    <w:rsid w:val="000E2E9A"/>
    <w:rsid w:val="000E31A1"/>
    <w:rsid w:val="000E31BC"/>
    <w:rsid w:val="000E320B"/>
    <w:rsid w:val="000E37D6"/>
    <w:rsid w:val="000E3BDF"/>
    <w:rsid w:val="000E3C64"/>
    <w:rsid w:val="000E4118"/>
    <w:rsid w:val="000E48E3"/>
    <w:rsid w:val="000E4AF5"/>
    <w:rsid w:val="000E535B"/>
    <w:rsid w:val="000E543C"/>
    <w:rsid w:val="000E55D5"/>
    <w:rsid w:val="000E56E5"/>
    <w:rsid w:val="000E5791"/>
    <w:rsid w:val="000E608F"/>
    <w:rsid w:val="000E669C"/>
    <w:rsid w:val="000E6707"/>
    <w:rsid w:val="000E67CD"/>
    <w:rsid w:val="000E6F65"/>
    <w:rsid w:val="000E6F9E"/>
    <w:rsid w:val="000E704B"/>
    <w:rsid w:val="000E7057"/>
    <w:rsid w:val="000E7172"/>
    <w:rsid w:val="000E780A"/>
    <w:rsid w:val="000E7923"/>
    <w:rsid w:val="000E7953"/>
    <w:rsid w:val="000E7A08"/>
    <w:rsid w:val="000E7C8C"/>
    <w:rsid w:val="000F0335"/>
    <w:rsid w:val="000F0759"/>
    <w:rsid w:val="000F07BE"/>
    <w:rsid w:val="000F0C51"/>
    <w:rsid w:val="000F0E79"/>
    <w:rsid w:val="000F1096"/>
    <w:rsid w:val="000F10CA"/>
    <w:rsid w:val="000F10E1"/>
    <w:rsid w:val="000F156D"/>
    <w:rsid w:val="000F18A1"/>
    <w:rsid w:val="000F1AD8"/>
    <w:rsid w:val="000F1DEF"/>
    <w:rsid w:val="000F2232"/>
    <w:rsid w:val="000F303D"/>
    <w:rsid w:val="000F309E"/>
    <w:rsid w:val="000F361B"/>
    <w:rsid w:val="000F3692"/>
    <w:rsid w:val="000F37C3"/>
    <w:rsid w:val="000F42E4"/>
    <w:rsid w:val="000F42EC"/>
    <w:rsid w:val="000F43FF"/>
    <w:rsid w:val="000F4B61"/>
    <w:rsid w:val="000F4E1C"/>
    <w:rsid w:val="000F5032"/>
    <w:rsid w:val="000F50CB"/>
    <w:rsid w:val="000F541C"/>
    <w:rsid w:val="000F5A99"/>
    <w:rsid w:val="000F5DAB"/>
    <w:rsid w:val="000F661D"/>
    <w:rsid w:val="000F671D"/>
    <w:rsid w:val="000F6E1F"/>
    <w:rsid w:val="000F6F04"/>
    <w:rsid w:val="000F7087"/>
    <w:rsid w:val="000F7175"/>
    <w:rsid w:val="000F718B"/>
    <w:rsid w:val="000F7D52"/>
    <w:rsid w:val="001002CE"/>
    <w:rsid w:val="00100745"/>
    <w:rsid w:val="00101416"/>
    <w:rsid w:val="00101778"/>
    <w:rsid w:val="00101851"/>
    <w:rsid w:val="00101F11"/>
    <w:rsid w:val="00101FEB"/>
    <w:rsid w:val="001028D1"/>
    <w:rsid w:val="0010292A"/>
    <w:rsid w:val="00102B3D"/>
    <w:rsid w:val="00102CB1"/>
    <w:rsid w:val="00102E72"/>
    <w:rsid w:val="00102EA4"/>
    <w:rsid w:val="00102EBC"/>
    <w:rsid w:val="0010393D"/>
    <w:rsid w:val="00103CD6"/>
    <w:rsid w:val="00103D60"/>
    <w:rsid w:val="00103E2C"/>
    <w:rsid w:val="00103EAB"/>
    <w:rsid w:val="00104521"/>
    <w:rsid w:val="001049AD"/>
    <w:rsid w:val="00104E3D"/>
    <w:rsid w:val="00104F6F"/>
    <w:rsid w:val="001051A8"/>
    <w:rsid w:val="00105300"/>
    <w:rsid w:val="00105550"/>
    <w:rsid w:val="0010583B"/>
    <w:rsid w:val="00105C18"/>
    <w:rsid w:val="00106088"/>
    <w:rsid w:val="0010659F"/>
    <w:rsid w:val="001065EA"/>
    <w:rsid w:val="00106640"/>
    <w:rsid w:val="00106775"/>
    <w:rsid w:val="0010687E"/>
    <w:rsid w:val="00106F59"/>
    <w:rsid w:val="001075FB"/>
    <w:rsid w:val="00107D7F"/>
    <w:rsid w:val="00110396"/>
    <w:rsid w:val="001103F8"/>
    <w:rsid w:val="0011052E"/>
    <w:rsid w:val="00110B1C"/>
    <w:rsid w:val="00110DB7"/>
    <w:rsid w:val="00110E84"/>
    <w:rsid w:val="00110F97"/>
    <w:rsid w:val="00111504"/>
    <w:rsid w:val="001115CA"/>
    <w:rsid w:val="00111F3C"/>
    <w:rsid w:val="001123BD"/>
    <w:rsid w:val="0011246F"/>
    <w:rsid w:val="00112906"/>
    <w:rsid w:val="00112A7C"/>
    <w:rsid w:val="00112D03"/>
    <w:rsid w:val="00112D52"/>
    <w:rsid w:val="00113831"/>
    <w:rsid w:val="001138C7"/>
    <w:rsid w:val="00113BC9"/>
    <w:rsid w:val="00114137"/>
    <w:rsid w:val="00114217"/>
    <w:rsid w:val="00114510"/>
    <w:rsid w:val="001145A9"/>
    <w:rsid w:val="00115E10"/>
    <w:rsid w:val="001160B8"/>
    <w:rsid w:val="0011696A"/>
    <w:rsid w:val="00116CFF"/>
    <w:rsid w:val="00116DA0"/>
    <w:rsid w:val="00116EC8"/>
    <w:rsid w:val="00116F3E"/>
    <w:rsid w:val="00117404"/>
    <w:rsid w:val="00117697"/>
    <w:rsid w:val="00117844"/>
    <w:rsid w:val="00117AAB"/>
    <w:rsid w:val="00117CF3"/>
    <w:rsid w:val="00117F99"/>
    <w:rsid w:val="0012066F"/>
    <w:rsid w:val="001206DE"/>
    <w:rsid w:val="001206E7"/>
    <w:rsid w:val="00120804"/>
    <w:rsid w:val="00120B8D"/>
    <w:rsid w:val="00120C6B"/>
    <w:rsid w:val="00120CF3"/>
    <w:rsid w:val="00120DAF"/>
    <w:rsid w:val="00120DF5"/>
    <w:rsid w:val="0012103A"/>
    <w:rsid w:val="00121093"/>
    <w:rsid w:val="00121243"/>
    <w:rsid w:val="001212A0"/>
    <w:rsid w:val="0012141B"/>
    <w:rsid w:val="0012160D"/>
    <w:rsid w:val="001217E4"/>
    <w:rsid w:val="00121891"/>
    <w:rsid w:val="001219CD"/>
    <w:rsid w:val="00121A50"/>
    <w:rsid w:val="00122109"/>
    <w:rsid w:val="001221D1"/>
    <w:rsid w:val="001225FD"/>
    <w:rsid w:val="00122796"/>
    <w:rsid w:val="001227F9"/>
    <w:rsid w:val="00122E17"/>
    <w:rsid w:val="00122F88"/>
    <w:rsid w:val="001233AF"/>
    <w:rsid w:val="001235C5"/>
    <w:rsid w:val="00123A7B"/>
    <w:rsid w:val="00123D44"/>
    <w:rsid w:val="00123E18"/>
    <w:rsid w:val="00123F49"/>
    <w:rsid w:val="001246F5"/>
    <w:rsid w:val="00124927"/>
    <w:rsid w:val="00124B89"/>
    <w:rsid w:val="0012578B"/>
    <w:rsid w:val="001261B8"/>
    <w:rsid w:val="0012754B"/>
    <w:rsid w:val="001276D3"/>
    <w:rsid w:val="00130285"/>
    <w:rsid w:val="0013038A"/>
    <w:rsid w:val="00130CDC"/>
    <w:rsid w:val="00130D79"/>
    <w:rsid w:val="00130E70"/>
    <w:rsid w:val="00131B67"/>
    <w:rsid w:val="00131B85"/>
    <w:rsid w:val="00131DDF"/>
    <w:rsid w:val="0013211E"/>
    <w:rsid w:val="001322C2"/>
    <w:rsid w:val="00132A2F"/>
    <w:rsid w:val="00132AF3"/>
    <w:rsid w:val="00133455"/>
    <w:rsid w:val="001334EE"/>
    <w:rsid w:val="00133655"/>
    <w:rsid w:val="00133A02"/>
    <w:rsid w:val="00133B4A"/>
    <w:rsid w:val="00133F61"/>
    <w:rsid w:val="00134075"/>
    <w:rsid w:val="00134364"/>
    <w:rsid w:val="00134843"/>
    <w:rsid w:val="00134BA7"/>
    <w:rsid w:val="00135009"/>
    <w:rsid w:val="00135193"/>
    <w:rsid w:val="0013531D"/>
    <w:rsid w:val="0013534E"/>
    <w:rsid w:val="001354F7"/>
    <w:rsid w:val="001355F2"/>
    <w:rsid w:val="00135AF4"/>
    <w:rsid w:val="00135D6D"/>
    <w:rsid w:val="001364C5"/>
    <w:rsid w:val="00136A7F"/>
    <w:rsid w:val="00136B9A"/>
    <w:rsid w:val="00137A15"/>
    <w:rsid w:val="00137ACB"/>
    <w:rsid w:val="00137AF6"/>
    <w:rsid w:val="00137EB1"/>
    <w:rsid w:val="00140947"/>
    <w:rsid w:val="00140AA7"/>
    <w:rsid w:val="00140D71"/>
    <w:rsid w:val="001413EC"/>
    <w:rsid w:val="001416B2"/>
    <w:rsid w:val="00141775"/>
    <w:rsid w:val="001419FD"/>
    <w:rsid w:val="00141A13"/>
    <w:rsid w:val="00141A1F"/>
    <w:rsid w:val="00141C8D"/>
    <w:rsid w:val="00141CDF"/>
    <w:rsid w:val="001420BD"/>
    <w:rsid w:val="0014234D"/>
    <w:rsid w:val="001429A1"/>
    <w:rsid w:val="00143001"/>
    <w:rsid w:val="00143102"/>
    <w:rsid w:val="00143286"/>
    <w:rsid w:val="00143495"/>
    <w:rsid w:val="0014435A"/>
    <w:rsid w:val="00144497"/>
    <w:rsid w:val="001448C9"/>
    <w:rsid w:val="00144A3C"/>
    <w:rsid w:val="00145298"/>
    <w:rsid w:val="0014568D"/>
    <w:rsid w:val="00146AF5"/>
    <w:rsid w:val="00146BB4"/>
    <w:rsid w:val="00150009"/>
    <w:rsid w:val="00150769"/>
    <w:rsid w:val="00150B51"/>
    <w:rsid w:val="00150BE5"/>
    <w:rsid w:val="00151109"/>
    <w:rsid w:val="00151393"/>
    <w:rsid w:val="001515D8"/>
    <w:rsid w:val="0015194C"/>
    <w:rsid w:val="00151F6A"/>
    <w:rsid w:val="001525B3"/>
    <w:rsid w:val="00152A3E"/>
    <w:rsid w:val="001530DE"/>
    <w:rsid w:val="001544DA"/>
    <w:rsid w:val="0015458F"/>
    <w:rsid w:val="00155167"/>
    <w:rsid w:val="00155272"/>
    <w:rsid w:val="001552A5"/>
    <w:rsid w:val="001558A2"/>
    <w:rsid w:val="00155D1D"/>
    <w:rsid w:val="00155DC0"/>
    <w:rsid w:val="00156283"/>
    <w:rsid w:val="001566B4"/>
    <w:rsid w:val="001567EB"/>
    <w:rsid w:val="00156A17"/>
    <w:rsid w:val="00156A48"/>
    <w:rsid w:val="00156F89"/>
    <w:rsid w:val="00156FD1"/>
    <w:rsid w:val="0015725B"/>
    <w:rsid w:val="00157606"/>
    <w:rsid w:val="00157716"/>
    <w:rsid w:val="001577E8"/>
    <w:rsid w:val="001604BD"/>
    <w:rsid w:val="001608A0"/>
    <w:rsid w:val="00160D0C"/>
    <w:rsid w:val="00160D7F"/>
    <w:rsid w:val="00160E0D"/>
    <w:rsid w:val="00160FCC"/>
    <w:rsid w:val="00161459"/>
    <w:rsid w:val="0016170D"/>
    <w:rsid w:val="00161DA0"/>
    <w:rsid w:val="00162BD4"/>
    <w:rsid w:val="00162CE6"/>
    <w:rsid w:val="0016360F"/>
    <w:rsid w:val="00163B63"/>
    <w:rsid w:val="00163FEF"/>
    <w:rsid w:val="00164416"/>
    <w:rsid w:val="00164D49"/>
    <w:rsid w:val="001655A9"/>
    <w:rsid w:val="00165B6C"/>
    <w:rsid w:val="00165C07"/>
    <w:rsid w:val="00165D09"/>
    <w:rsid w:val="001666BA"/>
    <w:rsid w:val="0016676C"/>
    <w:rsid w:val="00166845"/>
    <w:rsid w:val="00166AB0"/>
    <w:rsid w:val="00166C2E"/>
    <w:rsid w:val="00166C86"/>
    <w:rsid w:val="00167450"/>
    <w:rsid w:val="001676F1"/>
    <w:rsid w:val="00167D9E"/>
    <w:rsid w:val="00170266"/>
    <w:rsid w:val="001704A0"/>
    <w:rsid w:val="00170B4E"/>
    <w:rsid w:val="001719D5"/>
    <w:rsid w:val="00171AAB"/>
    <w:rsid w:val="00171B37"/>
    <w:rsid w:val="00171C8F"/>
    <w:rsid w:val="00171D5E"/>
    <w:rsid w:val="00171EE0"/>
    <w:rsid w:val="00171F67"/>
    <w:rsid w:val="001722F2"/>
    <w:rsid w:val="0017268D"/>
    <w:rsid w:val="00172A3E"/>
    <w:rsid w:val="00172D5F"/>
    <w:rsid w:val="00172DD0"/>
    <w:rsid w:val="00173301"/>
    <w:rsid w:val="00173388"/>
    <w:rsid w:val="001748C6"/>
    <w:rsid w:val="001749AE"/>
    <w:rsid w:val="00174A9C"/>
    <w:rsid w:val="00174DE6"/>
    <w:rsid w:val="00174E51"/>
    <w:rsid w:val="00174ECD"/>
    <w:rsid w:val="00175175"/>
    <w:rsid w:val="0017583C"/>
    <w:rsid w:val="0017641B"/>
    <w:rsid w:val="00176843"/>
    <w:rsid w:val="001769EC"/>
    <w:rsid w:val="00176E8C"/>
    <w:rsid w:val="00176E9F"/>
    <w:rsid w:val="001778A5"/>
    <w:rsid w:val="00177CC4"/>
    <w:rsid w:val="00180314"/>
    <w:rsid w:val="00181379"/>
    <w:rsid w:val="00181813"/>
    <w:rsid w:val="001818DB"/>
    <w:rsid w:val="00181A0E"/>
    <w:rsid w:val="00181CF2"/>
    <w:rsid w:val="00181E21"/>
    <w:rsid w:val="00181F9A"/>
    <w:rsid w:val="00182092"/>
    <w:rsid w:val="00182246"/>
    <w:rsid w:val="001823DE"/>
    <w:rsid w:val="00182974"/>
    <w:rsid w:val="00182D33"/>
    <w:rsid w:val="00182F66"/>
    <w:rsid w:val="00183080"/>
    <w:rsid w:val="001830D3"/>
    <w:rsid w:val="00183A48"/>
    <w:rsid w:val="00184489"/>
    <w:rsid w:val="0018463E"/>
    <w:rsid w:val="001847B7"/>
    <w:rsid w:val="0018481F"/>
    <w:rsid w:val="001849B2"/>
    <w:rsid w:val="00184CDD"/>
    <w:rsid w:val="001851F5"/>
    <w:rsid w:val="001851FF"/>
    <w:rsid w:val="001853EB"/>
    <w:rsid w:val="0018542E"/>
    <w:rsid w:val="0018569A"/>
    <w:rsid w:val="00185A5D"/>
    <w:rsid w:val="00185B3E"/>
    <w:rsid w:val="0018639F"/>
    <w:rsid w:val="001863DD"/>
    <w:rsid w:val="001864A9"/>
    <w:rsid w:val="001866B0"/>
    <w:rsid w:val="00186A37"/>
    <w:rsid w:val="00186AD8"/>
    <w:rsid w:val="00186FA4"/>
    <w:rsid w:val="00187323"/>
    <w:rsid w:val="001878D6"/>
    <w:rsid w:val="001908D5"/>
    <w:rsid w:val="00190B6E"/>
    <w:rsid w:val="00190CD8"/>
    <w:rsid w:val="00191180"/>
    <w:rsid w:val="0019140B"/>
    <w:rsid w:val="001915CC"/>
    <w:rsid w:val="00191830"/>
    <w:rsid w:val="00191F19"/>
    <w:rsid w:val="00192CD0"/>
    <w:rsid w:val="001932B3"/>
    <w:rsid w:val="00193921"/>
    <w:rsid w:val="00193F0E"/>
    <w:rsid w:val="00193FDB"/>
    <w:rsid w:val="001940BA"/>
    <w:rsid w:val="001944A0"/>
    <w:rsid w:val="001948B9"/>
    <w:rsid w:val="00194EFF"/>
    <w:rsid w:val="00194F5B"/>
    <w:rsid w:val="001952DA"/>
    <w:rsid w:val="00195848"/>
    <w:rsid w:val="00195E79"/>
    <w:rsid w:val="00195EEF"/>
    <w:rsid w:val="00196E98"/>
    <w:rsid w:val="00197195"/>
    <w:rsid w:val="001972A4"/>
    <w:rsid w:val="001972B3"/>
    <w:rsid w:val="0019756E"/>
    <w:rsid w:val="001977A0"/>
    <w:rsid w:val="00197850"/>
    <w:rsid w:val="0019791F"/>
    <w:rsid w:val="00197A1C"/>
    <w:rsid w:val="00197A56"/>
    <w:rsid w:val="00197AE1"/>
    <w:rsid w:val="00197C44"/>
    <w:rsid w:val="001A074F"/>
    <w:rsid w:val="001A0878"/>
    <w:rsid w:val="001A0A41"/>
    <w:rsid w:val="001A0BCC"/>
    <w:rsid w:val="001A1119"/>
    <w:rsid w:val="001A17E2"/>
    <w:rsid w:val="001A2037"/>
    <w:rsid w:val="001A20EA"/>
    <w:rsid w:val="001A256F"/>
    <w:rsid w:val="001A2B33"/>
    <w:rsid w:val="001A2F66"/>
    <w:rsid w:val="001A2F80"/>
    <w:rsid w:val="001A30A1"/>
    <w:rsid w:val="001A33C4"/>
    <w:rsid w:val="001A346D"/>
    <w:rsid w:val="001A3872"/>
    <w:rsid w:val="001A3945"/>
    <w:rsid w:val="001A39F7"/>
    <w:rsid w:val="001A3F4C"/>
    <w:rsid w:val="001A58AB"/>
    <w:rsid w:val="001A5D00"/>
    <w:rsid w:val="001A60BF"/>
    <w:rsid w:val="001A640A"/>
    <w:rsid w:val="001A6519"/>
    <w:rsid w:val="001A6840"/>
    <w:rsid w:val="001A6D3F"/>
    <w:rsid w:val="001A6E2A"/>
    <w:rsid w:val="001A6EEF"/>
    <w:rsid w:val="001A706B"/>
    <w:rsid w:val="001A7079"/>
    <w:rsid w:val="001A71D5"/>
    <w:rsid w:val="001A71E6"/>
    <w:rsid w:val="001A7C87"/>
    <w:rsid w:val="001B04F9"/>
    <w:rsid w:val="001B09A1"/>
    <w:rsid w:val="001B107B"/>
    <w:rsid w:val="001B1213"/>
    <w:rsid w:val="001B1877"/>
    <w:rsid w:val="001B18F6"/>
    <w:rsid w:val="001B1C80"/>
    <w:rsid w:val="001B1E40"/>
    <w:rsid w:val="001B2488"/>
    <w:rsid w:val="001B2533"/>
    <w:rsid w:val="001B26E9"/>
    <w:rsid w:val="001B2B75"/>
    <w:rsid w:val="001B2CD8"/>
    <w:rsid w:val="001B2F33"/>
    <w:rsid w:val="001B3178"/>
    <w:rsid w:val="001B3475"/>
    <w:rsid w:val="001B3902"/>
    <w:rsid w:val="001B393C"/>
    <w:rsid w:val="001B39F8"/>
    <w:rsid w:val="001B3A6D"/>
    <w:rsid w:val="001B3D22"/>
    <w:rsid w:val="001B3D42"/>
    <w:rsid w:val="001B3D82"/>
    <w:rsid w:val="001B3F8C"/>
    <w:rsid w:val="001B41D6"/>
    <w:rsid w:val="001B424E"/>
    <w:rsid w:val="001B49A0"/>
    <w:rsid w:val="001B4DA0"/>
    <w:rsid w:val="001B50EB"/>
    <w:rsid w:val="001B53E8"/>
    <w:rsid w:val="001B55AF"/>
    <w:rsid w:val="001B571D"/>
    <w:rsid w:val="001B57FA"/>
    <w:rsid w:val="001B5B02"/>
    <w:rsid w:val="001B5E2F"/>
    <w:rsid w:val="001B61E6"/>
    <w:rsid w:val="001B6A25"/>
    <w:rsid w:val="001B6D68"/>
    <w:rsid w:val="001B702A"/>
    <w:rsid w:val="001B7237"/>
    <w:rsid w:val="001B7261"/>
    <w:rsid w:val="001B7AE1"/>
    <w:rsid w:val="001B7E5E"/>
    <w:rsid w:val="001C0048"/>
    <w:rsid w:val="001C1040"/>
    <w:rsid w:val="001C13E9"/>
    <w:rsid w:val="001C1C99"/>
    <w:rsid w:val="001C1FE4"/>
    <w:rsid w:val="001C205B"/>
    <w:rsid w:val="001C2147"/>
    <w:rsid w:val="001C25F7"/>
    <w:rsid w:val="001C2982"/>
    <w:rsid w:val="001C2C86"/>
    <w:rsid w:val="001C2EA2"/>
    <w:rsid w:val="001C2F25"/>
    <w:rsid w:val="001C347E"/>
    <w:rsid w:val="001C36E9"/>
    <w:rsid w:val="001C3C95"/>
    <w:rsid w:val="001C3F86"/>
    <w:rsid w:val="001C4015"/>
    <w:rsid w:val="001C4577"/>
    <w:rsid w:val="001C45BA"/>
    <w:rsid w:val="001C4CA9"/>
    <w:rsid w:val="001C4D04"/>
    <w:rsid w:val="001C4DCD"/>
    <w:rsid w:val="001C4EAD"/>
    <w:rsid w:val="001C50CD"/>
    <w:rsid w:val="001C5231"/>
    <w:rsid w:val="001C566E"/>
    <w:rsid w:val="001C5B9A"/>
    <w:rsid w:val="001C5CD3"/>
    <w:rsid w:val="001C5E18"/>
    <w:rsid w:val="001C5E90"/>
    <w:rsid w:val="001C6190"/>
    <w:rsid w:val="001C61B3"/>
    <w:rsid w:val="001C66CA"/>
    <w:rsid w:val="001C6982"/>
    <w:rsid w:val="001C6FA0"/>
    <w:rsid w:val="001C706A"/>
    <w:rsid w:val="001C717C"/>
    <w:rsid w:val="001C738D"/>
    <w:rsid w:val="001C7725"/>
    <w:rsid w:val="001C7A22"/>
    <w:rsid w:val="001C7B51"/>
    <w:rsid w:val="001C7D6E"/>
    <w:rsid w:val="001C7FF3"/>
    <w:rsid w:val="001D01AF"/>
    <w:rsid w:val="001D04D3"/>
    <w:rsid w:val="001D0932"/>
    <w:rsid w:val="001D0DF7"/>
    <w:rsid w:val="001D0F90"/>
    <w:rsid w:val="001D14A2"/>
    <w:rsid w:val="001D156E"/>
    <w:rsid w:val="001D16A0"/>
    <w:rsid w:val="001D16C6"/>
    <w:rsid w:val="001D198C"/>
    <w:rsid w:val="001D1C71"/>
    <w:rsid w:val="001D2936"/>
    <w:rsid w:val="001D2C54"/>
    <w:rsid w:val="001D2D04"/>
    <w:rsid w:val="001D325C"/>
    <w:rsid w:val="001D3A5C"/>
    <w:rsid w:val="001D3B61"/>
    <w:rsid w:val="001D3BF2"/>
    <w:rsid w:val="001D3C16"/>
    <w:rsid w:val="001D3DA1"/>
    <w:rsid w:val="001D3DF7"/>
    <w:rsid w:val="001D41A4"/>
    <w:rsid w:val="001D4EE5"/>
    <w:rsid w:val="001D59D2"/>
    <w:rsid w:val="001D5CA5"/>
    <w:rsid w:val="001D614D"/>
    <w:rsid w:val="001D6E58"/>
    <w:rsid w:val="001D6F7F"/>
    <w:rsid w:val="001D726B"/>
    <w:rsid w:val="001D7731"/>
    <w:rsid w:val="001D7915"/>
    <w:rsid w:val="001D7ADB"/>
    <w:rsid w:val="001D7CC6"/>
    <w:rsid w:val="001D7DD4"/>
    <w:rsid w:val="001E0C1F"/>
    <w:rsid w:val="001E0CD6"/>
    <w:rsid w:val="001E0F7A"/>
    <w:rsid w:val="001E1239"/>
    <w:rsid w:val="001E1568"/>
    <w:rsid w:val="001E16A0"/>
    <w:rsid w:val="001E19E8"/>
    <w:rsid w:val="001E1A8F"/>
    <w:rsid w:val="001E1B1C"/>
    <w:rsid w:val="001E1B2F"/>
    <w:rsid w:val="001E1C3C"/>
    <w:rsid w:val="001E1D3F"/>
    <w:rsid w:val="001E1EE0"/>
    <w:rsid w:val="001E20AB"/>
    <w:rsid w:val="001E23A5"/>
    <w:rsid w:val="001E278F"/>
    <w:rsid w:val="001E29AF"/>
    <w:rsid w:val="001E302E"/>
    <w:rsid w:val="001E3220"/>
    <w:rsid w:val="001E356B"/>
    <w:rsid w:val="001E36A0"/>
    <w:rsid w:val="001E3BE3"/>
    <w:rsid w:val="001E3C32"/>
    <w:rsid w:val="001E40FB"/>
    <w:rsid w:val="001E451E"/>
    <w:rsid w:val="001E49AE"/>
    <w:rsid w:val="001E4A39"/>
    <w:rsid w:val="001E5317"/>
    <w:rsid w:val="001E5337"/>
    <w:rsid w:val="001E57BA"/>
    <w:rsid w:val="001E5F9D"/>
    <w:rsid w:val="001E62E0"/>
    <w:rsid w:val="001E68C1"/>
    <w:rsid w:val="001E6D0C"/>
    <w:rsid w:val="001E72A7"/>
    <w:rsid w:val="001E7D98"/>
    <w:rsid w:val="001E7DB3"/>
    <w:rsid w:val="001E7EB6"/>
    <w:rsid w:val="001E7FB7"/>
    <w:rsid w:val="001F03E1"/>
    <w:rsid w:val="001F07EA"/>
    <w:rsid w:val="001F0C54"/>
    <w:rsid w:val="001F129D"/>
    <w:rsid w:val="001F1645"/>
    <w:rsid w:val="001F1655"/>
    <w:rsid w:val="001F192F"/>
    <w:rsid w:val="001F1F6D"/>
    <w:rsid w:val="001F2496"/>
    <w:rsid w:val="001F2A8B"/>
    <w:rsid w:val="001F2C67"/>
    <w:rsid w:val="001F2D3B"/>
    <w:rsid w:val="001F3B08"/>
    <w:rsid w:val="001F3FBD"/>
    <w:rsid w:val="001F450D"/>
    <w:rsid w:val="001F4970"/>
    <w:rsid w:val="001F4A48"/>
    <w:rsid w:val="001F546E"/>
    <w:rsid w:val="001F5478"/>
    <w:rsid w:val="001F560E"/>
    <w:rsid w:val="001F5F3A"/>
    <w:rsid w:val="001F61F1"/>
    <w:rsid w:val="001F644C"/>
    <w:rsid w:val="001F64FE"/>
    <w:rsid w:val="001F7160"/>
    <w:rsid w:val="001F74E9"/>
    <w:rsid w:val="001F77EE"/>
    <w:rsid w:val="001F7A56"/>
    <w:rsid w:val="001F7B27"/>
    <w:rsid w:val="002003E1"/>
    <w:rsid w:val="002008E9"/>
    <w:rsid w:val="002009A6"/>
    <w:rsid w:val="00200B5C"/>
    <w:rsid w:val="002011A5"/>
    <w:rsid w:val="00201787"/>
    <w:rsid w:val="00201AEB"/>
    <w:rsid w:val="00201B2E"/>
    <w:rsid w:val="00201DE0"/>
    <w:rsid w:val="002024D8"/>
    <w:rsid w:val="00202567"/>
    <w:rsid w:val="0020294D"/>
    <w:rsid w:val="0020314C"/>
    <w:rsid w:val="00203178"/>
    <w:rsid w:val="002031E0"/>
    <w:rsid w:val="00203539"/>
    <w:rsid w:val="002037EE"/>
    <w:rsid w:val="00203D71"/>
    <w:rsid w:val="00203DFC"/>
    <w:rsid w:val="00203FD0"/>
    <w:rsid w:val="00204368"/>
    <w:rsid w:val="002043AA"/>
    <w:rsid w:val="00204E7A"/>
    <w:rsid w:val="00204EE5"/>
    <w:rsid w:val="00205B62"/>
    <w:rsid w:val="00205F0B"/>
    <w:rsid w:val="00206425"/>
    <w:rsid w:val="002069AF"/>
    <w:rsid w:val="00206A77"/>
    <w:rsid w:val="00206EDB"/>
    <w:rsid w:val="002077C7"/>
    <w:rsid w:val="00207839"/>
    <w:rsid w:val="002105FD"/>
    <w:rsid w:val="00210687"/>
    <w:rsid w:val="0021089F"/>
    <w:rsid w:val="00211009"/>
    <w:rsid w:val="002114D9"/>
    <w:rsid w:val="00211729"/>
    <w:rsid w:val="002119B2"/>
    <w:rsid w:val="00211F1A"/>
    <w:rsid w:val="002120FA"/>
    <w:rsid w:val="00212187"/>
    <w:rsid w:val="00212438"/>
    <w:rsid w:val="002126CA"/>
    <w:rsid w:val="0021271A"/>
    <w:rsid w:val="002129A3"/>
    <w:rsid w:val="00212EA9"/>
    <w:rsid w:val="00212F14"/>
    <w:rsid w:val="00213641"/>
    <w:rsid w:val="0021371A"/>
    <w:rsid w:val="002138F4"/>
    <w:rsid w:val="00213952"/>
    <w:rsid w:val="00213E36"/>
    <w:rsid w:val="00214216"/>
    <w:rsid w:val="00214C03"/>
    <w:rsid w:val="00214CF1"/>
    <w:rsid w:val="00214E7F"/>
    <w:rsid w:val="00214F49"/>
    <w:rsid w:val="002152F9"/>
    <w:rsid w:val="002157B9"/>
    <w:rsid w:val="0021599E"/>
    <w:rsid w:val="00215BC4"/>
    <w:rsid w:val="00215D27"/>
    <w:rsid w:val="00215D68"/>
    <w:rsid w:val="00215E7C"/>
    <w:rsid w:val="00215EDD"/>
    <w:rsid w:val="0021658C"/>
    <w:rsid w:val="0021699F"/>
    <w:rsid w:val="002169AD"/>
    <w:rsid w:val="00216A5C"/>
    <w:rsid w:val="00216DAD"/>
    <w:rsid w:val="00216DE5"/>
    <w:rsid w:val="00216EE2"/>
    <w:rsid w:val="00216FB2"/>
    <w:rsid w:val="0021701B"/>
    <w:rsid w:val="002171EF"/>
    <w:rsid w:val="002175B7"/>
    <w:rsid w:val="0021770B"/>
    <w:rsid w:val="00217E5D"/>
    <w:rsid w:val="00220543"/>
    <w:rsid w:val="00220843"/>
    <w:rsid w:val="00220986"/>
    <w:rsid w:val="00220BB2"/>
    <w:rsid w:val="00220E3A"/>
    <w:rsid w:val="002210EE"/>
    <w:rsid w:val="0022110E"/>
    <w:rsid w:val="00221194"/>
    <w:rsid w:val="002212CD"/>
    <w:rsid w:val="00221431"/>
    <w:rsid w:val="002214D6"/>
    <w:rsid w:val="002215F6"/>
    <w:rsid w:val="002216CA"/>
    <w:rsid w:val="0022174D"/>
    <w:rsid w:val="00221877"/>
    <w:rsid w:val="002218ED"/>
    <w:rsid w:val="002219C3"/>
    <w:rsid w:val="002219DF"/>
    <w:rsid w:val="00221EDA"/>
    <w:rsid w:val="00222127"/>
    <w:rsid w:val="0022226C"/>
    <w:rsid w:val="00222567"/>
    <w:rsid w:val="002228F5"/>
    <w:rsid w:val="002229BF"/>
    <w:rsid w:val="00222B75"/>
    <w:rsid w:val="00222F69"/>
    <w:rsid w:val="00223222"/>
    <w:rsid w:val="0022418B"/>
    <w:rsid w:val="0022421F"/>
    <w:rsid w:val="0022432C"/>
    <w:rsid w:val="00224814"/>
    <w:rsid w:val="002256D9"/>
    <w:rsid w:val="002258F5"/>
    <w:rsid w:val="00225AF6"/>
    <w:rsid w:val="00225B85"/>
    <w:rsid w:val="00225E0B"/>
    <w:rsid w:val="00225E44"/>
    <w:rsid w:val="00226455"/>
    <w:rsid w:val="00226E22"/>
    <w:rsid w:val="00227365"/>
    <w:rsid w:val="00227C08"/>
    <w:rsid w:val="00227D65"/>
    <w:rsid w:val="00230163"/>
    <w:rsid w:val="0023024D"/>
    <w:rsid w:val="002309E2"/>
    <w:rsid w:val="00230C80"/>
    <w:rsid w:val="00230D25"/>
    <w:rsid w:val="002321FE"/>
    <w:rsid w:val="002327FE"/>
    <w:rsid w:val="0023296F"/>
    <w:rsid w:val="00232B9B"/>
    <w:rsid w:val="00233263"/>
    <w:rsid w:val="00233AAA"/>
    <w:rsid w:val="00233BC9"/>
    <w:rsid w:val="00233C34"/>
    <w:rsid w:val="00233C70"/>
    <w:rsid w:val="00233D89"/>
    <w:rsid w:val="00233EEB"/>
    <w:rsid w:val="00234574"/>
    <w:rsid w:val="002349E3"/>
    <w:rsid w:val="00234D73"/>
    <w:rsid w:val="00234FF0"/>
    <w:rsid w:val="00235052"/>
    <w:rsid w:val="002350A9"/>
    <w:rsid w:val="002358F9"/>
    <w:rsid w:val="00235955"/>
    <w:rsid w:val="00235E76"/>
    <w:rsid w:val="00235EC2"/>
    <w:rsid w:val="00236474"/>
    <w:rsid w:val="00236607"/>
    <w:rsid w:val="00236A8A"/>
    <w:rsid w:val="00236CE1"/>
    <w:rsid w:val="00236E7B"/>
    <w:rsid w:val="002370A7"/>
    <w:rsid w:val="002377DF"/>
    <w:rsid w:val="00237A4B"/>
    <w:rsid w:val="00237CF7"/>
    <w:rsid w:val="00237FC5"/>
    <w:rsid w:val="0024008B"/>
    <w:rsid w:val="002401CA"/>
    <w:rsid w:val="00240B6B"/>
    <w:rsid w:val="00240F57"/>
    <w:rsid w:val="00241004"/>
    <w:rsid w:val="002413E1"/>
    <w:rsid w:val="00241519"/>
    <w:rsid w:val="00241845"/>
    <w:rsid w:val="002419A1"/>
    <w:rsid w:val="002419AE"/>
    <w:rsid w:val="00241A68"/>
    <w:rsid w:val="00241EA1"/>
    <w:rsid w:val="00241FAC"/>
    <w:rsid w:val="00242446"/>
    <w:rsid w:val="00242642"/>
    <w:rsid w:val="002427E6"/>
    <w:rsid w:val="00242A70"/>
    <w:rsid w:val="00242B24"/>
    <w:rsid w:val="00242D1C"/>
    <w:rsid w:val="00242EDA"/>
    <w:rsid w:val="0024325E"/>
    <w:rsid w:val="0024329A"/>
    <w:rsid w:val="0024332E"/>
    <w:rsid w:val="002434F1"/>
    <w:rsid w:val="00243E6B"/>
    <w:rsid w:val="002441AF"/>
    <w:rsid w:val="002444D2"/>
    <w:rsid w:val="002448AB"/>
    <w:rsid w:val="00245B1E"/>
    <w:rsid w:val="00245F74"/>
    <w:rsid w:val="00246093"/>
    <w:rsid w:val="00246175"/>
    <w:rsid w:val="00246A6D"/>
    <w:rsid w:val="00246ADC"/>
    <w:rsid w:val="00246C72"/>
    <w:rsid w:val="00246D0A"/>
    <w:rsid w:val="00246F7B"/>
    <w:rsid w:val="002471FA"/>
    <w:rsid w:val="002473A0"/>
    <w:rsid w:val="0024786C"/>
    <w:rsid w:val="00247EB9"/>
    <w:rsid w:val="00247EFC"/>
    <w:rsid w:val="0025022F"/>
    <w:rsid w:val="00250313"/>
    <w:rsid w:val="00250421"/>
    <w:rsid w:val="00250A9A"/>
    <w:rsid w:val="00250B9B"/>
    <w:rsid w:val="00250C84"/>
    <w:rsid w:val="002515FA"/>
    <w:rsid w:val="002519AA"/>
    <w:rsid w:val="00251C25"/>
    <w:rsid w:val="00251C47"/>
    <w:rsid w:val="00251CF2"/>
    <w:rsid w:val="00251F39"/>
    <w:rsid w:val="00251F68"/>
    <w:rsid w:val="00252508"/>
    <w:rsid w:val="0025299E"/>
    <w:rsid w:val="002529A1"/>
    <w:rsid w:val="00253072"/>
    <w:rsid w:val="0025356E"/>
    <w:rsid w:val="0025387B"/>
    <w:rsid w:val="00253B8C"/>
    <w:rsid w:val="00254000"/>
    <w:rsid w:val="0025418A"/>
    <w:rsid w:val="0025430B"/>
    <w:rsid w:val="002545AA"/>
    <w:rsid w:val="00254BE9"/>
    <w:rsid w:val="00254FB5"/>
    <w:rsid w:val="00255D00"/>
    <w:rsid w:val="00255F6F"/>
    <w:rsid w:val="00256614"/>
    <w:rsid w:val="0025662B"/>
    <w:rsid w:val="002575F5"/>
    <w:rsid w:val="00257940"/>
    <w:rsid w:val="00257971"/>
    <w:rsid w:val="002607A2"/>
    <w:rsid w:val="00261092"/>
    <w:rsid w:val="002610A5"/>
    <w:rsid w:val="0026199B"/>
    <w:rsid w:val="00261CCA"/>
    <w:rsid w:val="00261E6C"/>
    <w:rsid w:val="0026218B"/>
    <w:rsid w:val="002627F8"/>
    <w:rsid w:val="00262E19"/>
    <w:rsid w:val="00263242"/>
    <w:rsid w:val="00263339"/>
    <w:rsid w:val="0026339E"/>
    <w:rsid w:val="002633A3"/>
    <w:rsid w:val="00263BB2"/>
    <w:rsid w:val="00263C48"/>
    <w:rsid w:val="00263C66"/>
    <w:rsid w:val="00264040"/>
    <w:rsid w:val="00264275"/>
    <w:rsid w:val="00264719"/>
    <w:rsid w:val="00265069"/>
    <w:rsid w:val="002653A1"/>
    <w:rsid w:val="00265465"/>
    <w:rsid w:val="00265A4B"/>
    <w:rsid w:val="00265D41"/>
    <w:rsid w:val="00266421"/>
    <w:rsid w:val="0026653E"/>
    <w:rsid w:val="0026681F"/>
    <w:rsid w:val="00266B70"/>
    <w:rsid w:val="002672B7"/>
    <w:rsid w:val="0026755F"/>
    <w:rsid w:val="0026756C"/>
    <w:rsid w:val="00267A27"/>
    <w:rsid w:val="00267ABE"/>
    <w:rsid w:val="00267D21"/>
    <w:rsid w:val="002701AB"/>
    <w:rsid w:val="0027060B"/>
    <w:rsid w:val="00270DB7"/>
    <w:rsid w:val="00270F5F"/>
    <w:rsid w:val="0027105E"/>
    <w:rsid w:val="00271C9F"/>
    <w:rsid w:val="00271E30"/>
    <w:rsid w:val="00271E33"/>
    <w:rsid w:val="00271EB4"/>
    <w:rsid w:val="002721CC"/>
    <w:rsid w:val="002723C2"/>
    <w:rsid w:val="002724C3"/>
    <w:rsid w:val="002729CD"/>
    <w:rsid w:val="00272A34"/>
    <w:rsid w:val="00272B30"/>
    <w:rsid w:val="00272FB3"/>
    <w:rsid w:val="00273134"/>
    <w:rsid w:val="00273324"/>
    <w:rsid w:val="00273390"/>
    <w:rsid w:val="002734B8"/>
    <w:rsid w:val="00273B4A"/>
    <w:rsid w:val="00273F90"/>
    <w:rsid w:val="0027424C"/>
    <w:rsid w:val="0027498E"/>
    <w:rsid w:val="00274E43"/>
    <w:rsid w:val="002756DA"/>
    <w:rsid w:val="00275986"/>
    <w:rsid w:val="00275C3B"/>
    <w:rsid w:val="00276030"/>
    <w:rsid w:val="00276382"/>
    <w:rsid w:val="002765CF"/>
    <w:rsid w:val="00276722"/>
    <w:rsid w:val="00276BFB"/>
    <w:rsid w:val="00276F0B"/>
    <w:rsid w:val="0027727E"/>
    <w:rsid w:val="002804B1"/>
    <w:rsid w:val="00280553"/>
    <w:rsid w:val="002806AB"/>
    <w:rsid w:val="002808F2"/>
    <w:rsid w:val="002809F3"/>
    <w:rsid w:val="00280A07"/>
    <w:rsid w:val="00280B6E"/>
    <w:rsid w:val="00280B8E"/>
    <w:rsid w:val="00280C41"/>
    <w:rsid w:val="00280CEA"/>
    <w:rsid w:val="00280EBA"/>
    <w:rsid w:val="00280EEA"/>
    <w:rsid w:val="00280F60"/>
    <w:rsid w:val="0028118C"/>
    <w:rsid w:val="0028126E"/>
    <w:rsid w:val="002815E0"/>
    <w:rsid w:val="0028173E"/>
    <w:rsid w:val="00282109"/>
    <w:rsid w:val="00282B56"/>
    <w:rsid w:val="00282CB0"/>
    <w:rsid w:val="00283159"/>
    <w:rsid w:val="0028327C"/>
    <w:rsid w:val="0028341C"/>
    <w:rsid w:val="0028353A"/>
    <w:rsid w:val="002838CA"/>
    <w:rsid w:val="00283988"/>
    <w:rsid w:val="00283FCA"/>
    <w:rsid w:val="0028441B"/>
    <w:rsid w:val="0028443B"/>
    <w:rsid w:val="00284962"/>
    <w:rsid w:val="00284A55"/>
    <w:rsid w:val="00284C5B"/>
    <w:rsid w:val="00284CA7"/>
    <w:rsid w:val="00284FAA"/>
    <w:rsid w:val="002850A9"/>
    <w:rsid w:val="002851CE"/>
    <w:rsid w:val="00285DA7"/>
    <w:rsid w:val="00285DD6"/>
    <w:rsid w:val="00286092"/>
    <w:rsid w:val="00286624"/>
    <w:rsid w:val="002866D1"/>
    <w:rsid w:val="00286983"/>
    <w:rsid w:val="00286B72"/>
    <w:rsid w:val="00286EC5"/>
    <w:rsid w:val="0028737E"/>
    <w:rsid w:val="002874F2"/>
    <w:rsid w:val="002877BE"/>
    <w:rsid w:val="0028795F"/>
    <w:rsid w:val="00287F0C"/>
    <w:rsid w:val="00290B48"/>
    <w:rsid w:val="00290F9B"/>
    <w:rsid w:val="00291041"/>
    <w:rsid w:val="002910FD"/>
    <w:rsid w:val="0029148D"/>
    <w:rsid w:val="00291768"/>
    <w:rsid w:val="0029252D"/>
    <w:rsid w:val="002925FD"/>
    <w:rsid w:val="0029260E"/>
    <w:rsid w:val="0029275E"/>
    <w:rsid w:val="0029335B"/>
    <w:rsid w:val="00293BA8"/>
    <w:rsid w:val="0029448C"/>
    <w:rsid w:val="00294A3F"/>
    <w:rsid w:val="00294D58"/>
    <w:rsid w:val="00294EB3"/>
    <w:rsid w:val="00295B72"/>
    <w:rsid w:val="00296258"/>
    <w:rsid w:val="00296369"/>
    <w:rsid w:val="0029645B"/>
    <w:rsid w:val="002967A6"/>
    <w:rsid w:val="002969AE"/>
    <w:rsid w:val="00296D2C"/>
    <w:rsid w:val="00296EB4"/>
    <w:rsid w:val="002970B8"/>
    <w:rsid w:val="0029725C"/>
    <w:rsid w:val="002976CC"/>
    <w:rsid w:val="002977A1"/>
    <w:rsid w:val="00297AE8"/>
    <w:rsid w:val="002A00B2"/>
    <w:rsid w:val="002A0278"/>
    <w:rsid w:val="002A03D2"/>
    <w:rsid w:val="002A0409"/>
    <w:rsid w:val="002A0505"/>
    <w:rsid w:val="002A1559"/>
    <w:rsid w:val="002A2235"/>
    <w:rsid w:val="002A261D"/>
    <w:rsid w:val="002A3368"/>
    <w:rsid w:val="002A3A49"/>
    <w:rsid w:val="002A3EAE"/>
    <w:rsid w:val="002A404A"/>
    <w:rsid w:val="002A48B7"/>
    <w:rsid w:val="002A4A7C"/>
    <w:rsid w:val="002A4C07"/>
    <w:rsid w:val="002A4CB5"/>
    <w:rsid w:val="002A4D8A"/>
    <w:rsid w:val="002A4F74"/>
    <w:rsid w:val="002A5C2A"/>
    <w:rsid w:val="002A5D68"/>
    <w:rsid w:val="002A5D92"/>
    <w:rsid w:val="002A62AD"/>
    <w:rsid w:val="002A641B"/>
    <w:rsid w:val="002A6C88"/>
    <w:rsid w:val="002A6CA3"/>
    <w:rsid w:val="002A71F7"/>
    <w:rsid w:val="002A737A"/>
    <w:rsid w:val="002A79F1"/>
    <w:rsid w:val="002A7C23"/>
    <w:rsid w:val="002A7D72"/>
    <w:rsid w:val="002A7DD1"/>
    <w:rsid w:val="002A7F0A"/>
    <w:rsid w:val="002A7F2C"/>
    <w:rsid w:val="002A7F92"/>
    <w:rsid w:val="002B030B"/>
    <w:rsid w:val="002B036D"/>
    <w:rsid w:val="002B09C6"/>
    <w:rsid w:val="002B0C43"/>
    <w:rsid w:val="002B0D6F"/>
    <w:rsid w:val="002B1597"/>
    <w:rsid w:val="002B194C"/>
    <w:rsid w:val="002B1A73"/>
    <w:rsid w:val="002B1AD1"/>
    <w:rsid w:val="002B1B23"/>
    <w:rsid w:val="002B2733"/>
    <w:rsid w:val="002B2753"/>
    <w:rsid w:val="002B2B3A"/>
    <w:rsid w:val="002B2C8B"/>
    <w:rsid w:val="002B2D17"/>
    <w:rsid w:val="002B2D64"/>
    <w:rsid w:val="002B2E05"/>
    <w:rsid w:val="002B2E87"/>
    <w:rsid w:val="002B2F83"/>
    <w:rsid w:val="002B31F0"/>
    <w:rsid w:val="002B3594"/>
    <w:rsid w:val="002B3CF0"/>
    <w:rsid w:val="002B3D3B"/>
    <w:rsid w:val="002B41D7"/>
    <w:rsid w:val="002B4242"/>
    <w:rsid w:val="002B4415"/>
    <w:rsid w:val="002B4ED6"/>
    <w:rsid w:val="002B4ED7"/>
    <w:rsid w:val="002B57F7"/>
    <w:rsid w:val="002B5862"/>
    <w:rsid w:val="002B5FCC"/>
    <w:rsid w:val="002B6369"/>
    <w:rsid w:val="002B648B"/>
    <w:rsid w:val="002B6620"/>
    <w:rsid w:val="002B67C1"/>
    <w:rsid w:val="002B6BA7"/>
    <w:rsid w:val="002B6C5A"/>
    <w:rsid w:val="002B6E1E"/>
    <w:rsid w:val="002B728C"/>
    <w:rsid w:val="002B73AE"/>
    <w:rsid w:val="002B76E5"/>
    <w:rsid w:val="002B78A4"/>
    <w:rsid w:val="002B79BC"/>
    <w:rsid w:val="002B7C2D"/>
    <w:rsid w:val="002B7E6F"/>
    <w:rsid w:val="002B7EB2"/>
    <w:rsid w:val="002C07DB"/>
    <w:rsid w:val="002C0CDD"/>
    <w:rsid w:val="002C185C"/>
    <w:rsid w:val="002C1C32"/>
    <w:rsid w:val="002C1D11"/>
    <w:rsid w:val="002C2391"/>
    <w:rsid w:val="002C257B"/>
    <w:rsid w:val="002C2BFF"/>
    <w:rsid w:val="002C2D78"/>
    <w:rsid w:val="002C330E"/>
    <w:rsid w:val="002C38DE"/>
    <w:rsid w:val="002C3B8F"/>
    <w:rsid w:val="002C3BED"/>
    <w:rsid w:val="002C3DCD"/>
    <w:rsid w:val="002C48E6"/>
    <w:rsid w:val="002C522A"/>
    <w:rsid w:val="002C55F5"/>
    <w:rsid w:val="002C58C8"/>
    <w:rsid w:val="002C590B"/>
    <w:rsid w:val="002C5A67"/>
    <w:rsid w:val="002C5D30"/>
    <w:rsid w:val="002C622C"/>
    <w:rsid w:val="002C62BD"/>
    <w:rsid w:val="002C684B"/>
    <w:rsid w:val="002C68E6"/>
    <w:rsid w:val="002C6981"/>
    <w:rsid w:val="002C6F82"/>
    <w:rsid w:val="002C7174"/>
    <w:rsid w:val="002C7CF9"/>
    <w:rsid w:val="002C7DD4"/>
    <w:rsid w:val="002D01B1"/>
    <w:rsid w:val="002D0477"/>
    <w:rsid w:val="002D0604"/>
    <w:rsid w:val="002D11FA"/>
    <w:rsid w:val="002D14E9"/>
    <w:rsid w:val="002D18B2"/>
    <w:rsid w:val="002D18BC"/>
    <w:rsid w:val="002D2589"/>
    <w:rsid w:val="002D261B"/>
    <w:rsid w:val="002D2AFA"/>
    <w:rsid w:val="002D2E6A"/>
    <w:rsid w:val="002D2EBF"/>
    <w:rsid w:val="002D301B"/>
    <w:rsid w:val="002D32D5"/>
    <w:rsid w:val="002D3419"/>
    <w:rsid w:val="002D365F"/>
    <w:rsid w:val="002D36BB"/>
    <w:rsid w:val="002D36F4"/>
    <w:rsid w:val="002D397C"/>
    <w:rsid w:val="002D3D70"/>
    <w:rsid w:val="002D3DC4"/>
    <w:rsid w:val="002D3F9D"/>
    <w:rsid w:val="002D405B"/>
    <w:rsid w:val="002D409E"/>
    <w:rsid w:val="002D4370"/>
    <w:rsid w:val="002D4533"/>
    <w:rsid w:val="002D4787"/>
    <w:rsid w:val="002D4A93"/>
    <w:rsid w:val="002D4AB7"/>
    <w:rsid w:val="002D4D3F"/>
    <w:rsid w:val="002D4DD5"/>
    <w:rsid w:val="002D4E65"/>
    <w:rsid w:val="002D5199"/>
    <w:rsid w:val="002D52F1"/>
    <w:rsid w:val="002D586C"/>
    <w:rsid w:val="002D5BF0"/>
    <w:rsid w:val="002D5DC5"/>
    <w:rsid w:val="002D5DCF"/>
    <w:rsid w:val="002D5DD2"/>
    <w:rsid w:val="002D66C9"/>
    <w:rsid w:val="002D6709"/>
    <w:rsid w:val="002D7020"/>
    <w:rsid w:val="002D71A2"/>
    <w:rsid w:val="002D75F7"/>
    <w:rsid w:val="002D794D"/>
    <w:rsid w:val="002D7A42"/>
    <w:rsid w:val="002D7AAA"/>
    <w:rsid w:val="002D7E22"/>
    <w:rsid w:val="002D7F06"/>
    <w:rsid w:val="002E0065"/>
    <w:rsid w:val="002E0652"/>
    <w:rsid w:val="002E0F89"/>
    <w:rsid w:val="002E1D22"/>
    <w:rsid w:val="002E23FE"/>
    <w:rsid w:val="002E2D58"/>
    <w:rsid w:val="002E2D65"/>
    <w:rsid w:val="002E3632"/>
    <w:rsid w:val="002E3723"/>
    <w:rsid w:val="002E3AD5"/>
    <w:rsid w:val="002E3C27"/>
    <w:rsid w:val="002E41CD"/>
    <w:rsid w:val="002E4222"/>
    <w:rsid w:val="002E45AB"/>
    <w:rsid w:val="002E4B0C"/>
    <w:rsid w:val="002E4CE7"/>
    <w:rsid w:val="002E4E38"/>
    <w:rsid w:val="002E515A"/>
    <w:rsid w:val="002E5351"/>
    <w:rsid w:val="002E59ED"/>
    <w:rsid w:val="002E5BCF"/>
    <w:rsid w:val="002E6443"/>
    <w:rsid w:val="002E6887"/>
    <w:rsid w:val="002E6975"/>
    <w:rsid w:val="002E6BD7"/>
    <w:rsid w:val="002E7223"/>
    <w:rsid w:val="002E73E4"/>
    <w:rsid w:val="002E75CA"/>
    <w:rsid w:val="002E78F7"/>
    <w:rsid w:val="002E7A37"/>
    <w:rsid w:val="002F0043"/>
    <w:rsid w:val="002F00C4"/>
    <w:rsid w:val="002F02E8"/>
    <w:rsid w:val="002F02F1"/>
    <w:rsid w:val="002F0440"/>
    <w:rsid w:val="002F06C7"/>
    <w:rsid w:val="002F09A0"/>
    <w:rsid w:val="002F0E10"/>
    <w:rsid w:val="002F1146"/>
    <w:rsid w:val="002F122E"/>
    <w:rsid w:val="002F17CD"/>
    <w:rsid w:val="002F1BC9"/>
    <w:rsid w:val="002F1EE8"/>
    <w:rsid w:val="002F1FB5"/>
    <w:rsid w:val="002F214A"/>
    <w:rsid w:val="002F246E"/>
    <w:rsid w:val="002F26E7"/>
    <w:rsid w:val="002F2AAF"/>
    <w:rsid w:val="002F34B7"/>
    <w:rsid w:val="002F3FBB"/>
    <w:rsid w:val="002F42CC"/>
    <w:rsid w:val="002F436F"/>
    <w:rsid w:val="002F4524"/>
    <w:rsid w:val="002F470F"/>
    <w:rsid w:val="002F49C6"/>
    <w:rsid w:val="002F4BFA"/>
    <w:rsid w:val="002F59DF"/>
    <w:rsid w:val="002F5E54"/>
    <w:rsid w:val="002F649E"/>
    <w:rsid w:val="002F6C0A"/>
    <w:rsid w:val="002F6D01"/>
    <w:rsid w:val="002F6D7D"/>
    <w:rsid w:val="002F6EF2"/>
    <w:rsid w:val="002F75D0"/>
    <w:rsid w:val="002F7C03"/>
    <w:rsid w:val="00300192"/>
    <w:rsid w:val="003002BE"/>
    <w:rsid w:val="0030034A"/>
    <w:rsid w:val="00301306"/>
    <w:rsid w:val="00301513"/>
    <w:rsid w:val="00301786"/>
    <w:rsid w:val="003019CE"/>
    <w:rsid w:val="003027E6"/>
    <w:rsid w:val="00302861"/>
    <w:rsid w:val="00302CDC"/>
    <w:rsid w:val="003034F5"/>
    <w:rsid w:val="00303588"/>
    <w:rsid w:val="003035F3"/>
    <w:rsid w:val="0030406E"/>
    <w:rsid w:val="003040FE"/>
    <w:rsid w:val="0030413A"/>
    <w:rsid w:val="00304B0A"/>
    <w:rsid w:val="003054C7"/>
    <w:rsid w:val="003054E8"/>
    <w:rsid w:val="0030570E"/>
    <w:rsid w:val="00306018"/>
    <w:rsid w:val="00306610"/>
    <w:rsid w:val="0030675E"/>
    <w:rsid w:val="00306E42"/>
    <w:rsid w:val="00306ECD"/>
    <w:rsid w:val="00307463"/>
    <w:rsid w:val="00307720"/>
    <w:rsid w:val="00307C68"/>
    <w:rsid w:val="00310041"/>
    <w:rsid w:val="003101F9"/>
    <w:rsid w:val="003107FF"/>
    <w:rsid w:val="00310A2A"/>
    <w:rsid w:val="00310B2A"/>
    <w:rsid w:val="00310D7A"/>
    <w:rsid w:val="00311065"/>
    <w:rsid w:val="003113D2"/>
    <w:rsid w:val="0031172C"/>
    <w:rsid w:val="003119FE"/>
    <w:rsid w:val="00312209"/>
    <w:rsid w:val="00312C0B"/>
    <w:rsid w:val="00312E6D"/>
    <w:rsid w:val="00312F22"/>
    <w:rsid w:val="00312FEF"/>
    <w:rsid w:val="0031363B"/>
    <w:rsid w:val="00313851"/>
    <w:rsid w:val="003138C2"/>
    <w:rsid w:val="003138CD"/>
    <w:rsid w:val="00313BA7"/>
    <w:rsid w:val="0031484A"/>
    <w:rsid w:val="00314C94"/>
    <w:rsid w:val="00314D7A"/>
    <w:rsid w:val="00314F76"/>
    <w:rsid w:val="00315574"/>
    <w:rsid w:val="0031617B"/>
    <w:rsid w:val="00316E93"/>
    <w:rsid w:val="0031720E"/>
    <w:rsid w:val="003174DA"/>
    <w:rsid w:val="003175A3"/>
    <w:rsid w:val="003176DD"/>
    <w:rsid w:val="003178AD"/>
    <w:rsid w:val="003179F9"/>
    <w:rsid w:val="00317E15"/>
    <w:rsid w:val="00317F17"/>
    <w:rsid w:val="003201A9"/>
    <w:rsid w:val="0032022B"/>
    <w:rsid w:val="00320994"/>
    <w:rsid w:val="00320ED9"/>
    <w:rsid w:val="003211AD"/>
    <w:rsid w:val="00321755"/>
    <w:rsid w:val="00321802"/>
    <w:rsid w:val="003219CF"/>
    <w:rsid w:val="00321A42"/>
    <w:rsid w:val="00321A5F"/>
    <w:rsid w:val="00321CE8"/>
    <w:rsid w:val="00321D47"/>
    <w:rsid w:val="003225D7"/>
    <w:rsid w:val="00322A19"/>
    <w:rsid w:val="00322E20"/>
    <w:rsid w:val="00322F28"/>
    <w:rsid w:val="00323059"/>
    <w:rsid w:val="003235B2"/>
    <w:rsid w:val="0032371E"/>
    <w:rsid w:val="00323D39"/>
    <w:rsid w:val="00323E49"/>
    <w:rsid w:val="00324544"/>
    <w:rsid w:val="00324839"/>
    <w:rsid w:val="003248CC"/>
    <w:rsid w:val="0032496B"/>
    <w:rsid w:val="00325BC9"/>
    <w:rsid w:val="00325E98"/>
    <w:rsid w:val="00326407"/>
    <w:rsid w:val="00326445"/>
    <w:rsid w:val="0032652B"/>
    <w:rsid w:val="0032652E"/>
    <w:rsid w:val="00326BB0"/>
    <w:rsid w:val="00326CF1"/>
    <w:rsid w:val="00326F33"/>
    <w:rsid w:val="00327704"/>
    <w:rsid w:val="00327D04"/>
    <w:rsid w:val="00327FE0"/>
    <w:rsid w:val="003301B4"/>
    <w:rsid w:val="003301ED"/>
    <w:rsid w:val="003304EB"/>
    <w:rsid w:val="0033050C"/>
    <w:rsid w:val="0033052D"/>
    <w:rsid w:val="003308C6"/>
    <w:rsid w:val="0033093F"/>
    <w:rsid w:val="003309A4"/>
    <w:rsid w:val="0033226D"/>
    <w:rsid w:val="00332343"/>
    <w:rsid w:val="0033291A"/>
    <w:rsid w:val="0033295F"/>
    <w:rsid w:val="00332A96"/>
    <w:rsid w:val="00332C63"/>
    <w:rsid w:val="00332C67"/>
    <w:rsid w:val="00332EDD"/>
    <w:rsid w:val="00332F3A"/>
    <w:rsid w:val="00333046"/>
    <w:rsid w:val="003332E5"/>
    <w:rsid w:val="0033332D"/>
    <w:rsid w:val="00333331"/>
    <w:rsid w:val="00333359"/>
    <w:rsid w:val="00333373"/>
    <w:rsid w:val="00333692"/>
    <w:rsid w:val="00333FE4"/>
    <w:rsid w:val="00334871"/>
    <w:rsid w:val="00334B9B"/>
    <w:rsid w:val="00334BF2"/>
    <w:rsid w:val="00334CB8"/>
    <w:rsid w:val="00334D1B"/>
    <w:rsid w:val="003350B5"/>
    <w:rsid w:val="00335544"/>
    <w:rsid w:val="00335581"/>
    <w:rsid w:val="0033562A"/>
    <w:rsid w:val="0033590D"/>
    <w:rsid w:val="00335A30"/>
    <w:rsid w:val="00335C12"/>
    <w:rsid w:val="00335C3D"/>
    <w:rsid w:val="003362AE"/>
    <w:rsid w:val="003362FC"/>
    <w:rsid w:val="0033649B"/>
    <w:rsid w:val="003365CF"/>
    <w:rsid w:val="00336724"/>
    <w:rsid w:val="00336786"/>
    <w:rsid w:val="00336973"/>
    <w:rsid w:val="003369D2"/>
    <w:rsid w:val="00336B6E"/>
    <w:rsid w:val="00336C92"/>
    <w:rsid w:val="00336E5E"/>
    <w:rsid w:val="00336FD0"/>
    <w:rsid w:val="0033716E"/>
    <w:rsid w:val="00337278"/>
    <w:rsid w:val="003376E9"/>
    <w:rsid w:val="00337AC8"/>
    <w:rsid w:val="00337B11"/>
    <w:rsid w:val="0034039A"/>
    <w:rsid w:val="003408CA"/>
    <w:rsid w:val="00340980"/>
    <w:rsid w:val="00340AA8"/>
    <w:rsid w:val="00340BCE"/>
    <w:rsid w:val="00341099"/>
    <w:rsid w:val="003413F3"/>
    <w:rsid w:val="003416FA"/>
    <w:rsid w:val="0034170D"/>
    <w:rsid w:val="003417BF"/>
    <w:rsid w:val="00342070"/>
    <w:rsid w:val="003421F8"/>
    <w:rsid w:val="003426C0"/>
    <w:rsid w:val="00342742"/>
    <w:rsid w:val="00342952"/>
    <w:rsid w:val="00342E5D"/>
    <w:rsid w:val="003436F7"/>
    <w:rsid w:val="00343F16"/>
    <w:rsid w:val="00343F8F"/>
    <w:rsid w:val="003448EA"/>
    <w:rsid w:val="00344E42"/>
    <w:rsid w:val="0034523C"/>
    <w:rsid w:val="0034526D"/>
    <w:rsid w:val="003460CF"/>
    <w:rsid w:val="00346105"/>
    <w:rsid w:val="003464F2"/>
    <w:rsid w:val="00346553"/>
    <w:rsid w:val="00346904"/>
    <w:rsid w:val="00347660"/>
    <w:rsid w:val="00347CA9"/>
    <w:rsid w:val="00347D73"/>
    <w:rsid w:val="003503ED"/>
    <w:rsid w:val="0035049F"/>
    <w:rsid w:val="0035125A"/>
    <w:rsid w:val="003512D3"/>
    <w:rsid w:val="0035177E"/>
    <w:rsid w:val="0035198A"/>
    <w:rsid w:val="003519B8"/>
    <w:rsid w:val="00351D26"/>
    <w:rsid w:val="00351F64"/>
    <w:rsid w:val="00352061"/>
    <w:rsid w:val="00352093"/>
    <w:rsid w:val="00352120"/>
    <w:rsid w:val="003521E0"/>
    <w:rsid w:val="003524BC"/>
    <w:rsid w:val="00352955"/>
    <w:rsid w:val="00352D76"/>
    <w:rsid w:val="00352EEA"/>
    <w:rsid w:val="0035327D"/>
    <w:rsid w:val="003532A8"/>
    <w:rsid w:val="003534ED"/>
    <w:rsid w:val="003539EF"/>
    <w:rsid w:val="00353A05"/>
    <w:rsid w:val="00353A09"/>
    <w:rsid w:val="00353E01"/>
    <w:rsid w:val="00354244"/>
    <w:rsid w:val="003544B8"/>
    <w:rsid w:val="00354518"/>
    <w:rsid w:val="003546C7"/>
    <w:rsid w:val="00354B32"/>
    <w:rsid w:val="00354E0A"/>
    <w:rsid w:val="00355C08"/>
    <w:rsid w:val="00356130"/>
    <w:rsid w:val="003562EF"/>
    <w:rsid w:val="00356557"/>
    <w:rsid w:val="0035657C"/>
    <w:rsid w:val="003565F0"/>
    <w:rsid w:val="0035689F"/>
    <w:rsid w:val="00356BF9"/>
    <w:rsid w:val="00357090"/>
    <w:rsid w:val="0035715A"/>
    <w:rsid w:val="003576F6"/>
    <w:rsid w:val="00357796"/>
    <w:rsid w:val="00360037"/>
    <w:rsid w:val="0036020A"/>
    <w:rsid w:val="00360566"/>
    <w:rsid w:val="00360761"/>
    <w:rsid w:val="00360996"/>
    <w:rsid w:val="00360C03"/>
    <w:rsid w:val="00360CC1"/>
    <w:rsid w:val="00360D1E"/>
    <w:rsid w:val="00360F5C"/>
    <w:rsid w:val="003613E5"/>
    <w:rsid w:val="00361611"/>
    <w:rsid w:val="00361640"/>
    <w:rsid w:val="003616EF"/>
    <w:rsid w:val="00361899"/>
    <w:rsid w:val="003619A4"/>
    <w:rsid w:val="003619E3"/>
    <w:rsid w:val="00361A67"/>
    <w:rsid w:val="00361E28"/>
    <w:rsid w:val="003624C5"/>
    <w:rsid w:val="0036257C"/>
    <w:rsid w:val="00362A08"/>
    <w:rsid w:val="00362F0E"/>
    <w:rsid w:val="00363268"/>
    <w:rsid w:val="003635AD"/>
    <w:rsid w:val="003638C7"/>
    <w:rsid w:val="00363973"/>
    <w:rsid w:val="003642A8"/>
    <w:rsid w:val="003643EC"/>
    <w:rsid w:val="0036450D"/>
    <w:rsid w:val="0036458C"/>
    <w:rsid w:val="0036469B"/>
    <w:rsid w:val="003647ED"/>
    <w:rsid w:val="00364830"/>
    <w:rsid w:val="003649AC"/>
    <w:rsid w:val="00365880"/>
    <w:rsid w:val="00365AE1"/>
    <w:rsid w:val="00365C2F"/>
    <w:rsid w:val="0036679D"/>
    <w:rsid w:val="00366910"/>
    <w:rsid w:val="003672F5"/>
    <w:rsid w:val="00367374"/>
    <w:rsid w:val="00367425"/>
    <w:rsid w:val="003677C6"/>
    <w:rsid w:val="00367897"/>
    <w:rsid w:val="00367CB5"/>
    <w:rsid w:val="00367EA3"/>
    <w:rsid w:val="003703BB"/>
    <w:rsid w:val="003703F5"/>
    <w:rsid w:val="00371160"/>
    <w:rsid w:val="00371667"/>
    <w:rsid w:val="00371B83"/>
    <w:rsid w:val="00372038"/>
    <w:rsid w:val="00372293"/>
    <w:rsid w:val="00372A12"/>
    <w:rsid w:val="00372E54"/>
    <w:rsid w:val="00372E6E"/>
    <w:rsid w:val="00373181"/>
    <w:rsid w:val="00373642"/>
    <w:rsid w:val="00373EFF"/>
    <w:rsid w:val="0037455D"/>
    <w:rsid w:val="00374601"/>
    <w:rsid w:val="003748AE"/>
    <w:rsid w:val="00374BF3"/>
    <w:rsid w:val="00374ED8"/>
    <w:rsid w:val="00374FFB"/>
    <w:rsid w:val="0037506B"/>
    <w:rsid w:val="00375221"/>
    <w:rsid w:val="003752D1"/>
    <w:rsid w:val="0037552C"/>
    <w:rsid w:val="003755F9"/>
    <w:rsid w:val="00375ACE"/>
    <w:rsid w:val="00375FBD"/>
    <w:rsid w:val="00376046"/>
    <w:rsid w:val="003760C7"/>
    <w:rsid w:val="00377151"/>
    <w:rsid w:val="00377D77"/>
    <w:rsid w:val="00380002"/>
    <w:rsid w:val="00380480"/>
    <w:rsid w:val="00380584"/>
    <w:rsid w:val="00380681"/>
    <w:rsid w:val="00380A82"/>
    <w:rsid w:val="00380F71"/>
    <w:rsid w:val="003811AA"/>
    <w:rsid w:val="003812DC"/>
    <w:rsid w:val="003813AF"/>
    <w:rsid w:val="003818A9"/>
    <w:rsid w:val="00381A06"/>
    <w:rsid w:val="00381AB1"/>
    <w:rsid w:val="00381AFE"/>
    <w:rsid w:val="00381DEA"/>
    <w:rsid w:val="0038209E"/>
    <w:rsid w:val="003821E7"/>
    <w:rsid w:val="003822BD"/>
    <w:rsid w:val="00382BC5"/>
    <w:rsid w:val="00382E18"/>
    <w:rsid w:val="003830FC"/>
    <w:rsid w:val="003839E1"/>
    <w:rsid w:val="003840AB"/>
    <w:rsid w:val="0038441F"/>
    <w:rsid w:val="003844AB"/>
    <w:rsid w:val="00384DFB"/>
    <w:rsid w:val="00385412"/>
    <w:rsid w:val="00385AD8"/>
    <w:rsid w:val="00385BDF"/>
    <w:rsid w:val="00385D89"/>
    <w:rsid w:val="00386007"/>
    <w:rsid w:val="0038615F"/>
    <w:rsid w:val="003862F5"/>
    <w:rsid w:val="00386B21"/>
    <w:rsid w:val="00386C87"/>
    <w:rsid w:val="00386EED"/>
    <w:rsid w:val="00387000"/>
    <w:rsid w:val="00387275"/>
    <w:rsid w:val="003877AC"/>
    <w:rsid w:val="003877C1"/>
    <w:rsid w:val="00387D37"/>
    <w:rsid w:val="00387D5B"/>
    <w:rsid w:val="00387ED0"/>
    <w:rsid w:val="00390315"/>
    <w:rsid w:val="003908FB"/>
    <w:rsid w:val="00390E5A"/>
    <w:rsid w:val="00391168"/>
    <w:rsid w:val="003914B8"/>
    <w:rsid w:val="003914CC"/>
    <w:rsid w:val="003918C7"/>
    <w:rsid w:val="00391AFA"/>
    <w:rsid w:val="00391C83"/>
    <w:rsid w:val="003922DB"/>
    <w:rsid w:val="0039295C"/>
    <w:rsid w:val="00392C1E"/>
    <w:rsid w:val="0039325E"/>
    <w:rsid w:val="0039336F"/>
    <w:rsid w:val="003936DC"/>
    <w:rsid w:val="003938CF"/>
    <w:rsid w:val="00393A2F"/>
    <w:rsid w:val="00393C73"/>
    <w:rsid w:val="00393CF6"/>
    <w:rsid w:val="00393D45"/>
    <w:rsid w:val="00394B0E"/>
    <w:rsid w:val="00394BF0"/>
    <w:rsid w:val="00394C38"/>
    <w:rsid w:val="00394D6C"/>
    <w:rsid w:val="00394F64"/>
    <w:rsid w:val="00394FDE"/>
    <w:rsid w:val="00395056"/>
    <w:rsid w:val="0039543A"/>
    <w:rsid w:val="003956E3"/>
    <w:rsid w:val="00396CD8"/>
    <w:rsid w:val="00396F64"/>
    <w:rsid w:val="0039789C"/>
    <w:rsid w:val="003979B4"/>
    <w:rsid w:val="003A0228"/>
    <w:rsid w:val="003A0B75"/>
    <w:rsid w:val="003A0C99"/>
    <w:rsid w:val="003A0E65"/>
    <w:rsid w:val="003A0FF8"/>
    <w:rsid w:val="003A1939"/>
    <w:rsid w:val="003A19B2"/>
    <w:rsid w:val="003A19ED"/>
    <w:rsid w:val="003A20FF"/>
    <w:rsid w:val="003A21A8"/>
    <w:rsid w:val="003A21FE"/>
    <w:rsid w:val="003A2296"/>
    <w:rsid w:val="003A265A"/>
    <w:rsid w:val="003A2884"/>
    <w:rsid w:val="003A2C97"/>
    <w:rsid w:val="003A2F26"/>
    <w:rsid w:val="003A2F2E"/>
    <w:rsid w:val="003A2FB0"/>
    <w:rsid w:val="003A3065"/>
    <w:rsid w:val="003A3151"/>
    <w:rsid w:val="003A3935"/>
    <w:rsid w:val="003A3DB8"/>
    <w:rsid w:val="003A3FAA"/>
    <w:rsid w:val="003A41E9"/>
    <w:rsid w:val="003A442B"/>
    <w:rsid w:val="003A4688"/>
    <w:rsid w:val="003A4AB1"/>
    <w:rsid w:val="003A4B48"/>
    <w:rsid w:val="003A4E87"/>
    <w:rsid w:val="003A5266"/>
    <w:rsid w:val="003A52AB"/>
    <w:rsid w:val="003A535B"/>
    <w:rsid w:val="003A5CC7"/>
    <w:rsid w:val="003A6183"/>
    <w:rsid w:val="003A6376"/>
    <w:rsid w:val="003A6874"/>
    <w:rsid w:val="003A6A2C"/>
    <w:rsid w:val="003A6B89"/>
    <w:rsid w:val="003A6CEA"/>
    <w:rsid w:val="003A763E"/>
    <w:rsid w:val="003A782A"/>
    <w:rsid w:val="003A79E9"/>
    <w:rsid w:val="003A7F12"/>
    <w:rsid w:val="003B05F5"/>
    <w:rsid w:val="003B0918"/>
    <w:rsid w:val="003B0DBC"/>
    <w:rsid w:val="003B0ED4"/>
    <w:rsid w:val="003B1140"/>
    <w:rsid w:val="003B1253"/>
    <w:rsid w:val="003B125F"/>
    <w:rsid w:val="003B14F8"/>
    <w:rsid w:val="003B1887"/>
    <w:rsid w:val="003B193A"/>
    <w:rsid w:val="003B195F"/>
    <w:rsid w:val="003B1BCC"/>
    <w:rsid w:val="003B1E43"/>
    <w:rsid w:val="003B2373"/>
    <w:rsid w:val="003B26B7"/>
    <w:rsid w:val="003B26E7"/>
    <w:rsid w:val="003B27ED"/>
    <w:rsid w:val="003B2AB6"/>
    <w:rsid w:val="003B3213"/>
    <w:rsid w:val="003B3469"/>
    <w:rsid w:val="003B3687"/>
    <w:rsid w:val="003B3788"/>
    <w:rsid w:val="003B3C5E"/>
    <w:rsid w:val="003B4439"/>
    <w:rsid w:val="003B458A"/>
    <w:rsid w:val="003B470A"/>
    <w:rsid w:val="003B48E1"/>
    <w:rsid w:val="003B4AA9"/>
    <w:rsid w:val="003B4E64"/>
    <w:rsid w:val="003B4E87"/>
    <w:rsid w:val="003B4EA3"/>
    <w:rsid w:val="003B4F6B"/>
    <w:rsid w:val="003B5063"/>
    <w:rsid w:val="003B51E5"/>
    <w:rsid w:val="003B53D9"/>
    <w:rsid w:val="003B53E2"/>
    <w:rsid w:val="003B54A9"/>
    <w:rsid w:val="003B5938"/>
    <w:rsid w:val="003B5AB4"/>
    <w:rsid w:val="003B5B0E"/>
    <w:rsid w:val="003B5C8C"/>
    <w:rsid w:val="003B5F4C"/>
    <w:rsid w:val="003B6696"/>
    <w:rsid w:val="003B67DE"/>
    <w:rsid w:val="003B68A3"/>
    <w:rsid w:val="003B6FE0"/>
    <w:rsid w:val="003B7BBE"/>
    <w:rsid w:val="003B7CAC"/>
    <w:rsid w:val="003C00BB"/>
    <w:rsid w:val="003C0130"/>
    <w:rsid w:val="003C07F3"/>
    <w:rsid w:val="003C09E3"/>
    <w:rsid w:val="003C0E8A"/>
    <w:rsid w:val="003C1794"/>
    <w:rsid w:val="003C1818"/>
    <w:rsid w:val="003C1B87"/>
    <w:rsid w:val="003C1C95"/>
    <w:rsid w:val="003C1EDF"/>
    <w:rsid w:val="003C1FCB"/>
    <w:rsid w:val="003C2607"/>
    <w:rsid w:val="003C29FD"/>
    <w:rsid w:val="003C35BE"/>
    <w:rsid w:val="003C39F7"/>
    <w:rsid w:val="003C3B65"/>
    <w:rsid w:val="003C3FEB"/>
    <w:rsid w:val="003C40F0"/>
    <w:rsid w:val="003C430A"/>
    <w:rsid w:val="003C4DFB"/>
    <w:rsid w:val="003C50C9"/>
    <w:rsid w:val="003C512A"/>
    <w:rsid w:val="003C51C3"/>
    <w:rsid w:val="003C5339"/>
    <w:rsid w:val="003C54ED"/>
    <w:rsid w:val="003C577F"/>
    <w:rsid w:val="003C5935"/>
    <w:rsid w:val="003C5C63"/>
    <w:rsid w:val="003C5F54"/>
    <w:rsid w:val="003C6112"/>
    <w:rsid w:val="003C6226"/>
    <w:rsid w:val="003C62C8"/>
    <w:rsid w:val="003C6361"/>
    <w:rsid w:val="003C66FE"/>
    <w:rsid w:val="003C701E"/>
    <w:rsid w:val="003C7130"/>
    <w:rsid w:val="003C72BB"/>
    <w:rsid w:val="003C7311"/>
    <w:rsid w:val="003C73B9"/>
    <w:rsid w:val="003C750F"/>
    <w:rsid w:val="003C7537"/>
    <w:rsid w:val="003C76C0"/>
    <w:rsid w:val="003C7BFE"/>
    <w:rsid w:val="003D088F"/>
    <w:rsid w:val="003D0C2E"/>
    <w:rsid w:val="003D0C79"/>
    <w:rsid w:val="003D0D89"/>
    <w:rsid w:val="003D0E7B"/>
    <w:rsid w:val="003D1033"/>
    <w:rsid w:val="003D13FD"/>
    <w:rsid w:val="003D15E8"/>
    <w:rsid w:val="003D16C6"/>
    <w:rsid w:val="003D1CB3"/>
    <w:rsid w:val="003D211A"/>
    <w:rsid w:val="003D24A8"/>
    <w:rsid w:val="003D25BE"/>
    <w:rsid w:val="003D2678"/>
    <w:rsid w:val="003D2719"/>
    <w:rsid w:val="003D2D2C"/>
    <w:rsid w:val="003D317B"/>
    <w:rsid w:val="003D3789"/>
    <w:rsid w:val="003D38BA"/>
    <w:rsid w:val="003D3A83"/>
    <w:rsid w:val="003D4049"/>
    <w:rsid w:val="003D422E"/>
    <w:rsid w:val="003D48DE"/>
    <w:rsid w:val="003D4E1B"/>
    <w:rsid w:val="003D5724"/>
    <w:rsid w:val="003D5AF1"/>
    <w:rsid w:val="003D5D31"/>
    <w:rsid w:val="003D6139"/>
    <w:rsid w:val="003D656D"/>
    <w:rsid w:val="003D67F5"/>
    <w:rsid w:val="003D69CF"/>
    <w:rsid w:val="003D6E47"/>
    <w:rsid w:val="003D6F28"/>
    <w:rsid w:val="003D72E9"/>
    <w:rsid w:val="003E0110"/>
    <w:rsid w:val="003E016C"/>
    <w:rsid w:val="003E0290"/>
    <w:rsid w:val="003E03EA"/>
    <w:rsid w:val="003E0ABC"/>
    <w:rsid w:val="003E0CC8"/>
    <w:rsid w:val="003E0DC0"/>
    <w:rsid w:val="003E0F66"/>
    <w:rsid w:val="003E0F89"/>
    <w:rsid w:val="003E1086"/>
    <w:rsid w:val="003E1427"/>
    <w:rsid w:val="003E1492"/>
    <w:rsid w:val="003E1953"/>
    <w:rsid w:val="003E1C19"/>
    <w:rsid w:val="003E20F0"/>
    <w:rsid w:val="003E24E9"/>
    <w:rsid w:val="003E2AA6"/>
    <w:rsid w:val="003E3705"/>
    <w:rsid w:val="003E3792"/>
    <w:rsid w:val="003E39BD"/>
    <w:rsid w:val="003E3A2B"/>
    <w:rsid w:val="003E3EF4"/>
    <w:rsid w:val="003E3F84"/>
    <w:rsid w:val="003E3F98"/>
    <w:rsid w:val="003E4014"/>
    <w:rsid w:val="003E410C"/>
    <w:rsid w:val="003E42BB"/>
    <w:rsid w:val="003E471F"/>
    <w:rsid w:val="003E474A"/>
    <w:rsid w:val="003E489C"/>
    <w:rsid w:val="003E4B72"/>
    <w:rsid w:val="003E4D43"/>
    <w:rsid w:val="003E4F4A"/>
    <w:rsid w:val="003E5144"/>
    <w:rsid w:val="003E523D"/>
    <w:rsid w:val="003E5BAF"/>
    <w:rsid w:val="003E5E22"/>
    <w:rsid w:val="003E6E55"/>
    <w:rsid w:val="003E7159"/>
    <w:rsid w:val="003E758E"/>
    <w:rsid w:val="003E79F6"/>
    <w:rsid w:val="003E7BFC"/>
    <w:rsid w:val="003E7D25"/>
    <w:rsid w:val="003E7E80"/>
    <w:rsid w:val="003F064F"/>
    <w:rsid w:val="003F09E1"/>
    <w:rsid w:val="003F0B66"/>
    <w:rsid w:val="003F0BB0"/>
    <w:rsid w:val="003F0FE7"/>
    <w:rsid w:val="003F1263"/>
    <w:rsid w:val="003F13D7"/>
    <w:rsid w:val="003F1A76"/>
    <w:rsid w:val="003F1B55"/>
    <w:rsid w:val="003F1F46"/>
    <w:rsid w:val="003F214B"/>
    <w:rsid w:val="003F2424"/>
    <w:rsid w:val="003F2F89"/>
    <w:rsid w:val="003F300B"/>
    <w:rsid w:val="003F310C"/>
    <w:rsid w:val="003F387A"/>
    <w:rsid w:val="003F3B32"/>
    <w:rsid w:val="003F3D54"/>
    <w:rsid w:val="003F3D9E"/>
    <w:rsid w:val="003F43BD"/>
    <w:rsid w:val="003F45E8"/>
    <w:rsid w:val="003F47BB"/>
    <w:rsid w:val="003F485D"/>
    <w:rsid w:val="003F48FB"/>
    <w:rsid w:val="003F4907"/>
    <w:rsid w:val="003F490F"/>
    <w:rsid w:val="003F500A"/>
    <w:rsid w:val="003F555B"/>
    <w:rsid w:val="003F5614"/>
    <w:rsid w:val="003F5823"/>
    <w:rsid w:val="003F62E8"/>
    <w:rsid w:val="003F6484"/>
    <w:rsid w:val="003F68D6"/>
    <w:rsid w:val="003F6939"/>
    <w:rsid w:val="003F6D22"/>
    <w:rsid w:val="003F6D51"/>
    <w:rsid w:val="003F72B9"/>
    <w:rsid w:val="003F77BB"/>
    <w:rsid w:val="003F77BF"/>
    <w:rsid w:val="004001D0"/>
    <w:rsid w:val="00400244"/>
    <w:rsid w:val="0040047E"/>
    <w:rsid w:val="00400753"/>
    <w:rsid w:val="00400F01"/>
    <w:rsid w:val="00401087"/>
    <w:rsid w:val="004010CB"/>
    <w:rsid w:val="00401856"/>
    <w:rsid w:val="0040193C"/>
    <w:rsid w:val="00401C9D"/>
    <w:rsid w:val="00401CC5"/>
    <w:rsid w:val="0040217E"/>
    <w:rsid w:val="004023F3"/>
    <w:rsid w:val="004029A8"/>
    <w:rsid w:val="00402E98"/>
    <w:rsid w:val="00403598"/>
    <w:rsid w:val="00404277"/>
    <w:rsid w:val="0040449F"/>
    <w:rsid w:val="00404579"/>
    <w:rsid w:val="0040465A"/>
    <w:rsid w:val="00404E15"/>
    <w:rsid w:val="00404F0C"/>
    <w:rsid w:val="00404FA8"/>
    <w:rsid w:val="00405162"/>
    <w:rsid w:val="00405478"/>
    <w:rsid w:val="0040569C"/>
    <w:rsid w:val="00405819"/>
    <w:rsid w:val="00405826"/>
    <w:rsid w:val="0040625F"/>
    <w:rsid w:val="00406313"/>
    <w:rsid w:val="00406D93"/>
    <w:rsid w:val="00406E41"/>
    <w:rsid w:val="00406FC9"/>
    <w:rsid w:val="004072F0"/>
    <w:rsid w:val="00407A6B"/>
    <w:rsid w:val="00407E83"/>
    <w:rsid w:val="004107E3"/>
    <w:rsid w:val="00410DF6"/>
    <w:rsid w:val="00411371"/>
    <w:rsid w:val="00411924"/>
    <w:rsid w:val="00411EA8"/>
    <w:rsid w:val="00412B56"/>
    <w:rsid w:val="00412C92"/>
    <w:rsid w:val="00412D1E"/>
    <w:rsid w:val="004135EA"/>
    <w:rsid w:val="0041397F"/>
    <w:rsid w:val="004139AD"/>
    <w:rsid w:val="004139D4"/>
    <w:rsid w:val="00413A47"/>
    <w:rsid w:val="00413EEF"/>
    <w:rsid w:val="004141BE"/>
    <w:rsid w:val="00414DAB"/>
    <w:rsid w:val="00414FDC"/>
    <w:rsid w:val="004153E8"/>
    <w:rsid w:val="00415529"/>
    <w:rsid w:val="004155B2"/>
    <w:rsid w:val="00415779"/>
    <w:rsid w:val="0041581C"/>
    <w:rsid w:val="0041587A"/>
    <w:rsid w:val="0041594C"/>
    <w:rsid w:val="00415E4C"/>
    <w:rsid w:val="0041661C"/>
    <w:rsid w:val="004169C7"/>
    <w:rsid w:val="00416B55"/>
    <w:rsid w:val="004171A1"/>
    <w:rsid w:val="004171EE"/>
    <w:rsid w:val="00417CD5"/>
    <w:rsid w:val="00417D44"/>
    <w:rsid w:val="00417FE1"/>
    <w:rsid w:val="00420386"/>
    <w:rsid w:val="004205E7"/>
    <w:rsid w:val="00420673"/>
    <w:rsid w:val="004206B6"/>
    <w:rsid w:val="004207A5"/>
    <w:rsid w:val="004207B9"/>
    <w:rsid w:val="0042082D"/>
    <w:rsid w:val="0042087C"/>
    <w:rsid w:val="00421353"/>
    <w:rsid w:val="004215AB"/>
    <w:rsid w:val="004216A0"/>
    <w:rsid w:val="00421BE6"/>
    <w:rsid w:val="0042205A"/>
    <w:rsid w:val="00422243"/>
    <w:rsid w:val="0042277F"/>
    <w:rsid w:val="00422C3A"/>
    <w:rsid w:val="00422FFC"/>
    <w:rsid w:val="00423161"/>
    <w:rsid w:val="00423322"/>
    <w:rsid w:val="004234E2"/>
    <w:rsid w:val="00423923"/>
    <w:rsid w:val="00424524"/>
    <w:rsid w:val="004245C9"/>
    <w:rsid w:val="00424B29"/>
    <w:rsid w:val="00425173"/>
    <w:rsid w:val="00425402"/>
    <w:rsid w:val="00425D76"/>
    <w:rsid w:val="00426194"/>
    <w:rsid w:val="004263EC"/>
    <w:rsid w:val="00426504"/>
    <w:rsid w:val="0042658B"/>
    <w:rsid w:val="004273EE"/>
    <w:rsid w:val="0042778A"/>
    <w:rsid w:val="00427F62"/>
    <w:rsid w:val="00430148"/>
    <w:rsid w:val="004301B6"/>
    <w:rsid w:val="00430733"/>
    <w:rsid w:val="004308D2"/>
    <w:rsid w:val="004312CF"/>
    <w:rsid w:val="00431AAE"/>
    <w:rsid w:val="00431F0B"/>
    <w:rsid w:val="00431F98"/>
    <w:rsid w:val="0043204D"/>
    <w:rsid w:val="0043248A"/>
    <w:rsid w:val="004326F7"/>
    <w:rsid w:val="004329B8"/>
    <w:rsid w:val="00432AB9"/>
    <w:rsid w:val="00432F26"/>
    <w:rsid w:val="00433282"/>
    <w:rsid w:val="0043333D"/>
    <w:rsid w:val="0043348E"/>
    <w:rsid w:val="00433683"/>
    <w:rsid w:val="00433695"/>
    <w:rsid w:val="00433C28"/>
    <w:rsid w:val="00434375"/>
    <w:rsid w:val="004348CD"/>
    <w:rsid w:val="00434955"/>
    <w:rsid w:val="00434BD4"/>
    <w:rsid w:val="00434C73"/>
    <w:rsid w:val="00434F38"/>
    <w:rsid w:val="004351B7"/>
    <w:rsid w:val="0043578F"/>
    <w:rsid w:val="00436152"/>
    <w:rsid w:val="00436349"/>
    <w:rsid w:val="00436364"/>
    <w:rsid w:val="00436E9F"/>
    <w:rsid w:val="00436F26"/>
    <w:rsid w:val="00436F38"/>
    <w:rsid w:val="00436F54"/>
    <w:rsid w:val="00437629"/>
    <w:rsid w:val="004378AE"/>
    <w:rsid w:val="00437A1C"/>
    <w:rsid w:val="00437B61"/>
    <w:rsid w:val="00437F95"/>
    <w:rsid w:val="004402D2"/>
    <w:rsid w:val="0044089E"/>
    <w:rsid w:val="00440B3C"/>
    <w:rsid w:val="00440C23"/>
    <w:rsid w:val="00440E83"/>
    <w:rsid w:val="00441232"/>
    <w:rsid w:val="0044198C"/>
    <w:rsid w:val="00441F2A"/>
    <w:rsid w:val="00442633"/>
    <w:rsid w:val="00442785"/>
    <w:rsid w:val="00442834"/>
    <w:rsid w:val="00442A3D"/>
    <w:rsid w:val="00442C3E"/>
    <w:rsid w:val="00442E13"/>
    <w:rsid w:val="00442FEF"/>
    <w:rsid w:val="0044338A"/>
    <w:rsid w:val="00443847"/>
    <w:rsid w:val="00443885"/>
    <w:rsid w:val="004438F0"/>
    <w:rsid w:val="004439E4"/>
    <w:rsid w:val="00443C16"/>
    <w:rsid w:val="0044430F"/>
    <w:rsid w:val="00444B23"/>
    <w:rsid w:val="00444DEC"/>
    <w:rsid w:val="0044515C"/>
    <w:rsid w:val="00445B77"/>
    <w:rsid w:val="0044616C"/>
    <w:rsid w:val="004464D1"/>
    <w:rsid w:val="00446953"/>
    <w:rsid w:val="00446E1D"/>
    <w:rsid w:val="004471EB"/>
    <w:rsid w:val="004472A1"/>
    <w:rsid w:val="00447ADF"/>
    <w:rsid w:val="00450105"/>
    <w:rsid w:val="00450285"/>
    <w:rsid w:val="00450324"/>
    <w:rsid w:val="004505FA"/>
    <w:rsid w:val="0045098D"/>
    <w:rsid w:val="0045138C"/>
    <w:rsid w:val="00451785"/>
    <w:rsid w:val="00451BAF"/>
    <w:rsid w:val="00451DA8"/>
    <w:rsid w:val="00452185"/>
    <w:rsid w:val="004528B3"/>
    <w:rsid w:val="0045291E"/>
    <w:rsid w:val="00452BAB"/>
    <w:rsid w:val="00452CDC"/>
    <w:rsid w:val="00452E45"/>
    <w:rsid w:val="00453874"/>
    <w:rsid w:val="00453EFB"/>
    <w:rsid w:val="004541A9"/>
    <w:rsid w:val="0045421D"/>
    <w:rsid w:val="00454655"/>
    <w:rsid w:val="004552D9"/>
    <w:rsid w:val="004554E7"/>
    <w:rsid w:val="004555C7"/>
    <w:rsid w:val="004555F8"/>
    <w:rsid w:val="004558F8"/>
    <w:rsid w:val="00456BD0"/>
    <w:rsid w:val="00456E2E"/>
    <w:rsid w:val="0045712E"/>
    <w:rsid w:val="00457412"/>
    <w:rsid w:val="0045773C"/>
    <w:rsid w:val="00457933"/>
    <w:rsid w:val="00457D04"/>
    <w:rsid w:val="00457D29"/>
    <w:rsid w:val="00457E74"/>
    <w:rsid w:val="00457F50"/>
    <w:rsid w:val="004603DA"/>
    <w:rsid w:val="004604DF"/>
    <w:rsid w:val="0046084A"/>
    <w:rsid w:val="00460A43"/>
    <w:rsid w:val="00460CC2"/>
    <w:rsid w:val="00460CFD"/>
    <w:rsid w:val="00462BCD"/>
    <w:rsid w:val="00462D1D"/>
    <w:rsid w:val="0046308D"/>
    <w:rsid w:val="0046327D"/>
    <w:rsid w:val="00463BE2"/>
    <w:rsid w:val="00463CE0"/>
    <w:rsid w:val="00463E39"/>
    <w:rsid w:val="00463EBC"/>
    <w:rsid w:val="0046401A"/>
    <w:rsid w:val="004642C6"/>
    <w:rsid w:val="00464338"/>
    <w:rsid w:val="0046513C"/>
    <w:rsid w:val="004654D5"/>
    <w:rsid w:val="00465910"/>
    <w:rsid w:val="004663BC"/>
    <w:rsid w:val="00466457"/>
    <w:rsid w:val="0046670B"/>
    <w:rsid w:val="004668C6"/>
    <w:rsid w:val="004678FD"/>
    <w:rsid w:val="00467CFE"/>
    <w:rsid w:val="004701C0"/>
    <w:rsid w:val="0047021B"/>
    <w:rsid w:val="00470664"/>
    <w:rsid w:val="00470B90"/>
    <w:rsid w:val="00470ECB"/>
    <w:rsid w:val="0047116D"/>
    <w:rsid w:val="004713D3"/>
    <w:rsid w:val="00471D71"/>
    <w:rsid w:val="00472C92"/>
    <w:rsid w:val="00473068"/>
    <w:rsid w:val="004735A0"/>
    <w:rsid w:val="004737E4"/>
    <w:rsid w:val="00473CD3"/>
    <w:rsid w:val="00473DFB"/>
    <w:rsid w:val="00474073"/>
    <w:rsid w:val="00474584"/>
    <w:rsid w:val="0047484A"/>
    <w:rsid w:val="00475E66"/>
    <w:rsid w:val="00476563"/>
    <w:rsid w:val="00477D38"/>
    <w:rsid w:val="0048051B"/>
    <w:rsid w:val="0048063A"/>
    <w:rsid w:val="0048085D"/>
    <w:rsid w:val="00480CEF"/>
    <w:rsid w:val="00480E9D"/>
    <w:rsid w:val="004813C2"/>
    <w:rsid w:val="00481433"/>
    <w:rsid w:val="0048179F"/>
    <w:rsid w:val="0048183E"/>
    <w:rsid w:val="004818C6"/>
    <w:rsid w:val="00481C3D"/>
    <w:rsid w:val="00482495"/>
    <w:rsid w:val="0048284E"/>
    <w:rsid w:val="0048290E"/>
    <w:rsid w:val="00482E0B"/>
    <w:rsid w:val="00483366"/>
    <w:rsid w:val="00483459"/>
    <w:rsid w:val="00483832"/>
    <w:rsid w:val="00483A47"/>
    <w:rsid w:val="00483B10"/>
    <w:rsid w:val="00483E93"/>
    <w:rsid w:val="00484170"/>
    <w:rsid w:val="0048485E"/>
    <w:rsid w:val="00484E3B"/>
    <w:rsid w:val="00484ED5"/>
    <w:rsid w:val="00484FF0"/>
    <w:rsid w:val="00485014"/>
    <w:rsid w:val="0048549A"/>
    <w:rsid w:val="00485DD9"/>
    <w:rsid w:val="00486026"/>
    <w:rsid w:val="004865EA"/>
    <w:rsid w:val="0048679C"/>
    <w:rsid w:val="004871E3"/>
    <w:rsid w:val="00487669"/>
    <w:rsid w:val="00487839"/>
    <w:rsid w:val="00487872"/>
    <w:rsid w:val="00487B00"/>
    <w:rsid w:val="00487FE6"/>
    <w:rsid w:val="00490130"/>
    <w:rsid w:val="004906FF"/>
    <w:rsid w:val="004907FB"/>
    <w:rsid w:val="00490881"/>
    <w:rsid w:val="00490AD6"/>
    <w:rsid w:val="00490B2F"/>
    <w:rsid w:val="0049103F"/>
    <w:rsid w:val="00491877"/>
    <w:rsid w:val="00491B21"/>
    <w:rsid w:val="004926D5"/>
    <w:rsid w:val="00492A75"/>
    <w:rsid w:val="00492D37"/>
    <w:rsid w:val="00492F25"/>
    <w:rsid w:val="004936DB"/>
    <w:rsid w:val="00493BCB"/>
    <w:rsid w:val="0049407D"/>
    <w:rsid w:val="00494119"/>
    <w:rsid w:val="0049458B"/>
    <w:rsid w:val="00494608"/>
    <w:rsid w:val="00494904"/>
    <w:rsid w:val="00494C00"/>
    <w:rsid w:val="00494FB1"/>
    <w:rsid w:val="004951BD"/>
    <w:rsid w:val="0049523F"/>
    <w:rsid w:val="00495721"/>
    <w:rsid w:val="004958D5"/>
    <w:rsid w:val="00495A05"/>
    <w:rsid w:val="00495B14"/>
    <w:rsid w:val="00495B7A"/>
    <w:rsid w:val="00495D7B"/>
    <w:rsid w:val="00495DAB"/>
    <w:rsid w:val="00495FAF"/>
    <w:rsid w:val="00496963"/>
    <w:rsid w:val="0049737F"/>
    <w:rsid w:val="004A0671"/>
    <w:rsid w:val="004A0F55"/>
    <w:rsid w:val="004A13DF"/>
    <w:rsid w:val="004A1435"/>
    <w:rsid w:val="004A14DC"/>
    <w:rsid w:val="004A1541"/>
    <w:rsid w:val="004A1766"/>
    <w:rsid w:val="004A1C85"/>
    <w:rsid w:val="004A2514"/>
    <w:rsid w:val="004A2B27"/>
    <w:rsid w:val="004A2E6D"/>
    <w:rsid w:val="004A321D"/>
    <w:rsid w:val="004A34D5"/>
    <w:rsid w:val="004A3B66"/>
    <w:rsid w:val="004A3B7D"/>
    <w:rsid w:val="004A4091"/>
    <w:rsid w:val="004A44F9"/>
    <w:rsid w:val="004A4748"/>
    <w:rsid w:val="004A4A18"/>
    <w:rsid w:val="004A4AEA"/>
    <w:rsid w:val="004A4B42"/>
    <w:rsid w:val="004A4B44"/>
    <w:rsid w:val="004A4D81"/>
    <w:rsid w:val="004A50EA"/>
    <w:rsid w:val="004A51E4"/>
    <w:rsid w:val="004A54E5"/>
    <w:rsid w:val="004A64D6"/>
    <w:rsid w:val="004A66CB"/>
    <w:rsid w:val="004A6EDF"/>
    <w:rsid w:val="004A71CD"/>
    <w:rsid w:val="004A7570"/>
    <w:rsid w:val="004A7641"/>
    <w:rsid w:val="004A76B3"/>
    <w:rsid w:val="004A7798"/>
    <w:rsid w:val="004A796A"/>
    <w:rsid w:val="004A7B8E"/>
    <w:rsid w:val="004B08BE"/>
    <w:rsid w:val="004B0A9D"/>
    <w:rsid w:val="004B0BD0"/>
    <w:rsid w:val="004B0E89"/>
    <w:rsid w:val="004B15D0"/>
    <w:rsid w:val="004B18E3"/>
    <w:rsid w:val="004B1C3D"/>
    <w:rsid w:val="004B2034"/>
    <w:rsid w:val="004B2B62"/>
    <w:rsid w:val="004B34C8"/>
    <w:rsid w:val="004B3BE3"/>
    <w:rsid w:val="004B3D68"/>
    <w:rsid w:val="004B40D8"/>
    <w:rsid w:val="004B41E0"/>
    <w:rsid w:val="004B431C"/>
    <w:rsid w:val="004B453A"/>
    <w:rsid w:val="004B4A3B"/>
    <w:rsid w:val="004B4BD6"/>
    <w:rsid w:val="004B4E79"/>
    <w:rsid w:val="004B4EE8"/>
    <w:rsid w:val="004B5480"/>
    <w:rsid w:val="004B563B"/>
    <w:rsid w:val="004B5691"/>
    <w:rsid w:val="004B6035"/>
    <w:rsid w:val="004B60E4"/>
    <w:rsid w:val="004B62C1"/>
    <w:rsid w:val="004B64BC"/>
    <w:rsid w:val="004B706A"/>
    <w:rsid w:val="004B725D"/>
    <w:rsid w:val="004B72C2"/>
    <w:rsid w:val="004B7410"/>
    <w:rsid w:val="004B76BB"/>
    <w:rsid w:val="004B7970"/>
    <w:rsid w:val="004B7EF1"/>
    <w:rsid w:val="004C0050"/>
    <w:rsid w:val="004C034A"/>
    <w:rsid w:val="004C05B8"/>
    <w:rsid w:val="004C06AD"/>
    <w:rsid w:val="004C0BAF"/>
    <w:rsid w:val="004C0C34"/>
    <w:rsid w:val="004C0D06"/>
    <w:rsid w:val="004C0DDC"/>
    <w:rsid w:val="004C0E74"/>
    <w:rsid w:val="004C0FE2"/>
    <w:rsid w:val="004C0FEC"/>
    <w:rsid w:val="004C11F4"/>
    <w:rsid w:val="004C18AF"/>
    <w:rsid w:val="004C1A69"/>
    <w:rsid w:val="004C1EE8"/>
    <w:rsid w:val="004C1F85"/>
    <w:rsid w:val="004C2428"/>
    <w:rsid w:val="004C26E9"/>
    <w:rsid w:val="004C2A0F"/>
    <w:rsid w:val="004C30AF"/>
    <w:rsid w:val="004C378F"/>
    <w:rsid w:val="004C38C5"/>
    <w:rsid w:val="004C3D3E"/>
    <w:rsid w:val="004C3E43"/>
    <w:rsid w:val="004C3E92"/>
    <w:rsid w:val="004C3EF9"/>
    <w:rsid w:val="004C45C0"/>
    <w:rsid w:val="004C4A0C"/>
    <w:rsid w:val="004C4D69"/>
    <w:rsid w:val="004C5C59"/>
    <w:rsid w:val="004C642E"/>
    <w:rsid w:val="004C66CB"/>
    <w:rsid w:val="004C680F"/>
    <w:rsid w:val="004C6859"/>
    <w:rsid w:val="004C733E"/>
    <w:rsid w:val="004D020F"/>
    <w:rsid w:val="004D050F"/>
    <w:rsid w:val="004D0587"/>
    <w:rsid w:val="004D06B8"/>
    <w:rsid w:val="004D1189"/>
    <w:rsid w:val="004D147D"/>
    <w:rsid w:val="004D174F"/>
    <w:rsid w:val="004D1BDC"/>
    <w:rsid w:val="004D1EEB"/>
    <w:rsid w:val="004D21EE"/>
    <w:rsid w:val="004D2966"/>
    <w:rsid w:val="004D2BC5"/>
    <w:rsid w:val="004D2D4C"/>
    <w:rsid w:val="004D2D73"/>
    <w:rsid w:val="004D2F77"/>
    <w:rsid w:val="004D342E"/>
    <w:rsid w:val="004D383A"/>
    <w:rsid w:val="004D3BEA"/>
    <w:rsid w:val="004D3FF3"/>
    <w:rsid w:val="004D4614"/>
    <w:rsid w:val="004D47D8"/>
    <w:rsid w:val="004D4CE6"/>
    <w:rsid w:val="004D548E"/>
    <w:rsid w:val="004D54B3"/>
    <w:rsid w:val="004D6788"/>
    <w:rsid w:val="004D6869"/>
    <w:rsid w:val="004D6ABA"/>
    <w:rsid w:val="004D6AF0"/>
    <w:rsid w:val="004D7110"/>
    <w:rsid w:val="004D72DF"/>
    <w:rsid w:val="004D767F"/>
    <w:rsid w:val="004D79BA"/>
    <w:rsid w:val="004D7D1B"/>
    <w:rsid w:val="004D7E4D"/>
    <w:rsid w:val="004D7F6B"/>
    <w:rsid w:val="004D7FC4"/>
    <w:rsid w:val="004E00E1"/>
    <w:rsid w:val="004E05BD"/>
    <w:rsid w:val="004E1F30"/>
    <w:rsid w:val="004E21A5"/>
    <w:rsid w:val="004E2AAA"/>
    <w:rsid w:val="004E3211"/>
    <w:rsid w:val="004E32EF"/>
    <w:rsid w:val="004E3C93"/>
    <w:rsid w:val="004E3F5F"/>
    <w:rsid w:val="004E417D"/>
    <w:rsid w:val="004E4C79"/>
    <w:rsid w:val="004E513B"/>
    <w:rsid w:val="004E5ACD"/>
    <w:rsid w:val="004E5D90"/>
    <w:rsid w:val="004E67C0"/>
    <w:rsid w:val="004E6BB3"/>
    <w:rsid w:val="004E70C2"/>
    <w:rsid w:val="004E733A"/>
    <w:rsid w:val="004E7618"/>
    <w:rsid w:val="004E774C"/>
    <w:rsid w:val="004E7931"/>
    <w:rsid w:val="004E7B92"/>
    <w:rsid w:val="004E7C6A"/>
    <w:rsid w:val="004F02A9"/>
    <w:rsid w:val="004F057B"/>
    <w:rsid w:val="004F0C20"/>
    <w:rsid w:val="004F1078"/>
    <w:rsid w:val="004F1298"/>
    <w:rsid w:val="004F15B4"/>
    <w:rsid w:val="004F16F4"/>
    <w:rsid w:val="004F18D9"/>
    <w:rsid w:val="004F19FC"/>
    <w:rsid w:val="004F1C35"/>
    <w:rsid w:val="004F1DFC"/>
    <w:rsid w:val="004F1E08"/>
    <w:rsid w:val="004F293D"/>
    <w:rsid w:val="004F2E48"/>
    <w:rsid w:val="004F364D"/>
    <w:rsid w:val="004F39F7"/>
    <w:rsid w:val="004F3CC9"/>
    <w:rsid w:val="004F3D17"/>
    <w:rsid w:val="004F3EC5"/>
    <w:rsid w:val="004F4014"/>
    <w:rsid w:val="004F523F"/>
    <w:rsid w:val="004F53AC"/>
    <w:rsid w:val="004F55F2"/>
    <w:rsid w:val="004F5E20"/>
    <w:rsid w:val="004F5F97"/>
    <w:rsid w:val="004F6455"/>
    <w:rsid w:val="004F699D"/>
    <w:rsid w:val="004F6A57"/>
    <w:rsid w:val="004F6C8B"/>
    <w:rsid w:val="004F6CA7"/>
    <w:rsid w:val="004F6DDC"/>
    <w:rsid w:val="004F70BD"/>
    <w:rsid w:val="004F7230"/>
    <w:rsid w:val="004F7A3A"/>
    <w:rsid w:val="00500457"/>
    <w:rsid w:val="00500598"/>
    <w:rsid w:val="00500D83"/>
    <w:rsid w:val="00501801"/>
    <w:rsid w:val="00501C0B"/>
    <w:rsid w:val="00501CE1"/>
    <w:rsid w:val="00501CE9"/>
    <w:rsid w:val="00501D6F"/>
    <w:rsid w:val="005024E8"/>
    <w:rsid w:val="00502B34"/>
    <w:rsid w:val="00502D5B"/>
    <w:rsid w:val="00503103"/>
    <w:rsid w:val="005035AC"/>
    <w:rsid w:val="005036F9"/>
    <w:rsid w:val="00503D4E"/>
    <w:rsid w:val="0050483F"/>
    <w:rsid w:val="00504864"/>
    <w:rsid w:val="005049FE"/>
    <w:rsid w:val="00504B1A"/>
    <w:rsid w:val="00504C51"/>
    <w:rsid w:val="00504ED4"/>
    <w:rsid w:val="0050524A"/>
    <w:rsid w:val="0050596A"/>
    <w:rsid w:val="00505BF1"/>
    <w:rsid w:val="005068A2"/>
    <w:rsid w:val="005069A7"/>
    <w:rsid w:val="00506A9A"/>
    <w:rsid w:val="00506B8C"/>
    <w:rsid w:val="00506CD5"/>
    <w:rsid w:val="00506E8D"/>
    <w:rsid w:val="00506EA5"/>
    <w:rsid w:val="0050746B"/>
    <w:rsid w:val="0050767F"/>
    <w:rsid w:val="0050783E"/>
    <w:rsid w:val="00510364"/>
    <w:rsid w:val="005105FA"/>
    <w:rsid w:val="005107AC"/>
    <w:rsid w:val="00511280"/>
    <w:rsid w:val="00511472"/>
    <w:rsid w:val="00511D38"/>
    <w:rsid w:val="00512035"/>
    <w:rsid w:val="0051298C"/>
    <w:rsid w:val="00512C9E"/>
    <w:rsid w:val="00512DEF"/>
    <w:rsid w:val="00512EBD"/>
    <w:rsid w:val="0051310B"/>
    <w:rsid w:val="00513803"/>
    <w:rsid w:val="005139AB"/>
    <w:rsid w:val="00513B85"/>
    <w:rsid w:val="00513E9A"/>
    <w:rsid w:val="005141C8"/>
    <w:rsid w:val="005146DA"/>
    <w:rsid w:val="005147AE"/>
    <w:rsid w:val="00514AB8"/>
    <w:rsid w:val="005157EF"/>
    <w:rsid w:val="00515909"/>
    <w:rsid w:val="00515EA1"/>
    <w:rsid w:val="005161C8"/>
    <w:rsid w:val="0051627F"/>
    <w:rsid w:val="005162DC"/>
    <w:rsid w:val="00516C7C"/>
    <w:rsid w:val="0051714E"/>
    <w:rsid w:val="005177DE"/>
    <w:rsid w:val="00517962"/>
    <w:rsid w:val="005179FC"/>
    <w:rsid w:val="00517B18"/>
    <w:rsid w:val="00517E6A"/>
    <w:rsid w:val="00520220"/>
    <w:rsid w:val="0052041C"/>
    <w:rsid w:val="005204B3"/>
    <w:rsid w:val="005208D4"/>
    <w:rsid w:val="005209B5"/>
    <w:rsid w:val="00521219"/>
    <w:rsid w:val="0052146A"/>
    <w:rsid w:val="00521480"/>
    <w:rsid w:val="00521F5A"/>
    <w:rsid w:val="005226E3"/>
    <w:rsid w:val="00522976"/>
    <w:rsid w:val="00522C46"/>
    <w:rsid w:val="00522D0E"/>
    <w:rsid w:val="00522EDB"/>
    <w:rsid w:val="00523179"/>
    <w:rsid w:val="005234C2"/>
    <w:rsid w:val="0052381B"/>
    <w:rsid w:val="005238E0"/>
    <w:rsid w:val="00523AC2"/>
    <w:rsid w:val="00523E28"/>
    <w:rsid w:val="00523E4E"/>
    <w:rsid w:val="00523FAA"/>
    <w:rsid w:val="00524219"/>
    <w:rsid w:val="00524B78"/>
    <w:rsid w:val="00524CC1"/>
    <w:rsid w:val="00525235"/>
    <w:rsid w:val="00525961"/>
    <w:rsid w:val="00525A8A"/>
    <w:rsid w:val="00525CEC"/>
    <w:rsid w:val="00526BC2"/>
    <w:rsid w:val="0052739F"/>
    <w:rsid w:val="00527491"/>
    <w:rsid w:val="0052788E"/>
    <w:rsid w:val="00527A2F"/>
    <w:rsid w:val="005302B9"/>
    <w:rsid w:val="0053033C"/>
    <w:rsid w:val="00530563"/>
    <w:rsid w:val="0053085C"/>
    <w:rsid w:val="00530914"/>
    <w:rsid w:val="00530984"/>
    <w:rsid w:val="00530D84"/>
    <w:rsid w:val="00531062"/>
    <w:rsid w:val="005312A2"/>
    <w:rsid w:val="0053158F"/>
    <w:rsid w:val="005318DC"/>
    <w:rsid w:val="00531DC1"/>
    <w:rsid w:val="00531F6F"/>
    <w:rsid w:val="0053217D"/>
    <w:rsid w:val="005324E9"/>
    <w:rsid w:val="005327C5"/>
    <w:rsid w:val="005329AD"/>
    <w:rsid w:val="005332AE"/>
    <w:rsid w:val="0053394D"/>
    <w:rsid w:val="00533977"/>
    <w:rsid w:val="00533B5B"/>
    <w:rsid w:val="005344AC"/>
    <w:rsid w:val="005345EC"/>
    <w:rsid w:val="00534E21"/>
    <w:rsid w:val="005354A3"/>
    <w:rsid w:val="005355D2"/>
    <w:rsid w:val="0053561B"/>
    <w:rsid w:val="00535676"/>
    <w:rsid w:val="0053599F"/>
    <w:rsid w:val="00535FBF"/>
    <w:rsid w:val="0053636C"/>
    <w:rsid w:val="005363F6"/>
    <w:rsid w:val="00536BE8"/>
    <w:rsid w:val="00536E90"/>
    <w:rsid w:val="00537163"/>
    <w:rsid w:val="0053761E"/>
    <w:rsid w:val="00537EAD"/>
    <w:rsid w:val="00537F71"/>
    <w:rsid w:val="0054050D"/>
    <w:rsid w:val="0054060E"/>
    <w:rsid w:val="00540671"/>
    <w:rsid w:val="00540C4A"/>
    <w:rsid w:val="00541559"/>
    <w:rsid w:val="00541B73"/>
    <w:rsid w:val="00541BD6"/>
    <w:rsid w:val="00541F23"/>
    <w:rsid w:val="00541F35"/>
    <w:rsid w:val="00542046"/>
    <w:rsid w:val="0054241D"/>
    <w:rsid w:val="005426E5"/>
    <w:rsid w:val="00542A93"/>
    <w:rsid w:val="00542C84"/>
    <w:rsid w:val="00542E2A"/>
    <w:rsid w:val="005431E7"/>
    <w:rsid w:val="005432EA"/>
    <w:rsid w:val="00543376"/>
    <w:rsid w:val="005435BB"/>
    <w:rsid w:val="00544612"/>
    <w:rsid w:val="00544E8E"/>
    <w:rsid w:val="00545959"/>
    <w:rsid w:val="00545A58"/>
    <w:rsid w:val="005467B1"/>
    <w:rsid w:val="00546CCA"/>
    <w:rsid w:val="00546CF8"/>
    <w:rsid w:val="00546D79"/>
    <w:rsid w:val="00546E41"/>
    <w:rsid w:val="00546FA8"/>
    <w:rsid w:val="00546FFA"/>
    <w:rsid w:val="0054744C"/>
    <w:rsid w:val="005477AB"/>
    <w:rsid w:val="005479A4"/>
    <w:rsid w:val="005506D2"/>
    <w:rsid w:val="00550A5A"/>
    <w:rsid w:val="00550A64"/>
    <w:rsid w:val="00550B90"/>
    <w:rsid w:val="00550D28"/>
    <w:rsid w:val="00550EB1"/>
    <w:rsid w:val="00550F71"/>
    <w:rsid w:val="00551197"/>
    <w:rsid w:val="005518A3"/>
    <w:rsid w:val="00551B98"/>
    <w:rsid w:val="00552191"/>
    <w:rsid w:val="005522B7"/>
    <w:rsid w:val="0055298D"/>
    <w:rsid w:val="005531F7"/>
    <w:rsid w:val="00553355"/>
    <w:rsid w:val="0055358A"/>
    <w:rsid w:val="00553896"/>
    <w:rsid w:val="00553A6E"/>
    <w:rsid w:val="00553E52"/>
    <w:rsid w:val="0055404F"/>
    <w:rsid w:val="005543BF"/>
    <w:rsid w:val="00554F33"/>
    <w:rsid w:val="00554FE0"/>
    <w:rsid w:val="00555108"/>
    <w:rsid w:val="005553B8"/>
    <w:rsid w:val="005553FC"/>
    <w:rsid w:val="00555404"/>
    <w:rsid w:val="005555E6"/>
    <w:rsid w:val="00555B21"/>
    <w:rsid w:val="00555B52"/>
    <w:rsid w:val="00555B61"/>
    <w:rsid w:val="00555BBE"/>
    <w:rsid w:val="00555C42"/>
    <w:rsid w:val="00555ED7"/>
    <w:rsid w:val="0055658A"/>
    <w:rsid w:val="0055693A"/>
    <w:rsid w:val="00556A43"/>
    <w:rsid w:val="00556B39"/>
    <w:rsid w:val="00556CE7"/>
    <w:rsid w:val="0055739A"/>
    <w:rsid w:val="00557A99"/>
    <w:rsid w:val="00557E1F"/>
    <w:rsid w:val="00557F85"/>
    <w:rsid w:val="005601F5"/>
    <w:rsid w:val="00560252"/>
    <w:rsid w:val="00560446"/>
    <w:rsid w:val="00560854"/>
    <w:rsid w:val="00560B23"/>
    <w:rsid w:val="00560F09"/>
    <w:rsid w:val="00561994"/>
    <w:rsid w:val="00561F4E"/>
    <w:rsid w:val="0056203E"/>
    <w:rsid w:val="005623BB"/>
    <w:rsid w:val="005626F8"/>
    <w:rsid w:val="00562BA0"/>
    <w:rsid w:val="0056341C"/>
    <w:rsid w:val="005638C2"/>
    <w:rsid w:val="00563995"/>
    <w:rsid w:val="00563E10"/>
    <w:rsid w:val="00563E9A"/>
    <w:rsid w:val="005641A6"/>
    <w:rsid w:val="005644FE"/>
    <w:rsid w:val="00564812"/>
    <w:rsid w:val="0056491E"/>
    <w:rsid w:val="00564922"/>
    <w:rsid w:val="005649C5"/>
    <w:rsid w:val="00564B44"/>
    <w:rsid w:val="00564CB9"/>
    <w:rsid w:val="00564CE3"/>
    <w:rsid w:val="005650C7"/>
    <w:rsid w:val="005659CD"/>
    <w:rsid w:val="00565BEC"/>
    <w:rsid w:val="00565FF2"/>
    <w:rsid w:val="00566070"/>
    <w:rsid w:val="0056637A"/>
    <w:rsid w:val="00566D22"/>
    <w:rsid w:val="00566E36"/>
    <w:rsid w:val="00567452"/>
    <w:rsid w:val="00567570"/>
    <w:rsid w:val="005675AC"/>
    <w:rsid w:val="00567AD9"/>
    <w:rsid w:val="00567C99"/>
    <w:rsid w:val="0057033A"/>
    <w:rsid w:val="005704F2"/>
    <w:rsid w:val="00570B30"/>
    <w:rsid w:val="00570D63"/>
    <w:rsid w:val="00571039"/>
    <w:rsid w:val="0057107F"/>
    <w:rsid w:val="005717A9"/>
    <w:rsid w:val="00571D77"/>
    <w:rsid w:val="00571F53"/>
    <w:rsid w:val="00571FD8"/>
    <w:rsid w:val="005721CC"/>
    <w:rsid w:val="00572554"/>
    <w:rsid w:val="0057282C"/>
    <w:rsid w:val="00572A09"/>
    <w:rsid w:val="00573995"/>
    <w:rsid w:val="00573B61"/>
    <w:rsid w:val="00573D1A"/>
    <w:rsid w:val="00574275"/>
    <w:rsid w:val="0057427E"/>
    <w:rsid w:val="00575053"/>
    <w:rsid w:val="005758EA"/>
    <w:rsid w:val="00575A94"/>
    <w:rsid w:val="00575E8C"/>
    <w:rsid w:val="005761FA"/>
    <w:rsid w:val="005772FA"/>
    <w:rsid w:val="00577793"/>
    <w:rsid w:val="00577A26"/>
    <w:rsid w:val="00580631"/>
    <w:rsid w:val="0058075B"/>
    <w:rsid w:val="005807CA"/>
    <w:rsid w:val="005807FD"/>
    <w:rsid w:val="005808D6"/>
    <w:rsid w:val="005809AA"/>
    <w:rsid w:val="0058105E"/>
    <w:rsid w:val="005814CE"/>
    <w:rsid w:val="00581550"/>
    <w:rsid w:val="00581721"/>
    <w:rsid w:val="00581765"/>
    <w:rsid w:val="00581A8D"/>
    <w:rsid w:val="00581C18"/>
    <w:rsid w:val="005823EB"/>
    <w:rsid w:val="00582B20"/>
    <w:rsid w:val="00582C91"/>
    <w:rsid w:val="00582E09"/>
    <w:rsid w:val="00582F3A"/>
    <w:rsid w:val="00583133"/>
    <w:rsid w:val="00583691"/>
    <w:rsid w:val="00583D36"/>
    <w:rsid w:val="00583DBF"/>
    <w:rsid w:val="00584023"/>
    <w:rsid w:val="005843A5"/>
    <w:rsid w:val="005847D9"/>
    <w:rsid w:val="00585FCC"/>
    <w:rsid w:val="00586044"/>
    <w:rsid w:val="005860F8"/>
    <w:rsid w:val="005861D1"/>
    <w:rsid w:val="00586308"/>
    <w:rsid w:val="005867D8"/>
    <w:rsid w:val="00586D26"/>
    <w:rsid w:val="00586F6B"/>
    <w:rsid w:val="00587187"/>
    <w:rsid w:val="005872B8"/>
    <w:rsid w:val="005874DE"/>
    <w:rsid w:val="005876BC"/>
    <w:rsid w:val="005879E4"/>
    <w:rsid w:val="00587B14"/>
    <w:rsid w:val="00587E34"/>
    <w:rsid w:val="005908D0"/>
    <w:rsid w:val="00590B97"/>
    <w:rsid w:val="00590D7F"/>
    <w:rsid w:val="00591480"/>
    <w:rsid w:val="005918E3"/>
    <w:rsid w:val="005922E5"/>
    <w:rsid w:val="00592749"/>
    <w:rsid w:val="00592CE0"/>
    <w:rsid w:val="00592DFD"/>
    <w:rsid w:val="00593A93"/>
    <w:rsid w:val="00593A99"/>
    <w:rsid w:val="005941F9"/>
    <w:rsid w:val="0059427C"/>
    <w:rsid w:val="005946DD"/>
    <w:rsid w:val="00594782"/>
    <w:rsid w:val="00594B3B"/>
    <w:rsid w:val="00594D02"/>
    <w:rsid w:val="00594DA9"/>
    <w:rsid w:val="00594DD9"/>
    <w:rsid w:val="00595029"/>
    <w:rsid w:val="005956EC"/>
    <w:rsid w:val="00595791"/>
    <w:rsid w:val="005959AF"/>
    <w:rsid w:val="00595F61"/>
    <w:rsid w:val="00595F70"/>
    <w:rsid w:val="005963B9"/>
    <w:rsid w:val="00596802"/>
    <w:rsid w:val="00596874"/>
    <w:rsid w:val="00596B51"/>
    <w:rsid w:val="00597204"/>
    <w:rsid w:val="0059730F"/>
    <w:rsid w:val="00597847"/>
    <w:rsid w:val="005A091A"/>
    <w:rsid w:val="005A0D47"/>
    <w:rsid w:val="005A173A"/>
    <w:rsid w:val="005A17DF"/>
    <w:rsid w:val="005A1E27"/>
    <w:rsid w:val="005A20B0"/>
    <w:rsid w:val="005A2704"/>
    <w:rsid w:val="005A2CE0"/>
    <w:rsid w:val="005A2DD3"/>
    <w:rsid w:val="005A2DD8"/>
    <w:rsid w:val="005A34ED"/>
    <w:rsid w:val="005A383D"/>
    <w:rsid w:val="005A3A55"/>
    <w:rsid w:val="005A4263"/>
    <w:rsid w:val="005A48FD"/>
    <w:rsid w:val="005A4B08"/>
    <w:rsid w:val="005A4D1B"/>
    <w:rsid w:val="005A4EEB"/>
    <w:rsid w:val="005A5104"/>
    <w:rsid w:val="005A5176"/>
    <w:rsid w:val="005A53D4"/>
    <w:rsid w:val="005A5624"/>
    <w:rsid w:val="005A572F"/>
    <w:rsid w:val="005A58D4"/>
    <w:rsid w:val="005A593E"/>
    <w:rsid w:val="005A5942"/>
    <w:rsid w:val="005A5A21"/>
    <w:rsid w:val="005A5F50"/>
    <w:rsid w:val="005A6B40"/>
    <w:rsid w:val="005A7052"/>
    <w:rsid w:val="005A7356"/>
    <w:rsid w:val="005A765F"/>
    <w:rsid w:val="005A76DA"/>
    <w:rsid w:val="005A7942"/>
    <w:rsid w:val="005A7D41"/>
    <w:rsid w:val="005A7DB2"/>
    <w:rsid w:val="005A7F14"/>
    <w:rsid w:val="005A7F1B"/>
    <w:rsid w:val="005A7F5C"/>
    <w:rsid w:val="005B0779"/>
    <w:rsid w:val="005B0852"/>
    <w:rsid w:val="005B1103"/>
    <w:rsid w:val="005B13FD"/>
    <w:rsid w:val="005B16DA"/>
    <w:rsid w:val="005B1772"/>
    <w:rsid w:val="005B2365"/>
    <w:rsid w:val="005B24F8"/>
    <w:rsid w:val="005B279E"/>
    <w:rsid w:val="005B2C25"/>
    <w:rsid w:val="005B37E0"/>
    <w:rsid w:val="005B3843"/>
    <w:rsid w:val="005B3D79"/>
    <w:rsid w:val="005B4470"/>
    <w:rsid w:val="005B4618"/>
    <w:rsid w:val="005B4794"/>
    <w:rsid w:val="005B49AA"/>
    <w:rsid w:val="005B4A48"/>
    <w:rsid w:val="005B4F0D"/>
    <w:rsid w:val="005B4FC5"/>
    <w:rsid w:val="005B538F"/>
    <w:rsid w:val="005B5623"/>
    <w:rsid w:val="005B5725"/>
    <w:rsid w:val="005B57E1"/>
    <w:rsid w:val="005B5AB6"/>
    <w:rsid w:val="005B5D0C"/>
    <w:rsid w:val="005B5E0A"/>
    <w:rsid w:val="005B5F7C"/>
    <w:rsid w:val="005B62CE"/>
    <w:rsid w:val="005B6AE9"/>
    <w:rsid w:val="005B73FF"/>
    <w:rsid w:val="005B7487"/>
    <w:rsid w:val="005B777F"/>
    <w:rsid w:val="005B7C4F"/>
    <w:rsid w:val="005B7F99"/>
    <w:rsid w:val="005B7FE4"/>
    <w:rsid w:val="005C0111"/>
    <w:rsid w:val="005C0252"/>
    <w:rsid w:val="005C032A"/>
    <w:rsid w:val="005C0371"/>
    <w:rsid w:val="005C0534"/>
    <w:rsid w:val="005C0580"/>
    <w:rsid w:val="005C07A8"/>
    <w:rsid w:val="005C07C1"/>
    <w:rsid w:val="005C09B0"/>
    <w:rsid w:val="005C0A32"/>
    <w:rsid w:val="005C0EAB"/>
    <w:rsid w:val="005C1B3C"/>
    <w:rsid w:val="005C1B5D"/>
    <w:rsid w:val="005C1C40"/>
    <w:rsid w:val="005C2189"/>
    <w:rsid w:val="005C25FC"/>
    <w:rsid w:val="005C2861"/>
    <w:rsid w:val="005C2A72"/>
    <w:rsid w:val="005C2ADB"/>
    <w:rsid w:val="005C2DBE"/>
    <w:rsid w:val="005C2E77"/>
    <w:rsid w:val="005C3044"/>
    <w:rsid w:val="005C36A3"/>
    <w:rsid w:val="005C3A34"/>
    <w:rsid w:val="005C3EAB"/>
    <w:rsid w:val="005C40C2"/>
    <w:rsid w:val="005C4113"/>
    <w:rsid w:val="005C47EA"/>
    <w:rsid w:val="005C51CB"/>
    <w:rsid w:val="005C5369"/>
    <w:rsid w:val="005C5730"/>
    <w:rsid w:val="005C58F4"/>
    <w:rsid w:val="005C5CFB"/>
    <w:rsid w:val="005C5FC6"/>
    <w:rsid w:val="005C641B"/>
    <w:rsid w:val="005C6550"/>
    <w:rsid w:val="005C695A"/>
    <w:rsid w:val="005C6B4D"/>
    <w:rsid w:val="005C6FA6"/>
    <w:rsid w:val="005C7948"/>
    <w:rsid w:val="005C79D3"/>
    <w:rsid w:val="005C7E63"/>
    <w:rsid w:val="005D027D"/>
    <w:rsid w:val="005D02EA"/>
    <w:rsid w:val="005D05FE"/>
    <w:rsid w:val="005D0950"/>
    <w:rsid w:val="005D0A52"/>
    <w:rsid w:val="005D0DBE"/>
    <w:rsid w:val="005D0F2F"/>
    <w:rsid w:val="005D11C0"/>
    <w:rsid w:val="005D146E"/>
    <w:rsid w:val="005D14A3"/>
    <w:rsid w:val="005D188C"/>
    <w:rsid w:val="005D1BDC"/>
    <w:rsid w:val="005D1CC8"/>
    <w:rsid w:val="005D1E4C"/>
    <w:rsid w:val="005D2103"/>
    <w:rsid w:val="005D2394"/>
    <w:rsid w:val="005D2627"/>
    <w:rsid w:val="005D2900"/>
    <w:rsid w:val="005D2A98"/>
    <w:rsid w:val="005D2BD7"/>
    <w:rsid w:val="005D2E37"/>
    <w:rsid w:val="005D368B"/>
    <w:rsid w:val="005D3872"/>
    <w:rsid w:val="005D3934"/>
    <w:rsid w:val="005D3C07"/>
    <w:rsid w:val="005D3C15"/>
    <w:rsid w:val="005D4593"/>
    <w:rsid w:val="005D4C82"/>
    <w:rsid w:val="005D51BA"/>
    <w:rsid w:val="005D53D6"/>
    <w:rsid w:val="005D550E"/>
    <w:rsid w:val="005D55E0"/>
    <w:rsid w:val="005D55EF"/>
    <w:rsid w:val="005D57F3"/>
    <w:rsid w:val="005D5B78"/>
    <w:rsid w:val="005D5B86"/>
    <w:rsid w:val="005D5C5C"/>
    <w:rsid w:val="005D6057"/>
    <w:rsid w:val="005D6234"/>
    <w:rsid w:val="005D6374"/>
    <w:rsid w:val="005D6394"/>
    <w:rsid w:val="005D64AA"/>
    <w:rsid w:val="005D6A52"/>
    <w:rsid w:val="005D6CA2"/>
    <w:rsid w:val="005D6D27"/>
    <w:rsid w:val="005D757F"/>
    <w:rsid w:val="005D76B8"/>
    <w:rsid w:val="005D7C38"/>
    <w:rsid w:val="005D7C92"/>
    <w:rsid w:val="005D7E4B"/>
    <w:rsid w:val="005E011D"/>
    <w:rsid w:val="005E0521"/>
    <w:rsid w:val="005E054A"/>
    <w:rsid w:val="005E0893"/>
    <w:rsid w:val="005E0954"/>
    <w:rsid w:val="005E0B4D"/>
    <w:rsid w:val="005E0BCA"/>
    <w:rsid w:val="005E1155"/>
    <w:rsid w:val="005E12E8"/>
    <w:rsid w:val="005E1589"/>
    <w:rsid w:val="005E1A38"/>
    <w:rsid w:val="005E1C58"/>
    <w:rsid w:val="005E262E"/>
    <w:rsid w:val="005E2B04"/>
    <w:rsid w:val="005E2C8F"/>
    <w:rsid w:val="005E2E0E"/>
    <w:rsid w:val="005E3782"/>
    <w:rsid w:val="005E38BB"/>
    <w:rsid w:val="005E4214"/>
    <w:rsid w:val="005E472E"/>
    <w:rsid w:val="005E4BFD"/>
    <w:rsid w:val="005E4DDF"/>
    <w:rsid w:val="005E51B5"/>
    <w:rsid w:val="005E554C"/>
    <w:rsid w:val="005E5690"/>
    <w:rsid w:val="005E5915"/>
    <w:rsid w:val="005E596A"/>
    <w:rsid w:val="005E5DFB"/>
    <w:rsid w:val="005E5FED"/>
    <w:rsid w:val="005E6288"/>
    <w:rsid w:val="005E652D"/>
    <w:rsid w:val="005E6631"/>
    <w:rsid w:val="005E6C40"/>
    <w:rsid w:val="005E714A"/>
    <w:rsid w:val="005E71EA"/>
    <w:rsid w:val="005E76C4"/>
    <w:rsid w:val="005E7A13"/>
    <w:rsid w:val="005E7C10"/>
    <w:rsid w:val="005E7C7A"/>
    <w:rsid w:val="005E7DC2"/>
    <w:rsid w:val="005E7FA6"/>
    <w:rsid w:val="005F02A1"/>
    <w:rsid w:val="005F039F"/>
    <w:rsid w:val="005F0408"/>
    <w:rsid w:val="005F1212"/>
    <w:rsid w:val="005F12BD"/>
    <w:rsid w:val="005F162D"/>
    <w:rsid w:val="005F18F4"/>
    <w:rsid w:val="005F1910"/>
    <w:rsid w:val="005F1D51"/>
    <w:rsid w:val="005F1FC6"/>
    <w:rsid w:val="005F2323"/>
    <w:rsid w:val="005F26A4"/>
    <w:rsid w:val="005F2A1A"/>
    <w:rsid w:val="005F2FC9"/>
    <w:rsid w:val="005F3673"/>
    <w:rsid w:val="005F379E"/>
    <w:rsid w:val="005F3AAD"/>
    <w:rsid w:val="005F3FA3"/>
    <w:rsid w:val="005F44C3"/>
    <w:rsid w:val="005F4753"/>
    <w:rsid w:val="005F4987"/>
    <w:rsid w:val="005F4B6F"/>
    <w:rsid w:val="005F4DF2"/>
    <w:rsid w:val="005F52A3"/>
    <w:rsid w:val="005F55ED"/>
    <w:rsid w:val="005F5801"/>
    <w:rsid w:val="005F5839"/>
    <w:rsid w:val="005F5923"/>
    <w:rsid w:val="005F5F6F"/>
    <w:rsid w:val="005F605F"/>
    <w:rsid w:val="005F68BA"/>
    <w:rsid w:val="005F6C2F"/>
    <w:rsid w:val="005F6DD0"/>
    <w:rsid w:val="005F7282"/>
    <w:rsid w:val="005F7860"/>
    <w:rsid w:val="005F78A8"/>
    <w:rsid w:val="005F78E5"/>
    <w:rsid w:val="005F7AB1"/>
    <w:rsid w:val="005F7ADA"/>
    <w:rsid w:val="005F7BC2"/>
    <w:rsid w:val="005F7D9A"/>
    <w:rsid w:val="00600A84"/>
    <w:rsid w:val="00600CA4"/>
    <w:rsid w:val="00600F5F"/>
    <w:rsid w:val="00601210"/>
    <w:rsid w:val="006016C5"/>
    <w:rsid w:val="006019A9"/>
    <w:rsid w:val="00601A2D"/>
    <w:rsid w:val="00601CA8"/>
    <w:rsid w:val="00602322"/>
    <w:rsid w:val="00602700"/>
    <w:rsid w:val="00602DFC"/>
    <w:rsid w:val="00603715"/>
    <w:rsid w:val="00603892"/>
    <w:rsid w:val="00604815"/>
    <w:rsid w:val="00604B13"/>
    <w:rsid w:val="00604F14"/>
    <w:rsid w:val="00604FF8"/>
    <w:rsid w:val="0060527A"/>
    <w:rsid w:val="00605383"/>
    <w:rsid w:val="00605583"/>
    <w:rsid w:val="00605592"/>
    <w:rsid w:val="006057C1"/>
    <w:rsid w:val="00605A9C"/>
    <w:rsid w:val="00605CE9"/>
    <w:rsid w:val="00605E67"/>
    <w:rsid w:val="00605F73"/>
    <w:rsid w:val="00605FBF"/>
    <w:rsid w:val="00606712"/>
    <w:rsid w:val="006067E8"/>
    <w:rsid w:val="00606D71"/>
    <w:rsid w:val="00606F38"/>
    <w:rsid w:val="006072F9"/>
    <w:rsid w:val="0060765A"/>
    <w:rsid w:val="00607789"/>
    <w:rsid w:val="006077C7"/>
    <w:rsid w:val="00607BF0"/>
    <w:rsid w:val="00607FB1"/>
    <w:rsid w:val="00610195"/>
    <w:rsid w:val="00610250"/>
    <w:rsid w:val="006105D4"/>
    <w:rsid w:val="006109B4"/>
    <w:rsid w:val="0061216A"/>
    <w:rsid w:val="006126F3"/>
    <w:rsid w:val="006131D3"/>
    <w:rsid w:val="00613277"/>
    <w:rsid w:val="006132E0"/>
    <w:rsid w:val="00613472"/>
    <w:rsid w:val="0061394A"/>
    <w:rsid w:val="006145DB"/>
    <w:rsid w:val="0061468E"/>
    <w:rsid w:val="006148C5"/>
    <w:rsid w:val="00614EA0"/>
    <w:rsid w:val="00614FE3"/>
    <w:rsid w:val="0061506C"/>
    <w:rsid w:val="006153D6"/>
    <w:rsid w:val="006156C8"/>
    <w:rsid w:val="0061591C"/>
    <w:rsid w:val="006160E2"/>
    <w:rsid w:val="006162C5"/>
    <w:rsid w:val="00616420"/>
    <w:rsid w:val="006165CF"/>
    <w:rsid w:val="00616752"/>
    <w:rsid w:val="00616DAD"/>
    <w:rsid w:val="006171BE"/>
    <w:rsid w:val="00617302"/>
    <w:rsid w:val="0062021B"/>
    <w:rsid w:val="00620CD4"/>
    <w:rsid w:val="006217BC"/>
    <w:rsid w:val="006218DE"/>
    <w:rsid w:val="00621AD2"/>
    <w:rsid w:val="00622085"/>
    <w:rsid w:val="006220FE"/>
    <w:rsid w:val="006223B8"/>
    <w:rsid w:val="006223E1"/>
    <w:rsid w:val="00623130"/>
    <w:rsid w:val="00623164"/>
    <w:rsid w:val="0062380A"/>
    <w:rsid w:val="00623DB7"/>
    <w:rsid w:val="00624C27"/>
    <w:rsid w:val="00625220"/>
    <w:rsid w:val="0062543D"/>
    <w:rsid w:val="00625B95"/>
    <w:rsid w:val="00625E71"/>
    <w:rsid w:val="006262FE"/>
    <w:rsid w:val="0062672D"/>
    <w:rsid w:val="00627113"/>
    <w:rsid w:val="0062746B"/>
    <w:rsid w:val="006278B1"/>
    <w:rsid w:val="006300A7"/>
    <w:rsid w:val="006300E5"/>
    <w:rsid w:val="00630445"/>
    <w:rsid w:val="00630447"/>
    <w:rsid w:val="0063072A"/>
    <w:rsid w:val="00630764"/>
    <w:rsid w:val="00630A0E"/>
    <w:rsid w:val="00630D8C"/>
    <w:rsid w:val="006317B0"/>
    <w:rsid w:val="00631832"/>
    <w:rsid w:val="006321A9"/>
    <w:rsid w:val="0063289D"/>
    <w:rsid w:val="00632FA5"/>
    <w:rsid w:val="006337E8"/>
    <w:rsid w:val="006338DA"/>
    <w:rsid w:val="00633A4D"/>
    <w:rsid w:val="00633B71"/>
    <w:rsid w:val="00634008"/>
    <w:rsid w:val="00634066"/>
    <w:rsid w:val="006344DF"/>
    <w:rsid w:val="0063455C"/>
    <w:rsid w:val="00634574"/>
    <w:rsid w:val="006347B4"/>
    <w:rsid w:val="00634845"/>
    <w:rsid w:val="006348AA"/>
    <w:rsid w:val="00635237"/>
    <w:rsid w:val="00635A83"/>
    <w:rsid w:val="00635B6C"/>
    <w:rsid w:val="00635DB2"/>
    <w:rsid w:val="00635EA7"/>
    <w:rsid w:val="006360D2"/>
    <w:rsid w:val="006362AB"/>
    <w:rsid w:val="006367EB"/>
    <w:rsid w:val="00636D7E"/>
    <w:rsid w:val="00637C57"/>
    <w:rsid w:val="006402F1"/>
    <w:rsid w:val="006403FD"/>
    <w:rsid w:val="00640A9E"/>
    <w:rsid w:val="00640C03"/>
    <w:rsid w:val="0064109B"/>
    <w:rsid w:val="006412BC"/>
    <w:rsid w:val="006414B6"/>
    <w:rsid w:val="00641836"/>
    <w:rsid w:val="00641B04"/>
    <w:rsid w:val="0064203C"/>
    <w:rsid w:val="006425D3"/>
    <w:rsid w:val="00642755"/>
    <w:rsid w:val="00642983"/>
    <w:rsid w:val="00642A74"/>
    <w:rsid w:val="00642B0D"/>
    <w:rsid w:val="00642D29"/>
    <w:rsid w:val="0064347B"/>
    <w:rsid w:val="0064364A"/>
    <w:rsid w:val="0064377F"/>
    <w:rsid w:val="006437D6"/>
    <w:rsid w:val="00644229"/>
    <w:rsid w:val="00644369"/>
    <w:rsid w:val="00644A15"/>
    <w:rsid w:val="00645100"/>
    <w:rsid w:val="006462B8"/>
    <w:rsid w:val="0064674C"/>
    <w:rsid w:val="0064682A"/>
    <w:rsid w:val="006468E7"/>
    <w:rsid w:val="0064693D"/>
    <w:rsid w:val="0064697B"/>
    <w:rsid w:val="0064730D"/>
    <w:rsid w:val="0065035B"/>
    <w:rsid w:val="00650417"/>
    <w:rsid w:val="006504C9"/>
    <w:rsid w:val="00651000"/>
    <w:rsid w:val="00651372"/>
    <w:rsid w:val="00651A53"/>
    <w:rsid w:val="00651EB8"/>
    <w:rsid w:val="00652335"/>
    <w:rsid w:val="006523AF"/>
    <w:rsid w:val="00652571"/>
    <w:rsid w:val="00652647"/>
    <w:rsid w:val="006526D5"/>
    <w:rsid w:val="0065276E"/>
    <w:rsid w:val="00652908"/>
    <w:rsid w:val="00652A88"/>
    <w:rsid w:val="00652DFB"/>
    <w:rsid w:val="0065317E"/>
    <w:rsid w:val="0065336B"/>
    <w:rsid w:val="0065354C"/>
    <w:rsid w:val="006536BE"/>
    <w:rsid w:val="00653BAC"/>
    <w:rsid w:val="00653E20"/>
    <w:rsid w:val="00653ED5"/>
    <w:rsid w:val="0065469B"/>
    <w:rsid w:val="00654890"/>
    <w:rsid w:val="006551F3"/>
    <w:rsid w:val="006559DA"/>
    <w:rsid w:val="00655DC2"/>
    <w:rsid w:val="00655F41"/>
    <w:rsid w:val="006564BE"/>
    <w:rsid w:val="006564C1"/>
    <w:rsid w:val="00656752"/>
    <w:rsid w:val="00656939"/>
    <w:rsid w:val="00656B98"/>
    <w:rsid w:val="00656D3A"/>
    <w:rsid w:val="00656DAB"/>
    <w:rsid w:val="0065705D"/>
    <w:rsid w:val="00657C91"/>
    <w:rsid w:val="00657DD0"/>
    <w:rsid w:val="00657FF8"/>
    <w:rsid w:val="00660760"/>
    <w:rsid w:val="00660C85"/>
    <w:rsid w:val="00660CD6"/>
    <w:rsid w:val="00660CE8"/>
    <w:rsid w:val="00660FF0"/>
    <w:rsid w:val="0066150E"/>
    <w:rsid w:val="0066189C"/>
    <w:rsid w:val="006618FC"/>
    <w:rsid w:val="00662385"/>
    <w:rsid w:val="00662E4A"/>
    <w:rsid w:val="00663149"/>
    <w:rsid w:val="0066368E"/>
    <w:rsid w:val="00663B9B"/>
    <w:rsid w:val="00663C70"/>
    <w:rsid w:val="00663C71"/>
    <w:rsid w:val="00664004"/>
    <w:rsid w:val="006657FB"/>
    <w:rsid w:val="00665AA2"/>
    <w:rsid w:val="00665BB9"/>
    <w:rsid w:val="006663F3"/>
    <w:rsid w:val="006664F5"/>
    <w:rsid w:val="00666507"/>
    <w:rsid w:val="0066757C"/>
    <w:rsid w:val="0066766C"/>
    <w:rsid w:val="00667E6D"/>
    <w:rsid w:val="0067039A"/>
    <w:rsid w:val="00670709"/>
    <w:rsid w:val="00670B6E"/>
    <w:rsid w:val="00670CA1"/>
    <w:rsid w:val="006716CA"/>
    <w:rsid w:val="006716CC"/>
    <w:rsid w:val="00671FA3"/>
    <w:rsid w:val="006720D0"/>
    <w:rsid w:val="00672161"/>
    <w:rsid w:val="0067240B"/>
    <w:rsid w:val="00672724"/>
    <w:rsid w:val="006728B9"/>
    <w:rsid w:val="00672CB1"/>
    <w:rsid w:val="00672EB6"/>
    <w:rsid w:val="00672EE6"/>
    <w:rsid w:val="00673176"/>
    <w:rsid w:val="00673568"/>
    <w:rsid w:val="00673602"/>
    <w:rsid w:val="00673B9F"/>
    <w:rsid w:val="006742C3"/>
    <w:rsid w:val="006743A8"/>
    <w:rsid w:val="00674573"/>
    <w:rsid w:val="00674800"/>
    <w:rsid w:val="0067483D"/>
    <w:rsid w:val="00674968"/>
    <w:rsid w:val="00674B24"/>
    <w:rsid w:val="00674B2B"/>
    <w:rsid w:val="00674B5A"/>
    <w:rsid w:val="00674F10"/>
    <w:rsid w:val="006751A0"/>
    <w:rsid w:val="00675493"/>
    <w:rsid w:val="0067572E"/>
    <w:rsid w:val="00675736"/>
    <w:rsid w:val="00675801"/>
    <w:rsid w:val="006758D7"/>
    <w:rsid w:val="00675950"/>
    <w:rsid w:val="006763EA"/>
    <w:rsid w:val="00676481"/>
    <w:rsid w:val="0067679D"/>
    <w:rsid w:val="00676BE1"/>
    <w:rsid w:val="00676EA1"/>
    <w:rsid w:val="00676FD5"/>
    <w:rsid w:val="006772C9"/>
    <w:rsid w:val="006777AC"/>
    <w:rsid w:val="006777DA"/>
    <w:rsid w:val="0067789A"/>
    <w:rsid w:val="00677AC7"/>
    <w:rsid w:val="00677CFE"/>
    <w:rsid w:val="00677E33"/>
    <w:rsid w:val="006815F6"/>
    <w:rsid w:val="006818DA"/>
    <w:rsid w:val="00681A9E"/>
    <w:rsid w:val="00681C99"/>
    <w:rsid w:val="00682208"/>
    <w:rsid w:val="00682827"/>
    <w:rsid w:val="006832F7"/>
    <w:rsid w:val="006833CA"/>
    <w:rsid w:val="006835E4"/>
    <w:rsid w:val="00683FBB"/>
    <w:rsid w:val="0068428B"/>
    <w:rsid w:val="006844EA"/>
    <w:rsid w:val="0068456F"/>
    <w:rsid w:val="006849A1"/>
    <w:rsid w:val="00685300"/>
    <w:rsid w:val="0068553F"/>
    <w:rsid w:val="00685A4B"/>
    <w:rsid w:val="00685EC5"/>
    <w:rsid w:val="00686061"/>
    <w:rsid w:val="00687132"/>
    <w:rsid w:val="0068727E"/>
    <w:rsid w:val="006873B2"/>
    <w:rsid w:val="006873EA"/>
    <w:rsid w:val="00687464"/>
    <w:rsid w:val="006900CD"/>
    <w:rsid w:val="006904BC"/>
    <w:rsid w:val="006909D5"/>
    <w:rsid w:val="00690C7F"/>
    <w:rsid w:val="00690DD4"/>
    <w:rsid w:val="00691268"/>
    <w:rsid w:val="00691271"/>
    <w:rsid w:val="006912D4"/>
    <w:rsid w:val="006917AE"/>
    <w:rsid w:val="00691BB0"/>
    <w:rsid w:val="00692374"/>
    <w:rsid w:val="00692589"/>
    <w:rsid w:val="006929BF"/>
    <w:rsid w:val="00692A84"/>
    <w:rsid w:val="00693763"/>
    <w:rsid w:val="00693A8D"/>
    <w:rsid w:val="006950F7"/>
    <w:rsid w:val="006953CA"/>
    <w:rsid w:val="00695853"/>
    <w:rsid w:val="006959C1"/>
    <w:rsid w:val="00695A8C"/>
    <w:rsid w:val="006961E1"/>
    <w:rsid w:val="0069622A"/>
    <w:rsid w:val="00696802"/>
    <w:rsid w:val="00696A61"/>
    <w:rsid w:val="00696B86"/>
    <w:rsid w:val="00696C83"/>
    <w:rsid w:val="00696ED1"/>
    <w:rsid w:val="00697244"/>
    <w:rsid w:val="006973E6"/>
    <w:rsid w:val="00697437"/>
    <w:rsid w:val="006979B5"/>
    <w:rsid w:val="006A0189"/>
    <w:rsid w:val="006A03ED"/>
    <w:rsid w:val="006A085D"/>
    <w:rsid w:val="006A0A69"/>
    <w:rsid w:val="006A0C8F"/>
    <w:rsid w:val="006A11AB"/>
    <w:rsid w:val="006A12FE"/>
    <w:rsid w:val="006A13BB"/>
    <w:rsid w:val="006A1FF7"/>
    <w:rsid w:val="006A1FFB"/>
    <w:rsid w:val="006A2484"/>
    <w:rsid w:val="006A2932"/>
    <w:rsid w:val="006A2933"/>
    <w:rsid w:val="006A2A06"/>
    <w:rsid w:val="006A2C60"/>
    <w:rsid w:val="006A30E1"/>
    <w:rsid w:val="006A3380"/>
    <w:rsid w:val="006A359E"/>
    <w:rsid w:val="006A37BC"/>
    <w:rsid w:val="006A382B"/>
    <w:rsid w:val="006A3A74"/>
    <w:rsid w:val="006A3C9B"/>
    <w:rsid w:val="006A4048"/>
    <w:rsid w:val="006A4172"/>
    <w:rsid w:val="006A4CEF"/>
    <w:rsid w:val="006A50E6"/>
    <w:rsid w:val="006A529A"/>
    <w:rsid w:val="006A5AB4"/>
    <w:rsid w:val="006A6709"/>
    <w:rsid w:val="006A6768"/>
    <w:rsid w:val="006A67D0"/>
    <w:rsid w:val="006A69B8"/>
    <w:rsid w:val="006A69D3"/>
    <w:rsid w:val="006A77BF"/>
    <w:rsid w:val="006A7D8D"/>
    <w:rsid w:val="006A7F20"/>
    <w:rsid w:val="006B0771"/>
    <w:rsid w:val="006B0D7E"/>
    <w:rsid w:val="006B104E"/>
    <w:rsid w:val="006B12C0"/>
    <w:rsid w:val="006B1B5A"/>
    <w:rsid w:val="006B1B61"/>
    <w:rsid w:val="006B1DE2"/>
    <w:rsid w:val="006B20DD"/>
    <w:rsid w:val="006B2627"/>
    <w:rsid w:val="006B2D56"/>
    <w:rsid w:val="006B2D85"/>
    <w:rsid w:val="006B2E57"/>
    <w:rsid w:val="006B34E4"/>
    <w:rsid w:val="006B35B2"/>
    <w:rsid w:val="006B401B"/>
    <w:rsid w:val="006B42C1"/>
    <w:rsid w:val="006B4456"/>
    <w:rsid w:val="006B45FC"/>
    <w:rsid w:val="006B48A0"/>
    <w:rsid w:val="006B4C48"/>
    <w:rsid w:val="006B4DC0"/>
    <w:rsid w:val="006B4F68"/>
    <w:rsid w:val="006B547B"/>
    <w:rsid w:val="006B5B48"/>
    <w:rsid w:val="006B5B99"/>
    <w:rsid w:val="006B5CAC"/>
    <w:rsid w:val="006B64D6"/>
    <w:rsid w:val="006B6D7D"/>
    <w:rsid w:val="006B6DC9"/>
    <w:rsid w:val="006B73E0"/>
    <w:rsid w:val="006B78B3"/>
    <w:rsid w:val="006B7C61"/>
    <w:rsid w:val="006C043E"/>
    <w:rsid w:val="006C0523"/>
    <w:rsid w:val="006C0632"/>
    <w:rsid w:val="006C0875"/>
    <w:rsid w:val="006C1156"/>
    <w:rsid w:val="006C19D6"/>
    <w:rsid w:val="006C1A71"/>
    <w:rsid w:val="006C23A7"/>
    <w:rsid w:val="006C24A8"/>
    <w:rsid w:val="006C274A"/>
    <w:rsid w:val="006C29B7"/>
    <w:rsid w:val="006C2E02"/>
    <w:rsid w:val="006C380A"/>
    <w:rsid w:val="006C3BAF"/>
    <w:rsid w:val="006C4235"/>
    <w:rsid w:val="006C4250"/>
    <w:rsid w:val="006C478A"/>
    <w:rsid w:val="006C4869"/>
    <w:rsid w:val="006C4BE5"/>
    <w:rsid w:val="006C4FF5"/>
    <w:rsid w:val="006C5113"/>
    <w:rsid w:val="006C59A1"/>
    <w:rsid w:val="006C5BE4"/>
    <w:rsid w:val="006C6056"/>
    <w:rsid w:val="006C6328"/>
    <w:rsid w:val="006C63BC"/>
    <w:rsid w:val="006C681F"/>
    <w:rsid w:val="006C6A2A"/>
    <w:rsid w:val="006C6E0F"/>
    <w:rsid w:val="006C7226"/>
    <w:rsid w:val="006C74FC"/>
    <w:rsid w:val="006C77AC"/>
    <w:rsid w:val="006C7FF1"/>
    <w:rsid w:val="006D06FE"/>
    <w:rsid w:val="006D0AC3"/>
    <w:rsid w:val="006D0F44"/>
    <w:rsid w:val="006D1049"/>
    <w:rsid w:val="006D118F"/>
    <w:rsid w:val="006D14F0"/>
    <w:rsid w:val="006D1568"/>
    <w:rsid w:val="006D1A1A"/>
    <w:rsid w:val="006D1A48"/>
    <w:rsid w:val="006D1BFD"/>
    <w:rsid w:val="006D2132"/>
    <w:rsid w:val="006D2250"/>
    <w:rsid w:val="006D24CA"/>
    <w:rsid w:val="006D26E8"/>
    <w:rsid w:val="006D2A13"/>
    <w:rsid w:val="006D2F37"/>
    <w:rsid w:val="006D3417"/>
    <w:rsid w:val="006D37D2"/>
    <w:rsid w:val="006D41AE"/>
    <w:rsid w:val="006D4C75"/>
    <w:rsid w:val="006D4F98"/>
    <w:rsid w:val="006D54E5"/>
    <w:rsid w:val="006D569B"/>
    <w:rsid w:val="006D56B3"/>
    <w:rsid w:val="006D5D31"/>
    <w:rsid w:val="006D5D4E"/>
    <w:rsid w:val="006D5DD5"/>
    <w:rsid w:val="006D6026"/>
    <w:rsid w:val="006D6158"/>
    <w:rsid w:val="006D63C0"/>
    <w:rsid w:val="006D68F0"/>
    <w:rsid w:val="006D6B20"/>
    <w:rsid w:val="006D6B4D"/>
    <w:rsid w:val="006D7298"/>
    <w:rsid w:val="006D77A0"/>
    <w:rsid w:val="006D7AD8"/>
    <w:rsid w:val="006D7E0F"/>
    <w:rsid w:val="006E0305"/>
    <w:rsid w:val="006E04E9"/>
    <w:rsid w:val="006E066A"/>
    <w:rsid w:val="006E0C2E"/>
    <w:rsid w:val="006E1199"/>
    <w:rsid w:val="006E135E"/>
    <w:rsid w:val="006E1FAE"/>
    <w:rsid w:val="006E222C"/>
    <w:rsid w:val="006E2338"/>
    <w:rsid w:val="006E260D"/>
    <w:rsid w:val="006E297B"/>
    <w:rsid w:val="006E36D1"/>
    <w:rsid w:val="006E4618"/>
    <w:rsid w:val="006E4AA0"/>
    <w:rsid w:val="006E4BB3"/>
    <w:rsid w:val="006E4BD0"/>
    <w:rsid w:val="006E4D2E"/>
    <w:rsid w:val="006E4F8E"/>
    <w:rsid w:val="006E5169"/>
    <w:rsid w:val="006E5279"/>
    <w:rsid w:val="006E5ACF"/>
    <w:rsid w:val="006E5FE7"/>
    <w:rsid w:val="006E69A9"/>
    <w:rsid w:val="006E6B3F"/>
    <w:rsid w:val="006E6B4A"/>
    <w:rsid w:val="006E6BCD"/>
    <w:rsid w:val="006E6C29"/>
    <w:rsid w:val="006E7AE0"/>
    <w:rsid w:val="006E7ECB"/>
    <w:rsid w:val="006F0543"/>
    <w:rsid w:val="006F0AEC"/>
    <w:rsid w:val="006F0BDD"/>
    <w:rsid w:val="006F1006"/>
    <w:rsid w:val="006F1464"/>
    <w:rsid w:val="006F1713"/>
    <w:rsid w:val="006F1845"/>
    <w:rsid w:val="006F186F"/>
    <w:rsid w:val="006F1B1A"/>
    <w:rsid w:val="006F1C0E"/>
    <w:rsid w:val="006F20A3"/>
    <w:rsid w:val="006F2519"/>
    <w:rsid w:val="006F2812"/>
    <w:rsid w:val="006F29BE"/>
    <w:rsid w:val="006F3092"/>
    <w:rsid w:val="006F36F6"/>
    <w:rsid w:val="006F3913"/>
    <w:rsid w:val="006F3A9A"/>
    <w:rsid w:val="006F40DE"/>
    <w:rsid w:val="006F4500"/>
    <w:rsid w:val="006F4533"/>
    <w:rsid w:val="006F4561"/>
    <w:rsid w:val="006F48FB"/>
    <w:rsid w:val="006F5433"/>
    <w:rsid w:val="006F5915"/>
    <w:rsid w:val="006F5AC3"/>
    <w:rsid w:val="006F5AE1"/>
    <w:rsid w:val="006F5B27"/>
    <w:rsid w:val="006F5B8A"/>
    <w:rsid w:val="006F5D5A"/>
    <w:rsid w:val="006F5DB4"/>
    <w:rsid w:val="006F5F32"/>
    <w:rsid w:val="006F601B"/>
    <w:rsid w:val="006F67D3"/>
    <w:rsid w:val="006F6971"/>
    <w:rsid w:val="006F6E2B"/>
    <w:rsid w:val="006F78D0"/>
    <w:rsid w:val="006F7A34"/>
    <w:rsid w:val="00700A44"/>
    <w:rsid w:val="00700B9D"/>
    <w:rsid w:val="0070170A"/>
    <w:rsid w:val="0070181C"/>
    <w:rsid w:val="00701907"/>
    <w:rsid w:val="00701AD5"/>
    <w:rsid w:val="00701C02"/>
    <w:rsid w:val="00701C74"/>
    <w:rsid w:val="00701DA7"/>
    <w:rsid w:val="00702213"/>
    <w:rsid w:val="0070257C"/>
    <w:rsid w:val="007025F2"/>
    <w:rsid w:val="00703099"/>
    <w:rsid w:val="007032E8"/>
    <w:rsid w:val="00703735"/>
    <w:rsid w:val="00703BE1"/>
    <w:rsid w:val="00703FDC"/>
    <w:rsid w:val="00704156"/>
    <w:rsid w:val="0070444F"/>
    <w:rsid w:val="00704540"/>
    <w:rsid w:val="007046B8"/>
    <w:rsid w:val="00704824"/>
    <w:rsid w:val="00704BB8"/>
    <w:rsid w:val="00704D0A"/>
    <w:rsid w:val="00704DE2"/>
    <w:rsid w:val="007052EA"/>
    <w:rsid w:val="007054ED"/>
    <w:rsid w:val="00705838"/>
    <w:rsid w:val="00705CF4"/>
    <w:rsid w:val="00706030"/>
    <w:rsid w:val="0070641C"/>
    <w:rsid w:val="0070644A"/>
    <w:rsid w:val="00706562"/>
    <w:rsid w:val="00707488"/>
    <w:rsid w:val="0070783C"/>
    <w:rsid w:val="00707D9C"/>
    <w:rsid w:val="00707FEA"/>
    <w:rsid w:val="00710630"/>
    <w:rsid w:val="00710D31"/>
    <w:rsid w:val="00711435"/>
    <w:rsid w:val="00711BFE"/>
    <w:rsid w:val="007125A0"/>
    <w:rsid w:val="00712823"/>
    <w:rsid w:val="00712888"/>
    <w:rsid w:val="007129FC"/>
    <w:rsid w:val="00712A50"/>
    <w:rsid w:val="00712D51"/>
    <w:rsid w:val="00712EF8"/>
    <w:rsid w:val="00713457"/>
    <w:rsid w:val="00713620"/>
    <w:rsid w:val="007137F0"/>
    <w:rsid w:val="00713D0F"/>
    <w:rsid w:val="00714F36"/>
    <w:rsid w:val="007151CD"/>
    <w:rsid w:val="007153BE"/>
    <w:rsid w:val="00715784"/>
    <w:rsid w:val="00715A7D"/>
    <w:rsid w:val="00715AC4"/>
    <w:rsid w:val="00715D99"/>
    <w:rsid w:val="00715FA9"/>
    <w:rsid w:val="00716447"/>
    <w:rsid w:val="00716714"/>
    <w:rsid w:val="00716732"/>
    <w:rsid w:val="00716A8E"/>
    <w:rsid w:val="007171CB"/>
    <w:rsid w:val="00717328"/>
    <w:rsid w:val="0071741B"/>
    <w:rsid w:val="0071793A"/>
    <w:rsid w:val="00717A09"/>
    <w:rsid w:val="00720206"/>
    <w:rsid w:val="007203B6"/>
    <w:rsid w:val="00720B2D"/>
    <w:rsid w:val="00720BA9"/>
    <w:rsid w:val="00720E0D"/>
    <w:rsid w:val="00721024"/>
    <w:rsid w:val="00721076"/>
    <w:rsid w:val="0072141D"/>
    <w:rsid w:val="007214EC"/>
    <w:rsid w:val="00721A92"/>
    <w:rsid w:val="00721B0D"/>
    <w:rsid w:val="0072208A"/>
    <w:rsid w:val="007226D9"/>
    <w:rsid w:val="00722DF1"/>
    <w:rsid w:val="00722E39"/>
    <w:rsid w:val="0072352E"/>
    <w:rsid w:val="00723756"/>
    <w:rsid w:val="007237F6"/>
    <w:rsid w:val="0072393F"/>
    <w:rsid w:val="00724052"/>
    <w:rsid w:val="0072481C"/>
    <w:rsid w:val="00724831"/>
    <w:rsid w:val="00724A87"/>
    <w:rsid w:val="0072502E"/>
    <w:rsid w:val="007255CB"/>
    <w:rsid w:val="00725609"/>
    <w:rsid w:val="00725965"/>
    <w:rsid w:val="00725CF7"/>
    <w:rsid w:val="00725F7F"/>
    <w:rsid w:val="00726367"/>
    <w:rsid w:val="0072650A"/>
    <w:rsid w:val="0072672A"/>
    <w:rsid w:val="00726788"/>
    <w:rsid w:val="00726A1D"/>
    <w:rsid w:val="00726A5C"/>
    <w:rsid w:val="00726B15"/>
    <w:rsid w:val="00726CF7"/>
    <w:rsid w:val="00727250"/>
    <w:rsid w:val="00727259"/>
    <w:rsid w:val="007273B2"/>
    <w:rsid w:val="007275EC"/>
    <w:rsid w:val="007305DC"/>
    <w:rsid w:val="00731266"/>
    <w:rsid w:val="007317EB"/>
    <w:rsid w:val="00731DDC"/>
    <w:rsid w:val="00731F65"/>
    <w:rsid w:val="00732535"/>
    <w:rsid w:val="00732CF0"/>
    <w:rsid w:val="0073314B"/>
    <w:rsid w:val="00733262"/>
    <w:rsid w:val="00733369"/>
    <w:rsid w:val="0073359B"/>
    <w:rsid w:val="00733C4F"/>
    <w:rsid w:val="00734036"/>
    <w:rsid w:val="007340C3"/>
    <w:rsid w:val="00734161"/>
    <w:rsid w:val="00734627"/>
    <w:rsid w:val="007346A2"/>
    <w:rsid w:val="00734B67"/>
    <w:rsid w:val="00734C49"/>
    <w:rsid w:val="00734C81"/>
    <w:rsid w:val="00734EFA"/>
    <w:rsid w:val="00734F46"/>
    <w:rsid w:val="00735349"/>
    <w:rsid w:val="0073537F"/>
    <w:rsid w:val="00735699"/>
    <w:rsid w:val="007358C5"/>
    <w:rsid w:val="007359E8"/>
    <w:rsid w:val="00735A05"/>
    <w:rsid w:val="00735F95"/>
    <w:rsid w:val="007365E1"/>
    <w:rsid w:val="00736651"/>
    <w:rsid w:val="00736A25"/>
    <w:rsid w:val="00736C10"/>
    <w:rsid w:val="00736E98"/>
    <w:rsid w:val="00736FC1"/>
    <w:rsid w:val="007378C2"/>
    <w:rsid w:val="00737DE7"/>
    <w:rsid w:val="00737EA2"/>
    <w:rsid w:val="007402B4"/>
    <w:rsid w:val="007403B9"/>
    <w:rsid w:val="00740C3D"/>
    <w:rsid w:val="00740DC4"/>
    <w:rsid w:val="00741B2D"/>
    <w:rsid w:val="00741D66"/>
    <w:rsid w:val="00742193"/>
    <w:rsid w:val="007423B1"/>
    <w:rsid w:val="00742689"/>
    <w:rsid w:val="00742F78"/>
    <w:rsid w:val="00743897"/>
    <w:rsid w:val="0074392C"/>
    <w:rsid w:val="00743BDC"/>
    <w:rsid w:val="00743BF1"/>
    <w:rsid w:val="00743E7C"/>
    <w:rsid w:val="007440AB"/>
    <w:rsid w:val="0074412B"/>
    <w:rsid w:val="00744139"/>
    <w:rsid w:val="0074422E"/>
    <w:rsid w:val="0074475A"/>
    <w:rsid w:val="00744ABF"/>
    <w:rsid w:val="00745635"/>
    <w:rsid w:val="0074597A"/>
    <w:rsid w:val="00745B44"/>
    <w:rsid w:val="00745D79"/>
    <w:rsid w:val="00745F61"/>
    <w:rsid w:val="007462BF"/>
    <w:rsid w:val="00746526"/>
    <w:rsid w:val="00746874"/>
    <w:rsid w:val="00746BB7"/>
    <w:rsid w:val="00746E41"/>
    <w:rsid w:val="00747288"/>
    <w:rsid w:val="0074747B"/>
    <w:rsid w:val="00747633"/>
    <w:rsid w:val="00747696"/>
    <w:rsid w:val="0074776B"/>
    <w:rsid w:val="00747944"/>
    <w:rsid w:val="00747D8D"/>
    <w:rsid w:val="00750145"/>
    <w:rsid w:val="00750666"/>
    <w:rsid w:val="00750671"/>
    <w:rsid w:val="00750E91"/>
    <w:rsid w:val="00751734"/>
    <w:rsid w:val="0075195A"/>
    <w:rsid w:val="007520A9"/>
    <w:rsid w:val="007525EC"/>
    <w:rsid w:val="007528BC"/>
    <w:rsid w:val="00752AB2"/>
    <w:rsid w:val="0075365A"/>
    <w:rsid w:val="00753792"/>
    <w:rsid w:val="00753800"/>
    <w:rsid w:val="007539FB"/>
    <w:rsid w:val="00753A8A"/>
    <w:rsid w:val="00753FB4"/>
    <w:rsid w:val="007549BF"/>
    <w:rsid w:val="0075528D"/>
    <w:rsid w:val="007554A5"/>
    <w:rsid w:val="0075553E"/>
    <w:rsid w:val="00755578"/>
    <w:rsid w:val="007556C0"/>
    <w:rsid w:val="00755897"/>
    <w:rsid w:val="0075635F"/>
    <w:rsid w:val="007567CF"/>
    <w:rsid w:val="00757026"/>
    <w:rsid w:val="0075723C"/>
    <w:rsid w:val="0075742A"/>
    <w:rsid w:val="007574FF"/>
    <w:rsid w:val="0075774F"/>
    <w:rsid w:val="00757C89"/>
    <w:rsid w:val="00757D63"/>
    <w:rsid w:val="00757F43"/>
    <w:rsid w:val="00760195"/>
    <w:rsid w:val="0076036C"/>
    <w:rsid w:val="00761057"/>
    <w:rsid w:val="00761061"/>
    <w:rsid w:val="007616A9"/>
    <w:rsid w:val="00761F61"/>
    <w:rsid w:val="0076256E"/>
    <w:rsid w:val="007626C8"/>
    <w:rsid w:val="00762806"/>
    <w:rsid w:val="00762AB5"/>
    <w:rsid w:val="00762ABA"/>
    <w:rsid w:val="007631BA"/>
    <w:rsid w:val="00763200"/>
    <w:rsid w:val="007632CF"/>
    <w:rsid w:val="007636E3"/>
    <w:rsid w:val="007642F9"/>
    <w:rsid w:val="00764975"/>
    <w:rsid w:val="00765003"/>
    <w:rsid w:val="00765895"/>
    <w:rsid w:val="00765D06"/>
    <w:rsid w:val="0076600C"/>
    <w:rsid w:val="00766103"/>
    <w:rsid w:val="007666D5"/>
    <w:rsid w:val="00766B4B"/>
    <w:rsid w:val="00766E9A"/>
    <w:rsid w:val="0076702B"/>
    <w:rsid w:val="007672F1"/>
    <w:rsid w:val="00767B78"/>
    <w:rsid w:val="00767C0C"/>
    <w:rsid w:val="00767F1D"/>
    <w:rsid w:val="00770065"/>
    <w:rsid w:val="00770166"/>
    <w:rsid w:val="00770A0E"/>
    <w:rsid w:val="00770E7B"/>
    <w:rsid w:val="00771261"/>
    <w:rsid w:val="00771F57"/>
    <w:rsid w:val="00772108"/>
    <w:rsid w:val="007727C6"/>
    <w:rsid w:val="00772974"/>
    <w:rsid w:val="007729EE"/>
    <w:rsid w:val="00772CD7"/>
    <w:rsid w:val="00772D9C"/>
    <w:rsid w:val="00773519"/>
    <w:rsid w:val="00773A20"/>
    <w:rsid w:val="00773DB4"/>
    <w:rsid w:val="0077403C"/>
    <w:rsid w:val="007742FA"/>
    <w:rsid w:val="007749A4"/>
    <w:rsid w:val="00774B40"/>
    <w:rsid w:val="00774BE2"/>
    <w:rsid w:val="00774D74"/>
    <w:rsid w:val="00774ED1"/>
    <w:rsid w:val="0077539F"/>
    <w:rsid w:val="00775582"/>
    <w:rsid w:val="00775FF9"/>
    <w:rsid w:val="00776427"/>
    <w:rsid w:val="0077646B"/>
    <w:rsid w:val="0077650F"/>
    <w:rsid w:val="00776512"/>
    <w:rsid w:val="00776A5C"/>
    <w:rsid w:val="00776E7C"/>
    <w:rsid w:val="00776F7F"/>
    <w:rsid w:val="00777315"/>
    <w:rsid w:val="0077744A"/>
    <w:rsid w:val="0077781F"/>
    <w:rsid w:val="00777A17"/>
    <w:rsid w:val="00777D99"/>
    <w:rsid w:val="007804C3"/>
    <w:rsid w:val="007805D8"/>
    <w:rsid w:val="00780611"/>
    <w:rsid w:val="007808BF"/>
    <w:rsid w:val="007808FA"/>
    <w:rsid w:val="00780AF4"/>
    <w:rsid w:val="00780FAD"/>
    <w:rsid w:val="00781335"/>
    <w:rsid w:val="0078187E"/>
    <w:rsid w:val="007819D8"/>
    <w:rsid w:val="00781C5F"/>
    <w:rsid w:val="00781EE2"/>
    <w:rsid w:val="007828FA"/>
    <w:rsid w:val="0078300A"/>
    <w:rsid w:val="0078328A"/>
    <w:rsid w:val="007838BB"/>
    <w:rsid w:val="00783BD1"/>
    <w:rsid w:val="00784154"/>
    <w:rsid w:val="00784258"/>
    <w:rsid w:val="00784591"/>
    <w:rsid w:val="007847C6"/>
    <w:rsid w:val="0078493D"/>
    <w:rsid w:val="00784AD9"/>
    <w:rsid w:val="00784BE8"/>
    <w:rsid w:val="00785137"/>
    <w:rsid w:val="0078522A"/>
    <w:rsid w:val="00785547"/>
    <w:rsid w:val="0078569A"/>
    <w:rsid w:val="007862D1"/>
    <w:rsid w:val="007866DB"/>
    <w:rsid w:val="00786A14"/>
    <w:rsid w:val="00786A6F"/>
    <w:rsid w:val="00786AFF"/>
    <w:rsid w:val="00786C19"/>
    <w:rsid w:val="00787015"/>
    <w:rsid w:val="007870E1"/>
    <w:rsid w:val="00787BFC"/>
    <w:rsid w:val="00787C4C"/>
    <w:rsid w:val="00787DD0"/>
    <w:rsid w:val="007903DC"/>
    <w:rsid w:val="007905A9"/>
    <w:rsid w:val="00790811"/>
    <w:rsid w:val="00790884"/>
    <w:rsid w:val="00790D39"/>
    <w:rsid w:val="007922C8"/>
    <w:rsid w:val="00792AF7"/>
    <w:rsid w:val="00792BA2"/>
    <w:rsid w:val="00792D56"/>
    <w:rsid w:val="00792EFE"/>
    <w:rsid w:val="00792F2C"/>
    <w:rsid w:val="00793129"/>
    <w:rsid w:val="007934D1"/>
    <w:rsid w:val="00793874"/>
    <w:rsid w:val="00793C77"/>
    <w:rsid w:val="00793EB5"/>
    <w:rsid w:val="007941CF"/>
    <w:rsid w:val="00794233"/>
    <w:rsid w:val="0079444D"/>
    <w:rsid w:val="00794CDF"/>
    <w:rsid w:val="00794DAD"/>
    <w:rsid w:val="00794F63"/>
    <w:rsid w:val="00795150"/>
    <w:rsid w:val="007956BB"/>
    <w:rsid w:val="007958AB"/>
    <w:rsid w:val="007958D8"/>
    <w:rsid w:val="00795EA8"/>
    <w:rsid w:val="00795ECC"/>
    <w:rsid w:val="0079680B"/>
    <w:rsid w:val="00796C41"/>
    <w:rsid w:val="00796D5B"/>
    <w:rsid w:val="0079756D"/>
    <w:rsid w:val="00797B1D"/>
    <w:rsid w:val="00797E62"/>
    <w:rsid w:val="007A01B7"/>
    <w:rsid w:val="007A0357"/>
    <w:rsid w:val="007A0C07"/>
    <w:rsid w:val="007A0D11"/>
    <w:rsid w:val="007A0DFB"/>
    <w:rsid w:val="007A1344"/>
    <w:rsid w:val="007A14F3"/>
    <w:rsid w:val="007A1C37"/>
    <w:rsid w:val="007A1D8B"/>
    <w:rsid w:val="007A29A1"/>
    <w:rsid w:val="007A2C06"/>
    <w:rsid w:val="007A2E38"/>
    <w:rsid w:val="007A2F63"/>
    <w:rsid w:val="007A3518"/>
    <w:rsid w:val="007A367D"/>
    <w:rsid w:val="007A3979"/>
    <w:rsid w:val="007A3BBE"/>
    <w:rsid w:val="007A3F51"/>
    <w:rsid w:val="007A4438"/>
    <w:rsid w:val="007A4493"/>
    <w:rsid w:val="007A470C"/>
    <w:rsid w:val="007A4C0D"/>
    <w:rsid w:val="007A554C"/>
    <w:rsid w:val="007A55B7"/>
    <w:rsid w:val="007A5EB5"/>
    <w:rsid w:val="007A5F01"/>
    <w:rsid w:val="007A6209"/>
    <w:rsid w:val="007A67F9"/>
    <w:rsid w:val="007A6D7C"/>
    <w:rsid w:val="007A6FB3"/>
    <w:rsid w:val="007A74FF"/>
    <w:rsid w:val="007A768B"/>
    <w:rsid w:val="007A7852"/>
    <w:rsid w:val="007A7A13"/>
    <w:rsid w:val="007A7B3E"/>
    <w:rsid w:val="007A7B68"/>
    <w:rsid w:val="007A7D5A"/>
    <w:rsid w:val="007B024C"/>
    <w:rsid w:val="007B0590"/>
    <w:rsid w:val="007B066E"/>
    <w:rsid w:val="007B07B7"/>
    <w:rsid w:val="007B099D"/>
    <w:rsid w:val="007B0CF4"/>
    <w:rsid w:val="007B10BB"/>
    <w:rsid w:val="007B1107"/>
    <w:rsid w:val="007B127B"/>
    <w:rsid w:val="007B166D"/>
    <w:rsid w:val="007B17D6"/>
    <w:rsid w:val="007B1C61"/>
    <w:rsid w:val="007B1E4F"/>
    <w:rsid w:val="007B215F"/>
    <w:rsid w:val="007B2244"/>
    <w:rsid w:val="007B245F"/>
    <w:rsid w:val="007B2853"/>
    <w:rsid w:val="007B3703"/>
    <w:rsid w:val="007B3ED6"/>
    <w:rsid w:val="007B4890"/>
    <w:rsid w:val="007B4992"/>
    <w:rsid w:val="007B4A9F"/>
    <w:rsid w:val="007B4AE3"/>
    <w:rsid w:val="007B5407"/>
    <w:rsid w:val="007B5830"/>
    <w:rsid w:val="007B5AF0"/>
    <w:rsid w:val="007B6026"/>
    <w:rsid w:val="007B6366"/>
    <w:rsid w:val="007B6A45"/>
    <w:rsid w:val="007B6A8F"/>
    <w:rsid w:val="007B6CEE"/>
    <w:rsid w:val="007B7D30"/>
    <w:rsid w:val="007C00CB"/>
    <w:rsid w:val="007C00FF"/>
    <w:rsid w:val="007C014A"/>
    <w:rsid w:val="007C0192"/>
    <w:rsid w:val="007C04D9"/>
    <w:rsid w:val="007C078D"/>
    <w:rsid w:val="007C0AB0"/>
    <w:rsid w:val="007C0B8E"/>
    <w:rsid w:val="007C0B8F"/>
    <w:rsid w:val="007C16EF"/>
    <w:rsid w:val="007C1E54"/>
    <w:rsid w:val="007C2042"/>
    <w:rsid w:val="007C2183"/>
    <w:rsid w:val="007C2377"/>
    <w:rsid w:val="007C23FA"/>
    <w:rsid w:val="007C251E"/>
    <w:rsid w:val="007C2A1A"/>
    <w:rsid w:val="007C2DD9"/>
    <w:rsid w:val="007C2EC0"/>
    <w:rsid w:val="007C30DC"/>
    <w:rsid w:val="007C39FA"/>
    <w:rsid w:val="007C3BE1"/>
    <w:rsid w:val="007C3C1D"/>
    <w:rsid w:val="007C3F66"/>
    <w:rsid w:val="007C4053"/>
    <w:rsid w:val="007C413F"/>
    <w:rsid w:val="007C4325"/>
    <w:rsid w:val="007C4544"/>
    <w:rsid w:val="007C4BC1"/>
    <w:rsid w:val="007C4CC0"/>
    <w:rsid w:val="007C4FDA"/>
    <w:rsid w:val="007C517C"/>
    <w:rsid w:val="007C53F1"/>
    <w:rsid w:val="007C5BBA"/>
    <w:rsid w:val="007C60BD"/>
    <w:rsid w:val="007C6317"/>
    <w:rsid w:val="007C6740"/>
    <w:rsid w:val="007C675D"/>
    <w:rsid w:val="007C698B"/>
    <w:rsid w:val="007C6C55"/>
    <w:rsid w:val="007C762D"/>
    <w:rsid w:val="007C77FF"/>
    <w:rsid w:val="007C7820"/>
    <w:rsid w:val="007C7A4D"/>
    <w:rsid w:val="007C7C6D"/>
    <w:rsid w:val="007C7CA9"/>
    <w:rsid w:val="007D0874"/>
    <w:rsid w:val="007D08C3"/>
    <w:rsid w:val="007D0BF3"/>
    <w:rsid w:val="007D0D9E"/>
    <w:rsid w:val="007D0E13"/>
    <w:rsid w:val="007D0F54"/>
    <w:rsid w:val="007D0FD1"/>
    <w:rsid w:val="007D1466"/>
    <w:rsid w:val="007D17CB"/>
    <w:rsid w:val="007D1B89"/>
    <w:rsid w:val="007D1EB3"/>
    <w:rsid w:val="007D1F4E"/>
    <w:rsid w:val="007D2227"/>
    <w:rsid w:val="007D2464"/>
    <w:rsid w:val="007D2525"/>
    <w:rsid w:val="007D2CAA"/>
    <w:rsid w:val="007D2CEF"/>
    <w:rsid w:val="007D2E69"/>
    <w:rsid w:val="007D3215"/>
    <w:rsid w:val="007D33A2"/>
    <w:rsid w:val="007D369A"/>
    <w:rsid w:val="007D37C5"/>
    <w:rsid w:val="007D4162"/>
    <w:rsid w:val="007D4605"/>
    <w:rsid w:val="007D4950"/>
    <w:rsid w:val="007D4FB4"/>
    <w:rsid w:val="007D512C"/>
    <w:rsid w:val="007D5150"/>
    <w:rsid w:val="007D5188"/>
    <w:rsid w:val="007D51AF"/>
    <w:rsid w:val="007D52D2"/>
    <w:rsid w:val="007D55D4"/>
    <w:rsid w:val="007D5767"/>
    <w:rsid w:val="007D585A"/>
    <w:rsid w:val="007D5A53"/>
    <w:rsid w:val="007D6EC7"/>
    <w:rsid w:val="007D735D"/>
    <w:rsid w:val="007D73FA"/>
    <w:rsid w:val="007D76C9"/>
    <w:rsid w:val="007D77E1"/>
    <w:rsid w:val="007D7D77"/>
    <w:rsid w:val="007E0611"/>
    <w:rsid w:val="007E0DDF"/>
    <w:rsid w:val="007E11A5"/>
    <w:rsid w:val="007E1858"/>
    <w:rsid w:val="007E1DCA"/>
    <w:rsid w:val="007E218D"/>
    <w:rsid w:val="007E221C"/>
    <w:rsid w:val="007E22C2"/>
    <w:rsid w:val="007E2BF9"/>
    <w:rsid w:val="007E2FF3"/>
    <w:rsid w:val="007E3C86"/>
    <w:rsid w:val="007E46A7"/>
    <w:rsid w:val="007E4B15"/>
    <w:rsid w:val="007E51F3"/>
    <w:rsid w:val="007E5212"/>
    <w:rsid w:val="007E57D7"/>
    <w:rsid w:val="007E5814"/>
    <w:rsid w:val="007E5947"/>
    <w:rsid w:val="007E6129"/>
    <w:rsid w:val="007E62EE"/>
    <w:rsid w:val="007E6534"/>
    <w:rsid w:val="007E6AC4"/>
    <w:rsid w:val="007E735D"/>
    <w:rsid w:val="007F05E5"/>
    <w:rsid w:val="007F07CE"/>
    <w:rsid w:val="007F0D04"/>
    <w:rsid w:val="007F0D39"/>
    <w:rsid w:val="007F0EE2"/>
    <w:rsid w:val="007F151F"/>
    <w:rsid w:val="007F22D3"/>
    <w:rsid w:val="007F26CF"/>
    <w:rsid w:val="007F28C0"/>
    <w:rsid w:val="007F2C2D"/>
    <w:rsid w:val="007F2EF6"/>
    <w:rsid w:val="007F335E"/>
    <w:rsid w:val="007F3491"/>
    <w:rsid w:val="007F34FD"/>
    <w:rsid w:val="007F36D0"/>
    <w:rsid w:val="007F3969"/>
    <w:rsid w:val="007F3BFC"/>
    <w:rsid w:val="007F3CAD"/>
    <w:rsid w:val="007F3F25"/>
    <w:rsid w:val="007F4CD3"/>
    <w:rsid w:val="007F4CE5"/>
    <w:rsid w:val="007F53BD"/>
    <w:rsid w:val="007F54DE"/>
    <w:rsid w:val="007F556A"/>
    <w:rsid w:val="007F56F8"/>
    <w:rsid w:val="007F57F8"/>
    <w:rsid w:val="007F5834"/>
    <w:rsid w:val="007F5B0C"/>
    <w:rsid w:val="007F5D1E"/>
    <w:rsid w:val="007F6D7D"/>
    <w:rsid w:val="007F6E97"/>
    <w:rsid w:val="007F742B"/>
    <w:rsid w:val="007F75AC"/>
    <w:rsid w:val="007F7A00"/>
    <w:rsid w:val="008006E7"/>
    <w:rsid w:val="008008A1"/>
    <w:rsid w:val="0080098A"/>
    <w:rsid w:val="00800E93"/>
    <w:rsid w:val="00800F6B"/>
    <w:rsid w:val="00801039"/>
    <w:rsid w:val="0080127B"/>
    <w:rsid w:val="008014B3"/>
    <w:rsid w:val="00801915"/>
    <w:rsid w:val="00801D05"/>
    <w:rsid w:val="00801E9C"/>
    <w:rsid w:val="00802B9A"/>
    <w:rsid w:val="008036B4"/>
    <w:rsid w:val="00804043"/>
    <w:rsid w:val="00804286"/>
    <w:rsid w:val="008042C6"/>
    <w:rsid w:val="00804961"/>
    <w:rsid w:val="008049CB"/>
    <w:rsid w:val="00805934"/>
    <w:rsid w:val="00805B74"/>
    <w:rsid w:val="0080611C"/>
    <w:rsid w:val="008063B0"/>
    <w:rsid w:val="008064B9"/>
    <w:rsid w:val="0080655E"/>
    <w:rsid w:val="008066C0"/>
    <w:rsid w:val="008068B2"/>
    <w:rsid w:val="00806BE5"/>
    <w:rsid w:val="00807576"/>
    <w:rsid w:val="00807613"/>
    <w:rsid w:val="008077AD"/>
    <w:rsid w:val="0081050B"/>
    <w:rsid w:val="0081094E"/>
    <w:rsid w:val="00810FF2"/>
    <w:rsid w:val="008110FF"/>
    <w:rsid w:val="00811516"/>
    <w:rsid w:val="0081177D"/>
    <w:rsid w:val="0081205B"/>
    <w:rsid w:val="00812593"/>
    <w:rsid w:val="0081290B"/>
    <w:rsid w:val="00812D8F"/>
    <w:rsid w:val="00812E4A"/>
    <w:rsid w:val="00813D38"/>
    <w:rsid w:val="00813D4A"/>
    <w:rsid w:val="00813FC1"/>
    <w:rsid w:val="0081402A"/>
    <w:rsid w:val="00814423"/>
    <w:rsid w:val="008144F6"/>
    <w:rsid w:val="008147E2"/>
    <w:rsid w:val="00815492"/>
    <w:rsid w:val="0081553D"/>
    <w:rsid w:val="008157FB"/>
    <w:rsid w:val="00815925"/>
    <w:rsid w:val="00815A5F"/>
    <w:rsid w:val="00815B90"/>
    <w:rsid w:val="00815C8A"/>
    <w:rsid w:val="00816BF0"/>
    <w:rsid w:val="00817009"/>
    <w:rsid w:val="008170F2"/>
    <w:rsid w:val="00817A2A"/>
    <w:rsid w:val="00817C4A"/>
    <w:rsid w:val="00817CD5"/>
    <w:rsid w:val="008209AB"/>
    <w:rsid w:val="00820A13"/>
    <w:rsid w:val="008220F9"/>
    <w:rsid w:val="0082270C"/>
    <w:rsid w:val="00822DDE"/>
    <w:rsid w:val="008232E2"/>
    <w:rsid w:val="00823856"/>
    <w:rsid w:val="00824267"/>
    <w:rsid w:val="00824998"/>
    <w:rsid w:val="00824AC7"/>
    <w:rsid w:val="00824BF0"/>
    <w:rsid w:val="00824FD3"/>
    <w:rsid w:val="00825ABB"/>
    <w:rsid w:val="00825E83"/>
    <w:rsid w:val="008263C2"/>
    <w:rsid w:val="008269C3"/>
    <w:rsid w:val="00826A16"/>
    <w:rsid w:val="0082706D"/>
    <w:rsid w:val="008274A7"/>
    <w:rsid w:val="0082768C"/>
    <w:rsid w:val="00827C81"/>
    <w:rsid w:val="00827E67"/>
    <w:rsid w:val="00830172"/>
    <w:rsid w:val="00830186"/>
    <w:rsid w:val="008302C3"/>
    <w:rsid w:val="008309C7"/>
    <w:rsid w:val="00831118"/>
    <w:rsid w:val="008313A8"/>
    <w:rsid w:val="00831B00"/>
    <w:rsid w:val="00831B76"/>
    <w:rsid w:val="00831C98"/>
    <w:rsid w:val="00831E36"/>
    <w:rsid w:val="008322CD"/>
    <w:rsid w:val="0083298D"/>
    <w:rsid w:val="00832C33"/>
    <w:rsid w:val="00832FB8"/>
    <w:rsid w:val="00833023"/>
    <w:rsid w:val="008330CB"/>
    <w:rsid w:val="00833140"/>
    <w:rsid w:val="008332AC"/>
    <w:rsid w:val="00833D89"/>
    <w:rsid w:val="00834706"/>
    <w:rsid w:val="008349D0"/>
    <w:rsid w:val="00834E38"/>
    <w:rsid w:val="00834ED6"/>
    <w:rsid w:val="008352D4"/>
    <w:rsid w:val="00835717"/>
    <w:rsid w:val="0083580A"/>
    <w:rsid w:val="00835845"/>
    <w:rsid w:val="00835BDB"/>
    <w:rsid w:val="00835E5B"/>
    <w:rsid w:val="00835EC5"/>
    <w:rsid w:val="008366AB"/>
    <w:rsid w:val="00836CF9"/>
    <w:rsid w:val="0083723B"/>
    <w:rsid w:val="008374CA"/>
    <w:rsid w:val="00837508"/>
    <w:rsid w:val="00840177"/>
    <w:rsid w:val="00840703"/>
    <w:rsid w:val="008409B6"/>
    <w:rsid w:val="00840E73"/>
    <w:rsid w:val="008410D6"/>
    <w:rsid w:val="0084229B"/>
    <w:rsid w:val="00842AB6"/>
    <w:rsid w:val="00842E4D"/>
    <w:rsid w:val="00842F77"/>
    <w:rsid w:val="008430E5"/>
    <w:rsid w:val="00843673"/>
    <w:rsid w:val="00843D28"/>
    <w:rsid w:val="00843F5E"/>
    <w:rsid w:val="00843FE4"/>
    <w:rsid w:val="008440B0"/>
    <w:rsid w:val="00844485"/>
    <w:rsid w:val="008445FE"/>
    <w:rsid w:val="00844796"/>
    <w:rsid w:val="00844825"/>
    <w:rsid w:val="00844DBC"/>
    <w:rsid w:val="00844F4A"/>
    <w:rsid w:val="00844FF6"/>
    <w:rsid w:val="00845591"/>
    <w:rsid w:val="00845735"/>
    <w:rsid w:val="008457EA"/>
    <w:rsid w:val="00845BA3"/>
    <w:rsid w:val="00846408"/>
    <w:rsid w:val="00846571"/>
    <w:rsid w:val="0084667D"/>
    <w:rsid w:val="00846995"/>
    <w:rsid w:val="00847318"/>
    <w:rsid w:val="00847618"/>
    <w:rsid w:val="00847BE5"/>
    <w:rsid w:val="00847ECB"/>
    <w:rsid w:val="008501C6"/>
    <w:rsid w:val="00850242"/>
    <w:rsid w:val="00850567"/>
    <w:rsid w:val="00850B2B"/>
    <w:rsid w:val="00850D30"/>
    <w:rsid w:val="00850F22"/>
    <w:rsid w:val="00851415"/>
    <w:rsid w:val="00851813"/>
    <w:rsid w:val="00851A5B"/>
    <w:rsid w:val="008524D6"/>
    <w:rsid w:val="00852B7D"/>
    <w:rsid w:val="00852DF7"/>
    <w:rsid w:val="008539A4"/>
    <w:rsid w:val="00853FF7"/>
    <w:rsid w:val="00854064"/>
    <w:rsid w:val="00854189"/>
    <w:rsid w:val="0085440E"/>
    <w:rsid w:val="00854AC3"/>
    <w:rsid w:val="00854CD1"/>
    <w:rsid w:val="00854E94"/>
    <w:rsid w:val="0085537E"/>
    <w:rsid w:val="008553E1"/>
    <w:rsid w:val="00855760"/>
    <w:rsid w:val="00855B21"/>
    <w:rsid w:val="00855E79"/>
    <w:rsid w:val="00855F21"/>
    <w:rsid w:val="008560B3"/>
    <w:rsid w:val="00856338"/>
    <w:rsid w:val="00856393"/>
    <w:rsid w:val="00856971"/>
    <w:rsid w:val="00856BC1"/>
    <w:rsid w:val="00856C67"/>
    <w:rsid w:val="00857643"/>
    <w:rsid w:val="00857738"/>
    <w:rsid w:val="00857DBE"/>
    <w:rsid w:val="008601E5"/>
    <w:rsid w:val="008603B4"/>
    <w:rsid w:val="008607AF"/>
    <w:rsid w:val="008607BC"/>
    <w:rsid w:val="00860952"/>
    <w:rsid w:val="00860990"/>
    <w:rsid w:val="00860C24"/>
    <w:rsid w:val="00860C47"/>
    <w:rsid w:val="00860D8D"/>
    <w:rsid w:val="008610AE"/>
    <w:rsid w:val="0086114F"/>
    <w:rsid w:val="00861170"/>
    <w:rsid w:val="0086146E"/>
    <w:rsid w:val="008615BC"/>
    <w:rsid w:val="00861A8F"/>
    <w:rsid w:val="00862CA6"/>
    <w:rsid w:val="0086301E"/>
    <w:rsid w:val="0086336B"/>
    <w:rsid w:val="0086343E"/>
    <w:rsid w:val="00863637"/>
    <w:rsid w:val="00863869"/>
    <w:rsid w:val="008639C2"/>
    <w:rsid w:val="00863E72"/>
    <w:rsid w:val="008644D6"/>
    <w:rsid w:val="008644F7"/>
    <w:rsid w:val="00864808"/>
    <w:rsid w:val="00864AFA"/>
    <w:rsid w:val="00864C16"/>
    <w:rsid w:val="00864FC8"/>
    <w:rsid w:val="00865C4F"/>
    <w:rsid w:val="008664D6"/>
    <w:rsid w:val="00866B02"/>
    <w:rsid w:val="00866B1C"/>
    <w:rsid w:val="008671DD"/>
    <w:rsid w:val="008671DE"/>
    <w:rsid w:val="0086744D"/>
    <w:rsid w:val="008677EB"/>
    <w:rsid w:val="0086783F"/>
    <w:rsid w:val="00867BA3"/>
    <w:rsid w:val="00870469"/>
    <w:rsid w:val="008705ED"/>
    <w:rsid w:val="008706B6"/>
    <w:rsid w:val="008708D3"/>
    <w:rsid w:val="00870D02"/>
    <w:rsid w:val="00870D3F"/>
    <w:rsid w:val="00870EA3"/>
    <w:rsid w:val="008710FC"/>
    <w:rsid w:val="008715FE"/>
    <w:rsid w:val="00871DEC"/>
    <w:rsid w:val="0087200A"/>
    <w:rsid w:val="00872072"/>
    <w:rsid w:val="008720D4"/>
    <w:rsid w:val="008723CE"/>
    <w:rsid w:val="00872466"/>
    <w:rsid w:val="00872D84"/>
    <w:rsid w:val="00872E21"/>
    <w:rsid w:val="00873257"/>
    <w:rsid w:val="00873E50"/>
    <w:rsid w:val="00874347"/>
    <w:rsid w:val="00874BC3"/>
    <w:rsid w:val="00874C70"/>
    <w:rsid w:val="00874FAE"/>
    <w:rsid w:val="008750E1"/>
    <w:rsid w:val="008753D9"/>
    <w:rsid w:val="00875A14"/>
    <w:rsid w:val="00875E86"/>
    <w:rsid w:val="0087641D"/>
    <w:rsid w:val="0087642A"/>
    <w:rsid w:val="008766BD"/>
    <w:rsid w:val="00876844"/>
    <w:rsid w:val="00876A67"/>
    <w:rsid w:val="00876AA2"/>
    <w:rsid w:val="00876EBA"/>
    <w:rsid w:val="00877C43"/>
    <w:rsid w:val="00877DEB"/>
    <w:rsid w:val="0088061C"/>
    <w:rsid w:val="0088071F"/>
    <w:rsid w:val="008808F7"/>
    <w:rsid w:val="00880DF3"/>
    <w:rsid w:val="00880E56"/>
    <w:rsid w:val="00880E8E"/>
    <w:rsid w:val="0088107D"/>
    <w:rsid w:val="0088117D"/>
    <w:rsid w:val="00881203"/>
    <w:rsid w:val="008815EB"/>
    <w:rsid w:val="008815F0"/>
    <w:rsid w:val="008817E4"/>
    <w:rsid w:val="00881A04"/>
    <w:rsid w:val="00882D1D"/>
    <w:rsid w:val="00882D5C"/>
    <w:rsid w:val="00882E93"/>
    <w:rsid w:val="0088334C"/>
    <w:rsid w:val="00883377"/>
    <w:rsid w:val="00883384"/>
    <w:rsid w:val="0088379C"/>
    <w:rsid w:val="0088387D"/>
    <w:rsid w:val="0088388E"/>
    <w:rsid w:val="00883921"/>
    <w:rsid w:val="00883D10"/>
    <w:rsid w:val="00883F62"/>
    <w:rsid w:val="0088473A"/>
    <w:rsid w:val="0088481F"/>
    <w:rsid w:val="00884917"/>
    <w:rsid w:val="00884AC7"/>
    <w:rsid w:val="00885026"/>
    <w:rsid w:val="008854EC"/>
    <w:rsid w:val="0088560F"/>
    <w:rsid w:val="00885671"/>
    <w:rsid w:val="008858C0"/>
    <w:rsid w:val="008858CD"/>
    <w:rsid w:val="0088597C"/>
    <w:rsid w:val="00885B36"/>
    <w:rsid w:val="00885C96"/>
    <w:rsid w:val="00885D45"/>
    <w:rsid w:val="00886069"/>
    <w:rsid w:val="00886334"/>
    <w:rsid w:val="008867D2"/>
    <w:rsid w:val="00886CAE"/>
    <w:rsid w:val="00886CE1"/>
    <w:rsid w:val="00886FA5"/>
    <w:rsid w:val="008871CB"/>
    <w:rsid w:val="0088767B"/>
    <w:rsid w:val="008876B8"/>
    <w:rsid w:val="0088771C"/>
    <w:rsid w:val="00890081"/>
    <w:rsid w:val="0089052F"/>
    <w:rsid w:val="008906C9"/>
    <w:rsid w:val="00891459"/>
    <w:rsid w:val="00891861"/>
    <w:rsid w:val="00891E78"/>
    <w:rsid w:val="0089213F"/>
    <w:rsid w:val="00892225"/>
    <w:rsid w:val="00892D22"/>
    <w:rsid w:val="00892E34"/>
    <w:rsid w:val="00892EF5"/>
    <w:rsid w:val="00893181"/>
    <w:rsid w:val="00893A03"/>
    <w:rsid w:val="00893A07"/>
    <w:rsid w:val="00893AF2"/>
    <w:rsid w:val="00893E0D"/>
    <w:rsid w:val="00893EAF"/>
    <w:rsid w:val="00894042"/>
    <w:rsid w:val="00894646"/>
    <w:rsid w:val="0089487E"/>
    <w:rsid w:val="008961F0"/>
    <w:rsid w:val="00897652"/>
    <w:rsid w:val="00897663"/>
    <w:rsid w:val="00897D68"/>
    <w:rsid w:val="00897D93"/>
    <w:rsid w:val="008A0099"/>
    <w:rsid w:val="008A0683"/>
    <w:rsid w:val="008A0C79"/>
    <w:rsid w:val="008A10DC"/>
    <w:rsid w:val="008A1352"/>
    <w:rsid w:val="008A2488"/>
    <w:rsid w:val="008A2661"/>
    <w:rsid w:val="008A2B4E"/>
    <w:rsid w:val="008A2BA4"/>
    <w:rsid w:val="008A2BE5"/>
    <w:rsid w:val="008A2F8A"/>
    <w:rsid w:val="008A3094"/>
    <w:rsid w:val="008A32D0"/>
    <w:rsid w:val="008A35B0"/>
    <w:rsid w:val="008A36CA"/>
    <w:rsid w:val="008A3766"/>
    <w:rsid w:val="008A3B9E"/>
    <w:rsid w:val="008A3FDF"/>
    <w:rsid w:val="008A4891"/>
    <w:rsid w:val="008A497F"/>
    <w:rsid w:val="008A4D89"/>
    <w:rsid w:val="008A5291"/>
    <w:rsid w:val="008A5A20"/>
    <w:rsid w:val="008A60B1"/>
    <w:rsid w:val="008A619C"/>
    <w:rsid w:val="008A6510"/>
    <w:rsid w:val="008A6581"/>
    <w:rsid w:val="008A677C"/>
    <w:rsid w:val="008A6C51"/>
    <w:rsid w:val="008A751C"/>
    <w:rsid w:val="008A79B7"/>
    <w:rsid w:val="008A7F43"/>
    <w:rsid w:val="008B00EB"/>
    <w:rsid w:val="008B010A"/>
    <w:rsid w:val="008B0421"/>
    <w:rsid w:val="008B06CA"/>
    <w:rsid w:val="008B0741"/>
    <w:rsid w:val="008B0EB7"/>
    <w:rsid w:val="008B1399"/>
    <w:rsid w:val="008B13E0"/>
    <w:rsid w:val="008B1492"/>
    <w:rsid w:val="008B1B42"/>
    <w:rsid w:val="008B2539"/>
    <w:rsid w:val="008B25DA"/>
    <w:rsid w:val="008B2B20"/>
    <w:rsid w:val="008B2F50"/>
    <w:rsid w:val="008B31C7"/>
    <w:rsid w:val="008B3719"/>
    <w:rsid w:val="008B371C"/>
    <w:rsid w:val="008B3C19"/>
    <w:rsid w:val="008B4281"/>
    <w:rsid w:val="008B47DC"/>
    <w:rsid w:val="008B4E15"/>
    <w:rsid w:val="008B4E34"/>
    <w:rsid w:val="008B4FE2"/>
    <w:rsid w:val="008B5139"/>
    <w:rsid w:val="008B5274"/>
    <w:rsid w:val="008B536D"/>
    <w:rsid w:val="008B5446"/>
    <w:rsid w:val="008B546C"/>
    <w:rsid w:val="008B5633"/>
    <w:rsid w:val="008B5A21"/>
    <w:rsid w:val="008B5A77"/>
    <w:rsid w:val="008B615E"/>
    <w:rsid w:val="008B61CA"/>
    <w:rsid w:val="008B6725"/>
    <w:rsid w:val="008B6D33"/>
    <w:rsid w:val="008B72D9"/>
    <w:rsid w:val="008B73F6"/>
    <w:rsid w:val="008C0227"/>
    <w:rsid w:val="008C0524"/>
    <w:rsid w:val="008C07A5"/>
    <w:rsid w:val="008C0B3C"/>
    <w:rsid w:val="008C0CD9"/>
    <w:rsid w:val="008C0FD1"/>
    <w:rsid w:val="008C1065"/>
    <w:rsid w:val="008C12D1"/>
    <w:rsid w:val="008C157D"/>
    <w:rsid w:val="008C1B4B"/>
    <w:rsid w:val="008C1C28"/>
    <w:rsid w:val="008C2009"/>
    <w:rsid w:val="008C21AE"/>
    <w:rsid w:val="008C24B0"/>
    <w:rsid w:val="008C27B6"/>
    <w:rsid w:val="008C2A7E"/>
    <w:rsid w:val="008C2CE1"/>
    <w:rsid w:val="008C2F85"/>
    <w:rsid w:val="008C3427"/>
    <w:rsid w:val="008C3C26"/>
    <w:rsid w:val="008C41B5"/>
    <w:rsid w:val="008C46B0"/>
    <w:rsid w:val="008C476C"/>
    <w:rsid w:val="008C572E"/>
    <w:rsid w:val="008C5ADA"/>
    <w:rsid w:val="008C5B19"/>
    <w:rsid w:val="008C5CB1"/>
    <w:rsid w:val="008C6134"/>
    <w:rsid w:val="008C6C1D"/>
    <w:rsid w:val="008C6E9F"/>
    <w:rsid w:val="008C739E"/>
    <w:rsid w:val="008C77B8"/>
    <w:rsid w:val="008C7986"/>
    <w:rsid w:val="008C7C0E"/>
    <w:rsid w:val="008C7F70"/>
    <w:rsid w:val="008C7FCF"/>
    <w:rsid w:val="008D0036"/>
    <w:rsid w:val="008D056F"/>
    <w:rsid w:val="008D0814"/>
    <w:rsid w:val="008D0C24"/>
    <w:rsid w:val="008D0D84"/>
    <w:rsid w:val="008D0E01"/>
    <w:rsid w:val="008D0E12"/>
    <w:rsid w:val="008D0F04"/>
    <w:rsid w:val="008D0F57"/>
    <w:rsid w:val="008D1536"/>
    <w:rsid w:val="008D1691"/>
    <w:rsid w:val="008D3386"/>
    <w:rsid w:val="008D397C"/>
    <w:rsid w:val="008D3B51"/>
    <w:rsid w:val="008D4A0B"/>
    <w:rsid w:val="008D4BBB"/>
    <w:rsid w:val="008D4C12"/>
    <w:rsid w:val="008D5B0B"/>
    <w:rsid w:val="008D5BCE"/>
    <w:rsid w:val="008D5C82"/>
    <w:rsid w:val="008D5E72"/>
    <w:rsid w:val="008D6004"/>
    <w:rsid w:val="008D6CA6"/>
    <w:rsid w:val="008D6F08"/>
    <w:rsid w:val="008D6F24"/>
    <w:rsid w:val="008D6FD1"/>
    <w:rsid w:val="008D734D"/>
    <w:rsid w:val="008D74CE"/>
    <w:rsid w:val="008D7995"/>
    <w:rsid w:val="008D79DF"/>
    <w:rsid w:val="008D7ABC"/>
    <w:rsid w:val="008D7CC3"/>
    <w:rsid w:val="008E00CA"/>
    <w:rsid w:val="008E02B4"/>
    <w:rsid w:val="008E054F"/>
    <w:rsid w:val="008E06C2"/>
    <w:rsid w:val="008E06D0"/>
    <w:rsid w:val="008E07B0"/>
    <w:rsid w:val="008E09A8"/>
    <w:rsid w:val="008E0BCE"/>
    <w:rsid w:val="008E0E6D"/>
    <w:rsid w:val="008E0F67"/>
    <w:rsid w:val="008E1A3E"/>
    <w:rsid w:val="008E2325"/>
    <w:rsid w:val="008E255C"/>
    <w:rsid w:val="008E27C6"/>
    <w:rsid w:val="008E2D31"/>
    <w:rsid w:val="008E3009"/>
    <w:rsid w:val="008E3A4F"/>
    <w:rsid w:val="008E3FF8"/>
    <w:rsid w:val="008E488D"/>
    <w:rsid w:val="008E4C44"/>
    <w:rsid w:val="008E4DC5"/>
    <w:rsid w:val="008E500E"/>
    <w:rsid w:val="008E521A"/>
    <w:rsid w:val="008E53F3"/>
    <w:rsid w:val="008E5A71"/>
    <w:rsid w:val="008E5BEB"/>
    <w:rsid w:val="008E5D17"/>
    <w:rsid w:val="008E634B"/>
    <w:rsid w:val="008E66E8"/>
    <w:rsid w:val="008E724C"/>
    <w:rsid w:val="008E7903"/>
    <w:rsid w:val="008E7A7C"/>
    <w:rsid w:val="008E7F2C"/>
    <w:rsid w:val="008F0152"/>
    <w:rsid w:val="008F033A"/>
    <w:rsid w:val="008F0F40"/>
    <w:rsid w:val="008F1022"/>
    <w:rsid w:val="008F13B1"/>
    <w:rsid w:val="008F14C8"/>
    <w:rsid w:val="008F1514"/>
    <w:rsid w:val="008F1578"/>
    <w:rsid w:val="008F17F0"/>
    <w:rsid w:val="008F222F"/>
    <w:rsid w:val="008F23C9"/>
    <w:rsid w:val="008F3068"/>
    <w:rsid w:val="008F3192"/>
    <w:rsid w:val="008F3668"/>
    <w:rsid w:val="008F3DC3"/>
    <w:rsid w:val="008F3DC7"/>
    <w:rsid w:val="008F40B9"/>
    <w:rsid w:val="008F40C0"/>
    <w:rsid w:val="008F43AF"/>
    <w:rsid w:val="008F447B"/>
    <w:rsid w:val="008F457C"/>
    <w:rsid w:val="008F4712"/>
    <w:rsid w:val="008F4B90"/>
    <w:rsid w:val="008F4C03"/>
    <w:rsid w:val="008F4D6D"/>
    <w:rsid w:val="008F4FAC"/>
    <w:rsid w:val="008F4FBC"/>
    <w:rsid w:val="008F5AAE"/>
    <w:rsid w:val="008F5E89"/>
    <w:rsid w:val="008F641B"/>
    <w:rsid w:val="008F675F"/>
    <w:rsid w:val="008F6DBD"/>
    <w:rsid w:val="008F7479"/>
    <w:rsid w:val="008F7589"/>
    <w:rsid w:val="008F766B"/>
    <w:rsid w:val="008F7C6B"/>
    <w:rsid w:val="008F7DDB"/>
    <w:rsid w:val="008F7F3E"/>
    <w:rsid w:val="00900207"/>
    <w:rsid w:val="0090049D"/>
    <w:rsid w:val="00900605"/>
    <w:rsid w:val="0090110F"/>
    <w:rsid w:val="009019E2"/>
    <w:rsid w:val="00901BE8"/>
    <w:rsid w:val="009022BA"/>
    <w:rsid w:val="0090275D"/>
    <w:rsid w:val="00902B10"/>
    <w:rsid w:val="00902C17"/>
    <w:rsid w:val="00903338"/>
    <w:rsid w:val="009035E2"/>
    <w:rsid w:val="00904050"/>
    <w:rsid w:val="0090416E"/>
    <w:rsid w:val="00904639"/>
    <w:rsid w:val="0090469C"/>
    <w:rsid w:val="00904AD1"/>
    <w:rsid w:val="00904CF3"/>
    <w:rsid w:val="00904D57"/>
    <w:rsid w:val="00904E63"/>
    <w:rsid w:val="00904FEF"/>
    <w:rsid w:val="0090500B"/>
    <w:rsid w:val="009052DE"/>
    <w:rsid w:val="0090545C"/>
    <w:rsid w:val="0090565C"/>
    <w:rsid w:val="00905A28"/>
    <w:rsid w:val="00905CDC"/>
    <w:rsid w:val="00906783"/>
    <w:rsid w:val="00906B32"/>
    <w:rsid w:val="00906B61"/>
    <w:rsid w:val="00906BCE"/>
    <w:rsid w:val="00907094"/>
    <w:rsid w:val="00907188"/>
    <w:rsid w:val="00907357"/>
    <w:rsid w:val="00907510"/>
    <w:rsid w:val="009076CE"/>
    <w:rsid w:val="00907927"/>
    <w:rsid w:val="00907AB2"/>
    <w:rsid w:val="00910272"/>
    <w:rsid w:val="0091035E"/>
    <w:rsid w:val="009107BE"/>
    <w:rsid w:val="0091088F"/>
    <w:rsid w:val="00910899"/>
    <w:rsid w:val="00910AF6"/>
    <w:rsid w:val="00910C21"/>
    <w:rsid w:val="00910CF7"/>
    <w:rsid w:val="00910D11"/>
    <w:rsid w:val="00910ED2"/>
    <w:rsid w:val="00911012"/>
    <w:rsid w:val="009116BA"/>
    <w:rsid w:val="00911818"/>
    <w:rsid w:val="00911832"/>
    <w:rsid w:val="0091185F"/>
    <w:rsid w:val="00912181"/>
    <w:rsid w:val="00912186"/>
    <w:rsid w:val="00912325"/>
    <w:rsid w:val="0091246D"/>
    <w:rsid w:val="00912716"/>
    <w:rsid w:val="00912729"/>
    <w:rsid w:val="0091299D"/>
    <w:rsid w:val="00912B48"/>
    <w:rsid w:val="00912E36"/>
    <w:rsid w:val="00912E46"/>
    <w:rsid w:val="0091343B"/>
    <w:rsid w:val="009134EE"/>
    <w:rsid w:val="0091386C"/>
    <w:rsid w:val="009138FF"/>
    <w:rsid w:val="0091404D"/>
    <w:rsid w:val="009143E2"/>
    <w:rsid w:val="00914455"/>
    <w:rsid w:val="009144E5"/>
    <w:rsid w:val="009147EE"/>
    <w:rsid w:val="009149F4"/>
    <w:rsid w:val="00914C2B"/>
    <w:rsid w:val="009150B8"/>
    <w:rsid w:val="00915205"/>
    <w:rsid w:val="00915B6A"/>
    <w:rsid w:val="0091628C"/>
    <w:rsid w:val="00916AAA"/>
    <w:rsid w:val="00916B68"/>
    <w:rsid w:val="00916E0E"/>
    <w:rsid w:val="009173FA"/>
    <w:rsid w:val="00917912"/>
    <w:rsid w:val="00917A19"/>
    <w:rsid w:val="00917ADF"/>
    <w:rsid w:val="00920117"/>
    <w:rsid w:val="00920183"/>
    <w:rsid w:val="009205CF"/>
    <w:rsid w:val="0092067E"/>
    <w:rsid w:val="0092084C"/>
    <w:rsid w:val="0092089C"/>
    <w:rsid w:val="0092096E"/>
    <w:rsid w:val="009209A5"/>
    <w:rsid w:val="009209B9"/>
    <w:rsid w:val="00920BF7"/>
    <w:rsid w:val="00920F63"/>
    <w:rsid w:val="00921013"/>
    <w:rsid w:val="00921360"/>
    <w:rsid w:val="009214CF"/>
    <w:rsid w:val="009217C1"/>
    <w:rsid w:val="0092188C"/>
    <w:rsid w:val="00921C04"/>
    <w:rsid w:val="0092219B"/>
    <w:rsid w:val="00922569"/>
    <w:rsid w:val="00922C05"/>
    <w:rsid w:val="00923013"/>
    <w:rsid w:val="0092354D"/>
    <w:rsid w:val="00923555"/>
    <w:rsid w:val="00923568"/>
    <w:rsid w:val="00923850"/>
    <w:rsid w:val="00923A07"/>
    <w:rsid w:val="00923EEE"/>
    <w:rsid w:val="009241B8"/>
    <w:rsid w:val="009249D2"/>
    <w:rsid w:val="00924ADC"/>
    <w:rsid w:val="00924F96"/>
    <w:rsid w:val="00925403"/>
    <w:rsid w:val="0092549F"/>
    <w:rsid w:val="009255DF"/>
    <w:rsid w:val="0092578B"/>
    <w:rsid w:val="009265D4"/>
    <w:rsid w:val="00926C11"/>
    <w:rsid w:val="00926D0A"/>
    <w:rsid w:val="0092759D"/>
    <w:rsid w:val="00927A64"/>
    <w:rsid w:val="00927BBE"/>
    <w:rsid w:val="00927ECB"/>
    <w:rsid w:val="00930330"/>
    <w:rsid w:val="0093054B"/>
    <w:rsid w:val="009306B5"/>
    <w:rsid w:val="0093102D"/>
    <w:rsid w:val="00931830"/>
    <w:rsid w:val="0093184E"/>
    <w:rsid w:val="009318D5"/>
    <w:rsid w:val="00931921"/>
    <w:rsid w:val="00931C1E"/>
    <w:rsid w:val="00931C57"/>
    <w:rsid w:val="00932303"/>
    <w:rsid w:val="0093235F"/>
    <w:rsid w:val="009326FA"/>
    <w:rsid w:val="00933095"/>
    <w:rsid w:val="009331D8"/>
    <w:rsid w:val="00933795"/>
    <w:rsid w:val="009339E6"/>
    <w:rsid w:val="00933A56"/>
    <w:rsid w:val="00933E90"/>
    <w:rsid w:val="00933E97"/>
    <w:rsid w:val="00933F4F"/>
    <w:rsid w:val="009342A1"/>
    <w:rsid w:val="009351C8"/>
    <w:rsid w:val="0093554D"/>
    <w:rsid w:val="009356E6"/>
    <w:rsid w:val="00935784"/>
    <w:rsid w:val="00936045"/>
    <w:rsid w:val="009360EB"/>
    <w:rsid w:val="009361C1"/>
    <w:rsid w:val="009361EB"/>
    <w:rsid w:val="00936484"/>
    <w:rsid w:val="0093659F"/>
    <w:rsid w:val="009368B0"/>
    <w:rsid w:val="00937053"/>
    <w:rsid w:val="0093738E"/>
    <w:rsid w:val="009375C8"/>
    <w:rsid w:val="00940889"/>
    <w:rsid w:val="009408EE"/>
    <w:rsid w:val="00941238"/>
    <w:rsid w:val="00941569"/>
    <w:rsid w:val="009415BD"/>
    <w:rsid w:val="00941907"/>
    <w:rsid w:val="00941945"/>
    <w:rsid w:val="009419F1"/>
    <w:rsid w:val="00941BAB"/>
    <w:rsid w:val="0094259F"/>
    <w:rsid w:val="00942829"/>
    <w:rsid w:val="00942C8A"/>
    <w:rsid w:val="00942CFA"/>
    <w:rsid w:val="00942E92"/>
    <w:rsid w:val="009437D5"/>
    <w:rsid w:val="009438C9"/>
    <w:rsid w:val="00944133"/>
    <w:rsid w:val="00944250"/>
    <w:rsid w:val="00944A0B"/>
    <w:rsid w:val="00944B14"/>
    <w:rsid w:val="00945353"/>
    <w:rsid w:val="0094560E"/>
    <w:rsid w:val="0094579A"/>
    <w:rsid w:val="009458B5"/>
    <w:rsid w:val="00945A32"/>
    <w:rsid w:val="00945C41"/>
    <w:rsid w:val="00946082"/>
    <w:rsid w:val="009461B7"/>
    <w:rsid w:val="00946543"/>
    <w:rsid w:val="009465C4"/>
    <w:rsid w:val="00946A18"/>
    <w:rsid w:val="00946AAF"/>
    <w:rsid w:val="0094707C"/>
    <w:rsid w:val="009470A0"/>
    <w:rsid w:val="0094746A"/>
    <w:rsid w:val="009474BA"/>
    <w:rsid w:val="009477A8"/>
    <w:rsid w:val="00947A7E"/>
    <w:rsid w:val="00947ABD"/>
    <w:rsid w:val="00947ACA"/>
    <w:rsid w:val="00947BBD"/>
    <w:rsid w:val="00947E36"/>
    <w:rsid w:val="009506C3"/>
    <w:rsid w:val="00951F04"/>
    <w:rsid w:val="00951F25"/>
    <w:rsid w:val="009522B9"/>
    <w:rsid w:val="0095292D"/>
    <w:rsid w:val="0095299F"/>
    <w:rsid w:val="00952C3B"/>
    <w:rsid w:val="00952E4A"/>
    <w:rsid w:val="00952FF1"/>
    <w:rsid w:val="0095306A"/>
    <w:rsid w:val="00953A4D"/>
    <w:rsid w:val="009542B5"/>
    <w:rsid w:val="009542BA"/>
    <w:rsid w:val="0095465C"/>
    <w:rsid w:val="00954F09"/>
    <w:rsid w:val="00954FB5"/>
    <w:rsid w:val="009551A1"/>
    <w:rsid w:val="00955D4F"/>
    <w:rsid w:val="009563CC"/>
    <w:rsid w:val="0095662C"/>
    <w:rsid w:val="00956BA3"/>
    <w:rsid w:val="0095711F"/>
    <w:rsid w:val="00957549"/>
    <w:rsid w:val="00957A17"/>
    <w:rsid w:val="00957F71"/>
    <w:rsid w:val="009603C1"/>
    <w:rsid w:val="0096048F"/>
    <w:rsid w:val="0096054E"/>
    <w:rsid w:val="00960648"/>
    <w:rsid w:val="009606F9"/>
    <w:rsid w:val="00960BBC"/>
    <w:rsid w:val="00961114"/>
    <w:rsid w:val="00961130"/>
    <w:rsid w:val="0096151B"/>
    <w:rsid w:val="00963006"/>
    <w:rsid w:val="009636D9"/>
    <w:rsid w:val="0096394B"/>
    <w:rsid w:val="00963A9D"/>
    <w:rsid w:val="00963EB2"/>
    <w:rsid w:val="00963F7E"/>
    <w:rsid w:val="00963F93"/>
    <w:rsid w:val="0096401D"/>
    <w:rsid w:val="00964074"/>
    <w:rsid w:val="00964273"/>
    <w:rsid w:val="0096430B"/>
    <w:rsid w:val="00964670"/>
    <w:rsid w:val="0096485E"/>
    <w:rsid w:val="009651F5"/>
    <w:rsid w:val="0096523F"/>
    <w:rsid w:val="009654DB"/>
    <w:rsid w:val="009657EE"/>
    <w:rsid w:val="009658B8"/>
    <w:rsid w:val="00965903"/>
    <w:rsid w:val="00965C6B"/>
    <w:rsid w:val="009661DC"/>
    <w:rsid w:val="00966375"/>
    <w:rsid w:val="0096659B"/>
    <w:rsid w:val="00966799"/>
    <w:rsid w:val="00966AEA"/>
    <w:rsid w:val="00966B16"/>
    <w:rsid w:val="00966EEB"/>
    <w:rsid w:val="009671D7"/>
    <w:rsid w:val="0096731E"/>
    <w:rsid w:val="00967378"/>
    <w:rsid w:val="00967453"/>
    <w:rsid w:val="009679CC"/>
    <w:rsid w:val="00967D43"/>
    <w:rsid w:val="00967E99"/>
    <w:rsid w:val="0097041E"/>
    <w:rsid w:val="009708B7"/>
    <w:rsid w:val="00970A03"/>
    <w:rsid w:val="00970BA4"/>
    <w:rsid w:val="00971F93"/>
    <w:rsid w:val="009722AD"/>
    <w:rsid w:val="00972A9F"/>
    <w:rsid w:val="0097302A"/>
    <w:rsid w:val="0097320C"/>
    <w:rsid w:val="00973655"/>
    <w:rsid w:val="00973A39"/>
    <w:rsid w:val="00973A9A"/>
    <w:rsid w:val="00973B0F"/>
    <w:rsid w:val="00973BC0"/>
    <w:rsid w:val="00973DF2"/>
    <w:rsid w:val="009743CE"/>
    <w:rsid w:val="009745D9"/>
    <w:rsid w:val="0097476C"/>
    <w:rsid w:val="009748C9"/>
    <w:rsid w:val="00974FE6"/>
    <w:rsid w:val="009750C8"/>
    <w:rsid w:val="00975207"/>
    <w:rsid w:val="009760D4"/>
    <w:rsid w:val="0097672E"/>
    <w:rsid w:val="00976975"/>
    <w:rsid w:val="00976BC9"/>
    <w:rsid w:val="00976EBD"/>
    <w:rsid w:val="00977080"/>
    <w:rsid w:val="00977A49"/>
    <w:rsid w:val="00977F9E"/>
    <w:rsid w:val="00980046"/>
    <w:rsid w:val="009802CB"/>
    <w:rsid w:val="00980374"/>
    <w:rsid w:val="009804B1"/>
    <w:rsid w:val="00981012"/>
    <w:rsid w:val="009814BC"/>
    <w:rsid w:val="009816E0"/>
    <w:rsid w:val="0098175A"/>
    <w:rsid w:val="009819EC"/>
    <w:rsid w:val="00981B23"/>
    <w:rsid w:val="00981D97"/>
    <w:rsid w:val="0098283C"/>
    <w:rsid w:val="00982C7A"/>
    <w:rsid w:val="0098317D"/>
    <w:rsid w:val="0098399A"/>
    <w:rsid w:val="00983CB9"/>
    <w:rsid w:val="00983F59"/>
    <w:rsid w:val="009840E2"/>
    <w:rsid w:val="0098450F"/>
    <w:rsid w:val="00984757"/>
    <w:rsid w:val="00984972"/>
    <w:rsid w:val="00985219"/>
    <w:rsid w:val="0098553E"/>
    <w:rsid w:val="0098557D"/>
    <w:rsid w:val="009859E1"/>
    <w:rsid w:val="0098642A"/>
    <w:rsid w:val="009865D0"/>
    <w:rsid w:val="00986D6A"/>
    <w:rsid w:val="00986F77"/>
    <w:rsid w:val="00987348"/>
    <w:rsid w:val="00987869"/>
    <w:rsid w:val="00987A3D"/>
    <w:rsid w:val="00987E16"/>
    <w:rsid w:val="009902F6"/>
    <w:rsid w:val="009903E0"/>
    <w:rsid w:val="009907C7"/>
    <w:rsid w:val="00990C19"/>
    <w:rsid w:val="0099114E"/>
    <w:rsid w:val="00991366"/>
    <w:rsid w:val="00991384"/>
    <w:rsid w:val="0099187A"/>
    <w:rsid w:val="00991B9A"/>
    <w:rsid w:val="00991EE4"/>
    <w:rsid w:val="00992605"/>
    <w:rsid w:val="00992D46"/>
    <w:rsid w:val="0099314B"/>
    <w:rsid w:val="0099348F"/>
    <w:rsid w:val="0099380B"/>
    <w:rsid w:val="00993AD9"/>
    <w:rsid w:val="00993C8B"/>
    <w:rsid w:val="00994097"/>
    <w:rsid w:val="0099506F"/>
    <w:rsid w:val="00995626"/>
    <w:rsid w:val="00996220"/>
    <w:rsid w:val="00996337"/>
    <w:rsid w:val="00996578"/>
    <w:rsid w:val="0099669F"/>
    <w:rsid w:val="00996882"/>
    <w:rsid w:val="00996A13"/>
    <w:rsid w:val="00996E88"/>
    <w:rsid w:val="00997438"/>
    <w:rsid w:val="00997C0B"/>
    <w:rsid w:val="009A02FC"/>
    <w:rsid w:val="009A0409"/>
    <w:rsid w:val="009A154C"/>
    <w:rsid w:val="009A1577"/>
    <w:rsid w:val="009A15C6"/>
    <w:rsid w:val="009A1DF9"/>
    <w:rsid w:val="009A20AE"/>
    <w:rsid w:val="009A2EAE"/>
    <w:rsid w:val="009A3052"/>
    <w:rsid w:val="009A3219"/>
    <w:rsid w:val="009A3735"/>
    <w:rsid w:val="009A3CCC"/>
    <w:rsid w:val="009A3D23"/>
    <w:rsid w:val="009A3D59"/>
    <w:rsid w:val="009A3DD8"/>
    <w:rsid w:val="009A3EB8"/>
    <w:rsid w:val="009A4977"/>
    <w:rsid w:val="009A4C82"/>
    <w:rsid w:val="009A4CB3"/>
    <w:rsid w:val="009A4EA8"/>
    <w:rsid w:val="009A58E5"/>
    <w:rsid w:val="009A5DC2"/>
    <w:rsid w:val="009A6250"/>
    <w:rsid w:val="009A66F3"/>
    <w:rsid w:val="009A6787"/>
    <w:rsid w:val="009A6820"/>
    <w:rsid w:val="009A6ADD"/>
    <w:rsid w:val="009A737E"/>
    <w:rsid w:val="009A7477"/>
    <w:rsid w:val="009A780D"/>
    <w:rsid w:val="009A786B"/>
    <w:rsid w:val="009A7C53"/>
    <w:rsid w:val="009A7E14"/>
    <w:rsid w:val="009A7ED8"/>
    <w:rsid w:val="009B1243"/>
    <w:rsid w:val="009B1440"/>
    <w:rsid w:val="009B1444"/>
    <w:rsid w:val="009B15CB"/>
    <w:rsid w:val="009B1B5C"/>
    <w:rsid w:val="009B226E"/>
    <w:rsid w:val="009B2419"/>
    <w:rsid w:val="009B263B"/>
    <w:rsid w:val="009B2810"/>
    <w:rsid w:val="009B2956"/>
    <w:rsid w:val="009B2AA3"/>
    <w:rsid w:val="009B2E8C"/>
    <w:rsid w:val="009B318D"/>
    <w:rsid w:val="009B358B"/>
    <w:rsid w:val="009B3820"/>
    <w:rsid w:val="009B3A28"/>
    <w:rsid w:val="009B3A61"/>
    <w:rsid w:val="009B3C40"/>
    <w:rsid w:val="009B3D43"/>
    <w:rsid w:val="009B3E68"/>
    <w:rsid w:val="009B48DC"/>
    <w:rsid w:val="009B4D3F"/>
    <w:rsid w:val="009B51F8"/>
    <w:rsid w:val="009B5313"/>
    <w:rsid w:val="009B555C"/>
    <w:rsid w:val="009B575C"/>
    <w:rsid w:val="009B579D"/>
    <w:rsid w:val="009B5865"/>
    <w:rsid w:val="009B5A50"/>
    <w:rsid w:val="009B5EB3"/>
    <w:rsid w:val="009B63BA"/>
    <w:rsid w:val="009B6523"/>
    <w:rsid w:val="009B6790"/>
    <w:rsid w:val="009B6F19"/>
    <w:rsid w:val="009B7411"/>
    <w:rsid w:val="009B75BB"/>
    <w:rsid w:val="009B7ABE"/>
    <w:rsid w:val="009C0062"/>
    <w:rsid w:val="009C01FE"/>
    <w:rsid w:val="009C0297"/>
    <w:rsid w:val="009C02F8"/>
    <w:rsid w:val="009C03DF"/>
    <w:rsid w:val="009C0567"/>
    <w:rsid w:val="009C0630"/>
    <w:rsid w:val="009C078F"/>
    <w:rsid w:val="009C0FA8"/>
    <w:rsid w:val="009C1003"/>
    <w:rsid w:val="009C156D"/>
    <w:rsid w:val="009C1C90"/>
    <w:rsid w:val="009C23FB"/>
    <w:rsid w:val="009C2480"/>
    <w:rsid w:val="009C2781"/>
    <w:rsid w:val="009C2B9E"/>
    <w:rsid w:val="009C2C52"/>
    <w:rsid w:val="009C3219"/>
    <w:rsid w:val="009C3280"/>
    <w:rsid w:val="009C3369"/>
    <w:rsid w:val="009C3845"/>
    <w:rsid w:val="009C39C7"/>
    <w:rsid w:val="009C3B5F"/>
    <w:rsid w:val="009C41D6"/>
    <w:rsid w:val="009C42B2"/>
    <w:rsid w:val="009C4558"/>
    <w:rsid w:val="009C4985"/>
    <w:rsid w:val="009C4B7E"/>
    <w:rsid w:val="009C4BAE"/>
    <w:rsid w:val="009C4F13"/>
    <w:rsid w:val="009C4FBF"/>
    <w:rsid w:val="009C5301"/>
    <w:rsid w:val="009C58CB"/>
    <w:rsid w:val="009C6216"/>
    <w:rsid w:val="009C6483"/>
    <w:rsid w:val="009C6906"/>
    <w:rsid w:val="009C698B"/>
    <w:rsid w:val="009C6A2B"/>
    <w:rsid w:val="009C6E85"/>
    <w:rsid w:val="009C700F"/>
    <w:rsid w:val="009C72AE"/>
    <w:rsid w:val="009C77CE"/>
    <w:rsid w:val="009C7B32"/>
    <w:rsid w:val="009D0203"/>
    <w:rsid w:val="009D03B7"/>
    <w:rsid w:val="009D05F9"/>
    <w:rsid w:val="009D060A"/>
    <w:rsid w:val="009D0BC4"/>
    <w:rsid w:val="009D0F8F"/>
    <w:rsid w:val="009D1880"/>
    <w:rsid w:val="009D1D9E"/>
    <w:rsid w:val="009D1E72"/>
    <w:rsid w:val="009D1FBC"/>
    <w:rsid w:val="009D200A"/>
    <w:rsid w:val="009D2225"/>
    <w:rsid w:val="009D245E"/>
    <w:rsid w:val="009D2462"/>
    <w:rsid w:val="009D24B7"/>
    <w:rsid w:val="009D29A9"/>
    <w:rsid w:val="009D31B9"/>
    <w:rsid w:val="009D321C"/>
    <w:rsid w:val="009D32A4"/>
    <w:rsid w:val="009D3451"/>
    <w:rsid w:val="009D356A"/>
    <w:rsid w:val="009D3ADE"/>
    <w:rsid w:val="009D40CE"/>
    <w:rsid w:val="009D480A"/>
    <w:rsid w:val="009D4BE3"/>
    <w:rsid w:val="009D4DA6"/>
    <w:rsid w:val="009D4EBE"/>
    <w:rsid w:val="009D4FC9"/>
    <w:rsid w:val="009D530A"/>
    <w:rsid w:val="009D55B7"/>
    <w:rsid w:val="009D567C"/>
    <w:rsid w:val="009D56ED"/>
    <w:rsid w:val="009D647A"/>
    <w:rsid w:val="009D6558"/>
    <w:rsid w:val="009D6568"/>
    <w:rsid w:val="009D69A2"/>
    <w:rsid w:val="009D6AFC"/>
    <w:rsid w:val="009D7C5B"/>
    <w:rsid w:val="009D7C74"/>
    <w:rsid w:val="009D7D9E"/>
    <w:rsid w:val="009D7E9F"/>
    <w:rsid w:val="009E0027"/>
    <w:rsid w:val="009E0473"/>
    <w:rsid w:val="009E055C"/>
    <w:rsid w:val="009E07A1"/>
    <w:rsid w:val="009E081D"/>
    <w:rsid w:val="009E08CC"/>
    <w:rsid w:val="009E08EC"/>
    <w:rsid w:val="009E0B70"/>
    <w:rsid w:val="009E0E8A"/>
    <w:rsid w:val="009E14FB"/>
    <w:rsid w:val="009E1761"/>
    <w:rsid w:val="009E1938"/>
    <w:rsid w:val="009E1C55"/>
    <w:rsid w:val="009E2412"/>
    <w:rsid w:val="009E243F"/>
    <w:rsid w:val="009E297E"/>
    <w:rsid w:val="009E2AF2"/>
    <w:rsid w:val="009E2F67"/>
    <w:rsid w:val="009E32B7"/>
    <w:rsid w:val="009E3374"/>
    <w:rsid w:val="009E34D4"/>
    <w:rsid w:val="009E369E"/>
    <w:rsid w:val="009E417F"/>
    <w:rsid w:val="009E42BB"/>
    <w:rsid w:val="009E44D6"/>
    <w:rsid w:val="009E48B7"/>
    <w:rsid w:val="009E4A3E"/>
    <w:rsid w:val="009E4B2E"/>
    <w:rsid w:val="009E4D64"/>
    <w:rsid w:val="009E4F18"/>
    <w:rsid w:val="009E50EF"/>
    <w:rsid w:val="009E5156"/>
    <w:rsid w:val="009E5496"/>
    <w:rsid w:val="009E5860"/>
    <w:rsid w:val="009E5A4F"/>
    <w:rsid w:val="009E604B"/>
    <w:rsid w:val="009E626B"/>
    <w:rsid w:val="009E6BCA"/>
    <w:rsid w:val="009E6E11"/>
    <w:rsid w:val="009E6E1C"/>
    <w:rsid w:val="009E6E26"/>
    <w:rsid w:val="009E6F22"/>
    <w:rsid w:val="009E7246"/>
    <w:rsid w:val="009E73D0"/>
    <w:rsid w:val="009E7646"/>
    <w:rsid w:val="009E7735"/>
    <w:rsid w:val="009E7A35"/>
    <w:rsid w:val="009E7AE4"/>
    <w:rsid w:val="009E7C71"/>
    <w:rsid w:val="009E7E8C"/>
    <w:rsid w:val="009F01F2"/>
    <w:rsid w:val="009F026E"/>
    <w:rsid w:val="009F0337"/>
    <w:rsid w:val="009F0408"/>
    <w:rsid w:val="009F09BE"/>
    <w:rsid w:val="009F12CA"/>
    <w:rsid w:val="009F20B7"/>
    <w:rsid w:val="009F2343"/>
    <w:rsid w:val="009F2ACF"/>
    <w:rsid w:val="009F320A"/>
    <w:rsid w:val="009F36FE"/>
    <w:rsid w:val="009F3870"/>
    <w:rsid w:val="009F3D89"/>
    <w:rsid w:val="009F3F52"/>
    <w:rsid w:val="009F400E"/>
    <w:rsid w:val="009F4086"/>
    <w:rsid w:val="009F4970"/>
    <w:rsid w:val="009F4B38"/>
    <w:rsid w:val="009F4F24"/>
    <w:rsid w:val="009F4F5F"/>
    <w:rsid w:val="009F4FEA"/>
    <w:rsid w:val="009F563B"/>
    <w:rsid w:val="009F56E1"/>
    <w:rsid w:val="009F5827"/>
    <w:rsid w:val="009F5D30"/>
    <w:rsid w:val="009F611E"/>
    <w:rsid w:val="009F61C5"/>
    <w:rsid w:val="009F6937"/>
    <w:rsid w:val="009F6ABC"/>
    <w:rsid w:val="009F6B63"/>
    <w:rsid w:val="009F6E73"/>
    <w:rsid w:val="009F6EF8"/>
    <w:rsid w:val="009F70C8"/>
    <w:rsid w:val="009F747B"/>
    <w:rsid w:val="009F784C"/>
    <w:rsid w:val="009F7968"/>
    <w:rsid w:val="009F7A06"/>
    <w:rsid w:val="009F7B3C"/>
    <w:rsid w:val="009F7C04"/>
    <w:rsid w:val="00A017EA"/>
    <w:rsid w:val="00A01B0E"/>
    <w:rsid w:val="00A01DD1"/>
    <w:rsid w:val="00A02020"/>
    <w:rsid w:val="00A0229F"/>
    <w:rsid w:val="00A02574"/>
    <w:rsid w:val="00A0299B"/>
    <w:rsid w:val="00A02D5A"/>
    <w:rsid w:val="00A02DF5"/>
    <w:rsid w:val="00A034ED"/>
    <w:rsid w:val="00A035E8"/>
    <w:rsid w:val="00A03820"/>
    <w:rsid w:val="00A03935"/>
    <w:rsid w:val="00A03EAB"/>
    <w:rsid w:val="00A03ED6"/>
    <w:rsid w:val="00A04457"/>
    <w:rsid w:val="00A04751"/>
    <w:rsid w:val="00A048E0"/>
    <w:rsid w:val="00A04AD6"/>
    <w:rsid w:val="00A04D17"/>
    <w:rsid w:val="00A04E38"/>
    <w:rsid w:val="00A04F50"/>
    <w:rsid w:val="00A050CA"/>
    <w:rsid w:val="00A05657"/>
    <w:rsid w:val="00A056F7"/>
    <w:rsid w:val="00A057DE"/>
    <w:rsid w:val="00A05B3D"/>
    <w:rsid w:val="00A05BCE"/>
    <w:rsid w:val="00A05C75"/>
    <w:rsid w:val="00A06617"/>
    <w:rsid w:val="00A06652"/>
    <w:rsid w:val="00A06664"/>
    <w:rsid w:val="00A0669E"/>
    <w:rsid w:val="00A069E8"/>
    <w:rsid w:val="00A06A75"/>
    <w:rsid w:val="00A06A87"/>
    <w:rsid w:val="00A06BDD"/>
    <w:rsid w:val="00A06CED"/>
    <w:rsid w:val="00A07118"/>
    <w:rsid w:val="00A075A5"/>
    <w:rsid w:val="00A075F1"/>
    <w:rsid w:val="00A079B3"/>
    <w:rsid w:val="00A07A8A"/>
    <w:rsid w:val="00A07C57"/>
    <w:rsid w:val="00A10105"/>
    <w:rsid w:val="00A10821"/>
    <w:rsid w:val="00A10FE3"/>
    <w:rsid w:val="00A11A79"/>
    <w:rsid w:val="00A120ED"/>
    <w:rsid w:val="00A12420"/>
    <w:rsid w:val="00A126CE"/>
    <w:rsid w:val="00A12772"/>
    <w:rsid w:val="00A12945"/>
    <w:rsid w:val="00A12F44"/>
    <w:rsid w:val="00A1357F"/>
    <w:rsid w:val="00A136A2"/>
    <w:rsid w:val="00A13905"/>
    <w:rsid w:val="00A13911"/>
    <w:rsid w:val="00A13D83"/>
    <w:rsid w:val="00A13F47"/>
    <w:rsid w:val="00A13F57"/>
    <w:rsid w:val="00A14310"/>
    <w:rsid w:val="00A14468"/>
    <w:rsid w:val="00A14506"/>
    <w:rsid w:val="00A1454E"/>
    <w:rsid w:val="00A14ACD"/>
    <w:rsid w:val="00A15527"/>
    <w:rsid w:val="00A159B6"/>
    <w:rsid w:val="00A15CBA"/>
    <w:rsid w:val="00A163B7"/>
    <w:rsid w:val="00A1659C"/>
    <w:rsid w:val="00A166A4"/>
    <w:rsid w:val="00A166AA"/>
    <w:rsid w:val="00A166EC"/>
    <w:rsid w:val="00A170A1"/>
    <w:rsid w:val="00A178FA"/>
    <w:rsid w:val="00A17AC6"/>
    <w:rsid w:val="00A17FE9"/>
    <w:rsid w:val="00A2052A"/>
    <w:rsid w:val="00A20DDF"/>
    <w:rsid w:val="00A20F01"/>
    <w:rsid w:val="00A216CB"/>
    <w:rsid w:val="00A21809"/>
    <w:rsid w:val="00A21DBB"/>
    <w:rsid w:val="00A22103"/>
    <w:rsid w:val="00A22261"/>
    <w:rsid w:val="00A2270F"/>
    <w:rsid w:val="00A2281F"/>
    <w:rsid w:val="00A22A69"/>
    <w:rsid w:val="00A22B1A"/>
    <w:rsid w:val="00A23A63"/>
    <w:rsid w:val="00A23E5A"/>
    <w:rsid w:val="00A2408D"/>
    <w:rsid w:val="00A240CB"/>
    <w:rsid w:val="00A24199"/>
    <w:rsid w:val="00A24400"/>
    <w:rsid w:val="00A244EE"/>
    <w:rsid w:val="00A24A2D"/>
    <w:rsid w:val="00A24B30"/>
    <w:rsid w:val="00A24EE9"/>
    <w:rsid w:val="00A25090"/>
    <w:rsid w:val="00A2517D"/>
    <w:rsid w:val="00A256A1"/>
    <w:rsid w:val="00A259E8"/>
    <w:rsid w:val="00A25EFE"/>
    <w:rsid w:val="00A264C2"/>
    <w:rsid w:val="00A3006C"/>
    <w:rsid w:val="00A302A2"/>
    <w:rsid w:val="00A304DF"/>
    <w:rsid w:val="00A30548"/>
    <w:rsid w:val="00A30929"/>
    <w:rsid w:val="00A318B3"/>
    <w:rsid w:val="00A3195F"/>
    <w:rsid w:val="00A31BBD"/>
    <w:rsid w:val="00A31F02"/>
    <w:rsid w:val="00A3209F"/>
    <w:rsid w:val="00A32554"/>
    <w:rsid w:val="00A32DDE"/>
    <w:rsid w:val="00A3315F"/>
    <w:rsid w:val="00A33C39"/>
    <w:rsid w:val="00A33E07"/>
    <w:rsid w:val="00A345A9"/>
    <w:rsid w:val="00A34AE5"/>
    <w:rsid w:val="00A34BA5"/>
    <w:rsid w:val="00A34EFA"/>
    <w:rsid w:val="00A358DE"/>
    <w:rsid w:val="00A35D42"/>
    <w:rsid w:val="00A3610E"/>
    <w:rsid w:val="00A36788"/>
    <w:rsid w:val="00A36BB1"/>
    <w:rsid w:val="00A36DDE"/>
    <w:rsid w:val="00A37042"/>
    <w:rsid w:val="00A370EF"/>
    <w:rsid w:val="00A372B8"/>
    <w:rsid w:val="00A3748A"/>
    <w:rsid w:val="00A37A98"/>
    <w:rsid w:val="00A40299"/>
    <w:rsid w:val="00A403F9"/>
    <w:rsid w:val="00A40407"/>
    <w:rsid w:val="00A40761"/>
    <w:rsid w:val="00A407FD"/>
    <w:rsid w:val="00A40B52"/>
    <w:rsid w:val="00A40B9E"/>
    <w:rsid w:val="00A40EFA"/>
    <w:rsid w:val="00A41200"/>
    <w:rsid w:val="00A41243"/>
    <w:rsid w:val="00A412EA"/>
    <w:rsid w:val="00A413F1"/>
    <w:rsid w:val="00A413FD"/>
    <w:rsid w:val="00A418DE"/>
    <w:rsid w:val="00A41979"/>
    <w:rsid w:val="00A41BA0"/>
    <w:rsid w:val="00A4211C"/>
    <w:rsid w:val="00A4266D"/>
    <w:rsid w:val="00A42E67"/>
    <w:rsid w:val="00A430F5"/>
    <w:rsid w:val="00A4363F"/>
    <w:rsid w:val="00A439DB"/>
    <w:rsid w:val="00A43A62"/>
    <w:rsid w:val="00A43CAF"/>
    <w:rsid w:val="00A43D64"/>
    <w:rsid w:val="00A44F9E"/>
    <w:rsid w:val="00A45394"/>
    <w:rsid w:val="00A453AB"/>
    <w:rsid w:val="00A45BC5"/>
    <w:rsid w:val="00A4630F"/>
    <w:rsid w:val="00A463C1"/>
    <w:rsid w:val="00A46491"/>
    <w:rsid w:val="00A466C0"/>
    <w:rsid w:val="00A47161"/>
    <w:rsid w:val="00A473F1"/>
    <w:rsid w:val="00A4741D"/>
    <w:rsid w:val="00A475D4"/>
    <w:rsid w:val="00A4798F"/>
    <w:rsid w:val="00A47A7E"/>
    <w:rsid w:val="00A47AEF"/>
    <w:rsid w:val="00A47B97"/>
    <w:rsid w:val="00A47DAE"/>
    <w:rsid w:val="00A47DB5"/>
    <w:rsid w:val="00A500A6"/>
    <w:rsid w:val="00A501D1"/>
    <w:rsid w:val="00A503C5"/>
    <w:rsid w:val="00A50618"/>
    <w:rsid w:val="00A506EA"/>
    <w:rsid w:val="00A50C5F"/>
    <w:rsid w:val="00A50C9D"/>
    <w:rsid w:val="00A50CED"/>
    <w:rsid w:val="00A50F4A"/>
    <w:rsid w:val="00A5133F"/>
    <w:rsid w:val="00A5152C"/>
    <w:rsid w:val="00A51917"/>
    <w:rsid w:val="00A51BAD"/>
    <w:rsid w:val="00A5208A"/>
    <w:rsid w:val="00A52B5B"/>
    <w:rsid w:val="00A52B7B"/>
    <w:rsid w:val="00A5345A"/>
    <w:rsid w:val="00A53DE7"/>
    <w:rsid w:val="00A53F28"/>
    <w:rsid w:val="00A53FF3"/>
    <w:rsid w:val="00A54654"/>
    <w:rsid w:val="00A5466A"/>
    <w:rsid w:val="00A54B6B"/>
    <w:rsid w:val="00A54C95"/>
    <w:rsid w:val="00A54C9C"/>
    <w:rsid w:val="00A54DFD"/>
    <w:rsid w:val="00A54F7D"/>
    <w:rsid w:val="00A54FE4"/>
    <w:rsid w:val="00A551A7"/>
    <w:rsid w:val="00A551DD"/>
    <w:rsid w:val="00A55AB4"/>
    <w:rsid w:val="00A55BC0"/>
    <w:rsid w:val="00A55C05"/>
    <w:rsid w:val="00A55C42"/>
    <w:rsid w:val="00A55EA8"/>
    <w:rsid w:val="00A55FA1"/>
    <w:rsid w:val="00A56E96"/>
    <w:rsid w:val="00A56EFC"/>
    <w:rsid w:val="00A57169"/>
    <w:rsid w:val="00A572BC"/>
    <w:rsid w:val="00A5750A"/>
    <w:rsid w:val="00A57552"/>
    <w:rsid w:val="00A5764F"/>
    <w:rsid w:val="00A57766"/>
    <w:rsid w:val="00A57CB4"/>
    <w:rsid w:val="00A57DDD"/>
    <w:rsid w:val="00A60A7B"/>
    <w:rsid w:val="00A60A93"/>
    <w:rsid w:val="00A60FEC"/>
    <w:rsid w:val="00A61232"/>
    <w:rsid w:val="00A617CF"/>
    <w:rsid w:val="00A6211C"/>
    <w:rsid w:val="00A6237B"/>
    <w:rsid w:val="00A62801"/>
    <w:rsid w:val="00A62B54"/>
    <w:rsid w:val="00A62CD9"/>
    <w:rsid w:val="00A62E37"/>
    <w:rsid w:val="00A63001"/>
    <w:rsid w:val="00A63276"/>
    <w:rsid w:val="00A635F5"/>
    <w:rsid w:val="00A63E5D"/>
    <w:rsid w:val="00A63F72"/>
    <w:rsid w:val="00A63FB8"/>
    <w:rsid w:val="00A6424C"/>
    <w:rsid w:val="00A6478A"/>
    <w:rsid w:val="00A648D7"/>
    <w:rsid w:val="00A64E02"/>
    <w:rsid w:val="00A64FC4"/>
    <w:rsid w:val="00A65086"/>
    <w:rsid w:val="00A6528C"/>
    <w:rsid w:val="00A65338"/>
    <w:rsid w:val="00A6573C"/>
    <w:rsid w:val="00A657D8"/>
    <w:rsid w:val="00A6582E"/>
    <w:rsid w:val="00A65E42"/>
    <w:rsid w:val="00A66190"/>
    <w:rsid w:val="00A6623C"/>
    <w:rsid w:val="00A665F2"/>
    <w:rsid w:val="00A66AB6"/>
    <w:rsid w:val="00A66E81"/>
    <w:rsid w:val="00A67155"/>
    <w:rsid w:val="00A671C9"/>
    <w:rsid w:val="00A675FC"/>
    <w:rsid w:val="00A67969"/>
    <w:rsid w:val="00A67C25"/>
    <w:rsid w:val="00A70612"/>
    <w:rsid w:val="00A70625"/>
    <w:rsid w:val="00A7083A"/>
    <w:rsid w:val="00A70849"/>
    <w:rsid w:val="00A71058"/>
    <w:rsid w:val="00A712BF"/>
    <w:rsid w:val="00A71494"/>
    <w:rsid w:val="00A71598"/>
    <w:rsid w:val="00A71797"/>
    <w:rsid w:val="00A729BD"/>
    <w:rsid w:val="00A7310C"/>
    <w:rsid w:val="00A732A9"/>
    <w:rsid w:val="00A73C78"/>
    <w:rsid w:val="00A741A4"/>
    <w:rsid w:val="00A742AA"/>
    <w:rsid w:val="00A746CD"/>
    <w:rsid w:val="00A74B14"/>
    <w:rsid w:val="00A74BBB"/>
    <w:rsid w:val="00A75326"/>
    <w:rsid w:val="00A754F2"/>
    <w:rsid w:val="00A755C4"/>
    <w:rsid w:val="00A756A8"/>
    <w:rsid w:val="00A75ED8"/>
    <w:rsid w:val="00A76045"/>
    <w:rsid w:val="00A7614C"/>
    <w:rsid w:val="00A7616C"/>
    <w:rsid w:val="00A76280"/>
    <w:rsid w:val="00A76486"/>
    <w:rsid w:val="00A7655C"/>
    <w:rsid w:val="00A76587"/>
    <w:rsid w:val="00A76847"/>
    <w:rsid w:val="00A76886"/>
    <w:rsid w:val="00A76A54"/>
    <w:rsid w:val="00A76C6A"/>
    <w:rsid w:val="00A76C98"/>
    <w:rsid w:val="00A76D24"/>
    <w:rsid w:val="00A76EAD"/>
    <w:rsid w:val="00A77240"/>
    <w:rsid w:val="00A7760F"/>
    <w:rsid w:val="00A778CE"/>
    <w:rsid w:val="00A77A3D"/>
    <w:rsid w:val="00A77E12"/>
    <w:rsid w:val="00A801F2"/>
    <w:rsid w:val="00A8033B"/>
    <w:rsid w:val="00A805C3"/>
    <w:rsid w:val="00A81043"/>
    <w:rsid w:val="00A81534"/>
    <w:rsid w:val="00A81554"/>
    <w:rsid w:val="00A817DE"/>
    <w:rsid w:val="00A818E8"/>
    <w:rsid w:val="00A81911"/>
    <w:rsid w:val="00A81B6C"/>
    <w:rsid w:val="00A821A0"/>
    <w:rsid w:val="00A8226D"/>
    <w:rsid w:val="00A822D4"/>
    <w:rsid w:val="00A823A5"/>
    <w:rsid w:val="00A82B3E"/>
    <w:rsid w:val="00A82EAB"/>
    <w:rsid w:val="00A833AA"/>
    <w:rsid w:val="00A83B50"/>
    <w:rsid w:val="00A83CA3"/>
    <w:rsid w:val="00A83FDF"/>
    <w:rsid w:val="00A84096"/>
    <w:rsid w:val="00A8436C"/>
    <w:rsid w:val="00A84576"/>
    <w:rsid w:val="00A847A9"/>
    <w:rsid w:val="00A8489F"/>
    <w:rsid w:val="00A84956"/>
    <w:rsid w:val="00A84A84"/>
    <w:rsid w:val="00A84D3B"/>
    <w:rsid w:val="00A84E01"/>
    <w:rsid w:val="00A84EB6"/>
    <w:rsid w:val="00A858C7"/>
    <w:rsid w:val="00A85B41"/>
    <w:rsid w:val="00A8603F"/>
    <w:rsid w:val="00A86316"/>
    <w:rsid w:val="00A866F2"/>
    <w:rsid w:val="00A86845"/>
    <w:rsid w:val="00A86CD3"/>
    <w:rsid w:val="00A8700B"/>
    <w:rsid w:val="00A87350"/>
    <w:rsid w:val="00A878CC"/>
    <w:rsid w:val="00A87A48"/>
    <w:rsid w:val="00A87B34"/>
    <w:rsid w:val="00A87C0E"/>
    <w:rsid w:val="00A87C9A"/>
    <w:rsid w:val="00A87E14"/>
    <w:rsid w:val="00A90065"/>
    <w:rsid w:val="00A900C3"/>
    <w:rsid w:val="00A901CD"/>
    <w:rsid w:val="00A90267"/>
    <w:rsid w:val="00A90368"/>
    <w:rsid w:val="00A90555"/>
    <w:rsid w:val="00A90807"/>
    <w:rsid w:val="00A909F9"/>
    <w:rsid w:val="00A90BB9"/>
    <w:rsid w:val="00A90BE4"/>
    <w:rsid w:val="00A90C4B"/>
    <w:rsid w:val="00A9132B"/>
    <w:rsid w:val="00A91767"/>
    <w:rsid w:val="00A91BA0"/>
    <w:rsid w:val="00A91D3F"/>
    <w:rsid w:val="00A9242D"/>
    <w:rsid w:val="00A9254F"/>
    <w:rsid w:val="00A9336E"/>
    <w:rsid w:val="00A935BD"/>
    <w:rsid w:val="00A936BC"/>
    <w:rsid w:val="00A93B52"/>
    <w:rsid w:val="00A93B63"/>
    <w:rsid w:val="00A93B90"/>
    <w:rsid w:val="00A93DDB"/>
    <w:rsid w:val="00A93ED3"/>
    <w:rsid w:val="00A941B3"/>
    <w:rsid w:val="00A9434B"/>
    <w:rsid w:val="00A94665"/>
    <w:rsid w:val="00A9494E"/>
    <w:rsid w:val="00A950C9"/>
    <w:rsid w:val="00A9523C"/>
    <w:rsid w:val="00A954D4"/>
    <w:rsid w:val="00A95792"/>
    <w:rsid w:val="00A95A46"/>
    <w:rsid w:val="00A95AA7"/>
    <w:rsid w:val="00A95C11"/>
    <w:rsid w:val="00A95EE6"/>
    <w:rsid w:val="00A963F5"/>
    <w:rsid w:val="00A964AA"/>
    <w:rsid w:val="00A96763"/>
    <w:rsid w:val="00A9699C"/>
    <w:rsid w:val="00A96BD8"/>
    <w:rsid w:val="00A96D77"/>
    <w:rsid w:val="00A9700B"/>
    <w:rsid w:val="00AA057E"/>
    <w:rsid w:val="00AA0674"/>
    <w:rsid w:val="00AA0C06"/>
    <w:rsid w:val="00AA0C55"/>
    <w:rsid w:val="00AA0F7B"/>
    <w:rsid w:val="00AA147E"/>
    <w:rsid w:val="00AA15FB"/>
    <w:rsid w:val="00AA1E40"/>
    <w:rsid w:val="00AA1ECF"/>
    <w:rsid w:val="00AA1F06"/>
    <w:rsid w:val="00AA2219"/>
    <w:rsid w:val="00AA246B"/>
    <w:rsid w:val="00AA2723"/>
    <w:rsid w:val="00AA2C70"/>
    <w:rsid w:val="00AA2F5A"/>
    <w:rsid w:val="00AA3086"/>
    <w:rsid w:val="00AA3F5A"/>
    <w:rsid w:val="00AA3FE6"/>
    <w:rsid w:val="00AA4266"/>
    <w:rsid w:val="00AA4456"/>
    <w:rsid w:val="00AA451C"/>
    <w:rsid w:val="00AA4833"/>
    <w:rsid w:val="00AA4A4C"/>
    <w:rsid w:val="00AA4EAF"/>
    <w:rsid w:val="00AA5171"/>
    <w:rsid w:val="00AA5432"/>
    <w:rsid w:val="00AA585A"/>
    <w:rsid w:val="00AA6700"/>
    <w:rsid w:val="00AA678D"/>
    <w:rsid w:val="00AA713E"/>
    <w:rsid w:val="00AA7809"/>
    <w:rsid w:val="00AA78CD"/>
    <w:rsid w:val="00AA7A97"/>
    <w:rsid w:val="00AA7B23"/>
    <w:rsid w:val="00AA7BE3"/>
    <w:rsid w:val="00AA7E85"/>
    <w:rsid w:val="00AA7EFB"/>
    <w:rsid w:val="00AB0416"/>
    <w:rsid w:val="00AB0445"/>
    <w:rsid w:val="00AB1127"/>
    <w:rsid w:val="00AB13C0"/>
    <w:rsid w:val="00AB15F3"/>
    <w:rsid w:val="00AB1A3F"/>
    <w:rsid w:val="00AB1A44"/>
    <w:rsid w:val="00AB2797"/>
    <w:rsid w:val="00AB2B1D"/>
    <w:rsid w:val="00AB2DD5"/>
    <w:rsid w:val="00AB2EBF"/>
    <w:rsid w:val="00AB304B"/>
    <w:rsid w:val="00AB3172"/>
    <w:rsid w:val="00AB330E"/>
    <w:rsid w:val="00AB3423"/>
    <w:rsid w:val="00AB3B72"/>
    <w:rsid w:val="00AB3EB0"/>
    <w:rsid w:val="00AB3ED1"/>
    <w:rsid w:val="00AB3F59"/>
    <w:rsid w:val="00AB4158"/>
    <w:rsid w:val="00AB41AB"/>
    <w:rsid w:val="00AB4772"/>
    <w:rsid w:val="00AB544D"/>
    <w:rsid w:val="00AB5598"/>
    <w:rsid w:val="00AB5A4A"/>
    <w:rsid w:val="00AB5D3E"/>
    <w:rsid w:val="00AB6072"/>
    <w:rsid w:val="00AB640F"/>
    <w:rsid w:val="00AB6601"/>
    <w:rsid w:val="00AB669E"/>
    <w:rsid w:val="00AB676B"/>
    <w:rsid w:val="00AB69D0"/>
    <w:rsid w:val="00AB6CFF"/>
    <w:rsid w:val="00AB6DB8"/>
    <w:rsid w:val="00AB711D"/>
    <w:rsid w:val="00AB7774"/>
    <w:rsid w:val="00AB7BF9"/>
    <w:rsid w:val="00AB7C6E"/>
    <w:rsid w:val="00AC00B7"/>
    <w:rsid w:val="00AC10F7"/>
    <w:rsid w:val="00AC1313"/>
    <w:rsid w:val="00AC14E0"/>
    <w:rsid w:val="00AC1829"/>
    <w:rsid w:val="00AC190C"/>
    <w:rsid w:val="00AC1999"/>
    <w:rsid w:val="00AC1AE9"/>
    <w:rsid w:val="00AC1C44"/>
    <w:rsid w:val="00AC1D72"/>
    <w:rsid w:val="00AC208F"/>
    <w:rsid w:val="00AC2980"/>
    <w:rsid w:val="00AC2C6B"/>
    <w:rsid w:val="00AC300E"/>
    <w:rsid w:val="00AC31CD"/>
    <w:rsid w:val="00AC3392"/>
    <w:rsid w:val="00AC3639"/>
    <w:rsid w:val="00AC3ACA"/>
    <w:rsid w:val="00AC3B74"/>
    <w:rsid w:val="00AC430E"/>
    <w:rsid w:val="00AC4C6D"/>
    <w:rsid w:val="00AC4EA9"/>
    <w:rsid w:val="00AC5857"/>
    <w:rsid w:val="00AC6786"/>
    <w:rsid w:val="00AC6A6B"/>
    <w:rsid w:val="00AC776B"/>
    <w:rsid w:val="00AC7A81"/>
    <w:rsid w:val="00AC7B29"/>
    <w:rsid w:val="00AC7BFE"/>
    <w:rsid w:val="00AC7EC3"/>
    <w:rsid w:val="00AD0070"/>
    <w:rsid w:val="00AD0B48"/>
    <w:rsid w:val="00AD1607"/>
    <w:rsid w:val="00AD1CDB"/>
    <w:rsid w:val="00AD1CF6"/>
    <w:rsid w:val="00AD1EE9"/>
    <w:rsid w:val="00AD1F32"/>
    <w:rsid w:val="00AD24E8"/>
    <w:rsid w:val="00AD34A1"/>
    <w:rsid w:val="00AD3654"/>
    <w:rsid w:val="00AD3B00"/>
    <w:rsid w:val="00AD4211"/>
    <w:rsid w:val="00AD4215"/>
    <w:rsid w:val="00AD4373"/>
    <w:rsid w:val="00AD459F"/>
    <w:rsid w:val="00AD497D"/>
    <w:rsid w:val="00AD51DA"/>
    <w:rsid w:val="00AD51FC"/>
    <w:rsid w:val="00AD52B6"/>
    <w:rsid w:val="00AD5485"/>
    <w:rsid w:val="00AD57E5"/>
    <w:rsid w:val="00AD5AC0"/>
    <w:rsid w:val="00AD5B4A"/>
    <w:rsid w:val="00AD5BCE"/>
    <w:rsid w:val="00AD5C9C"/>
    <w:rsid w:val="00AD6158"/>
    <w:rsid w:val="00AD69AF"/>
    <w:rsid w:val="00AD69B0"/>
    <w:rsid w:val="00AD6ECF"/>
    <w:rsid w:val="00AD6F12"/>
    <w:rsid w:val="00AD7299"/>
    <w:rsid w:val="00AD75F0"/>
    <w:rsid w:val="00AD76A2"/>
    <w:rsid w:val="00AD7A72"/>
    <w:rsid w:val="00AD7AAA"/>
    <w:rsid w:val="00AD7D39"/>
    <w:rsid w:val="00AE00C7"/>
    <w:rsid w:val="00AE0509"/>
    <w:rsid w:val="00AE05D9"/>
    <w:rsid w:val="00AE08B6"/>
    <w:rsid w:val="00AE0B31"/>
    <w:rsid w:val="00AE0E83"/>
    <w:rsid w:val="00AE114E"/>
    <w:rsid w:val="00AE2907"/>
    <w:rsid w:val="00AE2919"/>
    <w:rsid w:val="00AE29D5"/>
    <w:rsid w:val="00AE2B9E"/>
    <w:rsid w:val="00AE34E4"/>
    <w:rsid w:val="00AE3593"/>
    <w:rsid w:val="00AE37F6"/>
    <w:rsid w:val="00AE3AC3"/>
    <w:rsid w:val="00AE3CDB"/>
    <w:rsid w:val="00AE3DAC"/>
    <w:rsid w:val="00AE3FAF"/>
    <w:rsid w:val="00AE46C4"/>
    <w:rsid w:val="00AE5112"/>
    <w:rsid w:val="00AE548F"/>
    <w:rsid w:val="00AE5536"/>
    <w:rsid w:val="00AE5917"/>
    <w:rsid w:val="00AE5C3C"/>
    <w:rsid w:val="00AE66FD"/>
    <w:rsid w:val="00AE6DC0"/>
    <w:rsid w:val="00AE7955"/>
    <w:rsid w:val="00AE7992"/>
    <w:rsid w:val="00AE7FA8"/>
    <w:rsid w:val="00AF01BA"/>
    <w:rsid w:val="00AF02D1"/>
    <w:rsid w:val="00AF0566"/>
    <w:rsid w:val="00AF0E96"/>
    <w:rsid w:val="00AF116C"/>
    <w:rsid w:val="00AF1611"/>
    <w:rsid w:val="00AF1731"/>
    <w:rsid w:val="00AF24FF"/>
    <w:rsid w:val="00AF2FFD"/>
    <w:rsid w:val="00AF338F"/>
    <w:rsid w:val="00AF370A"/>
    <w:rsid w:val="00AF39AF"/>
    <w:rsid w:val="00AF3DF2"/>
    <w:rsid w:val="00AF3E41"/>
    <w:rsid w:val="00AF4D7A"/>
    <w:rsid w:val="00AF4F54"/>
    <w:rsid w:val="00AF5405"/>
    <w:rsid w:val="00AF5779"/>
    <w:rsid w:val="00AF5EE3"/>
    <w:rsid w:val="00AF5FC2"/>
    <w:rsid w:val="00AF69A2"/>
    <w:rsid w:val="00AF6AF4"/>
    <w:rsid w:val="00AF6B0F"/>
    <w:rsid w:val="00AF739F"/>
    <w:rsid w:val="00AF77D3"/>
    <w:rsid w:val="00AF7CBB"/>
    <w:rsid w:val="00AF7FED"/>
    <w:rsid w:val="00B00688"/>
    <w:rsid w:val="00B006BA"/>
    <w:rsid w:val="00B00AEC"/>
    <w:rsid w:val="00B01CA2"/>
    <w:rsid w:val="00B02302"/>
    <w:rsid w:val="00B02732"/>
    <w:rsid w:val="00B0275E"/>
    <w:rsid w:val="00B02A7D"/>
    <w:rsid w:val="00B02EB6"/>
    <w:rsid w:val="00B035B4"/>
    <w:rsid w:val="00B0363C"/>
    <w:rsid w:val="00B038F1"/>
    <w:rsid w:val="00B03948"/>
    <w:rsid w:val="00B042C3"/>
    <w:rsid w:val="00B0481A"/>
    <w:rsid w:val="00B04BF3"/>
    <w:rsid w:val="00B05A1D"/>
    <w:rsid w:val="00B05C71"/>
    <w:rsid w:val="00B05CCD"/>
    <w:rsid w:val="00B0605C"/>
    <w:rsid w:val="00B06361"/>
    <w:rsid w:val="00B06420"/>
    <w:rsid w:val="00B0657C"/>
    <w:rsid w:val="00B078A7"/>
    <w:rsid w:val="00B07E29"/>
    <w:rsid w:val="00B07FCB"/>
    <w:rsid w:val="00B10B94"/>
    <w:rsid w:val="00B10C07"/>
    <w:rsid w:val="00B118AE"/>
    <w:rsid w:val="00B11AB4"/>
    <w:rsid w:val="00B11E7F"/>
    <w:rsid w:val="00B12741"/>
    <w:rsid w:val="00B12ED6"/>
    <w:rsid w:val="00B135B9"/>
    <w:rsid w:val="00B137C2"/>
    <w:rsid w:val="00B13DD8"/>
    <w:rsid w:val="00B13F0C"/>
    <w:rsid w:val="00B13F7B"/>
    <w:rsid w:val="00B14D7D"/>
    <w:rsid w:val="00B15113"/>
    <w:rsid w:val="00B15186"/>
    <w:rsid w:val="00B152C6"/>
    <w:rsid w:val="00B155F8"/>
    <w:rsid w:val="00B157A0"/>
    <w:rsid w:val="00B15D11"/>
    <w:rsid w:val="00B15D42"/>
    <w:rsid w:val="00B15EB7"/>
    <w:rsid w:val="00B1635C"/>
    <w:rsid w:val="00B163EF"/>
    <w:rsid w:val="00B166F8"/>
    <w:rsid w:val="00B16B62"/>
    <w:rsid w:val="00B16B70"/>
    <w:rsid w:val="00B16E32"/>
    <w:rsid w:val="00B16EA5"/>
    <w:rsid w:val="00B16EDF"/>
    <w:rsid w:val="00B16FD3"/>
    <w:rsid w:val="00B178B2"/>
    <w:rsid w:val="00B17F60"/>
    <w:rsid w:val="00B20637"/>
    <w:rsid w:val="00B20AFC"/>
    <w:rsid w:val="00B20CD8"/>
    <w:rsid w:val="00B20E7B"/>
    <w:rsid w:val="00B210A3"/>
    <w:rsid w:val="00B21483"/>
    <w:rsid w:val="00B21E51"/>
    <w:rsid w:val="00B220A6"/>
    <w:rsid w:val="00B225C8"/>
    <w:rsid w:val="00B22797"/>
    <w:rsid w:val="00B22A1B"/>
    <w:rsid w:val="00B22C85"/>
    <w:rsid w:val="00B22D28"/>
    <w:rsid w:val="00B22EEF"/>
    <w:rsid w:val="00B22FB4"/>
    <w:rsid w:val="00B23074"/>
    <w:rsid w:val="00B23153"/>
    <w:rsid w:val="00B233A3"/>
    <w:rsid w:val="00B233BD"/>
    <w:rsid w:val="00B236B3"/>
    <w:rsid w:val="00B23AB5"/>
    <w:rsid w:val="00B23D52"/>
    <w:rsid w:val="00B23EEA"/>
    <w:rsid w:val="00B23F1A"/>
    <w:rsid w:val="00B2423E"/>
    <w:rsid w:val="00B24365"/>
    <w:rsid w:val="00B2448E"/>
    <w:rsid w:val="00B24B22"/>
    <w:rsid w:val="00B251F0"/>
    <w:rsid w:val="00B25347"/>
    <w:rsid w:val="00B2553E"/>
    <w:rsid w:val="00B25572"/>
    <w:rsid w:val="00B25763"/>
    <w:rsid w:val="00B25E7A"/>
    <w:rsid w:val="00B25EF3"/>
    <w:rsid w:val="00B26886"/>
    <w:rsid w:val="00B26A1C"/>
    <w:rsid w:val="00B26EBC"/>
    <w:rsid w:val="00B271A4"/>
    <w:rsid w:val="00B27204"/>
    <w:rsid w:val="00B27222"/>
    <w:rsid w:val="00B272E1"/>
    <w:rsid w:val="00B278D2"/>
    <w:rsid w:val="00B27A98"/>
    <w:rsid w:val="00B27B0C"/>
    <w:rsid w:val="00B305CE"/>
    <w:rsid w:val="00B30977"/>
    <w:rsid w:val="00B31536"/>
    <w:rsid w:val="00B31685"/>
    <w:rsid w:val="00B31862"/>
    <w:rsid w:val="00B31C4E"/>
    <w:rsid w:val="00B31DA9"/>
    <w:rsid w:val="00B31E38"/>
    <w:rsid w:val="00B32173"/>
    <w:rsid w:val="00B32418"/>
    <w:rsid w:val="00B32763"/>
    <w:rsid w:val="00B32C56"/>
    <w:rsid w:val="00B32EEB"/>
    <w:rsid w:val="00B336A9"/>
    <w:rsid w:val="00B3388A"/>
    <w:rsid w:val="00B33BD3"/>
    <w:rsid w:val="00B34099"/>
    <w:rsid w:val="00B34318"/>
    <w:rsid w:val="00B3442E"/>
    <w:rsid w:val="00B344E9"/>
    <w:rsid w:val="00B34663"/>
    <w:rsid w:val="00B347CE"/>
    <w:rsid w:val="00B34982"/>
    <w:rsid w:val="00B34BC8"/>
    <w:rsid w:val="00B34DD8"/>
    <w:rsid w:val="00B3504C"/>
    <w:rsid w:val="00B3550B"/>
    <w:rsid w:val="00B3556F"/>
    <w:rsid w:val="00B3559C"/>
    <w:rsid w:val="00B357BA"/>
    <w:rsid w:val="00B35948"/>
    <w:rsid w:val="00B35B57"/>
    <w:rsid w:val="00B35F3D"/>
    <w:rsid w:val="00B36844"/>
    <w:rsid w:val="00B36A53"/>
    <w:rsid w:val="00B36AA6"/>
    <w:rsid w:val="00B36ED4"/>
    <w:rsid w:val="00B376B0"/>
    <w:rsid w:val="00B37B77"/>
    <w:rsid w:val="00B400FF"/>
    <w:rsid w:val="00B4025C"/>
    <w:rsid w:val="00B40408"/>
    <w:rsid w:val="00B40783"/>
    <w:rsid w:val="00B408FC"/>
    <w:rsid w:val="00B41126"/>
    <w:rsid w:val="00B416DF"/>
    <w:rsid w:val="00B419E8"/>
    <w:rsid w:val="00B41B81"/>
    <w:rsid w:val="00B420CA"/>
    <w:rsid w:val="00B42158"/>
    <w:rsid w:val="00B42BF2"/>
    <w:rsid w:val="00B42D9E"/>
    <w:rsid w:val="00B43156"/>
    <w:rsid w:val="00B437D8"/>
    <w:rsid w:val="00B43A90"/>
    <w:rsid w:val="00B43F29"/>
    <w:rsid w:val="00B4483E"/>
    <w:rsid w:val="00B459F8"/>
    <w:rsid w:val="00B45B80"/>
    <w:rsid w:val="00B45D1A"/>
    <w:rsid w:val="00B462F9"/>
    <w:rsid w:val="00B46869"/>
    <w:rsid w:val="00B46B23"/>
    <w:rsid w:val="00B46F3E"/>
    <w:rsid w:val="00B479B9"/>
    <w:rsid w:val="00B47A17"/>
    <w:rsid w:val="00B47ADD"/>
    <w:rsid w:val="00B47CE0"/>
    <w:rsid w:val="00B5025D"/>
    <w:rsid w:val="00B502D5"/>
    <w:rsid w:val="00B50358"/>
    <w:rsid w:val="00B504CC"/>
    <w:rsid w:val="00B504F0"/>
    <w:rsid w:val="00B5050D"/>
    <w:rsid w:val="00B50C09"/>
    <w:rsid w:val="00B50D68"/>
    <w:rsid w:val="00B50F23"/>
    <w:rsid w:val="00B50FCA"/>
    <w:rsid w:val="00B5104B"/>
    <w:rsid w:val="00B510E8"/>
    <w:rsid w:val="00B51697"/>
    <w:rsid w:val="00B5169B"/>
    <w:rsid w:val="00B517E3"/>
    <w:rsid w:val="00B51F59"/>
    <w:rsid w:val="00B52149"/>
    <w:rsid w:val="00B52988"/>
    <w:rsid w:val="00B52DE8"/>
    <w:rsid w:val="00B52EC5"/>
    <w:rsid w:val="00B52FFA"/>
    <w:rsid w:val="00B53AC8"/>
    <w:rsid w:val="00B53C44"/>
    <w:rsid w:val="00B53F97"/>
    <w:rsid w:val="00B54008"/>
    <w:rsid w:val="00B54185"/>
    <w:rsid w:val="00B54399"/>
    <w:rsid w:val="00B54C50"/>
    <w:rsid w:val="00B55490"/>
    <w:rsid w:val="00B554D4"/>
    <w:rsid w:val="00B55BAA"/>
    <w:rsid w:val="00B55DAC"/>
    <w:rsid w:val="00B55DC4"/>
    <w:rsid w:val="00B55EE8"/>
    <w:rsid w:val="00B55FAE"/>
    <w:rsid w:val="00B564CC"/>
    <w:rsid w:val="00B56850"/>
    <w:rsid w:val="00B56914"/>
    <w:rsid w:val="00B56ACD"/>
    <w:rsid w:val="00B56B3A"/>
    <w:rsid w:val="00B57628"/>
    <w:rsid w:val="00B57FE5"/>
    <w:rsid w:val="00B602F5"/>
    <w:rsid w:val="00B60587"/>
    <w:rsid w:val="00B60759"/>
    <w:rsid w:val="00B6075C"/>
    <w:rsid w:val="00B60A94"/>
    <w:rsid w:val="00B60B8A"/>
    <w:rsid w:val="00B60C26"/>
    <w:rsid w:val="00B60DFE"/>
    <w:rsid w:val="00B61147"/>
    <w:rsid w:val="00B613A6"/>
    <w:rsid w:val="00B617EB"/>
    <w:rsid w:val="00B61811"/>
    <w:rsid w:val="00B61B55"/>
    <w:rsid w:val="00B61BAE"/>
    <w:rsid w:val="00B62377"/>
    <w:rsid w:val="00B62432"/>
    <w:rsid w:val="00B62AB4"/>
    <w:rsid w:val="00B633AE"/>
    <w:rsid w:val="00B633F2"/>
    <w:rsid w:val="00B63687"/>
    <w:rsid w:val="00B636D3"/>
    <w:rsid w:val="00B63A06"/>
    <w:rsid w:val="00B641CD"/>
    <w:rsid w:val="00B645B1"/>
    <w:rsid w:val="00B64A36"/>
    <w:rsid w:val="00B64D01"/>
    <w:rsid w:val="00B65336"/>
    <w:rsid w:val="00B65763"/>
    <w:rsid w:val="00B659F5"/>
    <w:rsid w:val="00B65EAD"/>
    <w:rsid w:val="00B66404"/>
    <w:rsid w:val="00B66834"/>
    <w:rsid w:val="00B668A0"/>
    <w:rsid w:val="00B672B3"/>
    <w:rsid w:val="00B7022D"/>
    <w:rsid w:val="00B7054C"/>
    <w:rsid w:val="00B707B5"/>
    <w:rsid w:val="00B70BC8"/>
    <w:rsid w:val="00B70F90"/>
    <w:rsid w:val="00B71549"/>
    <w:rsid w:val="00B71597"/>
    <w:rsid w:val="00B71AB0"/>
    <w:rsid w:val="00B71CBE"/>
    <w:rsid w:val="00B71DA0"/>
    <w:rsid w:val="00B72319"/>
    <w:rsid w:val="00B72557"/>
    <w:rsid w:val="00B728E1"/>
    <w:rsid w:val="00B72E36"/>
    <w:rsid w:val="00B741E7"/>
    <w:rsid w:val="00B74245"/>
    <w:rsid w:val="00B7462E"/>
    <w:rsid w:val="00B74692"/>
    <w:rsid w:val="00B752E5"/>
    <w:rsid w:val="00B757A0"/>
    <w:rsid w:val="00B75947"/>
    <w:rsid w:val="00B75FE0"/>
    <w:rsid w:val="00B7626E"/>
    <w:rsid w:val="00B763CA"/>
    <w:rsid w:val="00B764E2"/>
    <w:rsid w:val="00B770FE"/>
    <w:rsid w:val="00B77322"/>
    <w:rsid w:val="00B77334"/>
    <w:rsid w:val="00B77914"/>
    <w:rsid w:val="00B8038F"/>
    <w:rsid w:val="00B80486"/>
    <w:rsid w:val="00B8115F"/>
    <w:rsid w:val="00B8168B"/>
    <w:rsid w:val="00B81713"/>
    <w:rsid w:val="00B817E8"/>
    <w:rsid w:val="00B81B5A"/>
    <w:rsid w:val="00B81E08"/>
    <w:rsid w:val="00B824E8"/>
    <w:rsid w:val="00B8287F"/>
    <w:rsid w:val="00B82B01"/>
    <w:rsid w:val="00B82BE1"/>
    <w:rsid w:val="00B8309B"/>
    <w:rsid w:val="00B8311C"/>
    <w:rsid w:val="00B831A3"/>
    <w:rsid w:val="00B83371"/>
    <w:rsid w:val="00B83408"/>
    <w:rsid w:val="00B83457"/>
    <w:rsid w:val="00B838C4"/>
    <w:rsid w:val="00B83D3B"/>
    <w:rsid w:val="00B83F53"/>
    <w:rsid w:val="00B83FE5"/>
    <w:rsid w:val="00B84387"/>
    <w:rsid w:val="00B84494"/>
    <w:rsid w:val="00B844C1"/>
    <w:rsid w:val="00B84594"/>
    <w:rsid w:val="00B846B1"/>
    <w:rsid w:val="00B84C54"/>
    <w:rsid w:val="00B84DAD"/>
    <w:rsid w:val="00B84EAE"/>
    <w:rsid w:val="00B858DA"/>
    <w:rsid w:val="00B85BB2"/>
    <w:rsid w:val="00B8623F"/>
    <w:rsid w:val="00B8661B"/>
    <w:rsid w:val="00B86761"/>
    <w:rsid w:val="00B867D5"/>
    <w:rsid w:val="00B8684E"/>
    <w:rsid w:val="00B869C3"/>
    <w:rsid w:val="00B869C8"/>
    <w:rsid w:val="00B86A18"/>
    <w:rsid w:val="00B86DD1"/>
    <w:rsid w:val="00B8723C"/>
    <w:rsid w:val="00B87471"/>
    <w:rsid w:val="00B87475"/>
    <w:rsid w:val="00B9070A"/>
    <w:rsid w:val="00B9078C"/>
    <w:rsid w:val="00B90D90"/>
    <w:rsid w:val="00B9135D"/>
    <w:rsid w:val="00B915BB"/>
    <w:rsid w:val="00B91656"/>
    <w:rsid w:val="00B91749"/>
    <w:rsid w:val="00B91C1A"/>
    <w:rsid w:val="00B923C7"/>
    <w:rsid w:val="00B92857"/>
    <w:rsid w:val="00B929C7"/>
    <w:rsid w:val="00B92D69"/>
    <w:rsid w:val="00B92D8C"/>
    <w:rsid w:val="00B9398E"/>
    <w:rsid w:val="00B93AC6"/>
    <w:rsid w:val="00B93B18"/>
    <w:rsid w:val="00B93F55"/>
    <w:rsid w:val="00B948E4"/>
    <w:rsid w:val="00B94B65"/>
    <w:rsid w:val="00B951DD"/>
    <w:rsid w:val="00B9521D"/>
    <w:rsid w:val="00B9546F"/>
    <w:rsid w:val="00B9583F"/>
    <w:rsid w:val="00B95F07"/>
    <w:rsid w:val="00B9679B"/>
    <w:rsid w:val="00B96CAB"/>
    <w:rsid w:val="00B97E4B"/>
    <w:rsid w:val="00B97F6B"/>
    <w:rsid w:val="00BA003A"/>
    <w:rsid w:val="00BA0A32"/>
    <w:rsid w:val="00BA0CB8"/>
    <w:rsid w:val="00BA10D3"/>
    <w:rsid w:val="00BA146A"/>
    <w:rsid w:val="00BA1492"/>
    <w:rsid w:val="00BA195C"/>
    <w:rsid w:val="00BA1E51"/>
    <w:rsid w:val="00BA1EC1"/>
    <w:rsid w:val="00BA242B"/>
    <w:rsid w:val="00BA251D"/>
    <w:rsid w:val="00BA27C5"/>
    <w:rsid w:val="00BA28E9"/>
    <w:rsid w:val="00BA28EE"/>
    <w:rsid w:val="00BA2E0D"/>
    <w:rsid w:val="00BA2F97"/>
    <w:rsid w:val="00BA3007"/>
    <w:rsid w:val="00BA305D"/>
    <w:rsid w:val="00BA34FA"/>
    <w:rsid w:val="00BA3935"/>
    <w:rsid w:val="00BA3E87"/>
    <w:rsid w:val="00BA4B38"/>
    <w:rsid w:val="00BA4CD4"/>
    <w:rsid w:val="00BA5568"/>
    <w:rsid w:val="00BA5998"/>
    <w:rsid w:val="00BA66A2"/>
    <w:rsid w:val="00BA6B7C"/>
    <w:rsid w:val="00BA6C52"/>
    <w:rsid w:val="00BA6C9F"/>
    <w:rsid w:val="00BA7142"/>
    <w:rsid w:val="00BA714F"/>
    <w:rsid w:val="00BA7CC3"/>
    <w:rsid w:val="00BA7D09"/>
    <w:rsid w:val="00BB0291"/>
    <w:rsid w:val="00BB02F0"/>
    <w:rsid w:val="00BB049B"/>
    <w:rsid w:val="00BB0685"/>
    <w:rsid w:val="00BB074A"/>
    <w:rsid w:val="00BB088F"/>
    <w:rsid w:val="00BB0C08"/>
    <w:rsid w:val="00BB0D19"/>
    <w:rsid w:val="00BB0F39"/>
    <w:rsid w:val="00BB168A"/>
    <w:rsid w:val="00BB19F5"/>
    <w:rsid w:val="00BB1B0D"/>
    <w:rsid w:val="00BB1BB8"/>
    <w:rsid w:val="00BB1BEB"/>
    <w:rsid w:val="00BB268F"/>
    <w:rsid w:val="00BB2EAA"/>
    <w:rsid w:val="00BB3002"/>
    <w:rsid w:val="00BB3518"/>
    <w:rsid w:val="00BB38D0"/>
    <w:rsid w:val="00BB3AD8"/>
    <w:rsid w:val="00BB3B5B"/>
    <w:rsid w:val="00BB439E"/>
    <w:rsid w:val="00BB459D"/>
    <w:rsid w:val="00BB4A88"/>
    <w:rsid w:val="00BB4EE0"/>
    <w:rsid w:val="00BB4F1B"/>
    <w:rsid w:val="00BB5023"/>
    <w:rsid w:val="00BB5160"/>
    <w:rsid w:val="00BB531D"/>
    <w:rsid w:val="00BB5C55"/>
    <w:rsid w:val="00BB5C71"/>
    <w:rsid w:val="00BB5D66"/>
    <w:rsid w:val="00BB5F42"/>
    <w:rsid w:val="00BB626A"/>
    <w:rsid w:val="00BB6A4F"/>
    <w:rsid w:val="00BB6BAA"/>
    <w:rsid w:val="00BC0450"/>
    <w:rsid w:val="00BC0789"/>
    <w:rsid w:val="00BC07F9"/>
    <w:rsid w:val="00BC09C1"/>
    <w:rsid w:val="00BC0E87"/>
    <w:rsid w:val="00BC0F77"/>
    <w:rsid w:val="00BC1614"/>
    <w:rsid w:val="00BC1A7A"/>
    <w:rsid w:val="00BC1BBF"/>
    <w:rsid w:val="00BC1BCA"/>
    <w:rsid w:val="00BC1C26"/>
    <w:rsid w:val="00BC1E1A"/>
    <w:rsid w:val="00BC20D6"/>
    <w:rsid w:val="00BC2173"/>
    <w:rsid w:val="00BC26B6"/>
    <w:rsid w:val="00BC33B4"/>
    <w:rsid w:val="00BC35A7"/>
    <w:rsid w:val="00BC4A4D"/>
    <w:rsid w:val="00BC4D95"/>
    <w:rsid w:val="00BC538A"/>
    <w:rsid w:val="00BC55F6"/>
    <w:rsid w:val="00BC5C4F"/>
    <w:rsid w:val="00BC5D7E"/>
    <w:rsid w:val="00BC5D90"/>
    <w:rsid w:val="00BC6130"/>
    <w:rsid w:val="00BC6773"/>
    <w:rsid w:val="00BC6856"/>
    <w:rsid w:val="00BC6B72"/>
    <w:rsid w:val="00BC6F41"/>
    <w:rsid w:val="00BC73C8"/>
    <w:rsid w:val="00BC750E"/>
    <w:rsid w:val="00BC78FF"/>
    <w:rsid w:val="00BC791D"/>
    <w:rsid w:val="00BC7B3D"/>
    <w:rsid w:val="00BC7C7A"/>
    <w:rsid w:val="00BC7C7D"/>
    <w:rsid w:val="00BC7E1C"/>
    <w:rsid w:val="00BC7EBD"/>
    <w:rsid w:val="00BD03A6"/>
    <w:rsid w:val="00BD06B0"/>
    <w:rsid w:val="00BD0E12"/>
    <w:rsid w:val="00BD14DD"/>
    <w:rsid w:val="00BD15DC"/>
    <w:rsid w:val="00BD1750"/>
    <w:rsid w:val="00BD190B"/>
    <w:rsid w:val="00BD1D2D"/>
    <w:rsid w:val="00BD2155"/>
    <w:rsid w:val="00BD25DD"/>
    <w:rsid w:val="00BD2951"/>
    <w:rsid w:val="00BD2CF5"/>
    <w:rsid w:val="00BD32BA"/>
    <w:rsid w:val="00BD33E8"/>
    <w:rsid w:val="00BD37D8"/>
    <w:rsid w:val="00BD3F58"/>
    <w:rsid w:val="00BD4213"/>
    <w:rsid w:val="00BD4602"/>
    <w:rsid w:val="00BD4627"/>
    <w:rsid w:val="00BD4F67"/>
    <w:rsid w:val="00BD50E8"/>
    <w:rsid w:val="00BD52AA"/>
    <w:rsid w:val="00BD5F09"/>
    <w:rsid w:val="00BD6794"/>
    <w:rsid w:val="00BD6863"/>
    <w:rsid w:val="00BD69B4"/>
    <w:rsid w:val="00BD7357"/>
    <w:rsid w:val="00BD735D"/>
    <w:rsid w:val="00BD7680"/>
    <w:rsid w:val="00BD78E3"/>
    <w:rsid w:val="00BD7AAE"/>
    <w:rsid w:val="00BD7E40"/>
    <w:rsid w:val="00BD7EE1"/>
    <w:rsid w:val="00BD7FA5"/>
    <w:rsid w:val="00BE02A5"/>
    <w:rsid w:val="00BE0533"/>
    <w:rsid w:val="00BE0A38"/>
    <w:rsid w:val="00BE107A"/>
    <w:rsid w:val="00BE12BF"/>
    <w:rsid w:val="00BE2092"/>
    <w:rsid w:val="00BE209A"/>
    <w:rsid w:val="00BE23B4"/>
    <w:rsid w:val="00BE26E1"/>
    <w:rsid w:val="00BE2843"/>
    <w:rsid w:val="00BE3067"/>
    <w:rsid w:val="00BE33CD"/>
    <w:rsid w:val="00BE3920"/>
    <w:rsid w:val="00BE3BE0"/>
    <w:rsid w:val="00BE42A9"/>
    <w:rsid w:val="00BE4487"/>
    <w:rsid w:val="00BE48A2"/>
    <w:rsid w:val="00BE4B08"/>
    <w:rsid w:val="00BE5460"/>
    <w:rsid w:val="00BE55D5"/>
    <w:rsid w:val="00BE5BD7"/>
    <w:rsid w:val="00BE5CB7"/>
    <w:rsid w:val="00BE5DA8"/>
    <w:rsid w:val="00BE6163"/>
    <w:rsid w:val="00BE6319"/>
    <w:rsid w:val="00BE633C"/>
    <w:rsid w:val="00BE656E"/>
    <w:rsid w:val="00BE697A"/>
    <w:rsid w:val="00BE6CA8"/>
    <w:rsid w:val="00BE6D6C"/>
    <w:rsid w:val="00BE7799"/>
    <w:rsid w:val="00BE7A6B"/>
    <w:rsid w:val="00BE7CD7"/>
    <w:rsid w:val="00BE7EEC"/>
    <w:rsid w:val="00BF0202"/>
    <w:rsid w:val="00BF0472"/>
    <w:rsid w:val="00BF05E5"/>
    <w:rsid w:val="00BF06F8"/>
    <w:rsid w:val="00BF0A05"/>
    <w:rsid w:val="00BF0B37"/>
    <w:rsid w:val="00BF1204"/>
    <w:rsid w:val="00BF184B"/>
    <w:rsid w:val="00BF1B13"/>
    <w:rsid w:val="00BF1BCF"/>
    <w:rsid w:val="00BF1D9A"/>
    <w:rsid w:val="00BF2149"/>
    <w:rsid w:val="00BF24C8"/>
    <w:rsid w:val="00BF26FE"/>
    <w:rsid w:val="00BF27C1"/>
    <w:rsid w:val="00BF2B79"/>
    <w:rsid w:val="00BF2BB0"/>
    <w:rsid w:val="00BF3714"/>
    <w:rsid w:val="00BF3C1F"/>
    <w:rsid w:val="00BF444F"/>
    <w:rsid w:val="00BF48CE"/>
    <w:rsid w:val="00BF5148"/>
    <w:rsid w:val="00BF540B"/>
    <w:rsid w:val="00BF546E"/>
    <w:rsid w:val="00BF549C"/>
    <w:rsid w:val="00BF5C28"/>
    <w:rsid w:val="00BF5F66"/>
    <w:rsid w:val="00BF6048"/>
    <w:rsid w:val="00BF626E"/>
    <w:rsid w:val="00BF67FF"/>
    <w:rsid w:val="00BF73A9"/>
    <w:rsid w:val="00BF76A0"/>
    <w:rsid w:val="00BF7782"/>
    <w:rsid w:val="00BF7A8C"/>
    <w:rsid w:val="00C003DD"/>
    <w:rsid w:val="00C004AB"/>
    <w:rsid w:val="00C0119B"/>
    <w:rsid w:val="00C011FD"/>
    <w:rsid w:val="00C0130C"/>
    <w:rsid w:val="00C01640"/>
    <w:rsid w:val="00C0168B"/>
    <w:rsid w:val="00C01858"/>
    <w:rsid w:val="00C01970"/>
    <w:rsid w:val="00C01E0B"/>
    <w:rsid w:val="00C01FE8"/>
    <w:rsid w:val="00C020F4"/>
    <w:rsid w:val="00C0223E"/>
    <w:rsid w:val="00C025FC"/>
    <w:rsid w:val="00C026D0"/>
    <w:rsid w:val="00C026DE"/>
    <w:rsid w:val="00C02A2E"/>
    <w:rsid w:val="00C02F25"/>
    <w:rsid w:val="00C02F71"/>
    <w:rsid w:val="00C030F0"/>
    <w:rsid w:val="00C0334F"/>
    <w:rsid w:val="00C03378"/>
    <w:rsid w:val="00C033F6"/>
    <w:rsid w:val="00C03774"/>
    <w:rsid w:val="00C039B2"/>
    <w:rsid w:val="00C03B0C"/>
    <w:rsid w:val="00C03F8A"/>
    <w:rsid w:val="00C04101"/>
    <w:rsid w:val="00C046B3"/>
    <w:rsid w:val="00C048CB"/>
    <w:rsid w:val="00C04AA7"/>
    <w:rsid w:val="00C04E1B"/>
    <w:rsid w:val="00C05114"/>
    <w:rsid w:val="00C05230"/>
    <w:rsid w:val="00C058C2"/>
    <w:rsid w:val="00C05E37"/>
    <w:rsid w:val="00C05FCB"/>
    <w:rsid w:val="00C062B3"/>
    <w:rsid w:val="00C063B2"/>
    <w:rsid w:val="00C06B8D"/>
    <w:rsid w:val="00C07271"/>
    <w:rsid w:val="00C0762A"/>
    <w:rsid w:val="00C100A4"/>
    <w:rsid w:val="00C101D9"/>
    <w:rsid w:val="00C10A90"/>
    <w:rsid w:val="00C113E3"/>
    <w:rsid w:val="00C11BB7"/>
    <w:rsid w:val="00C126E9"/>
    <w:rsid w:val="00C12B90"/>
    <w:rsid w:val="00C12CAD"/>
    <w:rsid w:val="00C12F8C"/>
    <w:rsid w:val="00C1358D"/>
    <w:rsid w:val="00C13871"/>
    <w:rsid w:val="00C13A15"/>
    <w:rsid w:val="00C13DF4"/>
    <w:rsid w:val="00C14492"/>
    <w:rsid w:val="00C14848"/>
    <w:rsid w:val="00C14877"/>
    <w:rsid w:val="00C1551F"/>
    <w:rsid w:val="00C157D0"/>
    <w:rsid w:val="00C159B4"/>
    <w:rsid w:val="00C15B18"/>
    <w:rsid w:val="00C15BED"/>
    <w:rsid w:val="00C15C3F"/>
    <w:rsid w:val="00C1651A"/>
    <w:rsid w:val="00C166AA"/>
    <w:rsid w:val="00C16DD9"/>
    <w:rsid w:val="00C16FA9"/>
    <w:rsid w:val="00C1702A"/>
    <w:rsid w:val="00C1788F"/>
    <w:rsid w:val="00C17ACE"/>
    <w:rsid w:val="00C20236"/>
    <w:rsid w:val="00C2075C"/>
    <w:rsid w:val="00C20A00"/>
    <w:rsid w:val="00C20BB9"/>
    <w:rsid w:val="00C20F59"/>
    <w:rsid w:val="00C21256"/>
    <w:rsid w:val="00C212AA"/>
    <w:rsid w:val="00C212F8"/>
    <w:rsid w:val="00C21C62"/>
    <w:rsid w:val="00C21D88"/>
    <w:rsid w:val="00C21FB3"/>
    <w:rsid w:val="00C2205E"/>
    <w:rsid w:val="00C22329"/>
    <w:rsid w:val="00C224C9"/>
    <w:rsid w:val="00C226B1"/>
    <w:rsid w:val="00C22870"/>
    <w:rsid w:val="00C23323"/>
    <w:rsid w:val="00C233ED"/>
    <w:rsid w:val="00C237FD"/>
    <w:rsid w:val="00C238DE"/>
    <w:rsid w:val="00C2396A"/>
    <w:rsid w:val="00C2427B"/>
    <w:rsid w:val="00C244E8"/>
    <w:rsid w:val="00C24646"/>
    <w:rsid w:val="00C24BA1"/>
    <w:rsid w:val="00C24EA1"/>
    <w:rsid w:val="00C24F8A"/>
    <w:rsid w:val="00C2522C"/>
    <w:rsid w:val="00C25501"/>
    <w:rsid w:val="00C2588D"/>
    <w:rsid w:val="00C25C1A"/>
    <w:rsid w:val="00C25DAF"/>
    <w:rsid w:val="00C26450"/>
    <w:rsid w:val="00C265F0"/>
    <w:rsid w:val="00C2679D"/>
    <w:rsid w:val="00C26A9F"/>
    <w:rsid w:val="00C26D21"/>
    <w:rsid w:val="00C273ED"/>
    <w:rsid w:val="00C27527"/>
    <w:rsid w:val="00C2753B"/>
    <w:rsid w:val="00C27707"/>
    <w:rsid w:val="00C27731"/>
    <w:rsid w:val="00C27A70"/>
    <w:rsid w:val="00C301C8"/>
    <w:rsid w:val="00C309D2"/>
    <w:rsid w:val="00C3113B"/>
    <w:rsid w:val="00C3201C"/>
    <w:rsid w:val="00C322C5"/>
    <w:rsid w:val="00C32391"/>
    <w:rsid w:val="00C32535"/>
    <w:rsid w:val="00C328F4"/>
    <w:rsid w:val="00C32913"/>
    <w:rsid w:val="00C32951"/>
    <w:rsid w:val="00C32B7A"/>
    <w:rsid w:val="00C3312A"/>
    <w:rsid w:val="00C33607"/>
    <w:rsid w:val="00C33953"/>
    <w:rsid w:val="00C33A02"/>
    <w:rsid w:val="00C33A0E"/>
    <w:rsid w:val="00C33B13"/>
    <w:rsid w:val="00C33B4F"/>
    <w:rsid w:val="00C33C39"/>
    <w:rsid w:val="00C33D95"/>
    <w:rsid w:val="00C340C2"/>
    <w:rsid w:val="00C34256"/>
    <w:rsid w:val="00C3437A"/>
    <w:rsid w:val="00C349BB"/>
    <w:rsid w:val="00C34D37"/>
    <w:rsid w:val="00C34D45"/>
    <w:rsid w:val="00C35082"/>
    <w:rsid w:val="00C353A1"/>
    <w:rsid w:val="00C35653"/>
    <w:rsid w:val="00C35683"/>
    <w:rsid w:val="00C35855"/>
    <w:rsid w:val="00C3590B"/>
    <w:rsid w:val="00C35B9E"/>
    <w:rsid w:val="00C35C07"/>
    <w:rsid w:val="00C35CE7"/>
    <w:rsid w:val="00C35E52"/>
    <w:rsid w:val="00C36A47"/>
    <w:rsid w:val="00C36B32"/>
    <w:rsid w:val="00C37405"/>
    <w:rsid w:val="00C37711"/>
    <w:rsid w:val="00C405F8"/>
    <w:rsid w:val="00C40905"/>
    <w:rsid w:val="00C40A48"/>
    <w:rsid w:val="00C4114D"/>
    <w:rsid w:val="00C41517"/>
    <w:rsid w:val="00C41A00"/>
    <w:rsid w:val="00C41D28"/>
    <w:rsid w:val="00C41FD2"/>
    <w:rsid w:val="00C421C1"/>
    <w:rsid w:val="00C42488"/>
    <w:rsid w:val="00C42498"/>
    <w:rsid w:val="00C4249C"/>
    <w:rsid w:val="00C426A1"/>
    <w:rsid w:val="00C42954"/>
    <w:rsid w:val="00C43767"/>
    <w:rsid w:val="00C43A66"/>
    <w:rsid w:val="00C43E0E"/>
    <w:rsid w:val="00C43F1A"/>
    <w:rsid w:val="00C44906"/>
    <w:rsid w:val="00C4492F"/>
    <w:rsid w:val="00C449CC"/>
    <w:rsid w:val="00C44A74"/>
    <w:rsid w:val="00C44B05"/>
    <w:rsid w:val="00C44C09"/>
    <w:rsid w:val="00C452B7"/>
    <w:rsid w:val="00C456C9"/>
    <w:rsid w:val="00C457E6"/>
    <w:rsid w:val="00C457EF"/>
    <w:rsid w:val="00C458F1"/>
    <w:rsid w:val="00C45A8C"/>
    <w:rsid w:val="00C466B1"/>
    <w:rsid w:val="00C46BF1"/>
    <w:rsid w:val="00C46D82"/>
    <w:rsid w:val="00C46E89"/>
    <w:rsid w:val="00C46FDB"/>
    <w:rsid w:val="00C46FF9"/>
    <w:rsid w:val="00C475D3"/>
    <w:rsid w:val="00C47AC3"/>
    <w:rsid w:val="00C47F74"/>
    <w:rsid w:val="00C50142"/>
    <w:rsid w:val="00C50354"/>
    <w:rsid w:val="00C50385"/>
    <w:rsid w:val="00C50551"/>
    <w:rsid w:val="00C50577"/>
    <w:rsid w:val="00C50896"/>
    <w:rsid w:val="00C51412"/>
    <w:rsid w:val="00C5143C"/>
    <w:rsid w:val="00C514C7"/>
    <w:rsid w:val="00C51670"/>
    <w:rsid w:val="00C51A94"/>
    <w:rsid w:val="00C51AF5"/>
    <w:rsid w:val="00C51CDD"/>
    <w:rsid w:val="00C51EF8"/>
    <w:rsid w:val="00C51FE7"/>
    <w:rsid w:val="00C5204E"/>
    <w:rsid w:val="00C5215B"/>
    <w:rsid w:val="00C52219"/>
    <w:rsid w:val="00C5252C"/>
    <w:rsid w:val="00C52D50"/>
    <w:rsid w:val="00C52EEA"/>
    <w:rsid w:val="00C52FBA"/>
    <w:rsid w:val="00C534B3"/>
    <w:rsid w:val="00C5380D"/>
    <w:rsid w:val="00C538EF"/>
    <w:rsid w:val="00C53A84"/>
    <w:rsid w:val="00C53C18"/>
    <w:rsid w:val="00C54136"/>
    <w:rsid w:val="00C54708"/>
    <w:rsid w:val="00C5474D"/>
    <w:rsid w:val="00C54CAF"/>
    <w:rsid w:val="00C552AB"/>
    <w:rsid w:val="00C558C3"/>
    <w:rsid w:val="00C559B7"/>
    <w:rsid w:val="00C55BF9"/>
    <w:rsid w:val="00C55FDA"/>
    <w:rsid w:val="00C56040"/>
    <w:rsid w:val="00C561EF"/>
    <w:rsid w:val="00C56C95"/>
    <w:rsid w:val="00C5722A"/>
    <w:rsid w:val="00C57CCA"/>
    <w:rsid w:val="00C57D77"/>
    <w:rsid w:val="00C603F5"/>
    <w:rsid w:val="00C60A2D"/>
    <w:rsid w:val="00C60FAD"/>
    <w:rsid w:val="00C60FE5"/>
    <w:rsid w:val="00C6105F"/>
    <w:rsid w:val="00C61620"/>
    <w:rsid w:val="00C61920"/>
    <w:rsid w:val="00C61BF3"/>
    <w:rsid w:val="00C627BE"/>
    <w:rsid w:val="00C62862"/>
    <w:rsid w:val="00C62A0C"/>
    <w:rsid w:val="00C62A37"/>
    <w:rsid w:val="00C62DCF"/>
    <w:rsid w:val="00C638E8"/>
    <w:rsid w:val="00C63D28"/>
    <w:rsid w:val="00C64234"/>
    <w:rsid w:val="00C64275"/>
    <w:rsid w:val="00C64329"/>
    <w:rsid w:val="00C646B2"/>
    <w:rsid w:val="00C647B0"/>
    <w:rsid w:val="00C64892"/>
    <w:rsid w:val="00C64AF5"/>
    <w:rsid w:val="00C64B62"/>
    <w:rsid w:val="00C64D28"/>
    <w:rsid w:val="00C65058"/>
    <w:rsid w:val="00C654F9"/>
    <w:rsid w:val="00C65B00"/>
    <w:rsid w:val="00C664F0"/>
    <w:rsid w:val="00C665F7"/>
    <w:rsid w:val="00C66D57"/>
    <w:rsid w:val="00C67087"/>
    <w:rsid w:val="00C671C3"/>
    <w:rsid w:val="00C6796D"/>
    <w:rsid w:val="00C70027"/>
    <w:rsid w:val="00C70517"/>
    <w:rsid w:val="00C70684"/>
    <w:rsid w:val="00C70B97"/>
    <w:rsid w:val="00C70E15"/>
    <w:rsid w:val="00C714F4"/>
    <w:rsid w:val="00C71515"/>
    <w:rsid w:val="00C71576"/>
    <w:rsid w:val="00C718D3"/>
    <w:rsid w:val="00C71A92"/>
    <w:rsid w:val="00C71F15"/>
    <w:rsid w:val="00C7228B"/>
    <w:rsid w:val="00C723A7"/>
    <w:rsid w:val="00C7249E"/>
    <w:rsid w:val="00C726A3"/>
    <w:rsid w:val="00C727ED"/>
    <w:rsid w:val="00C72826"/>
    <w:rsid w:val="00C728F7"/>
    <w:rsid w:val="00C72A4C"/>
    <w:rsid w:val="00C72B03"/>
    <w:rsid w:val="00C72F4F"/>
    <w:rsid w:val="00C730F1"/>
    <w:rsid w:val="00C7323A"/>
    <w:rsid w:val="00C73CED"/>
    <w:rsid w:val="00C740DF"/>
    <w:rsid w:val="00C74307"/>
    <w:rsid w:val="00C7441F"/>
    <w:rsid w:val="00C749CA"/>
    <w:rsid w:val="00C749E1"/>
    <w:rsid w:val="00C75095"/>
    <w:rsid w:val="00C757ED"/>
    <w:rsid w:val="00C75833"/>
    <w:rsid w:val="00C75968"/>
    <w:rsid w:val="00C75A84"/>
    <w:rsid w:val="00C75B66"/>
    <w:rsid w:val="00C75F83"/>
    <w:rsid w:val="00C76042"/>
    <w:rsid w:val="00C76357"/>
    <w:rsid w:val="00C767C0"/>
    <w:rsid w:val="00C76818"/>
    <w:rsid w:val="00C76FCA"/>
    <w:rsid w:val="00C76FE5"/>
    <w:rsid w:val="00C770C4"/>
    <w:rsid w:val="00C77A4C"/>
    <w:rsid w:val="00C77DAE"/>
    <w:rsid w:val="00C8013C"/>
    <w:rsid w:val="00C8056F"/>
    <w:rsid w:val="00C80A05"/>
    <w:rsid w:val="00C81029"/>
    <w:rsid w:val="00C811A4"/>
    <w:rsid w:val="00C812AB"/>
    <w:rsid w:val="00C81693"/>
    <w:rsid w:val="00C81A94"/>
    <w:rsid w:val="00C81BBE"/>
    <w:rsid w:val="00C81BDC"/>
    <w:rsid w:val="00C82052"/>
    <w:rsid w:val="00C82487"/>
    <w:rsid w:val="00C82778"/>
    <w:rsid w:val="00C82805"/>
    <w:rsid w:val="00C828BE"/>
    <w:rsid w:val="00C828E6"/>
    <w:rsid w:val="00C82C50"/>
    <w:rsid w:val="00C834F1"/>
    <w:rsid w:val="00C835AA"/>
    <w:rsid w:val="00C835E3"/>
    <w:rsid w:val="00C83782"/>
    <w:rsid w:val="00C83C3B"/>
    <w:rsid w:val="00C83CA1"/>
    <w:rsid w:val="00C83FFB"/>
    <w:rsid w:val="00C841C3"/>
    <w:rsid w:val="00C84284"/>
    <w:rsid w:val="00C84823"/>
    <w:rsid w:val="00C850A7"/>
    <w:rsid w:val="00C850F4"/>
    <w:rsid w:val="00C852F9"/>
    <w:rsid w:val="00C85598"/>
    <w:rsid w:val="00C859D4"/>
    <w:rsid w:val="00C85B71"/>
    <w:rsid w:val="00C85B9E"/>
    <w:rsid w:val="00C85F5F"/>
    <w:rsid w:val="00C85FD7"/>
    <w:rsid w:val="00C8623C"/>
    <w:rsid w:val="00C8629B"/>
    <w:rsid w:val="00C86775"/>
    <w:rsid w:val="00C86C3E"/>
    <w:rsid w:val="00C8710D"/>
    <w:rsid w:val="00C87C66"/>
    <w:rsid w:val="00C87C8D"/>
    <w:rsid w:val="00C9000D"/>
    <w:rsid w:val="00C903FA"/>
    <w:rsid w:val="00C9079E"/>
    <w:rsid w:val="00C90A04"/>
    <w:rsid w:val="00C90F61"/>
    <w:rsid w:val="00C91020"/>
    <w:rsid w:val="00C91522"/>
    <w:rsid w:val="00C91565"/>
    <w:rsid w:val="00C91642"/>
    <w:rsid w:val="00C917BF"/>
    <w:rsid w:val="00C91902"/>
    <w:rsid w:val="00C91FEF"/>
    <w:rsid w:val="00C92777"/>
    <w:rsid w:val="00C928FB"/>
    <w:rsid w:val="00C929A9"/>
    <w:rsid w:val="00C9301D"/>
    <w:rsid w:val="00C93068"/>
    <w:rsid w:val="00C93356"/>
    <w:rsid w:val="00C93917"/>
    <w:rsid w:val="00C93E59"/>
    <w:rsid w:val="00C94094"/>
    <w:rsid w:val="00C943D2"/>
    <w:rsid w:val="00C94522"/>
    <w:rsid w:val="00C94A65"/>
    <w:rsid w:val="00C94C20"/>
    <w:rsid w:val="00C95394"/>
    <w:rsid w:val="00C95C69"/>
    <w:rsid w:val="00C95EF7"/>
    <w:rsid w:val="00C96144"/>
    <w:rsid w:val="00C9625D"/>
    <w:rsid w:val="00C9632F"/>
    <w:rsid w:val="00C9669B"/>
    <w:rsid w:val="00C96E0E"/>
    <w:rsid w:val="00C96FD5"/>
    <w:rsid w:val="00C973A3"/>
    <w:rsid w:val="00C97AAA"/>
    <w:rsid w:val="00C97B99"/>
    <w:rsid w:val="00C97E1F"/>
    <w:rsid w:val="00C97F16"/>
    <w:rsid w:val="00CA007D"/>
    <w:rsid w:val="00CA05AA"/>
    <w:rsid w:val="00CA08F8"/>
    <w:rsid w:val="00CA0912"/>
    <w:rsid w:val="00CA0B00"/>
    <w:rsid w:val="00CA0B81"/>
    <w:rsid w:val="00CA0C6B"/>
    <w:rsid w:val="00CA1140"/>
    <w:rsid w:val="00CA1258"/>
    <w:rsid w:val="00CA13ED"/>
    <w:rsid w:val="00CA17E1"/>
    <w:rsid w:val="00CA2348"/>
    <w:rsid w:val="00CA2520"/>
    <w:rsid w:val="00CA2A98"/>
    <w:rsid w:val="00CA3396"/>
    <w:rsid w:val="00CA34DA"/>
    <w:rsid w:val="00CA3E2A"/>
    <w:rsid w:val="00CA3F12"/>
    <w:rsid w:val="00CA4091"/>
    <w:rsid w:val="00CA4161"/>
    <w:rsid w:val="00CA4176"/>
    <w:rsid w:val="00CA4289"/>
    <w:rsid w:val="00CA4571"/>
    <w:rsid w:val="00CA46D7"/>
    <w:rsid w:val="00CA4816"/>
    <w:rsid w:val="00CA51E8"/>
    <w:rsid w:val="00CA532C"/>
    <w:rsid w:val="00CA53D9"/>
    <w:rsid w:val="00CA58A1"/>
    <w:rsid w:val="00CA5BED"/>
    <w:rsid w:val="00CA5D78"/>
    <w:rsid w:val="00CA5F2B"/>
    <w:rsid w:val="00CA625D"/>
    <w:rsid w:val="00CA6E87"/>
    <w:rsid w:val="00CA6EA8"/>
    <w:rsid w:val="00CA7335"/>
    <w:rsid w:val="00CA78A2"/>
    <w:rsid w:val="00CA7A57"/>
    <w:rsid w:val="00CA7F02"/>
    <w:rsid w:val="00CB01A7"/>
    <w:rsid w:val="00CB063D"/>
    <w:rsid w:val="00CB079B"/>
    <w:rsid w:val="00CB105D"/>
    <w:rsid w:val="00CB122E"/>
    <w:rsid w:val="00CB12A4"/>
    <w:rsid w:val="00CB1F1C"/>
    <w:rsid w:val="00CB267A"/>
    <w:rsid w:val="00CB2775"/>
    <w:rsid w:val="00CB2D28"/>
    <w:rsid w:val="00CB3589"/>
    <w:rsid w:val="00CB3A9A"/>
    <w:rsid w:val="00CB3B0F"/>
    <w:rsid w:val="00CB3E7D"/>
    <w:rsid w:val="00CB41BE"/>
    <w:rsid w:val="00CB41FC"/>
    <w:rsid w:val="00CB44F4"/>
    <w:rsid w:val="00CB49FF"/>
    <w:rsid w:val="00CB4B75"/>
    <w:rsid w:val="00CB57BA"/>
    <w:rsid w:val="00CB5D2C"/>
    <w:rsid w:val="00CB60EC"/>
    <w:rsid w:val="00CB612A"/>
    <w:rsid w:val="00CB62B0"/>
    <w:rsid w:val="00CB64AC"/>
    <w:rsid w:val="00CB6709"/>
    <w:rsid w:val="00CB6AAE"/>
    <w:rsid w:val="00CB6AD9"/>
    <w:rsid w:val="00CB7466"/>
    <w:rsid w:val="00CB761F"/>
    <w:rsid w:val="00CB793A"/>
    <w:rsid w:val="00CC01B2"/>
    <w:rsid w:val="00CC0641"/>
    <w:rsid w:val="00CC0A36"/>
    <w:rsid w:val="00CC0A7A"/>
    <w:rsid w:val="00CC0EC7"/>
    <w:rsid w:val="00CC13C6"/>
    <w:rsid w:val="00CC13FC"/>
    <w:rsid w:val="00CC1793"/>
    <w:rsid w:val="00CC1823"/>
    <w:rsid w:val="00CC1CDF"/>
    <w:rsid w:val="00CC2358"/>
    <w:rsid w:val="00CC2B94"/>
    <w:rsid w:val="00CC3600"/>
    <w:rsid w:val="00CC368D"/>
    <w:rsid w:val="00CC38D9"/>
    <w:rsid w:val="00CC3A25"/>
    <w:rsid w:val="00CC3B4D"/>
    <w:rsid w:val="00CC3B9B"/>
    <w:rsid w:val="00CC41B9"/>
    <w:rsid w:val="00CC42E5"/>
    <w:rsid w:val="00CC43B8"/>
    <w:rsid w:val="00CC4550"/>
    <w:rsid w:val="00CC45E4"/>
    <w:rsid w:val="00CC4B87"/>
    <w:rsid w:val="00CC4F77"/>
    <w:rsid w:val="00CC5074"/>
    <w:rsid w:val="00CC50BE"/>
    <w:rsid w:val="00CC5A9F"/>
    <w:rsid w:val="00CC5AAD"/>
    <w:rsid w:val="00CC5AF7"/>
    <w:rsid w:val="00CC5B35"/>
    <w:rsid w:val="00CC5DF0"/>
    <w:rsid w:val="00CC695C"/>
    <w:rsid w:val="00CC6D81"/>
    <w:rsid w:val="00CC7D5E"/>
    <w:rsid w:val="00CD024D"/>
    <w:rsid w:val="00CD0470"/>
    <w:rsid w:val="00CD0576"/>
    <w:rsid w:val="00CD06E9"/>
    <w:rsid w:val="00CD087C"/>
    <w:rsid w:val="00CD12FD"/>
    <w:rsid w:val="00CD13BF"/>
    <w:rsid w:val="00CD1568"/>
    <w:rsid w:val="00CD1680"/>
    <w:rsid w:val="00CD17B7"/>
    <w:rsid w:val="00CD1DE7"/>
    <w:rsid w:val="00CD1E32"/>
    <w:rsid w:val="00CD20F2"/>
    <w:rsid w:val="00CD227D"/>
    <w:rsid w:val="00CD23EC"/>
    <w:rsid w:val="00CD24FB"/>
    <w:rsid w:val="00CD258D"/>
    <w:rsid w:val="00CD27AC"/>
    <w:rsid w:val="00CD2A53"/>
    <w:rsid w:val="00CD2B19"/>
    <w:rsid w:val="00CD2B75"/>
    <w:rsid w:val="00CD2D9C"/>
    <w:rsid w:val="00CD3197"/>
    <w:rsid w:val="00CD3440"/>
    <w:rsid w:val="00CD34BC"/>
    <w:rsid w:val="00CD3611"/>
    <w:rsid w:val="00CD36BF"/>
    <w:rsid w:val="00CD36CD"/>
    <w:rsid w:val="00CD3C61"/>
    <w:rsid w:val="00CD4A16"/>
    <w:rsid w:val="00CD4DC4"/>
    <w:rsid w:val="00CD4E64"/>
    <w:rsid w:val="00CD5004"/>
    <w:rsid w:val="00CD514C"/>
    <w:rsid w:val="00CD532B"/>
    <w:rsid w:val="00CD5388"/>
    <w:rsid w:val="00CD5709"/>
    <w:rsid w:val="00CD5A9F"/>
    <w:rsid w:val="00CD5DAD"/>
    <w:rsid w:val="00CD5FE3"/>
    <w:rsid w:val="00CD60BC"/>
    <w:rsid w:val="00CD623D"/>
    <w:rsid w:val="00CD6514"/>
    <w:rsid w:val="00CD65B9"/>
    <w:rsid w:val="00CD6874"/>
    <w:rsid w:val="00CD6D9B"/>
    <w:rsid w:val="00CD6E14"/>
    <w:rsid w:val="00CD7252"/>
    <w:rsid w:val="00CD7458"/>
    <w:rsid w:val="00CD7941"/>
    <w:rsid w:val="00CD79C3"/>
    <w:rsid w:val="00CD7B3E"/>
    <w:rsid w:val="00CD7B77"/>
    <w:rsid w:val="00CD7D0E"/>
    <w:rsid w:val="00CD7E4F"/>
    <w:rsid w:val="00CD7F03"/>
    <w:rsid w:val="00CE0DFE"/>
    <w:rsid w:val="00CE0FE8"/>
    <w:rsid w:val="00CE1109"/>
    <w:rsid w:val="00CE12A9"/>
    <w:rsid w:val="00CE1613"/>
    <w:rsid w:val="00CE16C1"/>
    <w:rsid w:val="00CE1A51"/>
    <w:rsid w:val="00CE21EC"/>
    <w:rsid w:val="00CE2DA9"/>
    <w:rsid w:val="00CE2DF7"/>
    <w:rsid w:val="00CE2EC2"/>
    <w:rsid w:val="00CE2FAF"/>
    <w:rsid w:val="00CE2FF6"/>
    <w:rsid w:val="00CE3002"/>
    <w:rsid w:val="00CE3218"/>
    <w:rsid w:val="00CE346F"/>
    <w:rsid w:val="00CE3591"/>
    <w:rsid w:val="00CE35A0"/>
    <w:rsid w:val="00CE35D5"/>
    <w:rsid w:val="00CE361F"/>
    <w:rsid w:val="00CE3C92"/>
    <w:rsid w:val="00CE3EB5"/>
    <w:rsid w:val="00CE3EE5"/>
    <w:rsid w:val="00CE4232"/>
    <w:rsid w:val="00CE4305"/>
    <w:rsid w:val="00CE4609"/>
    <w:rsid w:val="00CE4656"/>
    <w:rsid w:val="00CE4A2C"/>
    <w:rsid w:val="00CE4C5A"/>
    <w:rsid w:val="00CE51CE"/>
    <w:rsid w:val="00CE5CC5"/>
    <w:rsid w:val="00CE5F54"/>
    <w:rsid w:val="00CE5FDD"/>
    <w:rsid w:val="00CE689F"/>
    <w:rsid w:val="00CE696B"/>
    <w:rsid w:val="00CE6CBC"/>
    <w:rsid w:val="00CE714D"/>
    <w:rsid w:val="00CE7467"/>
    <w:rsid w:val="00CE7765"/>
    <w:rsid w:val="00CE7816"/>
    <w:rsid w:val="00CE7A72"/>
    <w:rsid w:val="00CF009A"/>
    <w:rsid w:val="00CF04D8"/>
    <w:rsid w:val="00CF0532"/>
    <w:rsid w:val="00CF074C"/>
    <w:rsid w:val="00CF0DE4"/>
    <w:rsid w:val="00CF1022"/>
    <w:rsid w:val="00CF167E"/>
    <w:rsid w:val="00CF1B44"/>
    <w:rsid w:val="00CF2124"/>
    <w:rsid w:val="00CF215B"/>
    <w:rsid w:val="00CF2178"/>
    <w:rsid w:val="00CF260F"/>
    <w:rsid w:val="00CF29EF"/>
    <w:rsid w:val="00CF2AD8"/>
    <w:rsid w:val="00CF2C16"/>
    <w:rsid w:val="00CF32A3"/>
    <w:rsid w:val="00CF33D4"/>
    <w:rsid w:val="00CF3428"/>
    <w:rsid w:val="00CF3433"/>
    <w:rsid w:val="00CF348B"/>
    <w:rsid w:val="00CF35C8"/>
    <w:rsid w:val="00CF3B43"/>
    <w:rsid w:val="00CF3EF2"/>
    <w:rsid w:val="00CF45E8"/>
    <w:rsid w:val="00CF4F39"/>
    <w:rsid w:val="00CF4F72"/>
    <w:rsid w:val="00CF522D"/>
    <w:rsid w:val="00CF53BC"/>
    <w:rsid w:val="00CF53D1"/>
    <w:rsid w:val="00CF5C47"/>
    <w:rsid w:val="00CF5DE0"/>
    <w:rsid w:val="00CF6008"/>
    <w:rsid w:val="00CF68D0"/>
    <w:rsid w:val="00CF749C"/>
    <w:rsid w:val="00CF77B7"/>
    <w:rsid w:val="00CF7890"/>
    <w:rsid w:val="00CF7C2F"/>
    <w:rsid w:val="00CF7DD8"/>
    <w:rsid w:val="00D0014A"/>
    <w:rsid w:val="00D0014D"/>
    <w:rsid w:val="00D00481"/>
    <w:rsid w:val="00D01182"/>
    <w:rsid w:val="00D01635"/>
    <w:rsid w:val="00D01A9D"/>
    <w:rsid w:val="00D01D8A"/>
    <w:rsid w:val="00D02025"/>
    <w:rsid w:val="00D0232C"/>
    <w:rsid w:val="00D02928"/>
    <w:rsid w:val="00D02B9E"/>
    <w:rsid w:val="00D02CA2"/>
    <w:rsid w:val="00D036E1"/>
    <w:rsid w:val="00D03CE6"/>
    <w:rsid w:val="00D048C1"/>
    <w:rsid w:val="00D049B8"/>
    <w:rsid w:val="00D04D69"/>
    <w:rsid w:val="00D0522F"/>
    <w:rsid w:val="00D053E9"/>
    <w:rsid w:val="00D05461"/>
    <w:rsid w:val="00D05554"/>
    <w:rsid w:val="00D0567D"/>
    <w:rsid w:val="00D05B57"/>
    <w:rsid w:val="00D05ED0"/>
    <w:rsid w:val="00D06069"/>
    <w:rsid w:val="00D06393"/>
    <w:rsid w:val="00D06572"/>
    <w:rsid w:val="00D06998"/>
    <w:rsid w:val="00D069B6"/>
    <w:rsid w:val="00D06F4F"/>
    <w:rsid w:val="00D07039"/>
    <w:rsid w:val="00D07348"/>
    <w:rsid w:val="00D07480"/>
    <w:rsid w:val="00D10352"/>
    <w:rsid w:val="00D108EC"/>
    <w:rsid w:val="00D10CA4"/>
    <w:rsid w:val="00D113D1"/>
    <w:rsid w:val="00D114FD"/>
    <w:rsid w:val="00D11872"/>
    <w:rsid w:val="00D121C3"/>
    <w:rsid w:val="00D12503"/>
    <w:rsid w:val="00D12544"/>
    <w:rsid w:val="00D12B77"/>
    <w:rsid w:val="00D137E5"/>
    <w:rsid w:val="00D13BBE"/>
    <w:rsid w:val="00D13D68"/>
    <w:rsid w:val="00D13DC0"/>
    <w:rsid w:val="00D143EE"/>
    <w:rsid w:val="00D14554"/>
    <w:rsid w:val="00D14842"/>
    <w:rsid w:val="00D149A8"/>
    <w:rsid w:val="00D15046"/>
    <w:rsid w:val="00D1506E"/>
    <w:rsid w:val="00D15108"/>
    <w:rsid w:val="00D152D1"/>
    <w:rsid w:val="00D15C09"/>
    <w:rsid w:val="00D15C1A"/>
    <w:rsid w:val="00D15ED6"/>
    <w:rsid w:val="00D15FF9"/>
    <w:rsid w:val="00D162B4"/>
    <w:rsid w:val="00D163D2"/>
    <w:rsid w:val="00D16408"/>
    <w:rsid w:val="00D16891"/>
    <w:rsid w:val="00D169A6"/>
    <w:rsid w:val="00D176BB"/>
    <w:rsid w:val="00D17809"/>
    <w:rsid w:val="00D1783F"/>
    <w:rsid w:val="00D17DC8"/>
    <w:rsid w:val="00D17F55"/>
    <w:rsid w:val="00D17FD0"/>
    <w:rsid w:val="00D203D2"/>
    <w:rsid w:val="00D204B4"/>
    <w:rsid w:val="00D209D3"/>
    <w:rsid w:val="00D20ABB"/>
    <w:rsid w:val="00D20B9A"/>
    <w:rsid w:val="00D21486"/>
    <w:rsid w:val="00D21703"/>
    <w:rsid w:val="00D21788"/>
    <w:rsid w:val="00D2183D"/>
    <w:rsid w:val="00D219C9"/>
    <w:rsid w:val="00D21AD1"/>
    <w:rsid w:val="00D21B6E"/>
    <w:rsid w:val="00D21BCF"/>
    <w:rsid w:val="00D21D8F"/>
    <w:rsid w:val="00D21E6E"/>
    <w:rsid w:val="00D22043"/>
    <w:rsid w:val="00D22113"/>
    <w:rsid w:val="00D222EB"/>
    <w:rsid w:val="00D22571"/>
    <w:rsid w:val="00D2268A"/>
    <w:rsid w:val="00D22A40"/>
    <w:rsid w:val="00D22E67"/>
    <w:rsid w:val="00D22EF4"/>
    <w:rsid w:val="00D22F66"/>
    <w:rsid w:val="00D23537"/>
    <w:rsid w:val="00D23B83"/>
    <w:rsid w:val="00D23C25"/>
    <w:rsid w:val="00D23CB0"/>
    <w:rsid w:val="00D23E3F"/>
    <w:rsid w:val="00D24374"/>
    <w:rsid w:val="00D24726"/>
    <w:rsid w:val="00D2480C"/>
    <w:rsid w:val="00D24B7C"/>
    <w:rsid w:val="00D2550D"/>
    <w:rsid w:val="00D255CA"/>
    <w:rsid w:val="00D25BCB"/>
    <w:rsid w:val="00D25C72"/>
    <w:rsid w:val="00D25D0D"/>
    <w:rsid w:val="00D25D77"/>
    <w:rsid w:val="00D2618F"/>
    <w:rsid w:val="00D26985"/>
    <w:rsid w:val="00D27101"/>
    <w:rsid w:val="00D27DE9"/>
    <w:rsid w:val="00D27E0A"/>
    <w:rsid w:val="00D301EA"/>
    <w:rsid w:val="00D3040B"/>
    <w:rsid w:val="00D304E0"/>
    <w:rsid w:val="00D30836"/>
    <w:rsid w:val="00D3090B"/>
    <w:rsid w:val="00D30B6B"/>
    <w:rsid w:val="00D30F23"/>
    <w:rsid w:val="00D3158B"/>
    <w:rsid w:val="00D315E3"/>
    <w:rsid w:val="00D31AB9"/>
    <w:rsid w:val="00D31F46"/>
    <w:rsid w:val="00D3281C"/>
    <w:rsid w:val="00D331A4"/>
    <w:rsid w:val="00D33400"/>
    <w:rsid w:val="00D33AE2"/>
    <w:rsid w:val="00D33D6A"/>
    <w:rsid w:val="00D34770"/>
    <w:rsid w:val="00D34889"/>
    <w:rsid w:val="00D34B30"/>
    <w:rsid w:val="00D34B98"/>
    <w:rsid w:val="00D34C8A"/>
    <w:rsid w:val="00D34CA8"/>
    <w:rsid w:val="00D34CFA"/>
    <w:rsid w:val="00D35A86"/>
    <w:rsid w:val="00D35E64"/>
    <w:rsid w:val="00D366CD"/>
    <w:rsid w:val="00D366FE"/>
    <w:rsid w:val="00D3687A"/>
    <w:rsid w:val="00D368DE"/>
    <w:rsid w:val="00D36996"/>
    <w:rsid w:val="00D369B7"/>
    <w:rsid w:val="00D36D19"/>
    <w:rsid w:val="00D36FD7"/>
    <w:rsid w:val="00D372A8"/>
    <w:rsid w:val="00D373C8"/>
    <w:rsid w:val="00D374BA"/>
    <w:rsid w:val="00D37505"/>
    <w:rsid w:val="00D37744"/>
    <w:rsid w:val="00D37A8C"/>
    <w:rsid w:val="00D37F95"/>
    <w:rsid w:val="00D4022F"/>
    <w:rsid w:val="00D403A8"/>
    <w:rsid w:val="00D403D4"/>
    <w:rsid w:val="00D403DE"/>
    <w:rsid w:val="00D40523"/>
    <w:rsid w:val="00D40A36"/>
    <w:rsid w:val="00D4121D"/>
    <w:rsid w:val="00D416B6"/>
    <w:rsid w:val="00D41CFC"/>
    <w:rsid w:val="00D43056"/>
    <w:rsid w:val="00D4326D"/>
    <w:rsid w:val="00D43300"/>
    <w:rsid w:val="00D43652"/>
    <w:rsid w:val="00D437B5"/>
    <w:rsid w:val="00D44457"/>
    <w:rsid w:val="00D449F1"/>
    <w:rsid w:val="00D44A86"/>
    <w:rsid w:val="00D44ABC"/>
    <w:rsid w:val="00D44AC7"/>
    <w:rsid w:val="00D45828"/>
    <w:rsid w:val="00D458BE"/>
    <w:rsid w:val="00D45C40"/>
    <w:rsid w:val="00D45CB4"/>
    <w:rsid w:val="00D45E09"/>
    <w:rsid w:val="00D45E15"/>
    <w:rsid w:val="00D45E1E"/>
    <w:rsid w:val="00D45F12"/>
    <w:rsid w:val="00D46007"/>
    <w:rsid w:val="00D4618C"/>
    <w:rsid w:val="00D464C2"/>
    <w:rsid w:val="00D46667"/>
    <w:rsid w:val="00D46A74"/>
    <w:rsid w:val="00D46C32"/>
    <w:rsid w:val="00D471B0"/>
    <w:rsid w:val="00D476BD"/>
    <w:rsid w:val="00D47732"/>
    <w:rsid w:val="00D4793D"/>
    <w:rsid w:val="00D47F20"/>
    <w:rsid w:val="00D50038"/>
    <w:rsid w:val="00D5020F"/>
    <w:rsid w:val="00D50F3A"/>
    <w:rsid w:val="00D5119D"/>
    <w:rsid w:val="00D51228"/>
    <w:rsid w:val="00D51DB5"/>
    <w:rsid w:val="00D52164"/>
    <w:rsid w:val="00D5232A"/>
    <w:rsid w:val="00D5248A"/>
    <w:rsid w:val="00D52B35"/>
    <w:rsid w:val="00D52D98"/>
    <w:rsid w:val="00D5357C"/>
    <w:rsid w:val="00D5364D"/>
    <w:rsid w:val="00D53910"/>
    <w:rsid w:val="00D53D10"/>
    <w:rsid w:val="00D53F2B"/>
    <w:rsid w:val="00D540ED"/>
    <w:rsid w:val="00D5458C"/>
    <w:rsid w:val="00D54B8B"/>
    <w:rsid w:val="00D552C1"/>
    <w:rsid w:val="00D5589D"/>
    <w:rsid w:val="00D558A0"/>
    <w:rsid w:val="00D55A1B"/>
    <w:rsid w:val="00D55C1F"/>
    <w:rsid w:val="00D56BCC"/>
    <w:rsid w:val="00D56DC3"/>
    <w:rsid w:val="00D56DF0"/>
    <w:rsid w:val="00D56E44"/>
    <w:rsid w:val="00D57158"/>
    <w:rsid w:val="00D573AF"/>
    <w:rsid w:val="00D573FD"/>
    <w:rsid w:val="00D5793F"/>
    <w:rsid w:val="00D57A16"/>
    <w:rsid w:val="00D57B9E"/>
    <w:rsid w:val="00D60403"/>
    <w:rsid w:val="00D604E7"/>
    <w:rsid w:val="00D6054E"/>
    <w:rsid w:val="00D6056B"/>
    <w:rsid w:val="00D608DD"/>
    <w:rsid w:val="00D60EC4"/>
    <w:rsid w:val="00D61172"/>
    <w:rsid w:val="00D611E0"/>
    <w:rsid w:val="00D611F6"/>
    <w:rsid w:val="00D613A4"/>
    <w:rsid w:val="00D61667"/>
    <w:rsid w:val="00D61C5D"/>
    <w:rsid w:val="00D6219D"/>
    <w:rsid w:val="00D62525"/>
    <w:rsid w:val="00D62A02"/>
    <w:rsid w:val="00D62EB2"/>
    <w:rsid w:val="00D63587"/>
    <w:rsid w:val="00D639EE"/>
    <w:rsid w:val="00D63ABB"/>
    <w:rsid w:val="00D63DA1"/>
    <w:rsid w:val="00D64025"/>
    <w:rsid w:val="00D64418"/>
    <w:rsid w:val="00D64481"/>
    <w:rsid w:val="00D64A5A"/>
    <w:rsid w:val="00D653CD"/>
    <w:rsid w:val="00D65548"/>
    <w:rsid w:val="00D65568"/>
    <w:rsid w:val="00D65ACA"/>
    <w:rsid w:val="00D668BC"/>
    <w:rsid w:val="00D66971"/>
    <w:rsid w:val="00D66C3A"/>
    <w:rsid w:val="00D67A3F"/>
    <w:rsid w:val="00D67E49"/>
    <w:rsid w:val="00D70272"/>
    <w:rsid w:val="00D70382"/>
    <w:rsid w:val="00D709D6"/>
    <w:rsid w:val="00D70B0E"/>
    <w:rsid w:val="00D7156A"/>
    <w:rsid w:val="00D716C2"/>
    <w:rsid w:val="00D718B9"/>
    <w:rsid w:val="00D71942"/>
    <w:rsid w:val="00D72CFC"/>
    <w:rsid w:val="00D72DB5"/>
    <w:rsid w:val="00D7359D"/>
    <w:rsid w:val="00D7383D"/>
    <w:rsid w:val="00D73A0A"/>
    <w:rsid w:val="00D73A86"/>
    <w:rsid w:val="00D73F1A"/>
    <w:rsid w:val="00D741F6"/>
    <w:rsid w:val="00D74786"/>
    <w:rsid w:val="00D75015"/>
    <w:rsid w:val="00D75148"/>
    <w:rsid w:val="00D75514"/>
    <w:rsid w:val="00D75532"/>
    <w:rsid w:val="00D755A0"/>
    <w:rsid w:val="00D75987"/>
    <w:rsid w:val="00D761D4"/>
    <w:rsid w:val="00D76648"/>
    <w:rsid w:val="00D76B53"/>
    <w:rsid w:val="00D77164"/>
    <w:rsid w:val="00D775FD"/>
    <w:rsid w:val="00D77BA6"/>
    <w:rsid w:val="00D803BF"/>
    <w:rsid w:val="00D8060D"/>
    <w:rsid w:val="00D80641"/>
    <w:rsid w:val="00D8068D"/>
    <w:rsid w:val="00D806A6"/>
    <w:rsid w:val="00D8084D"/>
    <w:rsid w:val="00D80F86"/>
    <w:rsid w:val="00D81396"/>
    <w:rsid w:val="00D8166A"/>
    <w:rsid w:val="00D81917"/>
    <w:rsid w:val="00D8208B"/>
    <w:rsid w:val="00D825DB"/>
    <w:rsid w:val="00D826C3"/>
    <w:rsid w:val="00D831D4"/>
    <w:rsid w:val="00D835B4"/>
    <w:rsid w:val="00D83957"/>
    <w:rsid w:val="00D83A23"/>
    <w:rsid w:val="00D844F2"/>
    <w:rsid w:val="00D85558"/>
    <w:rsid w:val="00D85A14"/>
    <w:rsid w:val="00D87317"/>
    <w:rsid w:val="00D87F66"/>
    <w:rsid w:val="00D901D4"/>
    <w:rsid w:val="00D90222"/>
    <w:rsid w:val="00D90489"/>
    <w:rsid w:val="00D904BA"/>
    <w:rsid w:val="00D90737"/>
    <w:rsid w:val="00D9078B"/>
    <w:rsid w:val="00D90946"/>
    <w:rsid w:val="00D90B06"/>
    <w:rsid w:val="00D90C7D"/>
    <w:rsid w:val="00D91774"/>
    <w:rsid w:val="00D926AD"/>
    <w:rsid w:val="00D92702"/>
    <w:rsid w:val="00D9282B"/>
    <w:rsid w:val="00D92A9A"/>
    <w:rsid w:val="00D92BA5"/>
    <w:rsid w:val="00D92DDD"/>
    <w:rsid w:val="00D93239"/>
    <w:rsid w:val="00D9327E"/>
    <w:rsid w:val="00D934C2"/>
    <w:rsid w:val="00D93A10"/>
    <w:rsid w:val="00D93D4E"/>
    <w:rsid w:val="00D945AB"/>
    <w:rsid w:val="00D94BA6"/>
    <w:rsid w:val="00D94D7C"/>
    <w:rsid w:val="00D94DD8"/>
    <w:rsid w:val="00D9507C"/>
    <w:rsid w:val="00D9523B"/>
    <w:rsid w:val="00D9547C"/>
    <w:rsid w:val="00D95A98"/>
    <w:rsid w:val="00D9624C"/>
    <w:rsid w:val="00D963E7"/>
    <w:rsid w:val="00D96406"/>
    <w:rsid w:val="00D9645A"/>
    <w:rsid w:val="00D964A0"/>
    <w:rsid w:val="00D965CC"/>
    <w:rsid w:val="00D966BE"/>
    <w:rsid w:val="00D96EAE"/>
    <w:rsid w:val="00D96ED8"/>
    <w:rsid w:val="00D9791A"/>
    <w:rsid w:val="00D97E2B"/>
    <w:rsid w:val="00D97FE4"/>
    <w:rsid w:val="00DA0570"/>
    <w:rsid w:val="00DA09C6"/>
    <w:rsid w:val="00DA0BC3"/>
    <w:rsid w:val="00DA0FB1"/>
    <w:rsid w:val="00DA13D9"/>
    <w:rsid w:val="00DA1860"/>
    <w:rsid w:val="00DA1B44"/>
    <w:rsid w:val="00DA1F4E"/>
    <w:rsid w:val="00DA218D"/>
    <w:rsid w:val="00DA22DE"/>
    <w:rsid w:val="00DA28D5"/>
    <w:rsid w:val="00DA2ED3"/>
    <w:rsid w:val="00DA301B"/>
    <w:rsid w:val="00DA3091"/>
    <w:rsid w:val="00DA331F"/>
    <w:rsid w:val="00DA360C"/>
    <w:rsid w:val="00DA3745"/>
    <w:rsid w:val="00DA3C21"/>
    <w:rsid w:val="00DA453B"/>
    <w:rsid w:val="00DA4C18"/>
    <w:rsid w:val="00DA4F2D"/>
    <w:rsid w:val="00DA4F5E"/>
    <w:rsid w:val="00DA5114"/>
    <w:rsid w:val="00DA535A"/>
    <w:rsid w:val="00DA5549"/>
    <w:rsid w:val="00DA5932"/>
    <w:rsid w:val="00DA5D9E"/>
    <w:rsid w:val="00DA5DC9"/>
    <w:rsid w:val="00DA6482"/>
    <w:rsid w:val="00DA65D1"/>
    <w:rsid w:val="00DA6925"/>
    <w:rsid w:val="00DA69FC"/>
    <w:rsid w:val="00DA6C0D"/>
    <w:rsid w:val="00DA720D"/>
    <w:rsid w:val="00DA72DA"/>
    <w:rsid w:val="00DA742A"/>
    <w:rsid w:val="00DA7B65"/>
    <w:rsid w:val="00DB0101"/>
    <w:rsid w:val="00DB049F"/>
    <w:rsid w:val="00DB04D2"/>
    <w:rsid w:val="00DB0832"/>
    <w:rsid w:val="00DB093C"/>
    <w:rsid w:val="00DB09BF"/>
    <w:rsid w:val="00DB09CF"/>
    <w:rsid w:val="00DB0A55"/>
    <w:rsid w:val="00DB0B7F"/>
    <w:rsid w:val="00DB0BE4"/>
    <w:rsid w:val="00DB0C1A"/>
    <w:rsid w:val="00DB0E9D"/>
    <w:rsid w:val="00DB17F8"/>
    <w:rsid w:val="00DB2139"/>
    <w:rsid w:val="00DB2519"/>
    <w:rsid w:val="00DB25AA"/>
    <w:rsid w:val="00DB26B0"/>
    <w:rsid w:val="00DB2734"/>
    <w:rsid w:val="00DB27EB"/>
    <w:rsid w:val="00DB2BC9"/>
    <w:rsid w:val="00DB2C8B"/>
    <w:rsid w:val="00DB2D9A"/>
    <w:rsid w:val="00DB2F45"/>
    <w:rsid w:val="00DB31A3"/>
    <w:rsid w:val="00DB3D13"/>
    <w:rsid w:val="00DB3F79"/>
    <w:rsid w:val="00DB427D"/>
    <w:rsid w:val="00DB4493"/>
    <w:rsid w:val="00DB495C"/>
    <w:rsid w:val="00DB4A0D"/>
    <w:rsid w:val="00DB4D52"/>
    <w:rsid w:val="00DB5731"/>
    <w:rsid w:val="00DB65A0"/>
    <w:rsid w:val="00DB68A9"/>
    <w:rsid w:val="00DB69AF"/>
    <w:rsid w:val="00DB744F"/>
    <w:rsid w:val="00DB75BF"/>
    <w:rsid w:val="00DB77B8"/>
    <w:rsid w:val="00DB7A01"/>
    <w:rsid w:val="00DB7BFC"/>
    <w:rsid w:val="00DB7C0C"/>
    <w:rsid w:val="00DB7F1A"/>
    <w:rsid w:val="00DC0317"/>
    <w:rsid w:val="00DC085F"/>
    <w:rsid w:val="00DC0A60"/>
    <w:rsid w:val="00DC0FEA"/>
    <w:rsid w:val="00DC1681"/>
    <w:rsid w:val="00DC1AD8"/>
    <w:rsid w:val="00DC1E42"/>
    <w:rsid w:val="00DC1EB0"/>
    <w:rsid w:val="00DC268B"/>
    <w:rsid w:val="00DC2D4B"/>
    <w:rsid w:val="00DC2F5E"/>
    <w:rsid w:val="00DC32BA"/>
    <w:rsid w:val="00DC4178"/>
    <w:rsid w:val="00DC44B6"/>
    <w:rsid w:val="00DC4F38"/>
    <w:rsid w:val="00DC5436"/>
    <w:rsid w:val="00DC5AEA"/>
    <w:rsid w:val="00DC5EDD"/>
    <w:rsid w:val="00DC5F57"/>
    <w:rsid w:val="00DC6017"/>
    <w:rsid w:val="00DC6084"/>
    <w:rsid w:val="00DC6497"/>
    <w:rsid w:val="00DC6C09"/>
    <w:rsid w:val="00DC72C5"/>
    <w:rsid w:val="00DC73BB"/>
    <w:rsid w:val="00DC7B85"/>
    <w:rsid w:val="00DC7D55"/>
    <w:rsid w:val="00DC7E4E"/>
    <w:rsid w:val="00DD02A2"/>
    <w:rsid w:val="00DD02FD"/>
    <w:rsid w:val="00DD0449"/>
    <w:rsid w:val="00DD04F1"/>
    <w:rsid w:val="00DD0540"/>
    <w:rsid w:val="00DD083C"/>
    <w:rsid w:val="00DD11E9"/>
    <w:rsid w:val="00DD1621"/>
    <w:rsid w:val="00DD1776"/>
    <w:rsid w:val="00DD1840"/>
    <w:rsid w:val="00DD1846"/>
    <w:rsid w:val="00DD18FA"/>
    <w:rsid w:val="00DD20B5"/>
    <w:rsid w:val="00DD2394"/>
    <w:rsid w:val="00DD2C93"/>
    <w:rsid w:val="00DD2EA0"/>
    <w:rsid w:val="00DD3114"/>
    <w:rsid w:val="00DD3274"/>
    <w:rsid w:val="00DD37E5"/>
    <w:rsid w:val="00DD3823"/>
    <w:rsid w:val="00DD3CE0"/>
    <w:rsid w:val="00DD3CE2"/>
    <w:rsid w:val="00DD3DC4"/>
    <w:rsid w:val="00DD41E9"/>
    <w:rsid w:val="00DD43E7"/>
    <w:rsid w:val="00DD44A0"/>
    <w:rsid w:val="00DD4A8B"/>
    <w:rsid w:val="00DD4CAE"/>
    <w:rsid w:val="00DD4FBF"/>
    <w:rsid w:val="00DD5241"/>
    <w:rsid w:val="00DD55C6"/>
    <w:rsid w:val="00DD5883"/>
    <w:rsid w:val="00DD58C8"/>
    <w:rsid w:val="00DD5992"/>
    <w:rsid w:val="00DD5B25"/>
    <w:rsid w:val="00DD6207"/>
    <w:rsid w:val="00DD665D"/>
    <w:rsid w:val="00DD687B"/>
    <w:rsid w:val="00DD69E5"/>
    <w:rsid w:val="00DD6E11"/>
    <w:rsid w:val="00DD6F95"/>
    <w:rsid w:val="00DD789C"/>
    <w:rsid w:val="00DD7A07"/>
    <w:rsid w:val="00DD7FDB"/>
    <w:rsid w:val="00DE04BD"/>
    <w:rsid w:val="00DE0990"/>
    <w:rsid w:val="00DE0EB2"/>
    <w:rsid w:val="00DE1062"/>
    <w:rsid w:val="00DE1279"/>
    <w:rsid w:val="00DE1345"/>
    <w:rsid w:val="00DE15E5"/>
    <w:rsid w:val="00DE1979"/>
    <w:rsid w:val="00DE1994"/>
    <w:rsid w:val="00DE19B9"/>
    <w:rsid w:val="00DE1D28"/>
    <w:rsid w:val="00DE20E2"/>
    <w:rsid w:val="00DE239B"/>
    <w:rsid w:val="00DE2537"/>
    <w:rsid w:val="00DE26C1"/>
    <w:rsid w:val="00DE2FFF"/>
    <w:rsid w:val="00DE31B1"/>
    <w:rsid w:val="00DE38A7"/>
    <w:rsid w:val="00DE3B53"/>
    <w:rsid w:val="00DE473D"/>
    <w:rsid w:val="00DE4779"/>
    <w:rsid w:val="00DE4B77"/>
    <w:rsid w:val="00DE4E5B"/>
    <w:rsid w:val="00DE5322"/>
    <w:rsid w:val="00DE558F"/>
    <w:rsid w:val="00DE5BD0"/>
    <w:rsid w:val="00DE67E1"/>
    <w:rsid w:val="00DE69FE"/>
    <w:rsid w:val="00DE6A2C"/>
    <w:rsid w:val="00DE6AD6"/>
    <w:rsid w:val="00DE6B5C"/>
    <w:rsid w:val="00DE6B77"/>
    <w:rsid w:val="00DE6CD8"/>
    <w:rsid w:val="00DE7062"/>
    <w:rsid w:val="00DE7125"/>
    <w:rsid w:val="00DE72D9"/>
    <w:rsid w:val="00DE7FFB"/>
    <w:rsid w:val="00DF0138"/>
    <w:rsid w:val="00DF046D"/>
    <w:rsid w:val="00DF05BD"/>
    <w:rsid w:val="00DF05ED"/>
    <w:rsid w:val="00DF0656"/>
    <w:rsid w:val="00DF09D7"/>
    <w:rsid w:val="00DF0A85"/>
    <w:rsid w:val="00DF0BDB"/>
    <w:rsid w:val="00DF12CF"/>
    <w:rsid w:val="00DF141D"/>
    <w:rsid w:val="00DF1802"/>
    <w:rsid w:val="00DF18EA"/>
    <w:rsid w:val="00DF1B32"/>
    <w:rsid w:val="00DF235A"/>
    <w:rsid w:val="00DF2564"/>
    <w:rsid w:val="00DF2818"/>
    <w:rsid w:val="00DF29EA"/>
    <w:rsid w:val="00DF2B80"/>
    <w:rsid w:val="00DF2C6B"/>
    <w:rsid w:val="00DF2D2B"/>
    <w:rsid w:val="00DF33F4"/>
    <w:rsid w:val="00DF3A19"/>
    <w:rsid w:val="00DF4489"/>
    <w:rsid w:val="00DF4AD3"/>
    <w:rsid w:val="00DF4D7A"/>
    <w:rsid w:val="00DF4DED"/>
    <w:rsid w:val="00DF4E54"/>
    <w:rsid w:val="00DF4FB6"/>
    <w:rsid w:val="00DF50B8"/>
    <w:rsid w:val="00DF5402"/>
    <w:rsid w:val="00DF56C7"/>
    <w:rsid w:val="00DF580C"/>
    <w:rsid w:val="00DF582B"/>
    <w:rsid w:val="00DF5D54"/>
    <w:rsid w:val="00DF686F"/>
    <w:rsid w:val="00DF6BE1"/>
    <w:rsid w:val="00DF6C4F"/>
    <w:rsid w:val="00DF6E6A"/>
    <w:rsid w:val="00DF6EA5"/>
    <w:rsid w:val="00DF7088"/>
    <w:rsid w:val="00DF729D"/>
    <w:rsid w:val="00DF7377"/>
    <w:rsid w:val="00DF7390"/>
    <w:rsid w:val="00DF7555"/>
    <w:rsid w:val="00DF756B"/>
    <w:rsid w:val="00DF76B4"/>
    <w:rsid w:val="00DF7940"/>
    <w:rsid w:val="00DF7FDD"/>
    <w:rsid w:val="00E003EF"/>
    <w:rsid w:val="00E00A16"/>
    <w:rsid w:val="00E00BBD"/>
    <w:rsid w:val="00E00FCE"/>
    <w:rsid w:val="00E01CA5"/>
    <w:rsid w:val="00E02293"/>
    <w:rsid w:val="00E02666"/>
    <w:rsid w:val="00E02877"/>
    <w:rsid w:val="00E02C02"/>
    <w:rsid w:val="00E02E45"/>
    <w:rsid w:val="00E02E72"/>
    <w:rsid w:val="00E031B3"/>
    <w:rsid w:val="00E031ED"/>
    <w:rsid w:val="00E03396"/>
    <w:rsid w:val="00E03554"/>
    <w:rsid w:val="00E038FA"/>
    <w:rsid w:val="00E03D6F"/>
    <w:rsid w:val="00E03F70"/>
    <w:rsid w:val="00E04476"/>
    <w:rsid w:val="00E04629"/>
    <w:rsid w:val="00E0487B"/>
    <w:rsid w:val="00E04C04"/>
    <w:rsid w:val="00E04C38"/>
    <w:rsid w:val="00E050DF"/>
    <w:rsid w:val="00E053D1"/>
    <w:rsid w:val="00E053D8"/>
    <w:rsid w:val="00E0573A"/>
    <w:rsid w:val="00E05775"/>
    <w:rsid w:val="00E0595A"/>
    <w:rsid w:val="00E05D0A"/>
    <w:rsid w:val="00E063CE"/>
    <w:rsid w:val="00E06492"/>
    <w:rsid w:val="00E06997"/>
    <w:rsid w:val="00E06B0E"/>
    <w:rsid w:val="00E06F87"/>
    <w:rsid w:val="00E075BA"/>
    <w:rsid w:val="00E07C47"/>
    <w:rsid w:val="00E07EAF"/>
    <w:rsid w:val="00E104AC"/>
    <w:rsid w:val="00E10599"/>
    <w:rsid w:val="00E107C4"/>
    <w:rsid w:val="00E1084B"/>
    <w:rsid w:val="00E10A31"/>
    <w:rsid w:val="00E10F23"/>
    <w:rsid w:val="00E1108C"/>
    <w:rsid w:val="00E110FC"/>
    <w:rsid w:val="00E11916"/>
    <w:rsid w:val="00E11917"/>
    <w:rsid w:val="00E11E62"/>
    <w:rsid w:val="00E120E0"/>
    <w:rsid w:val="00E12243"/>
    <w:rsid w:val="00E12365"/>
    <w:rsid w:val="00E1254C"/>
    <w:rsid w:val="00E129D7"/>
    <w:rsid w:val="00E135C8"/>
    <w:rsid w:val="00E138CF"/>
    <w:rsid w:val="00E13ABA"/>
    <w:rsid w:val="00E13C84"/>
    <w:rsid w:val="00E13D31"/>
    <w:rsid w:val="00E14072"/>
    <w:rsid w:val="00E140DD"/>
    <w:rsid w:val="00E1422D"/>
    <w:rsid w:val="00E1441B"/>
    <w:rsid w:val="00E14797"/>
    <w:rsid w:val="00E149F0"/>
    <w:rsid w:val="00E14B34"/>
    <w:rsid w:val="00E15374"/>
    <w:rsid w:val="00E154B2"/>
    <w:rsid w:val="00E156BF"/>
    <w:rsid w:val="00E158D9"/>
    <w:rsid w:val="00E16501"/>
    <w:rsid w:val="00E165F2"/>
    <w:rsid w:val="00E1671E"/>
    <w:rsid w:val="00E16A3C"/>
    <w:rsid w:val="00E16EE0"/>
    <w:rsid w:val="00E16F7F"/>
    <w:rsid w:val="00E16FA7"/>
    <w:rsid w:val="00E1701A"/>
    <w:rsid w:val="00E171B3"/>
    <w:rsid w:val="00E17843"/>
    <w:rsid w:val="00E17AE6"/>
    <w:rsid w:val="00E17DE0"/>
    <w:rsid w:val="00E17F21"/>
    <w:rsid w:val="00E17F64"/>
    <w:rsid w:val="00E20073"/>
    <w:rsid w:val="00E205C4"/>
    <w:rsid w:val="00E20A7E"/>
    <w:rsid w:val="00E20C2F"/>
    <w:rsid w:val="00E20D56"/>
    <w:rsid w:val="00E219CE"/>
    <w:rsid w:val="00E21A11"/>
    <w:rsid w:val="00E21C81"/>
    <w:rsid w:val="00E22141"/>
    <w:rsid w:val="00E22144"/>
    <w:rsid w:val="00E221EC"/>
    <w:rsid w:val="00E22806"/>
    <w:rsid w:val="00E229C7"/>
    <w:rsid w:val="00E22A87"/>
    <w:rsid w:val="00E22A95"/>
    <w:rsid w:val="00E2363B"/>
    <w:rsid w:val="00E236BE"/>
    <w:rsid w:val="00E238A1"/>
    <w:rsid w:val="00E239D1"/>
    <w:rsid w:val="00E23C61"/>
    <w:rsid w:val="00E23D00"/>
    <w:rsid w:val="00E24790"/>
    <w:rsid w:val="00E24826"/>
    <w:rsid w:val="00E24B79"/>
    <w:rsid w:val="00E24E51"/>
    <w:rsid w:val="00E251D8"/>
    <w:rsid w:val="00E251F0"/>
    <w:rsid w:val="00E2572B"/>
    <w:rsid w:val="00E258FE"/>
    <w:rsid w:val="00E25DBC"/>
    <w:rsid w:val="00E260A5"/>
    <w:rsid w:val="00E261E8"/>
    <w:rsid w:val="00E263D9"/>
    <w:rsid w:val="00E2674E"/>
    <w:rsid w:val="00E269CC"/>
    <w:rsid w:val="00E270D0"/>
    <w:rsid w:val="00E27B03"/>
    <w:rsid w:val="00E27E15"/>
    <w:rsid w:val="00E300F7"/>
    <w:rsid w:val="00E3039F"/>
    <w:rsid w:val="00E3071D"/>
    <w:rsid w:val="00E31E77"/>
    <w:rsid w:val="00E31F32"/>
    <w:rsid w:val="00E32168"/>
    <w:rsid w:val="00E3268D"/>
    <w:rsid w:val="00E330FB"/>
    <w:rsid w:val="00E337CF"/>
    <w:rsid w:val="00E337E8"/>
    <w:rsid w:val="00E34040"/>
    <w:rsid w:val="00E34283"/>
    <w:rsid w:val="00E3453F"/>
    <w:rsid w:val="00E3463B"/>
    <w:rsid w:val="00E3475D"/>
    <w:rsid w:val="00E34E89"/>
    <w:rsid w:val="00E34F78"/>
    <w:rsid w:val="00E34FC2"/>
    <w:rsid w:val="00E35335"/>
    <w:rsid w:val="00E35921"/>
    <w:rsid w:val="00E35AE3"/>
    <w:rsid w:val="00E36322"/>
    <w:rsid w:val="00E363E4"/>
    <w:rsid w:val="00E36494"/>
    <w:rsid w:val="00E368E6"/>
    <w:rsid w:val="00E36A57"/>
    <w:rsid w:val="00E36BE3"/>
    <w:rsid w:val="00E36C25"/>
    <w:rsid w:val="00E36D47"/>
    <w:rsid w:val="00E37015"/>
    <w:rsid w:val="00E373DA"/>
    <w:rsid w:val="00E374AA"/>
    <w:rsid w:val="00E378DF"/>
    <w:rsid w:val="00E37F70"/>
    <w:rsid w:val="00E37FF0"/>
    <w:rsid w:val="00E40036"/>
    <w:rsid w:val="00E4052A"/>
    <w:rsid w:val="00E40B0A"/>
    <w:rsid w:val="00E4163F"/>
    <w:rsid w:val="00E418F5"/>
    <w:rsid w:val="00E41B9E"/>
    <w:rsid w:val="00E41C6F"/>
    <w:rsid w:val="00E41E8B"/>
    <w:rsid w:val="00E42358"/>
    <w:rsid w:val="00E427EE"/>
    <w:rsid w:val="00E42D8A"/>
    <w:rsid w:val="00E42E04"/>
    <w:rsid w:val="00E42F81"/>
    <w:rsid w:val="00E43706"/>
    <w:rsid w:val="00E43744"/>
    <w:rsid w:val="00E43763"/>
    <w:rsid w:val="00E444F1"/>
    <w:rsid w:val="00E45220"/>
    <w:rsid w:val="00E4581B"/>
    <w:rsid w:val="00E4581C"/>
    <w:rsid w:val="00E461C0"/>
    <w:rsid w:val="00E46234"/>
    <w:rsid w:val="00E462FC"/>
    <w:rsid w:val="00E466D4"/>
    <w:rsid w:val="00E4693C"/>
    <w:rsid w:val="00E469D5"/>
    <w:rsid w:val="00E46F3D"/>
    <w:rsid w:val="00E47316"/>
    <w:rsid w:val="00E47525"/>
    <w:rsid w:val="00E47AA6"/>
    <w:rsid w:val="00E47C2F"/>
    <w:rsid w:val="00E47DF9"/>
    <w:rsid w:val="00E5087E"/>
    <w:rsid w:val="00E50AB2"/>
    <w:rsid w:val="00E50CE4"/>
    <w:rsid w:val="00E50DF5"/>
    <w:rsid w:val="00E51102"/>
    <w:rsid w:val="00E51706"/>
    <w:rsid w:val="00E51AED"/>
    <w:rsid w:val="00E51D35"/>
    <w:rsid w:val="00E51E2E"/>
    <w:rsid w:val="00E51F4C"/>
    <w:rsid w:val="00E52043"/>
    <w:rsid w:val="00E522E5"/>
    <w:rsid w:val="00E523CA"/>
    <w:rsid w:val="00E52475"/>
    <w:rsid w:val="00E52A17"/>
    <w:rsid w:val="00E52F08"/>
    <w:rsid w:val="00E53241"/>
    <w:rsid w:val="00E53415"/>
    <w:rsid w:val="00E53424"/>
    <w:rsid w:val="00E53BF5"/>
    <w:rsid w:val="00E547E4"/>
    <w:rsid w:val="00E548F6"/>
    <w:rsid w:val="00E54CAA"/>
    <w:rsid w:val="00E54FE1"/>
    <w:rsid w:val="00E55110"/>
    <w:rsid w:val="00E55411"/>
    <w:rsid w:val="00E5583E"/>
    <w:rsid w:val="00E5592F"/>
    <w:rsid w:val="00E55B6E"/>
    <w:rsid w:val="00E55C65"/>
    <w:rsid w:val="00E5611A"/>
    <w:rsid w:val="00E561E8"/>
    <w:rsid w:val="00E56650"/>
    <w:rsid w:val="00E56734"/>
    <w:rsid w:val="00E56C67"/>
    <w:rsid w:val="00E56E69"/>
    <w:rsid w:val="00E5720F"/>
    <w:rsid w:val="00E575D3"/>
    <w:rsid w:val="00E575E3"/>
    <w:rsid w:val="00E602DC"/>
    <w:rsid w:val="00E6045B"/>
    <w:rsid w:val="00E60514"/>
    <w:rsid w:val="00E612B2"/>
    <w:rsid w:val="00E612E7"/>
    <w:rsid w:val="00E61CD1"/>
    <w:rsid w:val="00E61D01"/>
    <w:rsid w:val="00E61E3E"/>
    <w:rsid w:val="00E62683"/>
    <w:rsid w:val="00E62BC0"/>
    <w:rsid w:val="00E62C40"/>
    <w:rsid w:val="00E62EA1"/>
    <w:rsid w:val="00E6365E"/>
    <w:rsid w:val="00E63728"/>
    <w:rsid w:val="00E637A2"/>
    <w:rsid w:val="00E63C5D"/>
    <w:rsid w:val="00E63EAB"/>
    <w:rsid w:val="00E642DD"/>
    <w:rsid w:val="00E6433D"/>
    <w:rsid w:val="00E6472D"/>
    <w:rsid w:val="00E647D5"/>
    <w:rsid w:val="00E64EE7"/>
    <w:rsid w:val="00E65678"/>
    <w:rsid w:val="00E65816"/>
    <w:rsid w:val="00E65845"/>
    <w:rsid w:val="00E65A72"/>
    <w:rsid w:val="00E662B1"/>
    <w:rsid w:val="00E6669D"/>
    <w:rsid w:val="00E668A0"/>
    <w:rsid w:val="00E66BE9"/>
    <w:rsid w:val="00E66D83"/>
    <w:rsid w:val="00E66F2F"/>
    <w:rsid w:val="00E66F80"/>
    <w:rsid w:val="00E66F96"/>
    <w:rsid w:val="00E67078"/>
    <w:rsid w:val="00E67917"/>
    <w:rsid w:val="00E67E9B"/>
    <w:rsid w:val="00E70159"/>
    <w:rsid w:val="00E70F94"/>
    <w:rsid w:val="00E70FEF"/>
    <w:rsid w:val="00E7100A"/>
    <w:rsid w:val="00E71E69"/>
    <w:rsid w:val="00E723AC"/>
    <w:rsid w:val="00E72C24"/>
    <w:rsid w:val="00E72C59"/>
    <w:rsid w:val="00E736F6"/>
    <w:rsid w:val="00E737E6"/>
    <w:rsid w:val="00E73871"/>
    <w:rsid w:val="00E739BA"/>
    <w:rsid w:val="00E73AA7"/>
    <w:rsid w:val="00E7421B"/>
    <w:rsid w:val="00E74227"/>
    <w:rsid w:val="00E74377"/>
    <w:rsid w:val="00E747D4"/>
    <w:rsid w:val="00E74B0A"/>
    <w:rsid w:val="00E74B5C"/>
    <w:rsid w:val="00E74F91"/>
    <w:rsid w:val="00E752CF"/>
    <w:rsid w:val="00E75362"/>
    <w:rsid w:val="00E75B3B"/>
    <w:rsid w:val="00E75E65"/>
    <w:rsid w:val="00E764D1"/>
    <w:rsid w:val="00E76F89"/>
    <w:rsid w:val="00E7770F"/>
    <w:rsid w:val="00E778CA"/>
    <w:rsid w:val="00E77A79"/>
    <w:rsid w:val="00E77FCD"/>
    <w:rsid w:val="00E800C3"/>
    <w:rsid w:val="00E80321"/>
    <w:rsid w:val="00E8083F"/>
    <w:rsid w:val="00E809C1"/>
    <w:rsid w:val="00E80CBE"/>
    <w:rsid w:val="00E810A5"/>
    <w:rsid w:val="00E810B0"/>
    <w:rsid w:val="00E81198"/>
    <w:rsid w:val="00E811B1"/>
    <w:rsid w:val="00E815FA"/>
    <w:rsid w:val="00E81B39"/>
    <w:rsid w:val="00E81CC3"/>
    <w:rsid w:val="00E81ECF"/>
    <w:rsid w:val="00E82072"/>
    <w:rsid w:val="00E82556"/>
    <w:rsid w:val="00E8266E"/>
    <w:rsid w:val="00E82A76"/>
    <w:rsid w:val="00E82AD9"/>
    <w:rsid w:val="00E834BA"/>
    <w:rsid w:val="00E8350D"/>
    <w:rsid w:val="00E836C5"/>
    <w:rsid w:val="00E8373D"/>
    <w:rsid w:val="00E83836"/>
    <w:rsid w:val="00E839CA"/>
    <w:rsid w:val="00E83DEA"/>
    <w:rsid w:val="00E83ED9"/>
    <w:rsid w:val="00E8428D"/>
    <w:rsid w:val="00E84AEA"/>
    <w:rsid w:val="00E84FC7"/>
    <w:rsid w:val="00E8506A"/>
    <w:rsid w:val="00E85481"/>
    <w:rsid w:val="00E857F0"/>
    <w:rsid w:val="00E85A07"/>
    <w:rsid w:val="00E86401"/>
    <w:rsid w:val="00E86742"/>
    <w:rsid w:val="00E86814"/>
    <w:rsid w:val="00E86D2C"/>
    <w:rsid w:val="00E877B5"/>
    <w:rsid w:val="00E877E0"/>
    <w:rsid w:val="00E87C2F"/>
    <w:rsid w:val="00E87DBD"/>
    <w:rsid w:val="00E90173"/>
    <w:rsid w:val="00E9032A"/>
    <w:rsid w:val="00E90567"/>
    <w:rsid w:val="00E90686"/>
    <w:rsid w:val="00E9068C"/>
    <w:rsid w:val="00E90BA2"/>
    <w:rsid w:val="00E90CCE"/>
    <w:rsid w:val="00E9118F"/>
    <w:rsid w:val="00E911B3"/>
    <w:rsid w:val="00E91644"/>
    <w:rsid w:val="00E916D5"/>
    <w:rsid w:val="00E91903"/>
    <w:rsid w:val="00E91B94"/>
    <w:rsid w:val="00E920E7"/>
    <w:rsid w:val="00E92E12"/>
    <w:rsid w:val="00E9305C"/>
    <w:rsid w:val="00E932C9"/>
    <w:rsid w:val="00E933A0"/>
    <w:rsid w:val="00E935F2"/>
    <w:rsid w:val="00E937D7"/>
    <w:rsid w:val="00E939EE"/>
    <w:rsid w:val="00E93A3D"/>
    <w:rsid w:val="00E93AB4"/>
    <w:rsid w:val="00E93C64"/>
    <w:rsid w:val="00E940A7"/>
    <w:rsid w:val="00E9452D"/>
    <w:rsid w:val="00E94568"/>
    <w:rsid w:val="00E94B89"/>
    <w:rsid w:val="00E94DF8"/>
    <w:rsid w:val="00E95353"/>
    <w:rsid w:val="00E95614"/>
    <w:rsid w:val="00E95640"/>
    <w:rsid w:val="00E95C5F"/>
    <w:rsid w:val="00E966DE"/>
    <w:rsid w:val="00E9683A"/>
    <w:rsid w:val="00E97207"/>
    <w:rsid w:val="00E974AE"/>
    <w:rsid w:val="00E977B6"/>
    <w:rsid w:val="00E9787F"/>
    <w:rsid w:val="00E97B1A"/>
    <w:rsid w:val="00E97F80"/>
    <w:rsid w:val="00EA017A"/>
    <w:rsid w:val="00EA0654"/>
    <w:rsid w:val="00EA0BBD"/>
    <w:rsid w:val="00EA0C68"/>
    <w:rsid w:val="00EA0D6C"/>
    <w:rsid w:val="00EA0D8D"/>
    <w:rsid w:val="00EA0E26"/>
    <w:rsid w:val="00EA0EF4"/>
    <w:rsid w:val="00EA0F99"/>
    <w:rsid w:val="00EA10A3"/>
    <w:rsid w:val="00EA1280"/>
    <w:rsid w:val="00EA1859"/>
    <w:rsid w:val="00EA1912"/>
    <w:rsid w:val="00EA19B7"/>
    <w:rsid w:val="00EA1B44"/>
    <w:rsid w:val="00EA1CE7"/>
    <w:rsid w:val="00EA1EF3"/>
    <w:rsid w:val="00EA207A"/>
    <w:rsid w:val="00EA2114"/>
    <w:rsid w:val="00EA2271"/>
    <w:rsid w:val="00EA236E"/>
    <w:rsid w:val="00EA28B7"/>
    <w:rsid w:val="00EA29D9"/>
    <w:rsid w:val="00EA323D"/>
    <w:rsid w:val="00EA3622"/>
    <w:rsid w:val="00EA364E"/>
    <w:rsid w:val="00EA378C"/>
    <w:rsid w:val="00EA399C"/>
    <w:rsid w:val="00EA3B0D"/>
    <w:rsid w:val="00EA3F6B"/>
    <w:rsid w:val="00EA41DD"/>
    <w:rsid w:val="00EA469B"/>
    <w:rsid w:val="00EA4E33"/>
    <w:rsid w:val="00EA4FF8"/>
    <w:rsid w:val="00EA5236"/>
    <w:rsid w:val="00EA523C"/>
    <w:rsid w:val="00EA551A"/>
    <w:rsid w:val="00EA55F9"/>
    <w:rsid w:val="00EA5A22"/>
    <w:rsid w:val="00EA5A8E"/>
    <w:rsid w:val="00EA5B50"/>
    <w:rsid w:val="00EA5F00"/>
    <w:rsid w:val="00EA620A"/>
    <w:rsid w:val="00EA65C8"/>
    <w:rsid w:val="00EA6D4C"/>
    <w:rsid w:val="00EA6F20"/>
    <w:rsid w:val="00EA72D8"/>
    <w:rsid w:val="00EA72DB"/>
    <w:rsid w:val="00EA7D15"/>
    <w:rsid w:val="00EB0482"/>
    <w:rsid w:val="00EB07D4"/>
    <w:rsid w:val="00EB0865"/>
    <w:rsid w:val="00EB09AA"/>
    <w:rsid w:val="00EB0F90"/>
    <w:rsid w:val="00EB18EB"/>
    <w:rsid w:val="00EB2709"/>
    <w:rsid w:val="00EB289E"/>
    <w:rsid w:val="00EB2EC0"/>
    <w:rsid w:val="00EB2F29"/>
    <w:rsid w:val="00EB32B9"/>
    <w:rsid w:val="00EB383A"/>
    <w:rsid w:val="00EB3A99"/>
    <w:rsid w:val="00EB3CB8"/>
    <w:rsid w:val="00EB3FF3"/>
    <w:rsid w:val="00EB403A"/>
    <w:rsid w:val="00EB412A"/>
    <w:rsid w:val="00EB4A9B"/>
    <w:rsid w:val="00EB4DEA"/>
    <w:rsid w:val="00EB54C9"/>
    <w:rsid w:val="00EB5506"/>
    <w:rsid w:val="00EB5636"/>
    <w:rsid w:val="00EB5853"/>
    <w:rsid w:val="00EB5A2A"/>
    <w:rsid w:val="00EB5AD2"/>
    <w:rsid w:val="00EB69F4"/>
    <w:rsid w:val="00EB7447"/>
    <w:rsid w:val="00EB772A"/>
    <w:rsid w:val="00EB7DA2"/>
    <w:rsid w:val="00EB7E51"/>
    <w:rsid w:val="00EB7F15"/>
    <w:rsid w:val="00EC04BE"/>
    <w:rsid w:val="00EC0CCD"/>
    <w:rsid w:val="00EC0D10"/>
    <w:rsid w:val="00EC0D8F"/>
    <w:rsid w:val="00EC1035"/>
    <w:rsid w:val="00EC1187"/>
    <w:rsid w:val="00EC123A"/>
    <w:rsid w:val="00EC1459"/>
    <w:rsid w:val="00EC177A"/>
    <w:rsid w:val="00EC2103"/>
    <w:rsid w:val="00EC21A8"/>
    <w:rsid w:val="00EC261E"/>
    <w:rsid w:val="00EC262C"/>
    <w:rsid w:val="00EC278A"/>
    <w:rsid w:val="00EC29F4"/>
    <w:rsid w:val="00EC2AC1"/>
    <w:rsid w:val="00EC2F7F"/>
    <w:rsid w:val="00EC36D2"/>
    <w:rsid w:val="00EC4466"/>
    <w:rsid w:val="00EC45B4"/>
    <w:rsid w:val="00EC4C0C"/>
    <w:rsid w:val="00EC4E3A"/>
    <w:rsid w:val="00EC5144"/>
    <w:rsid w:val="00EC55C0"/>
    <w:rsid w:val="00EC582D"/>
    <w:rsid w:val="00EC5C60"/>
    <w:rsid w:val="00EC6566"/>
    <w:rsid w:val="00EC6583"/>
    <w:rsid w:val="00EC6773"/>
    <w:rsid w:val="00EC6AE2"/>
    <w:rsid w:val="00EC723A"/>
    <w:rsid w:val="00EC78B3"/>
    <w:rsid w:val="00EC7E26"/>
    <w:rsid w:val="00EC7EA6"/>
    <w:rsid w:val="00EC7F87"/>
    <w:rsid w:val="00ED04B1"/>
    <w:rsid w:val="00ED088A"/>
    <w:rsid w:val="00ED08E1"/>
    <w:rsid w:val="00ED0954"/>
    <w:rsid w:val="00ED0A7B"/>
    <w:rsid w:val="00ED1DE2"/>
    <w:rsid w:val="00ED2110"/>
    <w:rsid w:val="00ED2216"/>
    <w:rsid w:val="00ED240A"/>
    <w:rsid w:val="00ED2426"/>
    <w:rsid w:val="00ED253E"/>
    <w:rsid w:val="00ED27BB"/>
    <w:rsid w:val="00ED28FC"/>
    <w:rsid w:val="00ED29EA"/>
    <w:rsid w:val="00ED3620"/>
    <w:rsid w:val="00ED3CF7"/>
    <w:rsid w:val="00ED3E21"/>
    <w:rsid w:val="00ED3EB6"/>
    <w:rsid w:val="00ED4476"/>
    <w:rsid w:val="00ED4646"/>
    <w:rsid w:val="00ED48DD"/>
    <w:rsid w:val="00ED49E1"/>
    <w:rsid w:val="00ED4CA8"/>
    <w:rsid w:val="00ED504E"/>
    <w:rsid w:val="00ED5494"/>
    <w:rsid w:val="00ED583B"/>
    <w:rsid w:val="00ED5BC5"/>
    <w:rsid w:val="00ED5C09"/>
    <w:rsid w:val="00ED5D23"/>
    <w:rsid w:val="00ED60C4"/>
    <w:rsid w:val="00ED6324"/>
    <w:rsid w:val="00ED64C3"/>
    <w:rsid w:val="00ED65C7"/>
    <w:rsid w:val="00ED66A9"/>
    <w:rsid w:val="00ED677C"/>
    <w:rsid w:val="00ED684D"/>
    <w:rsid w:val="00ED6EEF"/>
    <w:rsid w:val="00ED74ED"/>
    <w:rsid w:val="00ED76B2"/>
    <w:rsid w:val="00ED7895"/>
    <w:rsid w:val="00ED7E28"/>
    <w:rsid w:val="00ED7E82"/>
    <w:rsid w:val="00EE03F6"/>
    <w:rsid w:val="00EE0A06"/>
    <w:rsid w:val="00EE0BE4"/>
    <w:rsid w:val="00EE178B"/>
    <w:rsid w:val="00EE2238"/>
    <w:rsid w:val="00EE22FA"/>
    <w:rsid w:val="00EE2655"/>
    <w:rsid w:val="00EE3111"/>
    <w:rsid w:val="00EE32B2"/>
    <w:rsid w:val="00EE34EF"/>
    <w:rsid w:val="00EE35B9"/>
    <w:rsid w:val="00EE3F7E"/>
    <w:rsid w:val="00EE4B91"/>
    <w:rsid w:val="00EE5133"/>
    <w:rsid w:val="00EE5332"/>
    <w:rsid w:val="00EE584F"/>
    <w:rsid w:val="00EE5934"/>
    <w:rsid w:val="00EE59EF"/>
    <w:rsid w:val="00EE5AA8"/>
    <w:rsid w:val="00EE5BEE"/>
    <w:rsid w:val="00EE66A2"/>
    <w:rsid w:val="00EE66E6"/>
    <w:rsid w:val="00EE6A42"/>
    <w:rsid w:val="00EE6ABE"/>
    <w:rsid w:val="00EE6F8D"/>
    <w:rsid w:val="00EE728B"/>
    <w:rsid w:val="00EE7483"/>
    <w:rsid w:val="00EE7530"/>
    <w:rsid w:val="00EE75A2"/>
    <w:rsid w:val="00EE7638"/>
    <w:rsid w:val="00EE7D70"/>
    <w:rsid w:val="00EF068C"/>
    <w:rsid w:val="00EF082A"/>
    <w:rsid w:val="00EF090F"/>
    <w:rsid w:val="00EF09FB"/>
    <w:rsid w:val="00EF0D43"/>
    <w:rsid w:val="00EF18C9"/>
    <w:rsid w:val="00EF1C39"/>
    <w:rsid w:val="00EF2783"/>
    <w:rsid w:val="00EF2FE3"/>
    <w:rsid w:val="00EF302D"/>
    <w:rsid w:val="00EF36E7"/>
    <w:rsid w:val="00EF3B2A"/>
    <w:rsid w:val="00EF3C8C"/>
    <w:rsid w:val="00EF3E4B"/>
    <w:rsid w:val="00EF52B5"/>
    <w:rsid w:val="00EF54BD"/>
    <w:rsid w:val="00EF5800"/>
    <w:rsid w:val="00EF5BAC"/>
    <w:rsid w:val="00EF5DE0"/>
    <w:rsid w:val="00EF6190"/>
    <w:rsid w:val="00EF6240"/>
    <w:rsid w:val="00EF65E9"/>
    <w:rsid w:val="00EF6A03"/>
    <w:rsid w:val="00EF6B28"/>
    <w:rsid w:val="00EF6C32"/>
    <w:rsid w:val="00EF7126"/>
    <w:rsid w:val="00EF71A0"/>
    <w:rsid w:val="00EF75AE"/>
    <w:rsid w:val="00EF75EB"/>
    <w:rsid w:val="00EF79A5"/>
    <w:rsid w:val="00EF7D7E"/>
    <w:rsid w:val="00EF7E2D"/>
    <w:rsid w:val="00F005CA"/>
    <w:rsid w:val="00F00611"/>
    <w:rsid w:val="00F00980"/>
    <w:rsid w:val="00F01074"/>
    <w:rsid w:val="00F01512"/>
    <w:rsid w:val="00F01532"/>
    <w:rsid w:val="00F01658"/>
    <w:rsid w:val="00F01982"/>
    <w:rsid w:val="00F01AE0"/>
    <w:rsid w:val="00F01B68"/>
    <w:rsid w:val="00F0224A"/>
    <w:rsid w:val="00F02527"/>
    <w:rsid w:val="00F02878"/>
    <w:rsid w:val="00F02954"/>
    <w:rsid w:val="00F02A0D"/>
    <w:rsid w:val="00F02CE8"/>
    <w:rsid w:val="00F03115"/>
    <w:rsid w:val="00F031F6"/>
    <w:rsid w:val="00F03393"/>
    <w:rsid w:val="00F03548"/>
    <w:rsid w:val="00F03615"/>
    <w:rsid w:val="00F03653"/>
    <w:rsid w:val="00F0376B"/>
    <w:rsid w:val="00F039B2"/>
    <w:rsid w:val="00F03A17"/>
    <w:rsid w:val="00F03D41"/>
    <w:rsid w:val="00F045AA"/>
    <w:rsid w:val="00F046B3"/>
    <w:rsid w:val="00F05172"/>
    <w:rsid w:val="00F0586E"/>
    <w:rsid w:val="00F0599D"/>
    <w:rsid w:val="00F059C3"/>
    <w:rsid w:val="00F05C2B"/>
    <w:rsid w:val="00F06ABD"/>
    <w:rsid w:val="00F06C1B"/>
    <w:rsid w:val="00F07730"/>
    <w:rsid w:val="00F0773B"/>
    <w:rsid w:val="00F07BEF"/>
    <w:rsid w:val="00F100DF"/>
    <w:rsid w:val="00F1021F"/>
    <w:rsid w:val="00F10902"/>
    <w:rsid w:val="00F111E5"/>
    <w:rsid w:val="00F11C98"/>
    <w:rsid w:val="00F11E54"/>
    <w:rsid w:val="00F11FF3"/>
    <w:rsid w:val="00F130F1"/>
    <w:rsid w:val="00F13229"/>
    <w:rsid w:val="00F13596"/>
    <w:rsid w:val="00F13AAB"/>
    <w:rsid w:val="00F13C7C"/>
    <w:rsid w:val="00F140D2"/>
    <w:rsid w:val="00F14298"/>
    <w:rsid w:val="00F145B4"/>
    <w:rsid w:val="00F158DD"/>
    <w:rsid w:val="00F159FD"/>
    <w:rsid w:val="00F15FA0"/>
    <w:rsid w:val="00F1600E"/>
    <w:rsid w:val="00F162CE"/>
    <w:rsid w:val="00F16903"/>
    <w:rsid w:val="00F175AF"/>
    <w:rsid w:val="00F177BD"/>
    <w:rsid w:val="00F17B1F"/>
    <w:rsid w:val="00F2011A"/>
    <w:rsid w:val="00F2011D"/>
    <w:rsid w:val="00F20506"/>
    <w:rsid w:val="00F2094D"/>
    <w:rsid w:val="00F212D4"/>
    <w:rsid w:val="00F213DA"/>
    <w:rsid w:val="00F217F9"/>
    <w:rsid w:val="00F21835"/>
    <w:rsid w:val="00F21933"/>
    <w:rsid w:val="00F21B63"/>
    <w:rsid w:val="00F21FDA"/>
    <w:rsid w:val="00F2228A"/>
    <w:rsid w:val="00F222DD"/>
    <w:rsid w:val="00F226B4"/>
    <w:rsid w:val="00F229CA"/>
    <w:rsid w:val="00F22A33"/>
    <w:rsid w:val="00F22F22"/>
    <w:rsid w:val="00F230D1"/>
    <w:rsid w:val="00F2324A"/>
    <w:rsid w:val="00F23669"/>
    <w:rsid w:val="00F23748"/>
    <w:rsid w:val="00F23BE3"/>
    <w:rsid w:val="00F23C61"/>
    <w:rsid w:val="00F2451E"/>
    <w:rsid w:val="00F2477F"/>
    <w:rsid w:val="00F24988"/>
    <w:rsid w:val="00F24ACC"/>
    <w:rsid w:val="00F25147"/>
    <w:rsid w:val="00F2520F"/>
    <w:rsid w:val="00F2555A"/>
    <w:rsid w:val="00F25744"/>
    <w:rsid w:val="00F260D7"/>
    <w:rsid w:val="00F26AC2"/>
    <w:rsid w:val="00F26B87"/>
    <w:rsid w:val="00F26CF3"/>
    <w:rsid w:val="00F26FA8"/>
    <w:rsid w:val="00F2700F"/>
    <w:rsid w:val="00F27D0E"/>
    <w:rsid w:val="00F300C0"/>
    <w:rsid w:val="00F30EC0"/>
    <w:rsid w:val="00F30F48"/>
    <w:rsid w:val="00F30FF2"/>
    <w:rsid w:val="00F31205"/>
    <w:rsid w:val="00F316C7"/>
    <w:rsid w:val="00F318B4"/>
    <w:rsid w:val="00F31CDF"/>
    <w:rsid w:val="00F31D86"/>
    <w:rsid w:val="00F31E4E"/>
    <w:rsid w:val="00F32082"/>
    <w:rsid w:val="00F326E1"/>
    <w:rsid w:val="00F32F9A"/>
    <w:rsid w:val="00F330E0"/>
    <w:rsid w:val="00F33234"/>
    <w:rsid w:val="00F33279"/>
    <w:rsid w:val="00F33724"/>
    <w:rsid w:val="00F3382B"/>
    <w:rsid w:val="00F3388B"/>
    <w:rsid w:val="00F339CA"/>
    <w:rsid w:val="00F33A0C"/>
    <w:rsid w:val="00F33CA2"/>
    <w:rsid w:val="00F340CD"/>
    <w:rsid w:val="00F340FD"/>
    <w:rsid w:val="00F341BB"/>
    <w:rsid w:val="00F3427E"/>
    <w:rsid w:val="00F344BB"/>
    <w:rsid w:val="00F3477B"/>
    <w:rsid w:val="00F34BDD"/>
    <w:rsid w:val="00F353B5"/>
    <w:rsid w:val="00F35632"/>
    <w:rsid w:val="00F35855"/>
    <w:rsid w:val="00F35AB5"/>
    <w:rsid w:val="00F365CF"/>
    <w:rsid w:val="00F3776E"/>
    <w:rsid w:val="00F37904"/>
    <w:rsid w:val="00F37C8E"/>
    <w:rsid w:val="00F37F70"/>
    <w:rsid w:val="00F40167"/>
    <w:rsid w:val="00F401BD"/>
    <w:rsid w:val="00F402CF"/>
    <w:rsid w:val="00F40A1C"/>
    <w:rsid w:val="00F40B08"/>
    <w:rsid w:val="00F414DF"/>
    <w:rsid w:val="00F415C3"/>
    <w:rsid w:val="00F415EA"/>
    <w:rsid w:val="00F41E94"/>
    <w:rsid w:val="00F4213A"/>
    <w:rsid w:val="00F425F4"/>
    <w:rsid w:val="00F42D04"/>
    <w:rsid w:val="00F42E82"/>
    <w:rsid w:val="00F42EDE"/>
    <w:rsid w:val="00F42F25"/>
    <w:rsid w:val="00F4330D"/>
    <w:rsid w:val="00F435C9"/>
    <w:rsid w:val="00F435D0"/>
    <w:rsid w:val="00F43866"/>
    <w:rsid w:val="00F43E48"/>
    <w:rsid w:val="00F4416C"/>
    <w:rsid w:val="00F446E0"/>
    <w:rsid w:val="00F44D3E"/>
    <w:rsid w:val="00F44DDF"/>
    <w:rsid w:val="00F450CC"/>
    <w:rsid w:val="00F450EA"/>
    <w:rsid w:val="00F4524F"/>
    <w:rsid w:val="00F453D4"/>
    <w:rsid w:val="00F4582E"/>
    <w:rsid w:val="00F4647B"/>
    <w:rsid w:val="00F469E5"/>
    <w:rsid w:val="00F46D5B"/>
    <w:rsid w:val="00F471A5"/>
    <w:rsid w:val="00F471D9"/>
    <w:rsid w:val="00F4753D"/>
    <w:rsid w:val="00F47A78"/>
    <w:rsid w:val="00F47B26"/>
    <w:rsid w:val="00F47D12"/>
    <w:rsid w:val="00F50097"/>
    <w:rsid w:val="00F50118"/>
    <w:rsid w:val="00F501E6"/>
    <w:rsid w:val="00F50368"/>
    <w:rsid w:val="00F505CE"/>
    <w:rsid w:val="00F509DE"/>
    <w:rsid w:val="00F50B9D"/>
    <w:rsid w:val="00F50D1E"/>
    <w:rsid w:val="00F51554"/>
    <w:rsid w:val="00F51BB0"/>
    <w:rsid w:val="00F52499"/>
    <w:rsid w:val="00F52E8A"/>
    <w:rsid w:val="00F52EE6"/>
    <w:rsid w:val="00F53468"/>
    <w:rsid w:val="00F5377A"/>
    <w:rsid w:val="00F537F0"/>
    <w:rsid w:val="00F541DE"/>
    <w:rsid w:val="00F546E2"/>
    <w:rsid w:val="00F54A3C"/>
    <w:rsid w:val="00F54A80"/>
    <w:rsid w:val="00F54C1F"/>
    <w:rsid w:val="00F55268"/>
    <w:rsid w:val="00F55495"/>
    <w:rsid w:val="00F5568F"/>
    <w:rsid w:val="00F55959"/>
    <w:rsid w:val="00F55FD4"/>
    <w:rsid w:val="00F563B6"/>
    <w:rsid w:val="00F56B22"/>
    <w:rsid w:val="00F56DCF"/>
    <w:rsid w:val="00F5705E"/>
    <w:rsid w:val="00F571AC"/>
    <w:rsid w:val="00F57549"/>
    <w:rsid w:val="00F578AB"/>
    <w:rsid w:val="00F57C5D"/>
    <w:rsid w:val="00F57DF3"/>
    <w:rsid w:val="00F57EF9"/>
    <w:rsid w:val="00F60164"/>
    <w:rsid w:val="00F601C7"/>
    <w:rsid w:val="00F60D99"/>
    <w:rsid w:val="00F61168"/>
    <w:rsid w:val="00F61700"/>
    <w:rsid w:val="00F61939"/>
    <w:rsid w:val="00F61BA5"/>
    <w:rsid w:val="00F61E55"/>
    <w:rsid w:val="00F62000"/>
    <w:rsid w:val="00F6202B"/>
    <w:rsid w:val="00F62E17"/>
    <w:rsid w:val="00F63235"/>
    <w:rsid w:val="00F63299"/>
    <w:rsid w:val="00F632B1"/>
    <w:rsid w:val="00F6346F"/>
    <w:rsid w:val="00F6348E"/>
    <w:rsid w:val="00F634BA"/>
    <w:rsid w:val="00F63597"/>
    <w:rsid w:val="00F64200"/>
    <w:rsid w:val="00F64312"/>
    <w:rsid w:val="00F647A5"/>
    <w:rsid w:val="00F64DBB"/>
    <w:rsid w:val="00F64EA0"/>
    <w:rsid w:val="00F6531F"/>
    <w:rsid w:val="00F65379"/>
    <w:rsid w:val="00F65770"/>
    <w:rsid w:val="00F65D98"/>
    <w:rsid w:val="00F660A0"/>
    <w:rsid w:val="00F6635A"/>
    <w:rsid w:val="00F668B6"/>
    <w:rsid w:val="00F66D35"/>
    <w:rsid w:val="00F6711D"/>
    <w:rsid w:val="00F671B5"/>
    <w:rsid w:val="00F671F9"/>
    <w:rsid w:val="00F67494"/>
    <w:rsid w:val="00F6759D"/>
    <w:rsid w:val="00F678FF"/>
    <w:rsid w:val="00F6798C"/>
    <w:rsid w:val="00F679A9"/>
    <w:rsid w:val="00F67B5E"/>
    <w:rsid w:val="00F67FCD"/>
    <w:rsid w:val="00F70388"/>
    <w:rsid w:val="00F7041B"/>
    <w:rsid w:val="00F7185E"/>
    <w:rsid w:val="00F7187A"/>
    <w:rsid w:val="00F71C0B"/>
    <w:rsid w:val="00F720AC"/>
    <w:rsid w:val="00F7222F"/>
    <w:rsid w:val="00F72875"/>
    <w:rsid w:val="00F728A7"/>
    <w:rsid w:val="00F72BB0"/>
    <w:rsid w:val="00F735E0"/>
    <w:rsid w:val="00F73766"/>
    <w:rsid w:val="00F73AE4"/>
    <w:rsid w:val="00F73B03"/>
    <w:rsid w:val="00F73B32"/>
    <w:rsid w:val="00F74300"/>
    <w:rsid w:val="00F74723"/>
    <w:rsid w:val="00F74BEC"/>
    <w:rsid w:val="00F74E3C"/>
    <w:rsid w:val="00F751DD"/>
    <w:rsid w:val="00F753E4"/>
    <w:rsid w:val="00F75756"/>
    <w:rsid w:val="00F758AA"/>
    <w:rsid w:val="00F759FA"/>
    <w:rsid w:val="00F75A64"/>
    <w:rsid w:val="00F75B4D"/>
    <w:rsid w:val="00F75C65"/>
    <w:rsid w:val="00F75DAE"/>
    <w:rsid w:val="00F761E0"/>
    <w:rsid w:val="00F767C6"/>
    <w:rsid w:val="00F76BB2"/>
    <w:rsid w:val="00F76D97"/>
    <w:rsid w:val="00F771E6"/>
    <w:rsid w:val="00F7722F"/>
    <w:rsid w:val="00F77419"/>
    <w:rsid w:val="00F7776D"/>
    <w:rsid w:val="00F778AB"/>
    <w:rsid w:val="00F77911"/>
    <w:rsid w:val="00F77D6F"/>
    <w:rsid w:val="00F77DB7"/>
    <w:rsid w:val="00F77E92"/>
    <w:rsid w:val="00F80253"/>
    <w:rsid w:val="00F803F1"/>
    <w:rsid w:val="00F8060F"/>
    <w:rsid w:val="00F8085F"/>
    <w:rsid w:val="00F80A2C"/>
    <w:rsid w:val="00F80B3C"/>
    <w:rsid w:val="00F80BEE"/>
    <w:rsid w:val="00F81104"/>
    <w:rsid w:val="00F8121C"/>
    <w:rsid w:val="00F814F5"/>
    <w:rsid w:val="00F8176C"/>
    <w:rsid w:val="00F81DF9"/>
    <w:rsid w:val="00F820AC"/>
    <w:rsid w:val="00F82420"/>
    <w:rsid w:val="00F82817"/>
    <w:rsid w:val="00F83469"/>
    <w:rsid w:val="00F83645"/>
    <w:rsid w:val="00F8381E"/>
    <w:rsid w:val="00F83D2F"/>
    <w:rsid w:val="00F84098"/>
    <w:rsid w:val="00F841C8"/>
    <w:rsid w:val="00F84265"/>
    <w:rsid w:val="00F84340"/>
    <w:rsid w:val="00F8445B"/>
    <w:rsid w:val="00F845B4"/>
    <w:rsid w:val="00F8533D"/>
    <w:rsid w:val="00F85404"/>
    <w:rsid w:val="00F85614"/>
    <w:rsid w:val="00F8570E"/>
    <w:rsid w:val="00F85C19"/>
    <w:rsid w:val="00F85C98"/>
    <w:rsid w:val="00F85F54"/>
    <w:rsid w:val="00F86269"/>
    <w:rsid w:val="00F8630D"/>
    <w:rsid w:val="00F86A77"/>
    <w:rsid w:val="00F86BB1"/>
    <w:rsid w:val="00F87BE7"/>
    <w:rsid w:val="00F90325"/>
    <w:rsid w:val="00F90616"/>
    <w:rsid w:val="00F90C58"/>
    <w:rsid w:val="00F90F32"/>
    <w:rsid w:val="00F911D6"/>
    <w:rsid w:val="00F91CE6"/>
    <w:rsid w:val="00F91DE3"/>
    <w:rsid w:val="00F91E73"/>
    <w:rsid w:val="00F9224A"/>
    <w:rsid w:val="00F923FD"/>
    <w:rsid w:val="00F92A54"/>
    <w:rsid w:val="00F92C94"/>
    <w:rsid w:val="00F92CA0"/>
    <w:rsid w:val="00F930DC"/>
    <w:rsid w:val="00F93947"/>
    <w:rsid w:val="00F93CBA"/>
    <w:rsid w:val="00F9424B"/>
    <w:rsid w:val="00F94260"/>
    <w:rsid w:val="00F94396"/>
    <w:rsid w:val="00F943E4"/>
    <w:rsid w:val="00F9454F"/>
    <w:rsid w:val="00F945BA"/>
    <w:rsid w:val="00F94718"/>
    <w:rsid w:val="00F94906"/>
    <w:rsid w:val="00F9495F"/>
    <w:rsid w:val="00F94A5C"/>
    <w:rsid w:val="00F94D8E"/>
    <w:rsid w:val="00F95031"/>
    <w:rsid w:val="00F95F8F"/>
    <w:rsid w:val="00F962DF"/>
    <w:rsid w:val="00F963F0"/>
    <w:rsid w:val="00F96519"/>
    <w:rsid w:val="00F968D7"/>
    <w:rsid w:val="00F97260"/>
    <w:rsid w:val="00F97431"/>
    <w:rsid w:val="00F97694"/>
    <w:rsid w:val="00F97FE9"/>
    <w:rsid w:val="00FA02D3"/>
    <w:rsid w:val="00FA0359"/>
    <w:rsid w:val="00FA061E"/>
    <w:rsid w:val="00FA0912"/>
    <w:rsid w:val="00FA0C17"/>
    <w:rsid w:val="00FA0C5E"/>
    <w:rsid w:val="00FA0F08"/>
    <w:rsid w:val="00FA10C5"/>
    <w:rsid w:val="00FA161E"/>
    <w:rsid w:val="00FA1735"/>
    <w:rsid w:val="00FA1D6C"/>
    <w:rsid w:val="00FA1F8C"/>
    <w:rsid w:val="00FA2134"/>
    <w:rsid w:val="00FA2F45"/>
    <w:rsid w:val="00FA2FDF"/>
    <w:rsid w:val="00FA32AD"/>
    <w:rsid w:val="00FA39C2"/>
    <w:rsid w:val="00FA3F2E"/>
    <w:rsid w:val="00FA4046"/>
    <w:rsid w:val="00FA44AB"/>
    <w:rsid w:val="00FA4AB3"/>
    <w:rsid w:val="00FA4AC8"/>
    <w:rsid w:val="00FA4F6E"/>
    <w:rsid w:val="00FA4FF1"/>
    <w:rsid w:val="00FA50C9"/>
    <w:rsid w:val="00FA56B4"/>
    <w:rsid w:val="00FA59C5"/>
    <w:rsid w:val="00FA5E61"/>
    <w:rsid w:val="00FA5E8F"/>
    <w:rsid w:val="00FA6012"/>
    <w:rsid w:val="00FA633F"/>
    <w:rsid w:val="00FA64E6"/>
    <w:rsid w:val="00FA6A72"/>
    <w:rsid w:val="00FA6DDC"/>
    <w:rsid w:val="00FA6EC6"/>
    <w:rsid w:val="00FA7145"/>
    <w:rsid w:val="00FA7274"/>
    <w:rsid w:val="00FA7344"/>
    <w:rsid w:val="00FA73E7"/>
    <w:rsid w:val="00FA78A6"/>
    <w:rsid w:val="00FA7BAC"/>
    <w:rsid w:val="00FA7F69"/>
    <w:rsid w:val="00FA7FFA"/>
    <w:rsid w:val="00FB0181"/>
    <w:rsid w:val="00FB0233"/>
    <w:rsid w:val="00FB049F"/>
    <w:rsid w:val="00FB07E7"/>
    <w:rsid w:val="00FB0FA8"/>
    <w:rsid w:val="00FB19F6"/>
    <w:rsid w:val="00FB1A11"/>
    <w:rsid w:val="00FB1A4F"/>
    <w:rsid w:val="00FB1BBF"/>
    <w:rsid w:val="00FB1D0D"/>
    <w:rsid w:val="00FB1DA3"/>
    <w:rsid w:val="00FB1F8F"/>
    <w:rsid w:val="00FB228D"/>
    <w:rsid w:val="00FB24C9"/>
    <w:rsid w:val="00FB25A2"/>
    <w:rsid w:val="00FB25F5"/>
    <w:rsid w:val="00FB2772"/>
    <w:rsid w:val="00FB2A8B"/>
    <w:rsid w:val="00FB2B1D"/>
    <w:rsid w:val="00FB2C70"/>
    <w:rsid w:val="00FB2D68"/>
    <w:rsid w:val="00FB3486"/>
    <w:rsid w:val="00FB36E5"/>
    <w:rsid w:val="00FB3757"/>
    <w:rsid w:val="00FB3797"/>
    <w:rsid w:val="00FB38B1"/>
    <w:rsid w:val="00FB3CFB"/>
    <w:rsid w:val="00FB3EBD"/>
    <w:rsid w:val="00FB4157"/>
    <w:rsid w:val="00FB421B"/>
    <w:rsid w:val="00FB4412"/>
    <w:rsid w:val="00FB450E"/>
    <w:rsid w:val="00FB4FB4"/>
    <w:rsid w:val="00FB534E"/>
    <w:rsid w:val="00FB55EC"/>
    <w:rsid w:val="00FB56C1"/>
    <w:rsid w:val="00FB586C"/>
    <w:rsid w:val="00FB5915"/>
    <w:rsid w:val="00FB5B99"/>
    <w:rsid w:val="00FB5C06"/>
    <w:rsid w:val="00FB5E8F"/>
    <w:rsid w:val="00FB6CFD"/>
    <w:rsid w:val="00FB701B"/>
    <w:rsid w:val="00FB71F8"/>
    <w:rsid w:val="00FB7493"/>
    <w:rsid w:val="00FB758B"/>
    <w:rsid w:val="00FB75B5"/>
    <w:rsid w:val="00FB7BEA"/>
    <w:rsid w:val="00FB7D58"/>
    <w:rsid w:val="00FB7E07"/>
    <w:rsid w:val="00FB7EBD"/>
    <w:rsid w:val="00FB7FE6"/>
    <w:rsid w:val="00FC07D3"/>
    <w:rsid w:val="00FC0CCC"/>
    <w:rsid w:val="00FC0F7F"/>
    <w:rsid w:val="00FC0FA8"/>
    <w:rsid w:val="00FC12DE"/>
    <w:rsid w:val="00FC15AD"/>
    <w:rsid w:val="00FC18F8"/>
    <w:rsid w:val="00FC190C"/>
    <w:rsid w:val="00FC1948"/>
    <w:rsid w:val="00FC2032"/>
    <w:rsid w:val="00FC206A"/>
    <w:rsid w:val="00FC2571"/>
    <w:rsid w:val="00FC290E"/>
    <w:rsid w:val="00FC2D18"/>
    <w:rsid w:val="00FC2F34"/>
    <w:rsid w:val="00FC2F60"/>
    <w:rsid w:val="00FC2FF2"/>
    <w:rsid w:val="00FC3168"/>
    <w:rsid w:val="00FC333A"/>
    <w:rsid w:val="00FC34A7"/>
    <w:rsid w:val="00FC3B70"/>
    <w:rsid w:val="00FC3F29"/>
    <w:rsid w:val="00FC406D"/>
    <w:rsid w:val="00FC44F1"/>
    <w:rsid w:val="00FC464C"/>
    <w:rsid w:val="00FC47D2"/>
    <w:rsid w:val="00FC499D"/>
    <w:rsid w:val="00FC4D43"/>
    <w:rsid w:val="00FC4FD0"/>
    <w:rsid w:val="00FC5056"/>
    <w:rsid w:val="00FC5493"/>
    <w:rsid w:val="00FC5C74"/>
    <w:rsid w:val="00FC5E33"/>
    <w:rsid w:val="00FC616C"/>
    <w:rsid w:val="00FC6553"/>
    <w:rsid w:val="00FC65E8"/>
    <w:rsid w:val="00FC6765"/>
    <w:rsid w:val="00FC7E71"/>
    <w:rsid w:val="00FD020A"/>
    <w:rsid w:val="00FD021E"/>
    <w:rsid w:val="00FD03E4"/>
    <w:rsid w:val="00FD050D"/>
    <w:rsid w:val="00FD0D6F"/>
    <w:rsid w:val="00FD10A8"/>
    <w:rsid w:val="00FD12DE"/>
    <w:rsid w:val="00FD14EC"/>
    <w:rsid w:val="00FD18D6"/>
    <w:rsid w:val="00FD1AA3"/>
    <w:rsid w:val="00FD212A"/>
    <w:rsid w:val="00FD23EB"/>
    <w:rsid w:val="00FD2637"/>
    <w:rsid w:val="00FD2F4D"/>
    <w:rsid w:val="00FD2FBD"/>
    <w:rsid w:val="00FD36C4"/>
    <w:rsid w:val="00FD4C8D"/>
    <w:rsid w:val="00FD4DF4"/>
    <w:rsid w:val="00FD54C8"/>
    <w:rsid w:val="00FD552D"/>
    <w:rsid w:val="00FD58EA"/>
    <w:rsid w:val="00FD5A60"/>
    <w:rsid w:val="00FD5D65"/>
    <w:rsid w:val="00FD5D75"/>
    <w:rsid w:val="00FD5D95"/>
    <w:rsid w:val="00FD5E79"/>
    <w:rsid w:val="00FD6ACA"/>
    <w:rsid w:val="00FD6ADE"/>
    <w:rsid w:val="00FD6B62"/>
    <w:rsid w:val="00FD70D9"/>
    <w:rsid w:val="00FD7296"/>
    <w:rsid w:val="00FD72D2"/>
    <w:rsid w:val="00FD731C"/>
    <w:rsid w:val="00FD7D4F"/>
    <w:rsid w:val="00FD7E09"/>
    <w:rsid w:val="00FD7E62"/>
    <w:rsid w:val="00FE0620"/>
    <w:rsid w:val="00FE0A26"/>
    <w:rsid w:val="00FE0D8E"/>
    <w:rsid w:val="00FE11A8"/>
    <w:rsid w:val="00FE1830"/>
    <w:rsid w:val="00FE1CF0"/>
    <w:rsid w:val="00FE1CF1"/>
    <w:rsid w:val="00FE20D6"/>
    <w:rsid w:val="00FE2164"/>
    <w:rsid w:val="00FE2885"/>
    <w:rsid w:val="00FE2B0A"/>
    <w:rsid w:val="00FE2DB9"/>
    <w:rsid w:val="00FE31A7"/>
    <w:rsid w:val="00FE3281"/>
    <w:rsid w:val="00FE32C2"/>
    <w:rsid w:val="00FE3356"/>
    <w:rsid w:val="00FE3636"/>
    <w:rsid w:val="00FE385C"/>
    <w:rsid w:val="00FE407A"/>
    <w:rsid w:val="00FE4467"/>
    <w:rsid w:val="00FE49F7"/>
    <w:rsid w:val="00FE58A5"/>
    <w:rsid w:val="00FE5AC4"/>
    <w:rsid w:val="00FE7265"/>
    <w:rsid w:val="00FE755A"/>
    <w:rsid w:val="00FE758C"/>
    <w:rsid w:val="00FE7EAC"/>
    <w:rsid w:val="00FF0200"/>
    <w:rsid w:val="00FF0249"/>
    <w:rsid w:val="00FF09AE"/>
    <w:rsid w:val="00FF0A72"/>
    <w:rsid w:val="00FF0BD6"/>
    <w:rsid w:val="00FF0C45"/>
    <w:rsid w:val="00FF0E01"/>
    <w:rsid w:val="00FF0E62"/>
    <w:rsid w:val="00FF1295"/>
    <w:rsid w:val="00FF13AD"/>
    <w:rsid w:val="00FF16C8"/>
    <w:rsid w:val="00FF1C21"/>
    <w:rsid w:val="00FF1D0B"/>
    <w:rsid w:val="00FF20FA"/>
    <w:rsid w:val="00FF2360"/>
    <w:rsid w:val="00FF25FB"/>
    <w:rsid w:val="00FF26B0"/>
    <w:rsid w:val="00FF2B21"/>
    <w:rsid w:val="00FF2CD6"/>
    <w:rsid w:val="00FF303D"/>
    <w:rsid w:val="00FF3344"/>
    <w:rsid w:val="00FF363D"/>
    <w:rsid w:val="00FF3914"/>
    <w:rsid w:val="00FF3DF9"/>
    <w:rsid w:val="00FF4132"/>
    <w:rsid w:val="00FF4431"/>
    <w:rsid w:val="00FF44B0"/>
    <w:rsid w:val="00FF4DEF"/>
    <w:rsid w:val="00FF5B1B"/>
    <w:rsid w:val="00FF5B94"/>
    <w:rsid w:val="00FF6223"/>
    <w:rsid w:val="00FF6579"/>
    <w:rsid w:val="00FF6A17"/>
    <w:rsid w:val="00FF6BA5"/>
    <w:rsid w:val="00FF6D9F"/>
    <w:rsid w:val="00FF6FFD"/>
    <w:rsid w:val="00FF721B"/>
    <w:rsid w:val="00FF741F"/>
    <w:rsid w:val="00FF7A9F"/>
    <w:rsid w:val="00FF7E2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84D"/>
    <w:rPr>
      <w:sz w:val="24"/>
      <w:szCs w:val="24"/>
      <w:lang w:val="en-US" w:eastAsia="en-US"/>
    </w:rPr>
  </w:style>
  <w:style w:type="paragraph" w:styleId="Heading1">
    <w:name w:val="heading 1"/>
    <w:basedOn w:val="Normal"/>
    <w:next w:val="Normal"/>
    <w:qFormat/>
    <w:rsid w:val="00E911B3"/>
    <w:pPr>
      <w:numPr>
        <w:numId w:val="1"/>
      </w:numPr>
      <w:spacing w:before="240"/>
      <w:outlineLvl w:val="0"/>
    </w:pPr>
    <w:rPr>
      <w:rFonts w:ascii="Univers (WN)" w:hAnsi="Univers (WN)"/>
      <w:b/>
      <w:szCs w:val="20"/>
      <w:u w:val="single"/>
    </w:rPr>
  </w:style>
  <w:style w:type="paragraph" w:styleId="Heading2">
    <w:name w:val="heading 2"/>
    <w:basedOn w:val="Normal"/>
    <w:next w:val="Normal"/>
    <w:qFormat/>
    <w:rsid w:val="00E911B3"/>
    <w:pPr>
      <w:spacing w:before="120"/>
      <w:outlineLvl w:val="1"/>
    </w:pPr>
    <w:rPr>
      <w:rFonts w:ascii="Univers (WN)" w:hAnsi="Univers (WN)"/>
      <w:b/>
      <w:szCs w:val="20"/>
    </w:rPr>
  </w:style>
  <w:style w:type="paragraph" w:styleId="Heading3">
    <w:name w:val="heading 3"/>
    <w:basedOn w:val="Normal"/>
    <w:next w:val="NormalIndent"/>
    <w:qFormat/>
    <w:rsid w:val="00E911B3"/>
    <w:pPr>
      <w:ind w:left="360"/>
      <w:outlineLvl w:val="2"/>
    </w:pPr>
    <w:rPr>
      <w:rFonts w:ascii="CG Times (WN)" w:hAnsi="CG Times (WN)"/>
      <w:b/>
      <w:szCs w:val="20"/>
    </w:rPr>
  </w:style>
  <w:style w:type="paragraph" w:styleId="Heading4">
    <w:name w:val="heading 4"/>
    <w:basedOn w:val="Normal"/>
    <w:next w:val="Normal"/>
    <w:qFormat/>
    <w:rsid w:val="00E911B3"/>
    <w:pPr>
      <w:keepNext/>
      <w:jc w:val="both"/>
      <w:outlineLvl w:val="3"/>
    </w:pPr>
    <w:rPr>
      <w:b/>
      <w:bCs/>
      <w:lang w:val="tr-TR"/>
    </w:rPr>
  </w:style>
  <w:style w:type="paragraph" w:styleId="Heading5">
    <w:name w:val="heading 5"/>
    <w:basedOn w:val="Normal"/>
    <w:next w:val="NormalIndent"/>
    <w:link w:val="Heading5Char"/>
    <w:qFormat/>
    <w:rsid w:val="00E911B3"/>
    <w:pPr>
      <w:ind w:left="720"/>
      <w:outlineLvl w:val="4"/>
    </w:pPr>
    <w:rPr>
      <w:rFonts w:ascii="CG Times (WN)" w:hAnsi="CG Times (WN)"/>
      <w:b/>
      <w:sz w:val="20"/>
      <w:szCs w:val="20"/>
    </w:rPr>
  </w:style>
  <w:style w:type="paragraph" w:styleId="Heading6">
    <w:name w:val="heading 6"/>
    <w:basedOn w:val="Normal"/>
    <w:next w:val="NormalIndent"/>
    <w:qFormat/>
    <w:rsid w:val="00E911B3"/>
    <w:pPr>
      <w:ind w:left="720"/>
      <w:outlineLvl w:val="5"/>
    </w:pPr>
    <w:rPr>
      <w:rFonts w:ascii="CG Times (WN)" w:hAnsi="CG Times (WN)"/>
      <w:sz w:val="20"/>
      <w:szCs w:val="20"/>
      <w:u w:val="single"/>
    </w:rPr>
  </w:style>
  <w:style w:type="paragraph" w:styleId="Heading7">
    <w:name w:val="heading 7"/>
    <w:basedOn w:val="Normal"/>
    <w:next w:val="NormalIndent"/>
    <w:qFormat/>
    <w:rsid w:val="00E911B3"/>
    <w:pPr>
      <w:ind w:left="720"/>
      <w:outlineLvl w:val="6"/>
    </w:pPr>
    <w:rPr>
      <w:rFonts w:ascii="CG Times (WN)" w:hAnsi="CG Times (WN)"/>
      <w:i/>
      <w:sz w:val="20"/>
      <w:szCs w:val="20"/>
    </w:rPr>
  </w:style>
  <w:style w:type="paragraph" w:styleId="Heading8">
    <w:name w:val="heading 8"/>
    <w:basedOn w:val="Normal"/>
    <w:next w:val="NormalIndent"/>
    <w:qFormat/>
    <w:rsid w:val="00E911B3"/>
    <w:pPr>
      <w:ind w:left="720"/>
      <w:outlineLvl w:val="7"/>
    </w:pPr>
    <w:rPr>
      <w:rFonts w:ascii="CG Times (WN)" w:hAnsi="CG Times (WN)"/>
      <w:i/>
      <w:sz w:val="20"/>
      <w:szCs w:val="20"/>
    </w:rPr>
  </w:style>
  <w:style w:type="paragraph" w:styleId="Heading9">
    <w:name w:val="heading 9"/>
    <w:basedOn w:val="Normal"/>
    <w:next w:val="Normal"/>
    <w:qFormat/>
    <w:rsid w:val="00E911B3"/>
    <w:pPr>
      <w:keepNext/>
      <w:outlineLvl w:val="8"/>
    </w:pPr>
    <w:rPr>
      <w:b/>
      <w:bCs/>
      <w:sz w:val="18"/>
      <w:szCs w:val="16"/>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E911B3"/>
    <w:pPr>
      <w:ind w:left="720"/>
    </w:pPr>
    <w:rPr>
      <w:sz w:val="20"/>
      <w:szCs w:val="20"/>
    </w:rPr>
  </w:style>
  <w:style w:type="paragraph" w:styleId="BodyTextIndent3">
    <w:name w:val="Body Text Indent 3"/>
    <w:basedOn w:val="Normal"/>
    <w:rsid w:val="00E911B3"/>
    <w:pPr>
      <w:tabs>
        <w:tab w:val="right" w:pos="5760"/>
        <w:tab w:val="right" w:pos="7320"/>
        <w:tab w:val="right" w:pos="8863"/>
      </w:tabs>
      <w:spacing w:line="230" w:lineRule="auto"/>
      <w:ind w:left="1440" w:hanging="873"/>
      <w:jc w:val="both"/>
    </w:pPr>
    <w:rPr>
      <w:sz w:val="22"/>
      <w:lang w:val="tr-TR"/>
    </w:rPr>
  </w:style>
  <w:style w:type="paragraph" w:styleId="FootnoteText">
    <w:name w:val="footnote text"/>
    <w:basedOn w:val="Normal"/>
    <w:semiHidden/>
    <w:rsid w:val="00E911B3"/>
    <w:rPr>
      <w:rFonts w:ascii="Courier New" w:hAnsi="Courier New"/>
      <w:szCs w:val="20"/>
      <w:lang w:val="en-AU"/>
    </w:rPr>
  </w:style>
  <w:style w:type="paragraph" w:styleId="BodyTextIndent">
    <w:name w:val="Body Text Indent"/>
    <w:basedOn w:val="Normal"/>
    <w:rsid w:val="00E911B3"/>
    <w:pPr>
      <w:ind w:firstLine="720"/>
      <w:jc w:val="both"/>
    </w:pPr>
    <w:rPr>
      <w:lang w:val="tr-TR"/>
    </w:rPr>
  </w:style>
  <w:style w:type="paragraph" w:styleId="BodyText">
    <w:name w:val="Body Text"/>
    <w:basedOn w:val="Normal"/>
    <w:rsid w:val="00E911B3"/>
    <w:pPr>
      <w:tabs>
        <w:tab w:val="left" w:pos="0"/>
        <w:tab w:val="left" w:pos="567"/>
        <w:tab w:val="left" w:pos="720"/>
      </w:tabs>
      <w:jc w:val="both"/>
    </w:pPr>
    <w:rPr>
      <w:color w:val="800000"/>
      <w:szCs w:val="20"/>
      <w:lang w:val="tr-TR"/>
    </w:rPr>
  </w:style>
  <w:style w:type="paragraph" w:styleId="BodyText3">
    <w:name w:val="Body Text 3"/>
    <w:basedOn w:val="Normal"/>
    <w:rsid w:val="00E911B3"/>
    <w:pPr>
      <w:tabs>
        <w:tab w:val="center" w:pos="539"/>
        <w:tab w:val="center" w:pos="5310"/>
        <w:tab w:val="center" w:pos="7560"/>
      </w:tabs>
    </w:pPr>
    <w:rPr>
      <w:bCs/>
      <w:i/>
      <w:iCs/>
      <w:sz w:val="22"/>
      <w:szCs w:val="20"/>
      <w:lang w:val="tr-TR"/>
    </w:rPr>
  </w:style>
  <w:style w:type="paragraph" w:customStyle="1" w:styleId="1tipi">
    <w:name w:val="(1) tipi"/>
    <w:basedOn w:val="Normal"/>
    <w:rsid w:val="00E911B3"/>
    <w:pPr>
      <w:tabs>
        <w:tab w:val="left" w:pos="1134"/>
      </w:tabs>
      <w:jc w:val="both"/>
    </w:pPr>
    <w:rPr>
      <w:rFonts w:ascii="Arial" w:hAnsi="Arial"/>
      <w:snapToGrid w:val="0"/>
      <w:szCs w:val="20"/>
      <w:lang w:eastAsia="tr-TR"/>
    </w:rPr>
  </w:style>
  <w:style w:type="paragraph" w:styleId="BodyText2">
    <w:name w:val="Body Text 2"/>
    <w:basedOn w:val="Normal"/>
    <w:rsid w:val="00E911B3"/>
    <w:pPr>
      <w:jc w:val="both"/>
    </w:pPr>
    <w:rPr>
      <w:b/>
      <w:szCs w:val="20"/>
      <w:lang w:val="tr-TR"/>
    </w:rPr>
  </w:style>
  <w:style w:type="paragraph" w:customStyle="1" w:styleId="xl79">
    <w:name w:val="xl79"/>
    <w:basedOn w:val="Normal"/>
    <w:rsid w:val="00E911B3"/>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EndnoteText">
    <w:name w:val="endnote text"/>
    <w:basedOn w:val="Normal"/>
    <w:semiHidden/>
    <w:rsid w:val="00E911B3"/>
    <w:rPr>
      <w:sz w:val="20"/>
      <w:szCs w:val="20"/>
      <w:lang w:val="tr-TR"/>
    </w:rPr>
  </w:style>
  <w:style w:type="paragraph" w:styleId="BodyTextIndent2">
    <w:name w:val="Body Text Indent 2"/>
    <w:basedOn w:val="Normal"/>
    <w:rsid w:val="00E911B3"/>
    <w:pPr>
      <w:ind w:left="426" w:firstLine="708"/>
      <w:jc w:val="both"/>
    </w:pPr>
    <w:rPr>
      <w:szCs w:val="20"/>
    </w:rPr>
  </w:style>
  <w:style w:type="paragraph" w:styleId="List">
    <w:name w:val="List"/>
    <w:basedOn w:val="Normal"/>
    <w:rsid w:val="00E911B3"/>
    <w:pPr>
      <w:ind w:left="283" w:hanging="283"/>
    </w:pPr>
  </w:style>
  <w:style w:type="paragraph" w:styleId="NormalWeb">
    <w:name w:val="Normal (Web)"/>
    <w:basedOn w:val="Normal"/>
    <w:rsid w:val="00E911B3"/>
    <w:pPr>
      <w:spacing w:before="100" w:beforeAutospacing="1" w:after="100" w:afterAutospacing="1"/>
    </w:pPr>
    <w:rPr>
      <w:rFonts w:ascii="Arial Unicode MS" w:eastAsia="Arial Unicode MS" w:hAnsi="Arial Unicode MS" w:cs="Arial Unicode MS"/>
    </w:rPr>
  </w:style>
  <w:style w:type="character" w:styleId="PageNumber">
    <w:name w:val="page number"/>
    <w:basedOn w:val="DefaultParagraphFont"/>
    <w:rsid w:val="00E911B3"/>
  </w:style>
  <w:style w:type="paragraph" w:styleId="Footer">
    <w:name w:val="footer"/>
    <w:basedOn w:val="Normal"/>
    <w:rsid w:val="00E911B3"/>
    <w:pPr>
      <w:tabs>
        <w:tab w:val="center" w:pos="4536"/>
        <w:tab w:val="right" w:pos="9072"/>
      </w:tabs>
    </w:pPr>
    <w:rPr>
      <w:iCs/>
      <w:szCs w:val="20"/>
    </w:rPr>
  </w:style>
  <w:style w:type="paragraph" w:styleId="Header">
    <w:name w:val="header"/>
    <w:basedOn w:val="Normal"/>
    <w:rsid w:val="00E911B3"/>
    <w:pPr>
      <w:tabs>
        <w:tab w:val="center" w:pos="4536"/>
        <w:tab w:val="right" w:pos="9072"/>
      </w:tabs>
    </w:pPr>
    <w:rPr>
      <w:iCs/>
      <w:szCs w:val="20"/>
    </w:rPr>
  </w:style>
  <w:style w:type="character" w:styleId="FootnoteReference">
    <w:name w:val="footnote reference"/>
    <w:basedOn w:val="DefaultParagraphFont"/>
    <w:semiHidden/>
    <w:rsid w:val="00E911B3"/>
    <w:rPr>
      <w:vertAlign w:val="superscript"/>
    </w:rPr>
  </w:style>
  <w:style w:type="paragraph" w:customStyle="1" w:styleId="ba">
    <w:name w:val="ba"/>
    <w:basedOn w:val="Normal"/>
    <w:next w:val="Normal"/>
    <w:rsid w:val="00E911B3"/>
    <w:pPr>
      <w:widowControl w:val="0"/>
      <w:snapToGrid w:val="0"/>
      <w:spacing w:before="120" w:after="120"/>
      <w:jc w:val="both"/>
    </w:pPr>
    <w:rPr>
      <w:rFonts w:ascii="TimesNewRomanPS" w:hAnsi="TimesNewRomanPS"/>
      <w:szCs w:val="20"/>
      <w:lang w:val="tr-TR"/>
    </w:rPr>
  </w:style>
  <w:style w:type="paragraph" w:customStyle="1" w:styleId="WW-BodyText2">
    <w:name w:val="WW-Body Text 2"/>
    <w:basedOn w:val="Normal"/>
    <w:rsid w:val="00E911B3"/>
    <w:pPr>
      <w:suppressAutoHyphens/>
      <w:jc w:val="both"/>
    </w:pPr>
    <w:rPr>
      <w:b/>
      <w:szCs w:val="20"/>
      <w:lang w:val="tr-TR" w:eastAsia="tr-TR"/>
    </w:rPr>
  </w:style>
  <w:style w:type="character" w:styleId="Hyperlink">
    <w:name w:val="Hyperlink"/>
    <w:basedOn w:val="DefaultParagraphFont"/>
    <w:rsid w:val="00E911B3"/>
    <w:rPr>
      <w:color w:val="0000FF"/>
      <w:u w:val="single"/>
    </w:rPr>
  </w:style>
  <w:style w:type="character" w:styleId="FollowedHyperlink">
    <w:name w:val="FollowedHyperlink"/>
    <w:basedOn w:val="DefaultParagraphFont"/>
    <w:rsid w:val="00E911B3"/>
    <w:rPr>
      <w:color w:val="800080"/>
      <w:u w:val="single"/>
    </w:rPr>
  </w:style>
  <w:style w:type="paragraph" w:styleId="BlockText">
    <w:name w:val="Block Text"/>
    <w:basedOn w:val="Normal"/>
    <w:rsid w:val="00E911B3"/>
    <w:pPr>
      <w:tabs>
        <w:tab w:val="left" w:pos="1440"/>
        <w:tab w:val="left" w:pos="4171"/>
        <w:tab w:val="left" w:pos="4757"/>
        <w:tab w:val="left" w:pos="4886"/>
        <w:tab w:val="left" w:pos="6389"/>
        <w:tab w:val="left" w:pos="6595"/>
        <w:tab w:val="left" w:pos="8098"/>
      </w:tabs>
      <w:spacing w:line="216" w:lineRule="auto"/>
      <w:ind w:left="1440" w:right="-142"/>
      <w:jc w:val="both"/>
    </w:pPr>
  </w:style>
  <w:style w:type="paragraph" w:customStyle="1" w:styleId="xl25">
    <w:name w:val="xl25"/>
    <w:basedOn w:val="Normal"/>
    <w:rsid w:val="00E911B3"/>
    <w:pPr>
      <w:pBdr>
        <w:left w:val="single"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6">
    <w:name w:val="xl26"/>
    <w:basedOn w:val="Normal"/>
    <w:rsid w:val="00E911B3"/>
    <w:pPr>
      <w:pBdr>
        <w:bottom w:val="dotted" w:sz="4" w:space="0" w:color="auto"/>
        <w:right w:val="dotted" w:sz="4" w:space="0" w:color="auto"/>
      </w:pBdr>
      <w:spacing w:before="100" w:beforeAutospacing="1" w:after="100" w:afterAutospacing="1"/>
    </w:pPr>
    <w:rPr>
      <w:rFonts w:eastAsia="Arial Unicode MS"/>
    </w:rPr>
  </w:style>
  <w:style w:type="paragraph" w:customStyle="1" w:styleId="xl27">
    <w:name w:val="xl27"/>
    <w:basedOn w:val="Normal"/>
    <w:rsid w:val="00E911B3"/>
    <w:pPr>
      <w:pBdr>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8">
    <w:name w:val="xl28"/>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29">
    <w:name w:val="xl29"/>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0">
    <w:name w:val="xl30"/>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1">
    <w:name w:val="xl3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2">
    <w:name w:val="xl32"/>
    <w:basedOn w:val="Normal"/>
    <w:rsid w:val="00E911B3"/>
    <w:pPr>
      <w:pBdr>
        <w:bottom w:val="dotted" w:sz="4" w:space="0" w:color="auto"/>
        <w:right w:val="single" w:sz="4" w:space="0" w:color="auto"/>
      </w:pBdr>
      <w:spacing w:before="100" w:beforeAutospacing="1" w:after="100" w:afterAutospacing="1"/>
      <w:jc w:val="right"/>
    </w:pPr>
    <w:rPr>
      <w:rFonts w:eastAsia="Arial Unicode MS"/>
      <w:sz w:val="18"/>
      <w:szCs w:val="18"/>
    </w:rPr>
  </w:style>
  <w:style w:type="paragraph" w:customStyle="1" w:styleId="xl33">
    <w:name w:val="xl33"/>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4">
    <w:name w:val="xl34"/>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5">
    <w:name w:val="xl35"/>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6">
    <w:name w:val="xl36"/>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7">
    <w:name w:val="xl37"/>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8">
    <w:name w:val="xl38"/>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9">
    <w:name w:val="xl39"/>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0">
    <w:name w:val="xl40"/>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1">
    <w:name w:val="xl41"/>
    <w:basedOn w:val="Normal"/>
    <w:rsid w:val="00E911B3"/>
    <w:pPr>
      <w:pBdr>
        <w:bottom w:val="single"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42">
    <w:name w:val="xl42"/>
    <w:basedOn w:val="Normal"/>
    <w:rsid w:val="00E911B3"/>
    <w:pPr>
      <w:pBdr>
        <w:top w:val="single"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3">
    <w:name w:val="xl43"/>
    <w:basedOn w:val="Normal"/>
    <w:rsid w:val="00E911B3"/>
    <w:pPr>
      <w:pBdr>
        <w:top w:val="single"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4">
    <w:name w:val="xl44"/>
    <w:basedOn w:val="Normal"/>
    <w:rsid w:val="00E911B3"/>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5">
    <w:name w:val="xl45"/>
    <w:basedOn w:val="Normal"/>
    <w:rsid w:val="00E911B3"/>
    <w:pPr>
      <w:pBdr>
        <w:top w:val="dotted"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6">
    <w:name w:val="xl46"/>
    <w:basedOn w:val="Normal"/>
    <w:rsid w:val="00E911B3"/>
    <w:pPr>
      <w:pBdr>
        <w:top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7">
    <w:name w:val="xl47"/>
    <w:basedOn w:val="Normal"/>
    <w:rsid w:val="00E911B3"/>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sz w:val="18"/>
      <w:szCs w:val="18"/>
    </w:rPr>
  </w:style>
  <w:style w:type="paragraph" w:customStyle="1" w:styleId="xl48">
    <w:name w:val="xl48"/>
    <w:basedOn w:val="Normal"/>
    <w:rsid w:val="00E911B3"/>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9">
    <w:name w:val="xl49"/>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b/>
      <w:bCs/>
      <w:sz w:val="18"/>
      <w:szCs w:val="18"/>
    </w:rPr>
  </w:style>
  <w:style w:type="paragraph" w:customStyle="1" w:styleId="xl50">
    <w:name w:val="xl50"/>
    <w:basedOn w:val="Normal"/>
    <w:rsid w:val="00E911B3"/>
    <w:pPr>
      <w:pBdr>
        <w:top w:val="dotted" w:sz="4" w:space="0" w:color="auto"/>
        <w:bottom w:val="dotted" w:sz="4" w:space="0" w:color="auto"/>
      </w:pBdr>
      <w:spacing w:before="100" w:beforeAutospacing="1" w:after="100" w:afterAutospacing="1"/>
    </w:pPr>
    <w:rPr>
      <w:rFonts w:eastAsia="Arial Unicode MS"/>
      <w:b/>
      <w:bCs/>
      <w:sz w:val="18"/>
      <w:szCs w:val="18"/>
    </w:rPr>
  </w:style>
  <w:style w:type="paragraph" w:customStyle="1" w:styleId="xl51">
    <w:name w:val="xl51"/>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52">
    <w:name w:val="xl52"/>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3">
    <w:name w:val="xl53"/>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4">
    <w:name w:val="xl54"/>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5">
    <w:name w:val="xl55"/>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6">
    <w:name w:val="xl56"/>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7">
    <w:name w:val="xl57"/>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8">
    <w:name w:val="xl58"/>
    <w:basedOn w:val="Normal"/>
    <w:rsid w:val="00E911B3"/>
    <w:pPr>
      <w:pBdr>
        <w:top w:val="dotted" w:sz="4" w:space="0" w:color="auto"/>
        <w:left w:val="single" w:sz="4" w:space="0" w:color="auto"/>
        <w:bottom w:val="single" w:sz="4" w:space="0" w:color="auto"/>
      </w:pBdr>
      <w:spacing w:before="100" w:beforeAutospacing="1" w:after="100" w:afterAutospacing="1"/>
    </w:pPr>
    <w:rPr>
      <w:rFonts w:eastAsia="Arial Unicode MS"/>
      <w:b/>
      <w:bCs/>
      <w:sz w:val="18"/>
      <w:szCs w:val="18"/>
    </w:rPr>
  </w:style>
  <w:style w:type="paragraph" w:customStyle="1" w:styleId="xl59">
    <w:name w:val="xl59"/>
    <w:basedOn w:val="Normal"/>
    <w:rsid w:val="00E911B3"/>
    <w:pPr>
      <w:pBdr>
        <w:top w:val="dotted" w:sz="4" w:space="0" w:color="auto"/>
        <w:bottom w:val="single" w:sz="4" w:space="0" w:color="auto"/>
      </w:pBdr>
      <w:spacing w:before="100" w:beforeAutospacing="1" w:after="100" w:afterAutospacing="1"/>
    </w:pPr>
    <w:rPr>
      <w:rFonts w:eastAsia="Arial Unicode MS"/>
      <w:b/>
      <w:bCs/>
      <w:sz w:val="18"/>
      <w:szCs w:val="18"/>
    </w:rPr>
  </w:style>
  <w:style w:type="paragraph" w:customStyle="1" w:styleId="xl60">
    <w:name w:val="xl60"/>
    <w:basedOn w:val="Normal"/>
    <w:rsid w:val="00E911B3"/>
    <w:pPr>
      <w:pBdr>
        <w:top w:val="dotted" w:sz="4" w:space="0" w:color="auto"/>
        <w:bottom w:val="single" w:sz="4" w:space="0" w:color="auto"/>
        <w:right w:val="dotted" w:sz="4" w:space="0" w:color="auto"/>
      </w:pBdr>
      <w:spacing w:before="100" w:beforeAutospacing="1" w:after="100" w:afterAutospacing="1"/>
    </w:pPr>
    <w:rPr>
      <w:rFonts w:eastAsia="Arial Unicode MS"/>
      <w:b/>
      <w:bCs/>
      <w:sz w:val="18"/>
      <w:szCs w:val="18"/>
    </w:rPr>
  </w:style>
  <w:style w:type="paragraph" w:customStyle="1" w:styleId="xl61">
    <w:name w:val="xl6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font5">
    <w:name w:val="font5"/>
    <w:basedOn w:val="Normal"/>
    <w:rsid w:val="00E911B3"/>
    <w:pPr>
      <w:spacing w:before="100" w:beforeAutospacing="1" w:after="100" w:afterAutospacing="1"/>
    </w:pPr>
    <w:rPr>
      <w:rFonts w:ascii="Tahoma" w:eastAsia="Arial Unicode MS" w:hAnsi="Tahoma" w:cs="Tahoma"/>
      <w:b/>
      <w:bCs/>
      <w:color w:val="000000"/>
      <w:sz w:val="16"/>
      <w:szCs w:val="16"/>
    </w:rPr>
  </w:style>
  <w:style w:type="paragraph" w:customStyle="1" w:styleId="font6">
    <w:name w:val="font6"/>
    <w:basedOn w:val="Normal"/>
    <w:rsid w:val="00E911B3"/>
    <w:pPr>
      <w:spacing w:before="100" w:beforeAutospacing="1" w:after="100" w:afterAutospacing="1"/>
    </w:pPr>
    <w:rPr>
      <w:rFonts w:ascii="Tahoma" w:eastAsia="Arial Unicode MS" w:hAnsi="Tahoma" w:cs="Tahoma"/>
      <w:color w:val="000000"/>
      <w:sz w:val="16"/>
      <w:szCs w:val="16"/>
    </w:rPr>
  </w:style>
  <w:style w:type="paragraph" w:styleId="Caption">
    <w:name w:val="caption"/>
    <w:basedOn w:val="Normal"/>
    <w:next w:val="Normal"/>
    <w:qFormat/>
    <w:rsid w:val="00E911B3"/>
    <w:pPr>
      <w:tabs>
        <w:tab w:val="left" w:pos="720"/>
      </w:tabs>
      <w:jc w:val="both"/>
    </w:pPr>
    <w:rPr>
      <w:b/>
      <w:sz w:val="22"/>
      <w:lang w:val="tr-TR"/>
    </w:rPr>
  </w:style>
  <w:style w:type="paragraph" w:styleId="Title">
    <w:name w:val="Title"/>
    <w:basedOn w:val="Normal"/>
    <w:qFormat/>
    <w:rsid w:val="00E911B3"/>
    <w:pPr>
      <w:spacing w:before="120"/>
      <w:jc w:val="center"/>
    </w:pPr>
    <w:rPr>
      <w:b/>
      <w:lang w:val="tr-TR"/>
    </w:rPr>
  </w:style>
  <w:style w:type="paragraph" w:styleId="BalloonText">
    <w:name w:val="Balloon Text"/>
    <w:basedOn w:val="Normal"/>
    <w:semiHidden/>
    <w:rsid w:val="00E911B3"/>
    <w:rPr>
      <w:rFonts w:ascii="Tahoma" w:hAnsi="Tahoma" w:cs="Tahoma"/>
      <w:sz w:val="16"/>
      <w:szCs w:val="16"/>
    </w:rPr>
  </w:style>
  <w:style w:type="paragraph" w:customStyle="1" w:styleId="Normal5">
    <w:name w:val="Normal+5"/>
    <w:basedOn w:val="BodyText3"/>
    <w:rsid w:val="00731DDC"/>
    <w:pPr>
      <w:numPr>
        <w:numId w:val="2"/>
      </w:numPr>
      <w:tabs>
        <w:tab w:val="clear" w:pos="360"/>
        <w:tab w:val="clear" w:pos="539"/>
        <w:tab w:val="clear" w:pos="5310"/>
        <w:tab w:val="clear" w:pos="7560"/>
      </w:tabs>
      <w:ind w:left="720" w:right="-110"/>
      <w:jc w:val="both"/>
    </w:pPr>
    <w:rPr>
      <w:i w:val="0"/>
    </w:rPr>
  </w:style>
  <w:style w:type="paragraph" w:customStyle="1" w:styleId="balk">
    <w:name w:val="başlık"/>
    <w:basedOn w:val="Normal"/>
    <w:rsid w:val="00A5133F"/>
    <w:pPr>
      <w:keepNext/>
      <w:keepLines/>
      <w:spacing w:before="130" w:after="130" w:line="260" w:lineRule="exact"/>
      <w:jc w:val="both"/>
    </w:pPr>
    <w:rPr>
      <w:i/>
      <w:iCs/>
      <w:sz w:val="22"/>
      <w:szCs w:val="20"/>
      <w:lang w:val="tr-TR"/>
    </w:rPr>
  </w:style>
  <w:style w:type="paragraph" w:customStyle="1" w:styleId="BodybyBD">
    <w:name w:val="Body.by.BD"/>
    <w:rsid w:val="00A5133F"/>
    <w:pPr>
      <w:keepLines/>
      <w:spacing w:before="130" w:after="130" w:line="260" w:lineRule="exact"/>
      <w:jc w:val="both"/>
    </w:pPr>
    <w:rPr>
      <w:sz w:val="22"/>
      <w:lang w:eastAsia="en-US"/>
    </w:rPr>
  </w:style>
  <w:style w:type="paragraph" w:customStyle="1" w:styleId="te">
    <w:name w:val="te"/>
    <w:basedOn w:val="BodybyBD"/>
    <w:rsid w:val="00CD3197"/>
    <w:pPr>
      <w:keepLines w:val="0"/>
      <w:spacing w:after="80" w:line="240" w:lineRule="exact"/>
    </w:pPr>
    <w:rPr>
      <w:sz w:val="18"/>
    </w:rPr>
  </w:style>
  <w:style w:type="paragraph" w:customStyle="1" w:styleId="Head3">
    <w:name w:val="Head3"/>
    <w:basedOn w:val="Normal"/>
    <w:rsid w:val="00CD3197"/>
    <w:pPr>
      <w:keepNext/>
      <w:keepLines/>
      <w:spacing w:before="60" w:after="120" w:line="260" w:lineRule="exact"/>
      <w:ind w:right="-45" w:hanging="900"/>
      <w:jc w:val="both"/>
    </w:pPr>
    <w:rPr>
      <w:b/>
      <w:bCs/>
      <w:i/>
      <w:sz w:val="22"/>
      <w:szCs w:val="18"/>
      <w:lang w:val="tr-TR"/>
    </w:rPr>
  </w:style>
  <w:style w:type="character" w:styleId="CommentReference">
    <w:name w:val="annotation reference"/>
    <w:basedOn w:val="DefaultParagraphFont"/>
    <w:semiHidden/>
    <w:rsid w:val="008539A4"/>
    <w:rPr>
      <w:sz w:val="16"/>
      <w:szCs w:val="16"/>
    </w:rPr>
  </w:style>
  <w:style w:type="paragraph" w:customStyle="1" w:styleId="Head2">
    <w:name w:val="Head 2"/>
    <w:basedOn w:val="Heading2"/>
    <w:rsid w:val="005147AE"/>
    <w:pPr>
      <w:keepNext/>
      <w:keepLines/>
      <w:spacing w:before="0" w:after="130" w:line="280" w:lineRule="atLeast"/>
      <w:ind w:hanging="900"/>
    </w:pPr>
    <w:rPr>
      <w:rFonts w:ascii="Times New Roman" w:hAnsi="Times New Roman"/>
      <w:iCs/>
      <w:sz w:val="22"/>
      <w:lang w:val="tr-TR"/>
    </w:rPr>
  </w:style>
  <w:style w:type="paragraph" w:styleId="CommentText">
    <w:name w:val="annotation text"/>
    <w:basedOn w:val="Normal"/>
    <w:link w:val="CommentTextChar"/>
    <w:semiHidden/>
    <w:rsid w:val="005147AE"/>
    <w:rPr>
      <w:sz w:val="20"/>
      <w:szCs w:val="20"/>
      <w:lang w:val="tr-TR"/>
    </w:rPr>
  </w:style>
  <w:style w:type="paragraph" w:styleId="TOC2">
    <w:name w:val="toc 2"/>
    <w:basedOn w:val="Normal"/>
    <w:next w:val="Normal"/>
    <w:autoRedefine/>
    <w:semiHidden/>
    <w:rsid w:val="008A2488"/>
    <w:pPr>
      <w:numPr>
        <w:numId w:val="4"/>
      </w:numPr>
      <w:spacing w:before="240"/>
    </w:pPr>
    <w:rPr>
      <w:b/>
      <w:bCs/>
      <w:sz w:val="20"/>
      <w:lang w:val="tr-TR" w:eastAsia="tr-TR"/>
    </w:rPr>
  </w:style>
  <w:style w:type="paragraph" w:customStyle="1" w:styleId="Body">
    <w:name w:val="Body"/>
    <w:aliases w:val="by,BD"/>
    <w:rsid w:val="005D4C82"/>
    <w:pPr>
      <w:keepLines/>
      <w:spacing w:after="130" w:line="260" w:lineRule="exact"/>
      <w:jc w:val="both"/>
    </w:pPr>
    <w:rPr>
      <w:rFonts w:ascii="Times" w:hAnsi="Times"/>
      <w:snapToGrid w:val="0"/>
      <w:sz w:val="22"/>
      <w:lang w:val="en-GB" w:eastAsia="en-US"/>
    </w:rPr>
  </w:style>
  <w:style w:type="table" w:styleId="TableGrid">
    <w:name w:val="Table Grid"/>
    <w:basedOn w:val="TableNormal"/>
    <w:rsid w:val="00CE3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F1204"/>
    <w:rPr>
      <w:rFonts w:ascii="Courier New" w:hAnsi="Courier New"/>
      <w:sz w:val="20"/>
      <w:szCs w:val="20"/>
      <w:lang w:val="tr-TR" w:eastAsia="tr-TR"/>
    </w:rPr>
  </w:style>
  <w:style w:type="paragraph" w:customStyle="1" w:styleId="000normal">
    <w:name w:val="000normal"/>
    <w:basedOn w:val="Normal"/>
    <w:rsid w:val="007C7CA9"/>
    <w:pPr>
      <w:spacing w:before="180" w:after="100" w:afterAutospacing="1"/>
      <w:jc w:val="both"/>
    </w:pPr>
    <w:rPr>
      <w:rFonts w:ascii="Arial" w:eastAsia="Arial Unicode MS" w:hAnsi="Arial" w:cs="Arial"/>
      <w:sz w:val="20"/>
      <w:szCs w:val="20"/>
    </w:rPr>
  </w:style>
  <w:style w:type="paragraph" w:customStyle="1" w:styleId="Bodycopy">
    <w:name w:val="Body copy"/>
    <w:rsid w:val="002A641B"/>
    <w:pPr>
      <w:spacing w:before="20" w:line="210" w:lineRule="exact"/>
    </w:pPr>
    <w:rPr>
      <w:rFonts w:ascii="Arial" w:hAnsi="Arial" w:cs="Arial"/>
      <w:color w:val="000000"/>
      <w:sz w:val="17"/>
      <w:szCs w:val="17"/>
      <w:lang w:val="en-US" w:eastAsia="en-US"/>
    </w:rPr>
  </w:style>
  <w:style w:type="paragraph" w:customStyle="1" w:styleId="Normal8nk">
    <w:name w:val="Normal + 8 nk"/>
    <w:aliases w:val="İki Yana Yasla"/>
    <w:basedOn w:val="Normal"/>
    <w:rsid w:val="002A641B"/>
    <w:pPr>
      <w:jc w:val="both"/>
    </w:pPr>
    <w:rPr>
      <w:sz w:val="18"/>
      <w:szCs w:val="18"/>
      <w:lang w:val="tr-TR"/>
    </w:rPr>
  </w:style>
  <w:style w:type="character" w:customStyle="1" w:styleId="Heading5Char">
    <w:name w:val="Heading 5 Char"/>
    <w:basedOn w:val="DefaultParagraphFont"/>
    <w:link w:val="Heading5"/>
    <w:rsid w:val="00A07A8A"/>
    <w:rPr>
      <w:rFonts w:ascii="CG Times (WN)" w:hAnsi="CG Times (WN)"/>
      <w:b/>
      <w:lang w:val="en-US" w:eastAsia="en-US"/>
    </w:rPr>
  </w:style>
  <w:style w:type="paragraph" w:styleId="ListParagraph">
    <w:name w:val="List Paragraph"/>
    <w:basedOn w:val="Normal"/>
    <w:uiPriority w:val="34"/>
    <w:qFormat/>
    <w:rsid w:val="00B10B94"/>
    <w:pPr>
      <w:ind w:left="720"/>
      <w:contextualSpacing/>
    </w:pPr>
  </w:style>
  <w:style w:type="paragraph" w:styleId="CommentSubject">
    <w:name w:val="annotation subject"/>
    <w:basedOn w:val="CommentText"/>
    <w:next w:val="CommentText"/>
    <w:link w:val="CommentSubjectChar"/>
    <w:rsid w:val="00557E1F"/>
    <w:rPr>
      <w:b/>
      <w:bCs/>
      <w:lang w:val="en-US"/>
    </w:rPr>
  </w:style>
  <w:style w:type="character" w:customStyle="1" w:styleId="CommentTextChar">
    <w:name w:val="Comment Text Char"/>
    <w:basedOn w:val="DefaultParagraphFont"/>
    <w:link w:val="CommentText"/>
    <w:semiHidden/>
    <w:rsid w:val="00557E1F"/>
    <w:rPr>
      <w:lang w:eastAsia="en-US"/>
    </w:rPr>
  </w:style>
  <w:style w:type="character" w:customStyle="1" w:styleId="CommentSubjectChar">
    <w:name w:val="Comment Subject Char"/>
    <w:basedOn w:val="CommentTextChar"/>
    <w:link w:val="CommentSubject"/>
    <w:rsid w:val="00557E1F"/>
  </w:style>
  <w:style w:type="paragraph" w:styleId="DocumentMap">
    <w:name w:val="Document Map"/>
    <w:basedOn w:val="Normal"/>
    <w:link w:val="DocumentMapChar"/>
    <w:rsid w:val="00C903FA"/>
    <w:rPr>
      <w:rFonts w:ascii="Tahoma" w:hAnsi="Tahoma" w:cs="Tahoma"/>
      <w:sz w:val="16"/>
      <w:szCs w:val="16"/>
    </w:rPr>
  </w:style>
  <w:style w:type="character" w:customStyle="1" w:styleId="DocumentMapChar">
    <w:name w:val="Document Map Char"/>
    <w:basedOn w:val="DefaultParagraphFont"/>
    <w:link w:val="DocumentMap"/>
    <w:rsid w:val="00C903FA"/>
    <w:rPr>
      <w:rFonts w:ascii="Tahoma" w:hAnsi="Tahoma" w:cs="Tahoma"/>
      <w:sz w:val="16"/>
      <w:szCs w:val="16"/>
      <w:lang w:val="en-US" w:eastAsia="en-US"/>
    </w:rPr>
  </w:style>
  <w:style w:type="paragraph" w:styleId="Revision">
    <w:name w:val="Revision"/>
    <w:hidden/>
    <w:uiPriority w:val="99"/>
    <w:semiHidden/>
    <w:rsid w:val="00C35653"/>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7899669">
      <w:bodyDiv w:val="1"/>
      <w:marLeft w:val="0"/>
      <w:marRight w:val="0"/>
      <w:marTop w:val="0"/>
      <w:marBottom w:val="0"/>
      <w:divBdr>
        <w:top w:val="none" w:sz="0" w:space="0" w:color="auto"/>
        <w:left w:val="none" w:sz="0" w:space="0" w:color="auto"/>
        <w:bottom w:val="none" w:sz="0" w:space="0" w:color="auto"/>
        <w:right w:val="none" w:sz="0" w:space="0" w:color="auto"/>
      </w:divBdr>
    </w:div>
    <w:div w:id="19861805">
      <w:bodyDiv w:val="1"/>
      <w:marLeft w:val="0"/>
      <w:marRight w:val="0"/>
      <w:marTop w:val="0"/>
      <w:marBottom w:val="0"/>
      <w:divBdr>
        <w:top w:val="none" w:sz="0" w:space="0" w:color="auto"/>
        <w:left w:val="none" w:sz="0" w:space="0" w:color="auto"/>
        <w:bottom w:val="none" w:sz="0" w:space="0" w:color="auto"/>
        <w:right w:val="none" w:sz="0" w:space="0" w:color="auto"/>
      </w:divBdr>
    </w:div>
    <w:div w:id="29502259">
      <w:bodyDiv w:val="1"/>
      <w:marLeft w:val="0"/>
      <w:marRight w:val="0"/>
      <w:marTop w:val="0"/>
      <w:marBottom w:val="0"/>
      <w:divBdr>
        <w:top w:val="none" w:sz="0" w:space="0" w:color="auto"/>
        <w:left w:val="none" w:sz="0" w:space="0" w:color="auto"/>
        <w:bottom w:val="none" w:sz="0" w:space="0" w:color="auto"/>
        <w:right w:val="none" w:sz="0" w:space="0" w:color="auto"/>
      </w:divBdr>
    </w:div>
    <w:div w:id="40785354">
      <w:bodyDiv w:val="1"/>
      <w:marLeft w:val="0"/>
      <w:marRight w:val="0"/>
      <w:marTop w:val="0"/>
      <w:marBottom w:val="0"/>
      <w:divBdr>
        <w:top w:val="none" w:sz="0" w:space="0" w:color="auto"/>
        <w:left w:val="none" w:sz="0" w:space="0" w:color="auto"/>
        <w:bottom w:val="none" w:sz="0" w:space="0" w:color="auto"/>
        <w:right w:val="none" w:sz="0" w:space="0" w:color="auto"/>
      </w:divBdr>
    </w:div>
    <w:div w:id="54933694">
      <w:bodyDiv w:val="1"/>
      <w:marLeft w:val="0"/>
      <w:marRight w:val="0"/>
      <w:marTop w:val="0"/>
      <w:marBottom w:val="0"/>
      <w:divBdr>
        <w:top w:val="none" w:sz="0" w:space="0" w:color="auto"/>
        <w:left w:val="none" w:sz="0" w:space="0" w:color="auto"/>
        <w:bottom w:val="none" w:sz="0" w:space="0" w:color="auto"/>
        <w:right w:val="none" w:sz="0" w:space="0" w:color="auto"/>
      </w:divBdr>
    </w:div>
    <w:div w:id="81682613">
      <w:bodyDiv w:val="1"/>
      <w:marLeft w:val="0"/>
      <w:marRight w:val="0"/>
      <w:marTop w:val="0"/>
      <w:marBottom w:val="0"/>
      <w:divBdr>
        <w:top w:val="none" w:sz="0" w:space="0" w:color="auto"/>
        <w:left w:val="none" w:sz="0" w:space="0" w:color="auto"/>
        <w:bottom w:val="none" w:sz="0" w:space="0" w:color="auto"/>
        <w:right w:val="none" w:sz="0" w:space="0" w:color="auto"/>
      </w:divBdr>
    </w:div>
    <w:div w:id="96685247">
      <w:bodyDiv w:val="1"/>
      <w:marLeft w:val="0"/>
      <w:marRight w:val="0"/>
      <w:marTop w:val="0"/>
      <w:marBottom w:val="0"/>
      <w:divBdr>
        <w:top w:val="none" w:sz="0" w:space="0" w:color="auto"/>
        <w:left w:val="none" w:sz="0" w:space="0" w:color="auto"/>
        <w:bottom w:val="none" w:sz="0" w:space="0" w:color="auto"/>
        <w:right w:val="none" w:sz="0" w:space="0" w:color="auto"/>
      </w:divBdr>
    </w:div>
    <w:div w:id="112360371">
      <w:bodyDiv w:val="1"/>
      <w:marLeft w:val="0"/>
      <w:marRight w:val="0"/>
      <w:marTop w:val="0"/>
      <w:marBottom w:val="0"/>
      <w:divBdr>
        <w:top w:val="none" w:sz="0" w:space="0" w:color="auto"/>
        <w:left w:val="none" w:sz="0" w:space="0" w:color="auto"/>
        <w:bottom w:val="none" w:sz="0" w:space="0" w:color="auto"/>
        <w:right w:val="none" w:sz="0" w:space="0" w:color="auto"/>
      </w:divBdr>
    </w:div>
    <w:div w:id="128934813">
      <w:bodyDiv w:val="1"/>
      <w:marLeft w:val="0"/>
      <w:marRight w:val="0"/>
      <w:marTop w:val="0"/>
      <w:marBottom w:val="0"/>
      <w:divBdr>
        <w:top w:val="none" w:sz="0" w:space="0" w:color="auto"/>
        <w:left w:val="none" w:sz="0" w:space="0" w:color="auto"/>
        <w:bottom w:val="none" w:sz="0" w:space="0" w:color="auto"/>
        <w:right w:val="none" w:sz="0" w:space="0" w:color="auto"/>
      </w:divBdr>
    </w:div>
    <w:div w:id="142696839">
      <w:bodyDiv w:val="1"/>
      <w:marLeft w:val="0"/>
      <w:marRight w:val="0"/>
      <w:marTop w:val="0"/>
      <w:marBottom w:val="0"/>
      <w:divBdr>
        <w:top w:val="none" w:sz="0" w:space="0" w:color="auto"/>
        <w:left w:val="none" w:sz="0" w:space="0" w:color="auto"/>
        <w:bottom w:val="none" w:sz="0" w:space="0" w:color="auto"/>
        <w:right w:val="none" w:sz="0" w:space="0" w:color="auto"/>
      </w:divBdr>
    </w:div>
    <w:div w:id="155922427">
      <w:bodyDiv w:val="1"/>
      <w:marLeft w:val="0"/>
      <w:marRight w:val="0"/>
      <w:marTop w:val="0"/>
      <w:marBottom w:val="0"/>
      <w:divBdr>
        <w:top w:val="none" w:sz="0" w:space="0" w:color="auto"/>
        <w:left w:val="none" w:sz="0" w:space="0" w:color="auto"/>
        <w:bottom w:val="none" w:sz="0" w:space="0" w:color="auto"/>
        <w:right w:val="none" w:sz="0" w:space="0" w:color="auto"/>
      </w:divBdr>
    </w:div>
    <w:div w:id="173693460">
      <w:bodyDiv w:val="1"/>
      <w:marLeft w:val="0"/>
      <w:marRight w:val="0"/>
      <w:marTop w:val="0"/>
      <w:marBottom w:val="0"/>
      <w:divBdr>
        <w:top w:val="none" w:sz="0" w:space="0" w:color="auto"/>
        <w:left w:val="none" w:sz="0" w:space="0" w:color="auto"/>
        <w:bottom w:val="none" w:sz="0" w:space="0" w:color="auto"/>
        <w:right w:val="none" w:sz="0" w:space="0" w:color="auto"/>
      </w:divBdr>
    </w:div>
    <w:div w:id="185872993">
      <w:bodyDiv w:val="1"/>
      <w:marLeft w:val="0"/>
      <w:marRight w:val="0"/>
      <w:marTop w:val="0"/>
      <w:marBottom w:val="0"/>
      <w:divBdr>
        <w:top w:val="none" w:sz="0" w:space="0" w:color="auto"/>
        <w:left w:val="none" w:sz="0" w:space="0" w:color="auto"/>
        <w:bottom w:val="none" w:sz="0" w:space="0" w:color="auto"/>
        <w:right w:val="none" w:sz="0" w:space="0" w:color="auto"/>
      </w:divBdr>
    </w:div>
    <w:div w:id="200556500">
      <w:bodyDiv w:val="1"/>
      <w:marLeft w:val="0"/>
      <w:marRight w:val="0"/>
      <w:marTop w:val="0"/>
      <w:marBottom w:val="0"/>
      <w:divBdr>
        <w:top w:val="none" w:sz="0" w:space="0" w:color="auto"/>
        <w:left w:val="none" w:sz="0" w:space="0" w:color="auto"/>
        <w:bottom w:val="none" w:sz="0" w:space="0" w:color="auto"/>
        <w:right w:val="none" w:sz="0" w:space="0" w:color="auto"/>
      </w:divBdr>
    </w:div>
    <w:div w:id="218250348">
      <w:bodyDiv w:val="1"/>
      <w:marLeft w:val="0"/>
      <w:marRight w:val="0"/>
      <w:marTop w:val="0"/>
      <w:marBottom w:val="0"/>
      <w:divBdr>
        <w:top w:val="none" w:sz="0" w:space="0" w:color="auto"/>
        <w:left w:val="none" w:sz="0" w:space="0" w:color="auto"/>
        <w:bottom w:val="none" w:sz="0" w:space="0" w:color="auto"/>
        <w:right w:val="none" w:sz="0" w:space="0" w:color="auto"/>
      </w:divBdr>
    </w:div>
    <w:div w:id="219098779">
      <w:bodyDiv w:val="1"/>
      <w:marLeft w:val="0"/>
      <w:marRight w:val="0"/>
      <w:marTop w:val="0"/>
      <w:marBottom w:val="0"/>
      <w:divBdr>
        <w:top w:val="none" w:sz="0" w:space="0" w:color="auto"/>
        <w:left w:val="none" w:sz="0" w:space="0" w:color="auto"/>
        <w:bottom w:val="none" w:sz="0" w:space="0" w:color="auto"/>
        <w:right w:val="none" w:sz="0" w:space="0" w:color="auto"/>
      </w:divBdr>
    </w:div>
    <w:div w:id="221604512">
      <w:bodyDiv w:val="1"/>
      <w:marLeft w:val="0"/>
      <w:marRight w:val="0"/>
      <w:marTop w:val="0"/>
      <w:marBottom w:val="0"/>
      <w:divBdr>
        <w:top w:val="none" w:sz="0" w:space="0" w:color="auto"/>
        <w:left w:val="none" w:sz="0" w:space="0" w:color="auto"/>
        <w:bottom w:val="none" w:sz="0" w:space="0" w:color="auto"/>
        <w:right w:val="none" w:sz="0" w:space="0" w:color="auto"/>
      </w:divBdr>
    </w:div>
    <w:div w:id="231547965">
      <w:bodyDiv w:val="1"/>
      <w:marLeft w:val="0"/>
      <w:marRight w:val="0"/>
      <w:marTop w:val="0"/>
      <w:marBottom w:val="0"/>
      <w:divBdr>
        <w:top w:val="none" w:sz="0" w:space="0" w:color="auto"/>
        <w:left w:val="none" w:sz="0" w:space="0" w:color="auto"/>
        <w:bottom w:val="none" w:sz="0" w:space="0" w:color="auto"/>
        <w:right w:val="none" w:sz="0" w:space="0" w:color="auto"/>
      </w:divBdr>
    </w:div>
    <w:div w:id="247815075">
      <w:bodyDiv w:val="1"/>
      <w:marLeft w:val="0"/>
      <w:marRight w:val="0"/>
      <w:marTop w:val="0"/>
      <w:marBottom w:val="0"/>
      <w:divBdr>
        <w:top w:val="none" w:sz="0" w:space="0" w:color="auto"/>
        <w:left w:val="none" w:sz="0" w:space="0" w:color="auto"/>
        <w:bottom w:val="none" w:sz="0" w:space="0" w:color="auto"/>
        <w:right w:val="none" w:sz="0" w:space="0" w:color="auto"/>
      </w:divBdr>
    </w:div>
    <w:div w:id="268703656">
      <w:bodyDiv w:val="1"/>
      <w:marLeft w:val="0"/>
      <w:marRight w:val="0"/>
      <w:marTop w:val="0"/>
      <w:marBottom w:val="0"/>
      <w:divBdr>
        <w:top w:val="none" w:sz="0" w:space="0" w:color="auto"/>
        <w:left w:val="none" w:sz="0" w:space="0" w:color="auto"/>
        <w:bottom w:val="none" w:sz="0" w:space="0" w:color="auto"/>
        <w:right w:val="none" w:sz="0" w:space="0" w:color="auto"/>
      </w:divBdr>
    </w:div>
    <w:div w:id="286662101">
      <w:bodyDiv w:val="1"/>
      <w:marLeft w:val="0"/>
      <w:marRight w:val="0"/>
      <w:marTop w:val="0"/>
      <w:marBottom w:val="0"/>
      <w:divBdr>
        <w:top w:val="none" w:sz="0" w:space="0" w:color="auto"/>
        <w:left w:val="none" w:sz="0" w:space="0" w:color="auto"/>
        <w:bottom w:val="none" w:sz="0" w:space="0" w:color="auto"/>
        <w:right w:val="none" w:sz="0" w:space="0" w:color="auto"/>
      </w:divBdr>
    </w:div>
    <w:div w:id="291208878">
      <w:bodyDiv w:val="1"/>
      <w:marLeft w:val="30"/>
      <w:marRight w:val="30"/>
      <w:marTop w:val="0"/>
      <w:marBottom w:val="0"/>
      <w:divBdr>
        <w:top w:val="none" w:sz="0" w:space="0" w:color="auto"/>
        <w:left w:val="none" w:sz="0" w:space="0" w:color="auto"/>
        <w:bottom w:val="none" w:sz="0" w:space="0" w:color="auto"/>
        <w:right w:val="none" w:sz="0" w:space="0" w:color="auto"/>
      </w:divBdr>
      <w:divsChild>
        <w:div w:id="2047944403">
          <w:marLeft w:val="0"/>
          <w:marRight w:val="0"/>
          <w:marTop w:val="0"/>
          <w:marBottom w:val="0"/>
          <w:divBdr>
            <w:top w:val="none" w:sz="0" w:space="0" w:color="auto"/>
            <w:left w:val="none" w:sz="0" w:space="0" w:color="auto"/>
            <w:bottom w:val="none" w:sz="0" w:space="0" w:color="auto"/>
            <w:right w:val="none" w:sz="0" w:space="0" w:color="auto"/>
          </w:divBdr>
          <w:divsChild>
            <w:div w:id="657921295">
              <w:marLeft w:val="0"/>
              <w:marRight w:val="0"/>
              <w:marTop w:val="0"/>
              <w:marBottom w:val="0"/>
              <w:divBdr>
                <w:top w:val="none" w:sz="0" w:space="0" w:color="auto"/>
                <w:left w:val="none" w:sz="0" w:space="0" w:color="auto"/>
                <w:bottom w:val="none" w:sz="0" w:space="0" w:color="auto"/>
                <w:right w:val="none" w:sz="0" w:space="0" w:color="auto"/>
              </w:divBdr>
              <w:divsChild>
                <w:div w:id="973103445">
                  <w:marLeft w:val="180"/>
                  <w:marRight w:val="0"/>
                  <w:marTop w:val="0"/>
                  <w:marBottom w:val="0"/>
                  <w:divBdr>
                    <w:top w:val="none" w:sz="0" w:space="0" w:color="auto"/>
                    <w:left w:val="none" w:sz="0" w:space="0" w:color="auto"/>
                    <w:bottom w:val="none" w:sz="0" w:space="0" w:color="auto"/>
                    <w:right w:val="none" w:sz="0" w:space="0" w:color="auto"/>
                  </w:divBdr>
                  <w:divsChild>
                    <w:div w:id="30593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223288">
      <w:bodyDiv w:val="1"/>
      <w:marLeft w:val="0"/>
      <w:marRight w:val="0"/>
      <w:marTop w:val="0"/>
      <w:marBottom w:val="0"/>
      <w:divBdr>
        <w:top w:val="none" w:sz="0" w:space="0" w:color="auto"/>
        <w:left w:val="none" w:sz="0" w:space="0" w:color="auto"/>
        <w:bottom w:val="none" w:sz="0" w:space="0" w:color="auto"/>
        <w:right w:val="none" w:sz="0" w:space="0" w:color="auto"/>
      </w:divBdr>
    </w:div>
    <w:div w:id="300424489">
      <w:bodyDiv w:val="1"/>
      <w:marLeft w:val="0"/>
      <w:marRight w:val="0"/>
      <w:marTop w:val="0"/>
      <w:marBottom w:val="0"/>
      <w:divBdr>
        <w:top w:val="none" w:sz="0" w:space="0" w:color="auto"/>
        <w:left w:val="none" w:sz="0" w:space="0" w:color="auto"/>
        <w:bottom w:val="none" w:sz="0" w:space="0" w:color="auto"/>
        <w:right w:val="none" w:sz="0" w:space="0" w:color="auto"/>
      </w:divBdr>
    </w:div>
    <w:div w:id="300578383">
      <w:bodyDiv w:val="1"/>
      <w:marLeft w:val="0"/>
      <w:marRight w:val="0"/>
      <w:marTop w:val="0"/>
      <w:marBottom w:val="0"/>
      <w:divBdr>
        <w:top w:val="none" w:sz="0" w:space="0" w:color="auto"/>
        <w:left w:val="none" w:sz="0" w:space="0" w:color="auto"/>
        <w:bottom w:val="none" w:sz="0" w:space="0" w:color="auto"/>
        <w:right w:val="none" w:sz="0" w:space="0" w:color="auto"/>
      </w:divBdr>
    </w:div>
    <w:div w:id="307250452">
      <w:bodyDiv w:val="1"/>
      <w:marLeft w:val="0"/>
      <w:marRight w:val="0"/>
      <w:marTop w:val="0"/>
      <w:marBottom w:val="0"/>
      <w:divBdr>
        <w:top w:val="none" w:sz="0" w:space="0" w:color="auto"/>
        <w:left w:val="none" w:sz="0" w:space="0" w:color="auto"/>
        <w:bottom w:val="none" w:sz="0" w:space="0" w:color="auto"/>
        <w:right w:val="none" w:sz="0" w:space="0" w:color="auto"/>
      </w:divBdr>
    </w:div>
    <w:div w:id="314267379">
      <w:bodyDiv w:val="1"/>
      <w:marLeft w:val="0"/>
      <w:marRight w:val="0"/>
      <w:marTop w:val="0"/>
      <w:marBottom w:val="0"/>
      <w:divBdr>
        <w:top w:val="none" w:sz="0" w:space="0" w:color="auto"/>
        <w:left w:val="none" w:sz="0" w:space="0" w:color="auto"/>
        <w:bottom w:val="none" w:sz="0" w:space="0" w:color="auto"/>
        <w:right w:val="none" w:sz="0" w:space="0" w:color="auto"/>
      </w:divBdr>
    </w:div>
    <w:div w:id="324675301">
      <w:bodyDiv w:val="1"/>
      <w:marLeft w:val="0"/>
      <w:marRight w:val="0"/>
      <w:marTop w:val="0"/>
      <w:marBottom w:val="0"/>
      <w:divBdr>
        <w:top w:val="none" w:sz="0" w:space="0" w:color="auto"/>
        <w:left w:val="none" w:sz="0" w:space="0" w:color="auto"/>
        <w:bottom w:val="none" w:sz="0" w:space="0" w:color="auto"/>
        <w:right w:val="none" w:sz="0" w:space="0" w:color="auto"/>
      </w:divBdr>
    </w:div>
    <w:div w:id="356004523">
      <w:bodyDiv w:val="1"/>
      <w:marLeft w:val="0"/>
      <w:marRight w:val="0"/>
      <w:marTop w:val="0"/>
      <w:marBottom w:val="0"/>
      <w:divBdr>
        <w:top w:val="none" w:sz="0" w:space="0" w:color="auto"/>
        <w:left w:val="none" w:sz="0" w:space="0" w:color="auto"/>
        <w:bottom w:val="none" w:sz="0" w:space="0" w:color="auto"/>
        <w:right w:val="none" w:sz="0" w:space="0" w:color="auto"/>
      </w:divBdr>
    </w:div>
    <w:div w:id="369261301">
      <w:bodyDiv w:val="1"/>
      <w:marLeft w:val="0"/>
      <w:marRight w:val="0"/>
      <w:marTop w:val="0"/>
      <w:marBottom w:val="0"/>
      <w:divBdr>
        <w:top w:val="none" w:sz="0" w:space="0" w:color="auto"/>
        <w:left w:val="none" w:sz="0" w:space="0" w:color="auto"/>
        <w:bottom w:val="none" w:sz="0" w:space="0" w:color="auto"/>
        <w:right w:val="none" w:sz="0" w:space="0" w:color="auto"/>
      </w:divBdr>
    </w:div>
    <w:div w:id="384909480">
      <w:bodyDiv w:val="1"/>
      <w:marLeft w:val="0"/>
      <w:marRight w:val="0"/>
      <w:marTop w:val="0"/>
      <w:marBottom w:val="0"/>
      <w:divBdr>
        <w:top w:val="none" w:sz="0" w:space="0" w:color="auto"/>
        <w:left w:val="none" w:sz="0" w:space="0" w:color="auto"/>
        <w:bottom w:val="none" w:sz="0" w:space="0" w:color="auto"/>
        <w:right w:val="none" w:sz="0" w:space="0" w:color="auto"/>
      </w:divBdr>
    </w:div>
    <w:div w:id="409280324">
      <w:bodyDiv w:val="1"/>
      <w:marLeft w:val="0"/>
      <w:marRight w:val="0"/>
      <w:marTop w:val="0"/>
      <w:marBottom w:val="0"/>
      <w:divBdr>
        <w:top w:val="none" w:sz="0" w:space="0" w:color="auto"/>
        <w:left w:val="none" w:sz="0" w:space="0" w:color="auto"/>
        <w:bottom w:val="none" w:sz="0" w:space="0" w:color="auto"/>
        <w:right w:val="none" w:sz="0" w:space="0" w:color="auto"/>
      </w:divBdr>
    </w:div>
    <w:div w:id="416833105">
      <w:bodyDiv w:val="1"/>
      <w:marLeft w:val="0"/>
      <w:marRight w:val="0"/>
      <w:marTop w:val="0"/>
      <w:marBottom w:val="0"/>
      <w:divBdr>
        <w:top w:val="none" w:sz="0" w:space="0" w:color="auto"/>
        <w:left w:val="none" w:sz="0" w:space="0" w:color="auto"/>
        <w:bottom w:val="none" w:sz="0" w:space="0" w:color="auto"/>
        <w:right w:val="none" w:sz="0" w:space="0" w:color="auto"/>
      </w:divBdr>
    </w:div>
    <w:div w:id="417337513">
      <w:bodyDiv w:val="1"/>
      <w:marLeft w:val="0"/>
      <w:marRight w:val="0"/>
      <w:marTop w:val="0"/>
      <w:marBottom w:val="0"/>
      <w:divBdr>
        <w:top w:val="none" w:sz="0" w:space="0" w:color="auto"/>
        <w:left w:val="none" w:sz="0" w:space="0" w:color="auto"/>
        <w:bottom w:val="none" w:sz="0" w:space="0" w:color="auto"/>
        <w:right w:val="none" w:sz="0" w:space="0" w:color="auto"/>
      </w:divBdr>
    </w:div>
    <w:div w:id="435562921">
      <w:bodyDiv w:val="1"/>
      <w:marLeft w:val="0"/>
      <w:marRight w:val="0"/>
      <w:marTop w:val="0"/>
      <w:marBottom w:val="0"/>
      <w:divBdr>
        <w:top w:val="none" w:sz="0" w:space="0" w:color="auto"/>
        <w:left w:val="none" w:sz="0" w:space="0" w:color="auto"/>
        <w:bottom w:val="none" w:sz="0" w:space="0" w:color="auto"/>
        <w:right w:val="none" w:sz="0" w:space="0" w:color="auto"/>
      </w:divBdr>
    </w:div>
    <w:div w:id="436826582">
      <w:bodyDiv w:val="1"/>
      <w:marLeft w:val="0"/>
      <w:marRight w:val="0"/>
      <w:marTop w:val="0"/>
      <w:marBottom w:val="0"/>
      <w:divBdr>
        <w:top w:val="none" w:sz="0" w:space="0" w:color="auto"/>
        <w:left w:val="none" w:sz="0" w:space="0" w:color="auto"/>
        <w:bottom w:val="none" w:sz="0" w:space="0" w:color="auto"/>
        <w:right w:val="none" w:sz="0" w:space="0" w:color="auto"/>
      </w:divBdr>
    </w:div>
    <w:div w:id="437414009">
      <w:bodyDiv w:val="1"/>
      <w:marLeft w:val="0"/>
      <w:marRight w:val="0"/>
      <w:marTop w:val="0"/>
      <w:marBottom w:val="0"/>
      <w:divBdr>
        <w:top w:val="none" w:sz="0" w:space="0" w:color="auto"/>
        <w:left w:val="none" w:sz="0" w:space="0" w:color="auto"/>
        <w:bottom w:val="none" w:sz="0" w:space="0" w:color="auto"/>
        <w:right w:val="none" w:sz="0" w:space="0" w:color="auto"/>
      </w:divBdr>
    </w:div>
    <w:div w:id="445000237">
      <w:bodyDiv w:val="1"/>
      <w:marLeft w:val="0"/>
      <w:marRight w:val="0"/>
      <w:marTop w:val="0"/>
      <w:marBottom w:val="0"/>
      <w:divBdr>
        <w:top w:val="none" w:sz="0" w:space="0" w:color="auto"/>
        <w:left w:val="none" w:sz="0" w:space="0" w:color="auto"/>
        <w:bottom w:val="none" w:sz="0" w:space="0" w:color="auto"/>
        <w:right w:val="none" w:sz="0" w:space="0" w:color="auto"/>
      </w:divBdr>
    </w:div>
    <w:div w:id="450713350">
      <w:bodyDiv w:val="1"/>
      <w:marLeft w:val="0"/>
      <w:marRight w:val="0"/>
      <w:marTop w:val="0"/>
      <w:marBottom w:val="0"/>
      <w:divBdr>
        <w:top w:val="none" w:sz="0" w:space="0" w:color="auto"/>
        <w:left w:val="none" w:sz="0" w:space="0" w:color="auto"/>
        <w:bottom w:val="none" w:sz="0" w:space="0" w:color="auto"/>
        <w:right w:val="none" w:sz="0" w:space="0" w:color="auto"/>
      </w:divBdr>
    </w:div>
    <w:div w:id="458302053">
      <w:bodyDiv w:val="1"/>
      <w:marLeft w:val="0"/>
      <w:marRight w:val="0"/>
      <w:marTop w:val="0"/>
      <w:marBottom w:val="0"/>
      <w:divBdr>
        <w:top w:val="none" w:sz="0" w:space="0" w:color="auto"/>
        <w:left w:val="none" w:sz="0" w:space="0" w:color="auto"/>
        <w:bottom w:val="none" w:sz="0" w:space="0" w:color="auto"/>
        <w:right w:val="none" w:sz="0" w:space="0" w:color="auto"/>
      </w:divBdr>
    </w:div>
    <w:div w:id="468478941">
      <w:bodyDiv w:val="1"/>
      <w:marLeft w:val="0"/>
      <w:marRight w:val="0"/>
      <w:marTop w:val="0"/>
      <w:marBottom w:val="0"/>
      <w:divBdr>
        <w:top w:val="none" w:sz="0" w:space="0" w:color="auto"/>
        <w:left w:val="none" w:sz="0" w:space="0" w:color="auto"/>
        <w:bottom w:val="none" w:sz="0" w:space="0" w:color="auto"/>
        <w:right w:val="none" w:sz="0" w:space="0" w:color="auto"/>
      </w:divBdr>
    </w:div>
    <w:div w:id="479813079">
      <w:bodyDiv w:val="1"/>
      <w:marLeft w:val="0"/>
      <w:marRight w:val="0"/>
      <w:marTop w:val="0"/>
      <w:marBottom w:val="0"/>
      <w:divBdr>
        <w:top w:val="none" w:sz="0" w:space="0" w:color="auto"/>
        <w:left w:val="none" w:sz="0" w:space="0" w:color="auto"/>
        <w:bottom w:val="none" w:sz="0" w:space="0" w:color="auto"/>
        <w:right w:val="none" w:sz="0" w:space="0" w:color="auto"/>
      </w:divBdr>
    </w:div>
    <w:div w:id="518008090">
      <w:bodyDiv w:val="1"/>
      <w:marLeft w:val="0"/>
      <w:marRight w:val="0"/>
      <w:marTop w:val="0"/>
      <w:marBottom w:val="0"/>
      <w:divBdr>
        <w:top w:val="none" w:sz="0" w:space="0" w:color="auto"/>
        <w:left w:val="none" w:sz="0" w:space="0" w:color="auto"/>
        <w:bottom w:val="none" w:sz="0" w:space="0" w:color="auto"/>
        <w:right w:val="none" w:sz="0" w:space="0" w:color="auto"/>
      </w:divBdr>
    </w:div>
    <w:div w:id="550383108">
      <w:bodyDiv w:val="1"/>
      <w:marLeft w:val="0"/>
      <w:marRight w:val="0"/>
      <w:marTop w:val="0"/>
      <w:marBottom w:val="0"/>
      <w:divBdr>
        <w:top w:val="none" w:sz="0" w:space="0" w:color="auto"/>
        <w:left w:val="none" w:sz="0" w:space="0" w:color="auto"/>
        <w:bottom w:val="none" w:sz="0" w:space="0" w:color="auto"/>
        <w:right w:val="none" w:sz="0" w:space="0" w:color="auto"/>
      </w:divBdr>
    </w:div>
    <w:div w:id="553125313">
      <w:bodyDiv w:val="1"/>
      <w:marLeft w:val="0"/>
      <w:marRight w:val="0"/>
      <w:marTop w:val="0"/>
      <w:marBottom w:val="0"/>
      <w:divBdr>
        <w:top w:val="none" w:sz="0" w:space="0" w:color="auto"/>
        <w:left w:val="none" w:sz="0" w:space="0" w:color="auto"/>
        <w:bottom w:val="none" w:sz="0" w:space="0" w:color="auto"/>
        <w:right w:val="none" w:sz="0" w:space="0" w:color="auto"/>
      </w:divBdr>
    </w:div>
    <w:div w:id="566111048">
      <w:bodyDiv w:val="1"/>
      <w:marLeft w:val="0"/>
      <w:marRight w:val="0"/>
      <w:marTop w:val="0"/>
      <w:marBottom w:val="0"/>
      <w:divBdr>
        <w:top w:val="none" w:sz="0" w:space="0" w:color="auto"/>
        <w:left w:val="none" w:sz="0" w:space="0" w:color="auto"/>
        <w:bottom w:val="none" w:sz="0" w:space="0" w:color="auto"/>
        <w:right w:val="none" w:sz="0" w:space="0" w:color="auto"/>
      </w:divBdr>
    </w:div>
    <w:div w:id="566495532">
      <w:bodyDiv w:val="1"/>
      <w:marLeft w:val="0"/>
      <w:marRight w:val="0"/>
      <w:marTop w:val="0"/>
      <w:marBottom w:val="0"/>
      <w:divBdr>
        <w:top w:val="none" w:sz="0" w:space="0" w:color="auto"/>
        <w:left w:val="none" w:sz="0" w:space="0" w:color="auto"/>
        <w:bottom w:val="none" w:sz="0" w:space="0" w:color="auto"/>
        <w:right w:val="none" w:sz="0" w:space="0" w:color="auto"/>
      </w:divBdr>
    </w:div>
    <w:div w:id="619654457">
      <w:bodyDiv w:val="1"/>
      <w:marLeft w:val="0"/>
      <w:marRight w:val="0"/>
      <w:marTop w:val="0"/>
      <w:marBottom w:val="0"/>
      <w:divBdr>
        <w:top w:val="none" w:sz="0" w:space="0" w:color="auto"/>
        <w:left w:val="none" w:sz="0" w:space="0" w:color="auto"/>
        <w:bottom w:val="none" w:sz="0" w:space="0" w:color="auto"/>
        <w:right w:val="none" w:sz="0" w:space="0" w:color="auto"/>
      </w:divBdr>
    </w:div>
    <w:div w:id="619872117">
      <w:bodyDiv w:val="1"/>
      <w:marLeft w:val="0"/>
      <w:marRight w:val="0"/>
      <w:marTop w:val="0"/>
      <w:marBottom w:val="0"/>
      <w:divBdr>
        <w:top w:val="none" w:sz="0" w:space="0" w:color="auto"/>
        <w:left w:val="none" w:sz="0" w:space="0" w:color="auto"/>
        <w:bottom w:val="none" w:sz="0" w:space="0" w:color="auto"/>
        <w:right w:val="none" w:sz="0" w:space="0" w:color="auto"/>
      </w:divBdr>
    </w:div>
    <w:div w:id="625039394">
      <w:bodyDiv w:val="1"/>
      <w:marLeft w:val="0"/>
      <w:marRight w:val="0"/>
      <w:marTop w:val="0"/>
      <w:marBottom w:val="0"/>
      <w:divBdr>
        <w:top w:val="none" w:sz="0" w:space="0" w:color="auto"/>
        <w:left w:val="none" w:sz="0" w:space="0" w:color="auto"/>
        <w:bottom w:val="none" w:sz="0" w:space="0" w:color="auto"/>
        <w:right w:val="none" w:sz="0" w:space="0" w:color="auto"/>
      </w:divBdr>
    </w:div>
    <w:div w:id="626013267">
      <w:bodyDiv w:val="1"/>
      <w:marLeft w:val="0"/>
      <w:marRight w:val="0"/>
      <w:marTop w:val="0"/>
      <w:marBottom w:val="0"/>
      <w:divBdr>
        <w:top w:val="none" w:sz="0" w:space="0" w:color="auto"/>
        <w:left w:val="none" w:sz="0" w:space="0" w:color="auto"/>
        <w:bottom w:val="none" w:sz="0" w:space="0" w:color="auto"/>
        <w:right w:val="none" w:sz="0" w:space="0" w:color="auto"/>
      </w:divBdr>
    </w:div>
    <w:div w:id="634800650">
      <w:bodyDiv w:val="1"/>
      <w:marLeft w:val="0"/>
      <w:marRight w:val="0"/>
      <w:marTop w:val="0"/>
      <w:marBottom w:val="0"/>
      <w:divBdr>
        <w:top w:val="none" w:sz="0" w:space="0" w:color="auto"/>
        <w:left w:val="none" w:sz="0" w:space="0" w:color="auto"/>
        <w:bottom w:val="none" w:sz="0" w:space="0" w:color="auto"/>
        <w:right w:val="none" w:sz="0" w:space="0" w:color="auto"/>
      </w:divBdr>
    </w:div>
    <w:div w:id="646400201">
      <w:bodyDiv w:val="1"/>
      <w:marLeft w:val="0"/>
      <w:marRight w:val="0"/>
      <w:marTop w:val="0"/>
      <w:marBottom w:val="0"/>
      <w:divBdr>
        <w:top w:val="none" w:sz="0" w:space="0" w:color="auto"/>
        <w:left w:val="none" w:sz="0" w:space="0" w:color="auto"/>
        <w:bottom w:val="none" w:sz="0" w:space="0" w:color="auto"/>
        <w:right w:val="none" w:sz="0" w:space="0" w:color="auto"/>
      </w:divBdr>
    </w:div>
    <w:div w:id="657348620">
      <w:bodyDiv w:val="1"/>
      <w:marLeft w:val="0"/>
      <w:marRight w:val="0"/>
      <w:marTop w:val="0"/>
      <w:marBottom w:val="0"/>
      <w:divBdr>
        <w:top w:val="none" w:sz="0" w:space="0" w:color="auto"/>
        <w:left w:val="none" w:sz="0" w:space="0" w:color="auto"/>
        <w:bottom w:val="none" w:sz="0" w:space="0" w:color="auto"/>
        <w:right w:val="none" w:sz="0" w:space="0" w:color="auto"/>
      </w:divBdr>
    </w:div>
    <w:div w:id="680202532">
      <w:bodyDiv w:val="1"/>
      <w:marLeft w:val="0"/>
      <w:marRight w:val="0"/>
      <w:marTop w:val="0"/>
      <w:marBottom w:val="0"/>
      <w:divBdr>
        <w:top w:val="none" w:sz="0" w:space="0" w:color="auto"/>
        <w:left w:val="none" w:sz="0" w:space="0" w:color="auto"/>
        <w:bottom w:val="none" w:sz="0" w:space="0" w:color="auto"/>
        <w:right w:val="none" w:sz="0" w:space="0" w:color="auto"/>
      </w:divBdr>
    </w:div>
    <w:div w:id="688991591">
      <w:bodyDiv w:val="1"/>
      <w:marLeft w:val="0"/>
      <w:marRight w:val="0"/>
      <w:marTop w:val="0"/>
      <w:marBottom w:val="0"/>
      <w:divBdr>
        <w:top w:val="none" w:sz="0" w:space="0" w:color="auto"/>
        <w:left w:val="none" w:sz="0" w:space="0" w:color="auto"/>
        <w:bottom w:val="none" w:sz="0" w:space="0" w:color="auto"/>
        <w:right w:val="none" w:sz="0" w:space="0" w:color="auto"/>
      </w:divBdr>
    </w:div>
    <w:div w:id="690642063">
      <w:bodyDiv w:val="1"/>
      <w:marLeft w:val="0"/>
      <w:marRight w:val="0"/>
      <w:marTop w:val="0"/>
      <w:marBottom w:val="0"/>
      <w:divBdr>
        <w:top w:val="none" w:sz="0" w:space="0" w:color="auto"/>
        <w:left w:val="none" w:sz="0" w:space="0" w:color="auto"/>
        <w:bottom w:val="none" w:sz="0" w:space="0" w:color="auto"/>
        <w:right w:val="none" w:sz="0" w:space="0" w:color="auto"/>
      </w:divBdr>
    </w:div>
    <w:div w:id="710349690">
      <w:bodyDiv w:val="1"/>
      <w:marLeft w:val="0"/>
      <w:marRight w:val="0"/>
      <w:marTop w:val="0"/>
      <w:marBottom w:val="0"/>
      <w:divBdr>
        <w:top w:val="none" w:sz="0" w:space="0" w:color="auto"/>
        <w:left w:val="none" w:sz="0" w:space="0" w:color="auto"/>
        <w:bottom w:val="none" w:sz="0" w:space="0" w:color="auto"/>
        <w:right w:val="none" w:sz="0" w:space="0" w:color="auto"/>
      </w:divBdr>
    </w:div>
    <w:div w:id="720791450">
      <w:bodyDiv w:val="1"/>
      <w:marLeft w:val="0"/>
      <w:marRight w:val="0"/>
      <w:marTop w:val="0"/>
      <w:marBottom w:val="0"/>
      <w:divBdr>
        <w:top w:val="none" w:sz="0" w:space="0" w:color="auto"/>
        <w:left w:val="none" w:sz="0" w:space="0" w:color="auto"/>
        <w:bottom w:val="none" w:sz="0" w:space="0" w:color="auto"/>
        <w:right w:val="none" w:sz="0" w:space="0" w:color="auto"/>
      </w:divBdr>
    </w:div>
    <w:div w:id="731973928">
      <w:bodyDiv w:val="1"/>
      <w:marLeft w:val="0"/>
      <w:marRight w:val="0"/>
      <w:marTop w:val="0"/>
      <w:marBottom w:val="0"/>
      <w:divBdr>
        <w:top w:val="none" w:sz="0" w:space="0" w:color="auto"/>
        <w:left w:val="none" w:sz="0" w:space="0" w:color="auto"/>
        <w:bottom w:val="none" w:sz="0" w:space="0" w:color="auto"/>
        <w:right w:val="none" w:sz="0" w:space="0" w:color="auto"/>
      </w:divBdr>
    </w:div>
    <w:div w:id="736518922">
      <w:bodyDiv w:val="1"/>
      <w:marLeft w:val="0"/>
      <w:marRight w:val="0"/>
      <w:marTop w:val="0"/>
      <w:marBottom w:val="0"/>
      <w:divBdr>
        <w:top w:val="none" w:sz="0" w:space="0" w:color="auto"/>
        <w:left w:val="none" w:sz="0" w:space="0" w:color="auto"/>
        <w:bottom w:val="none" w:sz="0" w:space="0" w:color="auto"/>
        <w:right w:val="none" w:sz="0" w:space="0" w:color="auto"/>
      </w:divBdr>
    </w:div>
    <w:div w:id="740061876">
      <w:bodyDiv w:val="1"/>
      <w:marLeft w:val="0"/>
      <w:marRight w:val="0"/>
      <w:marTop w:val="0"/>
      <w:marBottom w:val="0"/>
      <w:divBdr>
        <w:top w:val="none" w:sz="0" w:space="0" w:color="auto"/>
        <w:left w:val="none" w:sz="0" w:space="0" w:color="auto"/>
        <w:bottom w:val="none" w:sz="0" w:space="0" w:color="auto"/>
        <w:right w:val="none" w:sz="0" w:space="0" w:color="auto"/>
      </w:divBdr>
    </w:div>
    <w:div w:id="750274855">
      <w:bodyDiv w:val="1"/>
      <w:marLeft w:val="0"/>
      <w:marRight w:val="0"/>
      <w:marTop w:val="0"/>
      <w:marBottom w:val="0"/>
      <w:divBdr>
        <w:top w:val="none" w:sz="0" w:space="0" w:color="auto"/>
        <w:left w:val="none" w:sz="0" w:space="0" w:color="auto"/>
        <w:bottom w:val="none" w:sz="0" w:space="0" w:color="auto"/>
        <w:right w:val="none" w:sz="0" w:space="0" w:color="auto"/>
      </w:divBdr>
    </w:div>
    <w:div w:id="752360489">
      <w:bodyDiv w:val="1"/>
      <w:marLeft w:val="0"/>
      <w:marRight w:val="0"/>
      <w:marTop w:val="0"/>
      <w:marBottom w:val="0"/>
      <w:divBdr>
        <w:top w:val="none" w:sz="0" w:space="0" w:color="auto"/>
        <w:left w:val="none" w:sz="0" w:space="0" w:color="auto"/>
        <w:bottom w:val="none" w:sz="0" w:space="0" w:color="auto"/>
        <w:right w:val="none" w:sz="0" w:space="0" w:color="auto"/>
      </w:divBdr>
    </w:div>
    <w:div w:id="764037956">
      <w:bodyDiv w:val="1"/>
      <w:marLeft w:val="0"/>
      <w:marRight w:val="0"/>
      <w:marTop w:val="0"/>
      <w:marBottom w:val="0"/>
      <w:divBdr>
        <w:top w:val="none" w:sz="0" w:space="0" w:color="auto"/>
        <w:left w:val="none" w:sz="0" w:space="0" w:color="auto"/>
        <w:bottom w:val="none" w:sz="0" w:space="0" w:color="auto"/>
        <w:right w:val="none" w:sz="0" w:space="0" w:color="auto"/>
      </w:divBdr>
    </w:div>
    <w:div w:id="768432142">
      <w:bodyDiv w:val="1"/>
      <w:marLeft w:val="0"/>
      <w:marRight w:val="0"/>
      <w:marTop w:val="0"/>
      <w:marBottom w:val="0"/>
      <w:divBdr>
        <w:top w:val="none" w:sz="0" w:space="0" w:color="auto"/>
        <w:left w:val="none" w:sz="0" w:space="0" w:color="auto"/>
        <w:bottom w:val="none" w:sz="0" w:space="0" w:color="auto"/>
        <w:right w:val="none" w:sz="0" w:space="0" w:color="auto"/>
      </w:divBdr>
    </w:div>
    <w:div w:id="773667607">
      <w:bodyDiv w:val="1"/>
      <w:marLeft w:val="0"/>
      <w:marRight w:val="0"/>
      <w:marTop w:val="0"/>
      <w:marBottom w:val="0"/>
      <w:divBdr>
        <w:top w:val="none" w:sz="0" w:space="0" w:color="auto"/>
        <w:left w:val="none" w:sz="0" w:space="0" w:color="auto"/>
        <w:bottom w:val="none" w:sz="0" w:space="0" w:color="auto"/>
        <w:right w:val="none" w:sz="0" w:space="0" w:color="auto"/>
      </w:divBdr>
    </w:div>
    <w:div w:id="781459696">
      <w:bodyDiv w:val="1"/>
      <w:marLeft w:val="0"/>
      <w:marRight w:val="0"/>
      <w:marTop w:val="0"/>
      <w:marBottom w:val="0"/>
      <w:divBdr>
        <w:top w:val="none" w:sz="0" w:space="0" w:color="auto"/>
        <w:left w:val="none" w:sz="0" w:space="0" w:color="auto"/>
        <w:bottom w:val="none" w:sz="0" w:space="0" w:color="auto"/>
        <w:right w:val="none" w:sz="0" w:space="0" w:color="auto"/>
      </w:divBdr>
    </w:div>
    <w:div w:id="797836938">
      <w:bodyDiv w:val="1"/>
      <w:marLeft w:val="0"/>
      <w:marRight w:val="0"/>
      <w:marTop w:val="0"/>
      <w:marBottom w:val="0"/>
      <w:divBdr>
        <w:top w:val="none" w:sz="0" w:space="0" w:color="auto"/>
        <w:left w:val="none" w:sz="0" w:space="0" w:color="auto"/>
        <w:bottom w:val="none" w:sz="0" w:space="0" w:color="auto"/>
        <w:right w:val="none" w:sz="0" w:space="0" w:color="auto"/>
      </w:divBdr>
    </w:div>
    <w:div w:id="805197484">
      <w:bodyDiv w:val="1"/>
      <w:marLeft w:val="0"/>
      <w:marRight w:val="0"/>
      <w:marTop w:val="0"/>
      <w:marBottom w:val="0"/>
      <w:divBdr>
        <w:top w:val="none" w:sz="0" w:space="0" w:color="auto"/>
        <w:left w:val="none" w:sz="0" w:space="0" w:color="auto"/>
        <w:bottom w:val="none" w:sz="0" w:space="0" w:color="auto"/>
        <w:right w:val="none" w:sz="0" w:space="0" w:color="auto"/>
      </w:divBdr>
    </w:div>
    <w:div w:id="807892863">
      <w:bodyDiv w:val="1"/>
      <w:marLeft w:val="0"/>
      <w:marRight w:val="0"/>
      <w:marTop w:val="0"/>
      <w:marBottom w:val="0"/>
      <w:divBdr>
        <w:top w:val="none" w:sz="0" w:space="0" w:color="auto"/>
        <w:left w:val="none" w:sz="0" w:space="0" w:color="auto"/>
        <w:bottom w:val="none" w:sz="0" w:space="0" w:color="auto"/>
        <w:right w:val="none" w:sz="0" w:space="0" w:color="auto"/>
      </w:divBdr>
    </w:div>
    <w:div w:id="837618377">
      <w:bodyDiv w:val="1"/>
      <w:marLeft w:val="0"/>
      <w:marRight w:val="0"/>
      <w:marTop w:val="0"/>
      <w:marBottom w:val="0"/>
      <w:divBdr>
        <w:top w:val="none" w:sz="0" w:space="0" w:color="auto"/>
        <w:left w:val="none" w:sz="0" w:space="0" w:color="auto"/>
        <w:bottom w:val="none" w:sz="0" w:space="0" w:color="auto"/>
        <w:right w:val="none" w:sz="0" w:space="0" w:color="auto"/>
      </w:divBdr>
    </w:div>
    <w:div w:id="850219793">
      <w:bodyDiv w:val="1"/>
      <w:marLeft w:val="0"/>
      <w:marRight w:val="0"/>
      <w:marTop w:val="0"/>
      <w:marBottom w:val="0"/>
      <w:divBdr>
        <w:top w:val="none" w:sz="0" w:space="0" w:color="auto"/>
        <w:left w:val="none" w:sz="0" w:space="0" w:color="auto"/>
        <w:bottom w:val="none" w:sz="0" w:space="0" w:color="auto"/>
        <w:right w:val="none" w:sz="0" w:space="0" w:color="auto"/>
      </w:divBdr>
    </w:div>
    <w:div w:id="851915996">
      <w:bodyDiv w:val="1"/>
      <w:marLeft w:val="0"/>
      <w:marRight w:val="0"/>
      <w:marTop w:val="0"/>
      <w:marBottom w:val="0"/>
      <w:divBdr>
        <w:top w:val="none" w:sz="0" w:space="0" w:color="auto"/>
        <w:left w:val="none" w:sz="0" w:space="0" w:color="auto"/>
        <w:bottom w:val="none" w:sz="0" w:space="0" w:color="auto"/>
        <w:right w:val="none" w:sz="0" w:space="0" w:color="auto"/>
      </w:divBdr>
    </w:div>
    <w:div w:id="858348796">
      <w:bodyDiv w:val="1"/>
      <w:marLeft w:val="0"/>
      <w:marRight w:val="0"/>
      <w:marTop w:val="0"/>
      <w:marBottom w:val="0"/>
      <w:divBdr>
        <w:top w:val="none" w:sz="0" w:space="0" w:color="auto"/>
        <w:left w:val="none" w:sz="0" w:space="0" w:color="auto"/>
        <w:bottom w:val="none" w:sz="0" w:space="0" w:color="auto"/>
        <w:right w:val="none" w:sz="0" w:space="0" w:color="auto"/>
      </w:divBdr>
    </w:div>
    <w:div w:id="869562298">
      <w:bodyDiv w:val="1"/>
      <w:marLeft w:val="0"/>
      <w:marRight w:val="0"/>
      <w:marTop w:val="0"/>
      <w:marBottom w:val="0"/>
      <w:divBdr>
        <w:top w:val="none" w:sz="0" w:space="0" w:color="auto"/>
        <w:left w:val="none" w:sz="0" w:space="0" w:color="auto"/>
        <w:bottom w:val="none" w:sz="0" w:space="0" w:color="auto"/>
        <w:right w:val="none" w:sz="0" w:space="0" w:color="auto"/>
      </w:divBdr>
    </w:div>
    <w:div w:id="880366274">
      <w:bodyDiv w:val="1"/>
      <w:marLeft w:val="0"/>
      <w:marRight w:val="0"/>
      <w:marTop w:val="0"/>
      <w:marBottom w:val="0"/>
      <w:divBdr>
        <w:top w:val="none" w:sz="0" w:space="0" w:color="auto"/>
        <w:left w:val="none" w:sz="0" w:space="0" w:color="auto"/>
        <w:bottom w:val="none" w:sz="0" w:space="0" w:color="auto"/>
        <w:right w:val="none" w:sz="0" w:space="0" w:color="auto"/>
      </w:divBdr>
    </w:div>
    <w:div w:id="884685415">
      <w:bodyDiv w:val="1"/>
      <w:marLeft w:val="0"/>
      <w:marRight w:val="0"/>
      <w:marTop w:val="0"/>
      <w:marBottom w:val="0"/>
      <w:divBdr>
        <w:top w:val="none" w:sz="0" w:space="0" w:color="auto"/>
        <w:left w:val="none" w:sz="0" w:space="0" w:color="auto"/>
        <w:bottom w:val="none" w:sz="0" w:space="0" w:color="auto"/>
        <w:right w:val="none" w:sz="0" w:space="0" w:color="auto"/>
      </w:divBdr>
    </w:div>
    <w:div w:id="887566166">
      <w:bodyDiv w:val="1"/>
      <w:marLeft w:val="690"/>
      <w:marRight w:val="0"/>
      <w:marTop w:val="0"/>
      <w:marBottom w:val="150"/>
      <w:divBdr>
        <w:top w:val="none" w:sz="0" w:space="0" w:color="auto"/>
        <w:left w:val="none" w:sz="0" w:space="0" w:color="auto"/>
        <w:bottom w:val="none" w:sz="0" w:space="0" w:color="auto"/>
        <w:right w:val="none" w:sz="0" w:space="0" w:color="auto"/>
      </w:divBdr>
      <w:divsChild>
        <w:div w:id="671951514">
          <w:marLeft w:val="0"/>
          <w:marRight w:val="0"/>
          <w:marTop w:val="0"/>
          <w:marBottom w:val="0"/>
          <w:divBdr>
            <w:top w:val="none" w:sz="0" w:space="0" w:color="auto"/>
            <w:left w:val="none" w:sz="0" w:space="0" w:color="auto"/>
            <w:bottom w:val="none" w:sz="0" w:space="0" w:color="auto"/>
            <w:right w:val="none" w:sz="0" w:space="0" w:color="auto"/>
          </w:divBdr>
        </w:div>
        <w:div w:id="1653366805">
          <w:marLeft w:val="0"/>
          <w:marRight w:val="0"/>
          <w:marTop w:val="60"/>
          <w:marBottom w:val="0"/>
          <w:divBdr>
            <w:top w:val="none" w:sz="0" w:space="0" w:color="auto"/>
            <w:left w:val="none" w:sz="0" w:space="0" w:color="auto"/>
            <w:bottom w:val="none" w:sz="0" w:space="0" w:color="auto"/>
            <w:right w:val="none" w:sz="0" w:space="0" w:color="auto"/>
          </w:divBdr>
        </w:div>
      </w:divsChild>
    </w:div>
    <w:div w:id="902447728">
      <w:bodyDiv w:val="1"/>
      <w:marLeft w:val="0"/>
      <w:marRight w:val="0"/>
      <w:marTop w:val="0"/>
      <w:marBottom w:val="0"/>
      <w:divBdr>
        <w:top w:val="none" w:sz="0" w:space="0" w:color="auto"/>
        <w:left w:val="none" w:sz="0" w:space="0" w:color="auto"/>
        <w:bottom w:val="none" w:sz="0" w:space="0" w:color="auto"/>
        <w:right w:val="none" w:sz="0" w:space="0" w:color="auto"/>
      </w:divBdr>
    </w:div>
    <w:div w:id="906457814">
      <w:bodyDiv w:val="1"/>
      <w:marLeft w:val="0"/>
      <w:marRight w:val="0"/>
      <w:marTop w:val="0"/>
      <w:marBottom w:val="0"/>
      <w:divBdr>
        <w:top w:val="none" w:sz="0" w:space="0" w:color="auto"/>
        <w:left w:val="none" w:sz="0" w:space="0" w:color="auto"/>
        <w:bottom w:val="none" w:sz="0" w:space="0" w:color="auto"/>
        <w:right w:val="none" w:sz="0" w:space="0" w:color="auto"/>
      </w:divBdr>
    </w:div>
    <w:div w:id="931086569">
      <w:bodyDiv w:val="1"/>
      <w:marLeft w:val="0"/>
      <w:marRight w:val="0"/>
      <w:marTop w:val="0"/>
      <w:marBottom w:val="0"/>
      <w:divBdr>
        <w:top w:val="none" w:sz="0" w:space="0" w:color="auto"/>
        <w:left w:val="none" w:sz="0" w:space="0" w:color="auto"/>
        <w:bottom w:val="none" w:sz="0" w:space="0" w:color="auto"/>
        <w:right w:val="none" w:sz="0" w:space="0" w:color="auto"/>
      </w:divBdr>
    </w:div>
    <w:div w:id="938835538">
      <w:bodyDiv w:val="1"/>
      <w:marLeft w:val="0"/>
      <w:marRight w:val="0"/>
      <w:marTop w:val="0"/>
      <w:marBottom w:val="0"/>
      <w:divBdr>
        <w:top w:val="none" w:sz="0" w:space="0" w:color="auto"/>
        <w:left w:val="none" w:sz="0" w:space="0" w:color="auto"/>
        <w:bottom w:val="none" w:sz="0" w:space="0" w:color="auto"/>
        <w:right w:val="none" w:sz="0" w:space="0" w:color="auto"/>
      </w:divBdr>
    </w:div>
    <w:div w:id="945310402">
      <w:bodyDiv w:val="1"/>
      <w:marLeft w:val="0"/>
      <w:marRight w:val="0"/>
      <w:marTop w:val="0"/>
      <w:marBottom w:val="0"/>
      <w:divBdr>
        <w:top w:val="none" w:sz="0" w:space="0" w:color="auto"/>
        <w:left w:val="none" w:sz="0" w:space="0" w:color="auto"/>
        <w:bottom w:val="none" w:sz="0" w:space="0" w:color="auto"/>
        <w:right w:val="none" w:sz="0" w:space="0" w:color="auto"/>
      </w:divBdr>
    </w:div>
    <w:div w:id="948273023">
      <w:bodyDiv w:val="1"/>
      <w:marLeft w:val="0"/>
      <w:marRight w:val="0"/>
      <w:marTop w:val="0"/>
      <w:marBottom w:val="0"/>
      <w:divBdr>
        <w:top w:val="none" w:sz="0" w:space="0" w:color="auto"/>
        <w:left w:val="none" w:sz="0" w:space="0" w:color="auto"/>
        <w:bottom w:val="none" w:sz="0" w:space="0" w:color="auto"/>
        <w:right w:val="none" w:sz="0" w:space="0" w:color="auto"/>
      </w:divBdr>
    </w:div>
    <w:div w:id="959652932">
      <w:bodyDiv w:val="1"/>
      <w:marLeft w:val="0"/>
      <w:marRight w:val="0"/>
      <w:marTop w:val="0"/>
      <w:marBottom w:val="0"/>
      <w:divBdr>
        <w:top w:val="none" w:sz="0" w:space="0" w:color="auto"/>
        <w:left w:val="none" w:sz="0" w:space="0" w:color="auto"/>
        <w:bottom w:val="none" w:sz="0" w:space="0" w:color="auto"/>
        <w:right w:val="none" w:sz="0" w:space="0" w:color="auto"/>
      </w:divBdr>
    </w:div>
    <w:div w:id="984241976">
      <w:bodyDiv w:val="1"/>
      <w:marLeft w:val="0"/>
      <w:marRight w:val="0"/>
      <w:marTop w:val="0"/>
      <w:marBottom w:val="0"/>
      <w:divBdr>
        <w:top w:val="none" w:sz="0" w:space="0" w:color="auto"/>
        <w:left w:val="none" w:sz="0" w:space="0" w:color="auto"/>
        <w:bottom w:val="none" w:sz="0" w:space="0" w:color="auto"/>
        <w:right w:val="none" w:sz="0" w:space="0" w:color="auto"/>
      </w:divBdr>
    </w:div>
    <w:div w:id="984967642">
      <w:bodyDiv w:val="1"/>
      <w:marLeft w:val="0"/>
      <w:marRight w:val="0"/>
      <w:marTop w:val="0"/>
      <w:marBottom w:val="0"/>
      <w:divBdr>
        <w:top w:val="none" w:sz="0" w:space="0" w:color="auto"/>
        <w:left w:val="none" w:sz="0" w:space="0" w:color="auto"/>
        <w:bottom w:val="none" w:sz="0" w:space="0" w:color="auto"/>
        <w:right w:val="none" w:sz="0" w:space="0" w:color="auto"/>
      </w:divBdr>
    </w:div>
    <w:div w:id="1004942975">
      <w:bodyDiv w:val="1"/>
      <w:marLeft w:val="0"/>
      <w:marRight w:val="0"/>
      <w:marTop w:val="0"/>
      <w:marBottom w:val="0"/>
      <w:divBdr>
        <w:top w:val="none" w:sz="0" w:space="0" w:color="auto"/>
        <w:left w:val="none" w:sz="0" w:space="0" w:color="auto"/>
        <w:bottom w:val="none" w:sz="0" w:space="0" w:color="auto"/>
        <w:right w:val="none" w:sz="0" w:space="0" w:color="auto"/>
      </w:divBdr>
    </w:div>
    <w:div w:id="1005477567">
      <w:bodyDiv w:val="1"/>
      <w:marLeft w:val="0"/>
      <w:marRight w:val="0"/>
      <w:marTop w:val="0"/>
      <w:marBottom w:val="0"/>
      <w:divBdr>
        <w:top w:val="none" w:sz="0" w:space="0" w:color="auto"/>
        <w:left w:val="none" w:sz="0" w:space="0" w:color="auto"/>
        <w:bottom w:val="none" w:sz="0" w:space="0" w:color="auto"/>
        <w:right w:val="none" w:sz="0" w:space="0" w:color="auto"/>
      </w:divBdr>
    </w:div>
    <w:div w:id="1009984130">
      <w:bodyDiv w:val="1"/>
      <w:marLeft w:val="0"/>
      <w:marRight w:val="0"/>
      <w:marTop w:val="0"/>
      <w:marBottom w:val="0"/>
      <w:divBdr>
        <w:top w:val="none" w:sz="0" w:space="0" w:color="auto"/>
        <w:left w:val="none" w:sz="0" w:space="0" w:color="auto"/>
        <w:bottom w:val="none" w:sz="0" w:space="0" w:color="auto"/>
        <w:right w:val="none" w:sz="0" w:space="0" w:color="auto"/>
      </w:divBdr>
    </w:div>
    <w:div w:id="1033573128">
      <w:bodyDiv w:val="1"/>
      <w:marLeft w:val="0"/>
      <w:marRight w:val="0"/>
      <w:marTop w:val="0"/>
      <w:marBottom w:val="0"/>
      <w:divBdr>
        <w:top w:val="none" w:sz="0" w:space="0" w:color="auto"/>
        <w:left w:val="none" w:sz="0" w:space="0" w:color="auto"/>
        <w:bottom w:val="none" w:sz="0" w:space="0" w:color="auto"/>
        <w:right w:val="none" w:sz="0" w:space="0" w:color="auto"/>
      </w:divBdr>
    </w:div>
    <w:div w:id="1061565132">
      <w:bodyDiv w:val="1"/>
      <w:marLeft w:val="0"/>
      <w:marRight w:val="0"/>
      <w:marTop w:val="0"/>
      <w:marBottom w:val="0"/>
      <w:divBdr>
        <w:top w:val="none" w:sz="0" w:space="0" w:color="auto"/>
        <w:left w:val="none" w:sz="0" w:space="0" w:color="auto"/>
        <w:bottom w:val="none" w:sz="0" w:space="0" w:color="auto"/>
        <w:right w:val="none" w:sz="0" w:space="0" w:color="auto"/>
      </w:divBdr>
    </w:div>
    <w:div w:id="1062558739">
      <w:bodyDiv w:val="1"/>
      <w:marLeft w:val="0"/>
      <w:marRight w:val="0"/>
      <w:marTop w:val="0"/>
      <w:marBottom w:val="0"/>
      <w:divBdr>
        <w:top w:val="none" w:sz="0" w:space="0" w:color="auto"/>
        <w:left w:val="none" w:sz="0" w:space="0" w:color="auto"/>
        <w:bottom w:val="none" w:sz="0" w:space="0" w:color="auto"/>
        <w:right w:val="none" w:sz="0" w:space="0" w:color="auto"/>
      </w:divBdr>
    </w:div>
    <w:div w:id="1065492757">
      <w:bodyDiv w:val="1"/>
      <w:marLeft w:val="0"/>
      <w:marRight w:val="0"/>
      <w:marTop w:val="0"/>
      <w:marBottom w:val="0"/>
      <w:divBdr>
        <w:top w:val="none" w:sz="0" w:space="0" w:color="auto"/>
        <w:left w:val="none" w:sz="0" w:space="0" w:color="auto"/>
        <w:bottom w:val="none" w:sz="0" w:space="0" w:color="auto"/>
        <w:right w:val="none" w:sz="0" w:space="0" w:color="auto"/>
      </w:divBdr>
    </w:div>
    <w:div w:id="1067655658">
      <w:bodyDiv w:val="1"/>
      <w:marLeft w:val="0"/>
      <w:marRight w:val="0"/>
      <w:marTop w:val="0"/>
      <w:marBottom w:val="0"/>
      <w:divBdr>
        <w:top w:val="none" w:sz="0" w:space="0" w:color="auto"/>
        <w:left w:val="none" w:sz="0" w:space="0" w:color="auto"/>
        <w:bottom w:val="none" w:sz="0" w:space="0" w:color="auto"/>
        <w:right w:val="none" w:sz="0" w:space="0" w:color="auto"/>
      </w:divBdr>
    </w:div>
    <w:div w:id="1098450051">
      <w:bodyDiv w:val="1"/>
      <w:marLeft w:val="0"/>
      <w:marRight w:val="0"/>
      <w:marTop w:val="0"/>
      <w:marBottom w:val="0"/>
      <w:divBdr>
        <w:top w:val="none" w:sz="0" w:space="0" w:color="auto"/>
        <w:left w:val="none" w:sz="0" w:space="0" w:color="auto"/>
        <w:bottom w:val="none" w:sz="0" w:space="0" w:color="auto"/>
        <w:right w:val="none" w:sz="0" w:space="0" w:color="auto"/>
      </w:divBdr>
    </w:div>
    <w:div w:id="1112282704">
      <w:bodyDiv w:val="1"/>
      <w:marLeft w:val="0"/>
      <w:marRight w:val="0"/>
      <w:marTop w:val="0"/>
      <w:marBottom w:val="0"/>
      <w:divBdr>
        <w:top w:val="none" w:sz="0" w:space="0" w:color="auto"/>
        <w:left w:val="none" w:sz="0" w:space="0" w:color="auto"/>
        <w:bottom w:val="none" w:sz="0" w:space="0" w:color="auto"/>
        <w:right w:val="none" w:sz="0" w:space="0" w:color="auto"/>
      </w:divBdr>
    </w:div>
    <w:div w:id="1134636726">
      <w:bodyDiv w:val="1"/>
      <w:marLeft w:val="0"/>
      <w:marRight w:val="0"/>
      <w:marTop w:val="0"/>
      <w:marBottom w:val="0"/>
      <w:divBdr>
        <w:top w:val="none" w:sz="0" w:space="0" w:color="auto"/>
        <w:left w:val="none" w:sz="0" w:space="0" w:color="auto"/>
        <w:bottom w:val="none" w:sz="0" w:space="0" w:color="auto"/>
        <w:right w:val="none" w:sz="0" w:space="0" w:color="auto"/>
      </w:divBdr>
    </w:div>
    <w:div w:id="1141460922">
      <w:bodyDiv w:val="1"/>
      <w:marLeft w:val="0"/>
      <w:marRight w:val="0"/>
      <w:marTop w:val="0"/>
      <w:marBottom w:val="0"/>
      <w:divBdr>
        <w:top w:val="none" w:sz="0" w:space="0" w:color="auto"/>
        <w:left w:val="none" w:sz="0" w:space="0" w:color="auto"/>
        <w:bottom w:val="none" w:sz="0" w:space="0" w:color="auto"/>
        <w:right w:val="none" w:sz="0" w:space="0" w:color="auto"/>
      </w:divBdr>
    </w:div>
    <w:div w:id="1160580379">
      <w:bodyDiv w:val="1"/>
      <w:marLeft w:val="0"/>
      <w:marRight w:val="0"/>
      <w:marTop w:val="0"/>
      <w:marBottom w:val="0"/>
      <w:divBdr>
        <w:top w:val="none" w:sz="0" w:space="0" w:color="auto"/>
        <w:left w:val="none" w:sz="0" w:space="0" w:color="auto"/>
        <w:bottom w:val="none" w:sz="0" w:space="0" w:color="auto"/>
        <w:right w:val="none" w:sz="0" w:space="0" w:color="auto"/>
      </w:divBdr>
    </w:div>
    <w:div w:id="1166673992">
      <w:bodyDiv w:val="1"/>
      <w:marLeft w:val="0"/>
      <w:marRight w:val="0"/>
      <w:marTop w:val="0"/>
      <w:marBottom w:val="0"/>
      <w:divBdr>
        <w:top w:val="none" w:sz="0" w:space="0" w:color="auto"/>
        <w:left w:val="none" w:sz="0" w:space="0" w:color="auto"/>
        <w:bottom w:val="none" w:sz="0" w:space="0" w:color="auto"/>
        <w:right w:val="none" w:sz="0" w:space="0" w:color="auto"/>
      </w:divBdr>
    </w:div>
    <w:div w:id="1185171465">
      <w:bodyDiv w:val="1"/>
      <w:marLeft w:val="0"/>
      <w:marRight w:val="0"/>
      <w:marTop w:val="0"/>
      <w:marBottom w:val="0"/>
      <w:divBdr>
        <w:top w:val="none" w:sz="0" w:space="0" w:color="auto"/>
        <w:left w:val="none" w:sz="0" w:space="0" w:color="auto"/>
        <w:bottom w:val="none" w:sz="0" w:space="0" w:color="auto"/>
        <w:right w:val="none" w:sz="0" w:space="0" w:color="auto"/>
      </w:divBdr>
    </w:div>
    <w:div w:id="1212881254">
      <w:bodyDiv w:val="1"/>
      <w:marLeft w:val="0"/>
      <w:marRight w:val="0"/>
      <w:marTop w:val="0"/>
      <w:marBottom w:val="0"/>
      <w:divBdr>
        <w:top w:val="none" w:sz="0" w:space="0" w:color="auto"/>
        <w:left w:val="none" w:sz="0" w:space="0" w:color="auto"/>
        <w:bottom w:val="none" w:sz="0" w:space="0" w:color="auto"/>
        <w:right w:val="none" w:sz="0" w:space="0" w:color="auto"/>
      </w:divBdr>
    </w:div>
    <w:div w:id="1229219559">
      <w:bodyDiv w:val="1"/>
      <w:marLeft w:val="0"/>
      <w:marRight w:val="0"/>
      <w:marTop w:val="0"/>
      <w:marBottom w:val="0"/>
      <w:divBdr>
        <w:top w:val="none" w:sz="0" w:space="0" w:color="auto"/>
        <w:left w:val="none" w:sz="0" w:space="0" w:color="auto"/>
        <w:bottom w:val="none" w:sz="0" w:space="0" w:color="auto"/>
        <w:right w:val="none" w:sz="0" w:space="0" w:color="auto"/>
      </w:divBdr>
    </w:div>
    <w:div w:id="1233813468">
      <w:bodyDiv w:val="1"/>
      <w:marLeft w:val="0"/>
      <w:marRight w:val="0"/>
      <w:marTop w:val="0"/>
      <w:marBottom w:val="0"/>
      <w:divBdr>
        <w:top w:val="none" w:sz="0" w:space="0" w:color="auto"/>
        <w:left w:val="none" w:sz="0" w:space="0" w:color="auto"/>
        <w:bottom w:val="none" w:sz="0" w:space="0" w:color="auto"/>
        <w:right w:val="none" w:sz="0" w:space="0" w:color="auto"/>
      </w:divBdr>
    </w:div>
    <w:div w:id="1235310743">
      <w:bodyDiv w:val="1"/>
      <w:marLeft w:val="0"/>
      <w:marRight w:val="0"/>
      <w:marTop w:val="0"/>
      <w:marBottom w:val="0"/>
      <w:divBdr>
        <w:top w:val="none" w:sz="0" w:space="0" w:color="auto"/>
        <w:left w:val="none" w:sz="0" w:space="0" w:color="auto"/>
        <w:bottom w:val="none" w:sz="0" w:space="0" w:color="auto"/>
        <w:right w:val="none" w:sz="0" w:space="0" w:color="auto"/>
      </w:divBdr>
    </w:div>
    <w:div w:id="1255868338">
      <w:bodyDiv w:val="1"/>
      <w:marLeft w:val="0"/>
      <w:marRight w:val="0"/>
      <w:marTop w:val="0"/>
      <w:marBottom w:val="0"/>
      <w:divBdr>
        <w:top w:val="none" w:sz="0" w:space="0" w:color="auto"/>
        <w:left w:val="none" w:sz="0" w:space="0" w:color="auto"/>
        <w:bottom w:val="none" w:sz="0" w:space="0" w:color="auto"/>
        <w:right w:val="none" w:sz="0" w:space="0" w:color="auto"/>
      </w:divBdr>
    </w:div>
    <w:div w:id="1271738189">
      <w:bodyDiv w:val="1"/>
      <w:marLeft w:val="0"/>
      <w:marRight w:val="0"/>
      <w:marTop w:val="0"/>
      <w:marBottom w:val="0"/>
      <w:divBdr>
        <w:top w:val="none" w:sz="0" w:space="0" w:color="auto"/>
        <w:left w:val="none" w:sz="0" w:space="0" w:color="auto"/>
        <w:bottom w:val="none" w:sz="0" w:space="0" w:color="auto"/>
        <w:right w:val="none" w:sz="0" w:space="0" w:color="auto"/>
      </w:divBdr>
    </w:div>
    <w:div w:id="1279872197">
      <w:bodyDiv w:val="1"/>
      <w:marLeft w:val="0"/>
      <w:marRight w:val="0"/>
      <w:marTop w:val="0"/>
      <w:marBottom w:val="0"/>
      <w:divBdr>
        <w:top w:val="none" w:sz="0" w:space="0" w:color="auto"/>
        <w:left w:val="none" w:sz="0" w:space="0" w:color="auto"/>
        <w:bottom w:val="none" w:sz="0" w:space="0" w:color="auto"/>
        <w:right w:val="none" w:sz="0" w:space="0" w:color="auto"/>
      </w:divBdr>
    </w:div>
    <w:div w:id="1280406381">
      <w:bodyDiv w:val="1"/>
      <w:marLeft w:val="0"/>
      <w:marRight w:val="0"/>
      <w:marTop w:val="0"/>
      <w:marBottom w:val="0"/>
      <w:divBdr>
        <w:top w:val="none" w:sz="0" w:space="0" w:color="auto"/>
        <w:left w:val="none" w:sz="0" w:space="0" w:color="auto"/>
        <w:bottom w:val="none" w:sz="0" w:space="0" w:color="auto"/>
        <w:right w:val="none" w:sz="0" w:space="0" w:color="auto"/>
      </w:divBdr>
    </w:div>
    <w:div w:id="1305044552">
      <w:bodyDiv w:val="1"/>
      <w:marLeft w:val="0"/>
      <w:marRight w:val="0"/>
      <w:marTop w:val="0"/>
      <w:marBottom w:val="0"/>
      <w:divBdr>
        <w:top w:val="none" w:sz="0" w:space="0" w:color="auto"/>
        <w:left w:val="none" w:sz="0" w:space="0" w:color="auto"/>
        <w:bottom w:val="none" w:sz="0" w:space="0" w:color="auto"/>
        <w:right w:val="none" w:sz="0" w:space="0" w:color="auto"/>
      </w:divBdr>
    </w:div>
    <w:div w:id="1352367915">
      <w:bodyDiv w:val="1"/>
      <w:marLeft w:val="0"/>
      <w:marRight w:val="0"/>
      <w:marTop w:val="0"/>
      <w:marBottom w:val="0"/>
      <w:divBdr>
        <w:top w:val="none" w:sz="0" w:space="0" w:color="auto"/>
        <w:left w:val="none" w:sz="0" w:space="0" w:color="auto"/>
        <w:bottom w:val="none" w:sz="0" w:space="0" w:color="auto"/>
        <w:right w:val="none" w:sz="0" w:space="0" w:color="auto"/>
      </w:divBdr>
    </w:div>
    <w:div w:id="1356544467">
      <w:bodyDiv w:val="1"/>
      <w:marLeft w:val="0"/>
      <w:marRight w:val="0"/>
      <w:marTop w:val="0"/>
      <w:marBottom w:val="0"/>
      <w:divBdr>
        <w:top w:val="none" w:sz="0" w:space="0" w:color="auto"/>
        <w:left w:val="none" w:sz="0" w:space="0" w:color="auto"/>
        <w:bottom w:val="none" w:sz="0" w:space="0" w:color="auto"/>
        <w:right w:val="none" w:sz="0" w:space="0" w:color="auto"/>
      </w:divBdr>
    </w:div>
    <w:div w:id="1387676692">
      <w:bodyDiv w:val="1"/>
      <w:marLeft w:val="0"/>
      <w:marRight w:val="0"/>
      <w:marTop w:val="0"/>
      <w:marBottom w:val="0"/>
      <w:divBdr>
        <w:top w:val="none" w:sz="0" w:space="0" w:color="auto"/>
        <w:left w:val="none" w:sz="0" w:space="0" w:color="auto"/>
        <w:bottom w:val="none" w:sz="0" w:space="0" w:color="auto"/>
        <w:right w:val="none" w:sz="0" w:space="0" w:color="auto"/>
      </w:divBdr>
    </w:div>
    <w:div w:id="1406761798">
      <w:bodyDiv w:val="1"/>
      <w:marLeft w:val="0"/>
      <w:marRight w:val="0"/>
      <w:marTop w:val="0"/>
      <w:marBottom w:val="0"/>
      <w:divBdr>
        <w:top w:val="none" w:sz="0" w:space="0" w:color="auto"/>
        <w:left w:val="none" w:sz="0" w:space="0" w:color="auto"/>
        <w:bottom w:val="none" w:sz="0" w:space="0" w:color="auto"/>
        <w:right w:val="none" w:sz="0" w:space="0" w:color="auto"/>
      </w:divBdr>
    </w:div>
    <w:div w:id="1440877934">
      <w:bodyDiv w:val="1"/>
      <w:marLeft w:val="0"/>
      <w:marRight w:val="0"/>
      <w:marTop w:val="0"/>
      <w:marBottom w:val="0"/>
      <w:divBdr>
        <w:top w:val="none" w:sz="0" w:space="0" w:color="auto"/>
        <w:left w:val="none" w:sz="0" w:space="0" w:color="auto"/>
        <w:bottom w:val="none" w:sz="0" w:space="0" w:color="auto"/>
        <w:right w:val="none" w:sz="0" w:space="0" w:color="auto"/>
      </w:divBdr>
    </w:div>
    <w:div w:id="1443843262">
      <w:bodyDiv w:val="1"/>
      <w:marLeft w:val="0"/>
      <w:marRight w:val="0"/>
      <w:marTop w:val="0"/>
      <w:marBottom w:val="0"/>
      <w:divBdr>
        <w:top w:val="none" w:sz="0" w:space="0" w:color="auto"/>
        <w:left w:val="none" w:sz="0" w:space="0" w:color="auto"/>
        <w:bottom w:val="none" w:sz="0" w:space="0" w:color="auto"/>
        <w:right w:val="none" w:sz="0" w:space="0" w:color="auto"/>
      </w:divBdr>
    </w:div>
    <w:div w:id="1456296091">
      <w:bodyDiv w:val="1"/>
      <w:marLeft w:val="0"/>
      <w:marRight w:val="0"/>
      <w:marTop w:val="0"/>
      <w:marBottom w:val="0"/>
      <w:divBdr>
        <w:top w:val="none" w:sz="0" w:space="0" w:color="auto"/>
        <w:left w:val="none" w:sz="0" w:space="0" w:color="auto"/>
        <w:bottom w:val="none" w:sz="0" w:space="0" w:color="auto"/>
        <w:right w:val="none" w:sz="0" w:space="0" w:color="auto"/>
      </w:divBdr>
    </w:div>
    <w:div w:id="1497765514">
      <w:bodyDiv w:val="1"/>
      <w:marLeft w:val="0"/>
      <w:marRight w:val="0"/>
      <w:marTop w:val="0"/>
      <w:marBottom w:val="0"/>
      <w:divBdr>
        <w:top w:val="none" w:sz="0" w:space="0" w:color="auto"/>
        <w:left w:val="none" w:sz="0" w:space="0" w:color="auto"/>
        <w:bottom w:val="none" w:sz="0" w:space="0" w:color="auto"/>
        <w:right w:val="none" w:sz="0" w:space="0" w:color="auto"/>
      </w:divBdr>
    </w:div>
    <w:div w:id="1529030538">
      <w:bodyDiv w:val="1"/>
      <w:marLeft w:val="0"/>
      <w:marRight w:val="0"/>
      <w:marTop w:val="0"/>
      <w:marBottom w:val="0"/>
      <w:divBdr>
        <w:top w:val="none" w:sz="0" w:space="0" w:color="auto"/>
        <w:left w:val="none" w:sz="0" w:space="0" w:color="auto"/>
        <w:bottom w:val="none" w:sz="0" w:space="0" w:color="auto"/>
        <w:right w:val="none" w:sz="0" w:space="0" w:color="auto"/>
      </w:divBdr>
    </w:div>
    <w:div w:id="1547063866">
      <w:bodyDiv w:val="1"/>
      <w:marLeft w:val="0"/>
      <w:marRight w:val="0"/>
      <w:marTop w:val="0"/>
      <w:marBottom w:val="0"/>
      <w:divBdr>
        <w:top w:val="none" w:sz="0" w:space="0" w:color="auto"/>
        <w:left w:val="none" w:sz="0" w:space="0" w:color="auto"/>
        <w:bottom w:val="none" w:sz="0" w:space="0" w:color="auto"/>
        <w:right w:val="none" w:sz="0" w:space="0" w:color="auto"/>
      </w:divBdr>
    </w:div>
    <w:div w:id="1580287510">
      <w:bodyDiv w:val="1"/>
      <w:marLeft w:val="0"/>
      <w:marRight w:val="0"/>
      <w:marTop w:val="0"/>
      <w:marBottom w:val="0"/>
      <w:divBdr>
        <w:top w:val="none" w:sz="0" w:space="0" w:color="auto"/>
        <w:left w:val="none" w:sz="0" w:space="0" w:color="auto"/>
        <w:bottom w:val="none" w:sz="0" w:space="0" w:color="auto"/>
        <w:right w:val="none" w:sz="0" w:space="0" w:color="auto"/>
      </w:divBdr>
    </w:div>
    <w:div w:id="1627858752">
      <w:bodyDiv w:val="1"/>
      <w:marLeft w:val="0"/>
      <w:marRight w:val="0"/>
      <w:marTop w:val="0"/>
      <w:marBottom w:val="0"/>
      <w:divBdr>
        <w:top w:val="none" w:sz="0" w:space="0" w:color="auto"/>
        <w:left w:val="none" w:sz="0" w:space="0" w:color="auto"/>
        <w:bottom w:val="none" w:sz="0" w:space="0" w:color="auto"/>
        <w:right w:val="none" w:sz="0" w:space="0" w:color="auto"/>
      </w:divBdr>
    </w:div>
    <w:div w:id="1664317165">
      <w:bodyDiv w:val="1"/>
      <w:marLeft w:val="0"/>
      <w:marRight w:val="0"/>
      <w:marTop w:val="0"/>
      <w:marBottom w:val="0"/>
      <w:divBdr>
        <w:top w:val="none" w:sz="0" w:space="0" w:color="auto"/>
        <w:left w:val="none" w:sz="0" w:space="0" w:color="auto"/>
        <w:bottom w:val="none" w:sz="0" w:space="0" w:color="auto"/>
        <w:right w:val="none" w:sz="0" w:space="0" w:color="auto"/>
      </w:divBdr>
    </w:div>
    <w:div w:id="1678582987">
      <w:bodyDiv w:val="1"/>
      <w:marLeft w:val="0"/>
      <w:marRight w:val="0"/>
      <w:marTop w:val="0"/>
      <w:marBottom w:val="0"/>
      <w:divBdr>
        <w:top w:val="none" w:sz="0" w:space="0" w:color="auto"/>
        <w:left w:val="none" w:sz="0" w:space="0" w:color="auto"/>
        <w:bottom w:val="none" w:sz="0" w:space="0" w:color="auto"/>
        <w:right w:val="none" w:sz="0" w:space="0" w:color="auto"/>
      </w:divBdr>
    </w:div>
    <w:div w:id="1689023126">
      <w:bodyDiv w:val="1"/>
      <w:marLeft w:val="0"/>
      <w:marRight w:val="0"/>
      <w:marTop w:val="0"/>
      <w:marBottom w:val="0"/>
      <w:divBdr>
        <w:top w:val="none" w:sz="0" w:space="0" w:color="auto"/>
        <w:left w:val="none" w:sz="0" w:space="0" w:color="auto"/>
        <w:bottom w:val="none" w:sz="0" w:space="0" w:color="auto"/>
        <w:right w:val="none" w:sz="0" w:space="0" w:color="auto"/>
      </w:divBdr>
    </w:div>
    <w:div w:id="1695182710">
      <w:bodyDiv w:val="1"/>
      <w:marLeft w:val="0"/>
      <w:marRight w:val="0"/>
      <w:marTop w:val="0"/>
      <w:marBottom w:val="0"/>
      <w:divBdr>
        <w:top w:val="none" w:sz="0" w:space="0" w:color="auto"/>
        <w:left w:val="none" w:sz="0" w:space="0" w:color="auto"/>
        <w:bottom w:val="none" w:sz="0" w:space="0" w:color="auto"/>
        <w:right w:val="none" w:sz="0" w:space="0" w:color="auto"/>
      </w:divBdr>
    </w:div>
    <w:div w:id="1699161128">
      <w:bodyDiv w:val="1"/>
      <w:marLeft w:val="0"/>
      <w:marRight w:val="0"/>
      <w:marTop w:val="0"/>
      <w:marBottom w:val="0"/>
      <w:divBdr>
        <w:top w:val="none" w:sz="0" w:space="0" w:color="auto"/>
        <w:left w:val="none" w:sz="0" w:space="0" w:color="auto"/>
        <w:bottom w:val="none" w:sz="0" w:space="0" w:color="auto"/>
        <w:right w:val="none" w:sz="0" w:space="0" w:color="auto"/>
      </w:divBdr>
    </w:div>
    <w:div w:id="1706514869">
      <w:bodyDiv w:val="1"/>
      <w:marLeft w:val="0"/>
      <w:marRight w:val="0"/>
      <w:marTop w:val="0"/>
      <w:marBottom w:val="0"/>
      <w:divBdr>
        <w:top w:val="none" w:sz="0" w:space="0" w:color="auto"/>
        <w:left w:val="none" w:sz="0" w:space="0" w:color="auto"/>
        <w:bottom w:val="none" w:sz="0" w:space="0" w:color="auto"/>
        <w:right w:val="none" w:sz="0" w:space="0" w:color="auto"/>
      </w:divBdr>
    </w:div>
    <w:div w:id="1739012963">
      <w:bodyDiv w:val="1"/>
      <w:marLeft w:val="0"/>
      <w:marRight w:val="0"/>
      <w:marTop w:val="0"/>
      <w:marBottom w:val="0"/>
      <w:divBdr>
        <w:top w:val="none" w:sz="0" w:space="0" w:color="auto"/>
        <w:left w:val="none" w:sz="0" w:space="0" w:color="auto"/>
        <w:bottom w:val="none" w:sz="0" w:space="0" w:color="auto"/>
        <w:right w:val="none" w:sz="0" w:space="0" w:color="auto"/>
      </w:divBdr>
    </w:div>
    <w:div w:id="1750535713">
      <w:bodyDiv w:val="1"/>
      <w:marLeft w:val="0"/>
      <w:marRight w:val="0"/>
      <w:marTop w:val="0"/>
      <w:marBottom w:val="0"/>
      <w:divBdr>
        <w:top w:val="none" w:sz="0" w:space="0" w:color="auto"/>
        <w:left w:val="none" w:sz="0" w:space="0" w:color="auto"/>
        <w:bottom w:val="none" w:sz="0" w:space="0" w:color="auto"/>
        <w:right w:val="none" w:sz="0" w:space="0" w:color="auto"/>
      </w:divBdr>
    </w:div>
    <w:div w:id="1755977561">
      <w:bodyDiv w:val="1"/>
      <w:marLeft w:val="0"/>
      <w:marRight w:val="0"/>
      <w:marTop w:val="0"/>
      <w:marBottom w:val="0"/>
      <w:divBdr>
        <w:top w:val="none" w:sz="0" w:space="0" w:color="auto"/>
        <w:left w:val="none" w:sz="0" w:space="0" w:color="auto"/>
        <w:bottom w:val="none" w:sz="0" w:space="0" w:color="auto"/>
        <w:right w:val="none" w:sz="0" w:space="0" w:color="auto"/>
      </w:divBdr>
    </w:div>
    <w:div w:id="1756197278">
      <w:bodyDiv w:val="1"/>
      <w:marLeft w:val="0"/>
      <w:marRight w:val="0"/>
      <w:marTop w:val="0"/>
      <w:marBottom w:val="0"/>
      <w:divBdr>
        <w:top w:val="none" w:sz="0" w:space="0" w:color="auto"/>
        <w:left w:val="none" w:sz="0" w:space="0" w:color="auto"/>
        <w:bottom w:val="none" w:sz="0" w:space="0" w:color="auto"/>
        <w:right w:val="none" w:sz="0" w:space="0" w:color="auto"/>
      </w:divBdr>
    </w:div>
    <w:div w:id="1777365939">
      <w:bodyDiv w:val="1"/>
      <w:marLeft w:val="0"/>
      <w:marRight w:val="0"/>
      <w:marTop w:val="0"/>
      <w:marBottom w:val="0"/>
      <w:divBdr>
        <w:top w:val="none" w:sz="0" w:space="0" w:color="auto"/>
        <w:left w:val="none" w:sz="0" w:space="0" w:color="auto"/>
        <w:bottom w:val="none" w:sz="0" w:space="0" w:color="auto"/>
        <w:right w:val="none" w:sz="0" w:space="0" w:color="auto"/>
      </w:divBdr>
    </w:div>
    <w:div w:id="1777820857">
      <w:bodyDiv w:val="1"/>
      <w:marLeft w:val="0"/>
      <w:marRight w:val="0"/>
      <w:marTop w:val="0"/>
      <w:marBottom w:val="0"/>
      <w:divBdr>
        <w:top w:val="none" w:sz="0" w:space="0" w:color="auto"/>
        <w:left w:val="none" w:sz="0" w:space="0" w:color="auto"/>
        <w:bottom w:val="none" w:sz="0" w:space="0" w:color="auto"/>
        <w:right w:val="none" w:sz="0" w:space="0" w:color="auto"/>
      </w:divBdr>
    </w:div>
    <w:div w:id="1791973066">
      <w:bodyDiv w:val="1"/>
      <w:marLeft w:val="0"/>
      <w:marRight w:val="0"/>
      <w:marTop w:val="0"/>
      <w:marBottom w:val="0"/>
      <w:divBdr>
        <w:top w:val="none" w:sz="0" w:space="0" w:color="auto"/>
        <w:left w:val="none" w:sz="0" w:space="0" w:color="auto"/>
        <w:bottom w:val="none" w:sz="0" w:space="0" w:color="auto"/>
        <w:right w:val="none" w:sz="0" w:space="0" w:color="auto"/>
      </w:divBdr>
    </w:div>
    <w:div w:id="1801145266">
      <w:bodyDiv w:val="1"/>
      <w:marLeft w:val="0"/>
      <w:marRight w:val="0"/>
      <w:marTop w:val="0"/>
      <w:marBottom w:val="0"/>
      <w:divBdr>
        <w:top w:val="none" w:sz="0" w:space="0" w:color="auto"/>
        <w:left w:val="none" w:sz="0" w:space="0" w:color="auto"/>
        <w:bottom w:val="none" w:sz="0" w:space="0" w:color="auto"/>
        <w:right w:val="none" w:sz="0" w:space="0" w:color="auto"/>
      </w:divBdr>
    </w:div>
    <w:div w:id="1802919009">
      <w:bodyDiv w:val="1"/>
      <w:marLeft w:val="0"/>
      <w:marRight w:val="0"/>
      <w:marTop w:val="0"/>
      <w:marBottom w:val="0"/>
      <w:divBdr>
        <w:top w:val="none" w:sz="0" w:space="0" w:color="auto"/>
        <w:left w:val="none" w:sz="0" w:space="0" w:color="auto"/>
        <w:bottom w:val="none" w:sz="0" w:space="0" w:color="auto"/>
        <w:right w:val="none" w:sz="0" w:space="0" w:color="auto"/>
      </w:divBdr>
    </w:div>
    <w:div w:id="1808039087">
      <w:bodyDiv w:val="1"/>
      <w:marLeft w:val="0"/>
      <w:marRight w:val="0"/>
      <w:marTop w:val="0"/>
      <w:marBottom w:val="0"/>
      <w:divBdr>
        <w:top w:val="none" w:sz="0" w:space="0" w:color="auto"/>
        <w:left w:val="none" w:sz="0" w:space="0" w:color="auto"/>
        <w:bottom w:val="none" w:sz="0" w:space="0" w:color="auto"/>
        <w:right w:val="none" w:sz="0" w:space="0" w:color="auto"/>
      </w:divBdr>
    </w:div>
    <w:div w:id="1812942579">
      <w:bodyDiv w:val="1"/>
      <w:marLeft w:val="0"/>
      <w:marRight w:val="0"/>
      <w:marTop w:val="0"/>
      <w:marBottom w:val="0"/>
      <w:divBdr>
        <w:top w:val="none" w:sz="0" w:space="0" w:color="auto"/>
        <w:left w:val="none" w:sz="0" w:space="0" w:color="auto"/>
        <w:bottom w:val="none" w:sz="0" w:space="0" w:color="auto"/>
        <w:right w:val="none" w:sz="0" w:space="0" w:color="auto"/>
      </w:divBdr>
    </w:div>
    <w:div w:id="1833640625">
      <w:bodyDiv w:val="1"/>
      <w:marLeft w:val="0"/>
      <w:marRight w:val="0"/>
      <w:marTop w:val="0"/>
      <w:marBottom w:val="0"/>
      <w:divBdr>
        <w:top w:val="none" w:sz="0" w:space="0" w:color="auto"/>
        <w:left w:val="none" w:sz="0" w:space="0" w:color="auto"/>
        <w:bottom w:val="none" w:sz="0" w:space="0" w:color="auto"/>
        <w:right w:val="none" w:sz="0" w:space="0" w:color="auto"/>
      </w:divBdr>
    </w:div>
    <w:div w:id="1839808068">
      <w:bodyDiv w:val="1"/>
      <w:marLeft w:val="0"/>
      <w:marRight w:val="0"/>
      <w:marTop w:val="0"/>
      <w:marBottom w:val="0"/>
      <w:divBdr>
        <w:top w:val="none" w:sz="0" w:space="0" w:color="auto"/>
        <w:left w:val="none" w:sz="0" w:space="0" w:color="auto"/>
        <w:bottom w:val="none" w:sz="0" w:space="0" w:color="auto"/>
        <w:right w:val="none" w:sz="0" w:space="0" w:color="auto"/>
      </w:divBdr>
    </w:div>
    <w:div w:id="1857305181">
      <w:bodyDiv w:val="1"/>
      <w:marLeft w:val="0"/>
      <w:marRight w:val="0"/>
      <w:marTop w:val="0"/>
      <w:marBottom w:val="0"/>
      <w:divBdr>
        <w:top w:val="none" w:sz="0" w:space="0" w:color="auto"/>
        <w:left w:val="none" w:sz="0" w:space="0" w:color="auto"/>
        <w:bottom w:val="none" w:sz="0" w:space="0" w:color="auto"/>
        <w:right w:val="none" w:sz="0" w:space="0" w:color="auto"/>
      </w:divBdr>
    </w:div>
    <w:div w:id="1872649621">
      <w:bodyDiv w:val="1"/>
      <w:marLeft w:val="0"/>
      <w:marRight w:val="0"/>
      <w:marTop w:val="0"/>
      <w:marBottom w:val="0"/>
      <w:divBdr>
        <w:top w:val="none" w:sz="0" w:space="0" w:color="auto"/>
        <w:left w:val="none" w:sz="0" w:space="0" w:color="auto"/>
        <w:bottom w:val="none" w:sz="0" w:space="0" w:color="auto"/>
        <w:right w:val="none" w:sz="0" w:space="0" w:color="auto"/>
      </w:divBdr>
    </w:div>
    <w:div w:id="1884901846">
      <w:bodyDiv w:val="1"/>
      <w:marLeft w:val="0"/>
      <w:marRight w:val="0"/>
      <w:marTop w:val="0"/>
      <w:marBottom w:val="0"/>
      <w:divBdr>
        <w:top w:val="none" w:sz="0" w:space="0" w:color="auto"/>
        <w:left w:val="none" w:sz="0" w:space="0" w:color="auto"/>
        <w:bottom w:val="none" w:sz="0" w:space="0" w:color="auto"/>
        <w:right w:val="none" w:sz="0" w:space="0" w:color="auto"/>
      </w:divBdr>
    </w:div>
    <w:div w:id="1886406059">
      <w:bodyDiv w:val="1"/>
      <w:marLeft w:val="0"/>
      <w:marRight w:val="0"/>
      <w:marTop w:val="0"/>
      <w:marBottom w:val="0"/>
      <w:divBdr>
        <w:top w:val="none" w:sz="0" w:space="0" w:color="auto"/>
        <w:left w:val="none" w:sz="0" w:space="0" w:color="auto"/>
        <w:bottom w:val="none" w:sz="0" w:space="0" w:color="auto"/>
        <w:right w:val="none" w:sz="0" w:space="0" w:color="auto"/>
      </w:divBdr>
    </w:div>
    <w:div w:id="1893275587">
      <w:bodyDiv w:val="1"/>
      <w:marLeft w:val="0"/>
      <w:marRight w:val="0"/>
      <w:marTop w:val="0"/>
      <w:marBottom w:val="0"/>
      <w:divBdr>
        <w:top w:val="none" w:sz="0" w:space="0" w:color="auto"/>
        <w:left w:val="none" w:sz="0" w:space="0" w:color="auto"/>
        <w:bottom w:val="none" w:sz="0" w:space="0" w:color="auto"/>
        <w:right w:val="none" w:sz="0" w:space="0" w:color="auto"/>
      </w:divBdr>
    </w:div>
    <w:div w:id="1899171941">
      <w:bodyDiv w:val="1"/>
      <w:marLeft w:val="0"/>
      <w:marRight w:val="0"/>
      <w:marTop w:val="0"/>
      <w:marBottom w:val="0"/>
      <w:divBdr>
        <w:top w:val="none" w:sz="0" w:space="0" w:color="auto"/>
        <w:left w:val="none" w:sz="0" w:space="0" w:color="auto"/>
        <w:bottom w:val="none" w:sz="0" w:space="0" w:color="auto"/>
        <w:right w:val="none" w:sz="0" w:space="0" w:color="auto"/>
      </w:divBdr>
    </w:div>
    <w:div w:id="1910457460">
      <w:bodyDiv w:val="1"/>
      <w:marLeft w:val="0"/>
      <w:marRight w:val="0"/>
      <w:marTop w:val="0"/>
      <w:marBottom w:val="0"/>
      <w:divBdr>
        <w:top w:val="none" w:sz="0" w:space="0" w:color="auto"/>
        <w:left w:val="none" w:sz="0" w:space="0" w:color="auto"/>
        <w:bottom w:val="none" w:sz="0" w:space="0" w:color="auto"/>
        <w:right w:val="none" w:sz="0" w:space="0" w:color="auto"/>
      </w:divBdr>
    </w:div>
    <w:div w:id="1920167581">
      <w:bodyDiv w:val="1"/>
      <w:marLeft w:val="0"/>
      <w:marRight w:val="0"/>
      <w:marTop w:val="0"/>
      <w:marBottom w:val="0"/>
      <w:divBdr>
        <w:top w:val="none" w:sz="0" w:space="0" w:color="auto"/>
        <w:left w:val="none" w:sz="0" w:space="0" w:color="auto"/>
        <w:bottom w:val="none" w:sz="0" w:space="0" w:color="auto"/>
        <w:right w:val="none" w:sz="0" w:space="0" w:color="auto"/>
      </w:divBdr>
    </w:div>
    <w:div w:id="1922061274">
      <w:bodyDiv w:val="1"/>
      <w:marLeft w:val="0"/>
      <w:marRight w:val="0"/>
      <w:marTop w:val="0"/>
      <w:marBottom w:val="0"/>
      <w:divBdr>
        <w:top w:val="none" w:sz="0" w:space="0" w:color="auto"/>
        <w:left w:val="none" w:sz="0" w:space="0" w:color="auto"/>
        <w:bottom w:val="none" w:sz="0" w:space="0" w:color="auto"/>
        <w:right w:val="none" w:sz="0" w:space="0" w:color="auto"/>
      </w:divBdr>
    </w:div>
    <w:div w:id="1936864548">
      <w:bodyDiv w:val="1"/>
      <w:marLeft w:val="0"/>
      <w:marRight w:val="0"/>
      <w:marTop w:val="0"/>
      <w:marBottom w:val="0"/>
      <w:divBdr>
        <w:top w:val="none" w:sz="0" w:space="0" w:color="auto"/>
        <w:left w:val="none" w:sz="0" w:space="0" w:color="auto"/>
        <w:bottom w:val="none" w:sz="0" w:space="0" w:color="auto"/>
        <w:right w:val="none" w:sz="0" w:space="0" w:color="auto"/>
      </w:divBdr>
    </w:div>
    <w:div w:id="1952933113">
      <w:bodyDiv w:val="1"/>
      <w:marLeft w:val="0"/>
      <w:marRight w:val="0"/>
      <w:marTop w:val="0"/>
      <w:marBottom w:val="0"/>
      <w:divBdr>
        <w:top w:val="none" w:sz="0" w:space="0" w:color="auto"/>
        <w:left w:val="none" w:sz="0" w:space="0" w:color="auto"/>
        <w:bottom w:val="none" w:sz="0" w:space="0" w:color="auto"/>
        <w:right w:val="none" w:sz="0" w:space="0" w:color="auto"/>
      </w:divBdr>
    </w:div>
    <w:div w:id="1960523381">
      <w:bodyDiv w:val="1"/>
      <w:marLeft w:val="0"/>
      <w:marRight w:val="0"/>
      <w:marTop w:val="0"/>
      <w:marBottom w:val="0"/>
      <w:divBdr>
        <w:top w:val="none" w:sz="0" w:space="0" w:color="auto"/>
        <w:left w:val="none" w:sz="0" w:space="0" w:color="auto"/>
        <w:bottom w:val="none" w:sz="0" w:space="0" w:color="auto"/>
        <w:right w:val="none" w:sz="0" w:space="0" w:color="auto"/>
      </w:divBdr>
    </w:div>
    <w:div w:id="1986231557">
      <w:bodyDiv w:val="1"/>
      <w:marLeft w:val="0"/>
      <w:marRight w:val="0"/>
      <w:marTop w:val="0"/>
      <w:marBottom w:val="0"/>
      <w:divBdr>
        <w:top w:val="none" w:sz="0" w:space="0" w:color="auto"/>
        <w:left w:val="none" w:sz="0" w:space="0" w:color="auto"/>
        <w:bottom w:val="none" w:sz="0" w:space="0" w:color="auto"/>
        <w:right w:val="none" w:sz="0" w:space="0" w:color="auto"/>
      </w:divBdr>
    </w:div>
    <w:div w:id="2016570530">
      <w:bodyDiv w:val="1"/>
      <w:marLeft w:val="0"/>
      <w:marRight w:val="0"/>
      <w:marTop w:val="0"/>
      <w:marBottom w:val="0"/>
      <w:divBdr>
        <w:top w:val="none" w:sz="0" w:space="0" w:color="auto"/>
        <w:left w:val="none" w:sz="0" w:space="0" w:color="auto"/>
        <w:bottom w:val="none" w:sz="0" w:space="0" w:color="auto"/>
        <w:right w:val="none" w:sz="0" w:space="0" w:color="auto"/>
      </w:divBdr>
    </w:div>
    <w:div w:id="2022968483">
      <w:bodyDiv w:val="1"/>
      <w:marLeft w:val="0"/>
      <w:marRight w:val="0"/>
      <w:marTop w:val="0"/>
      <w:marBottom w:val="0"/>
      <w:divBdr>
        <w:top w:val="none" w:sz="0" w:space="0" w:color="auto"/>
        <w:left w:val="none" w:sz="0" w:space="0" w:color="auto"/>
        <w:bottom w:val="none" w:sz="0" w:space="0" w:color="auto"/>
        <w:right w:val="none" w:sz="0" w:space="0" w:color="auto"/>
      </w:divBdr>
    </w:div>
    <w:div w:id="2024744934">
      <w:bodyDiv w:val="1"/>
      <w:marLeft w:val="0"/>
      <w:marRight w:val="0"/>
      <w:marTop w:val="0"/>
      <w:marBottom w:val="0"/>
      <w:divBdr>
        <w:top w:val="none" w:sz="0" w:space="0" w:color="auto"/>
        <w:left w:val="none" w:sz="0" w:space="0" w:color="auto"/>
        <w:bottom w:val="none" w:sz="0" w:space="0" w:color="auto"/>
        <w:right w:val="none" w:sz="0" w:space="0" w:color="auto"/>
      </w:divBdr>
    </w:div>
    <w:div w:id="2028825454">
      <w:bodyDiv w:val="1"/>
      <w:marLeft w:val="0"/>
      <w:marRight w:val="0"/>
      <w:marTop w:val="0"/>
      <w:marBottom w:val="0"/>
      <w:divBdr>
        <w:top w:val="none" w:sz="0" w:space="0" w:color="auto"/>
        <w:left w:val="none" w:sz="0" w:space="0" w:color="auto"/>
        <w:bottom w:val="none" w:sz="0" w:space="0" w:color="auto"/>
        <w:right w:val="none" w:sz="0" w:space="0" w:color="auto"/>
      </w:divBdr>
    </w:div>
    <w:div w:id="2059434922">
      <w:bodyDiv w:val="1"/>
      <w:marLeft w:val="0"/>
      <w:marRight w:val="0"/>
      <w:marTop w:val="0"/>
      <w:marBottom w:val="0"/>
      <w:divBdr>
        <w:top w:val="none" w:sz="0" w:space="0" w:color="auto"/>
        <w:left w:val="none" w:sz="0" w:space="0" w:color="auto"/>
        <w:bottom w:val="none" w:sz="0" w:space="0" w:color="auto"/>
        <w:right w:val="none" w:sz="0" w:space="0" w:color="auto"/>
      </w:divBdr>
    </w:div>
    <w:div w:id="2062485283">
      <w:bodyDiv w:val="1"/>
      <w:marLeft w:val="0"/>
      <w:marRight w:val="0"/>
      <w:marTop w:val="0"/>
      <w:marBottom w:val="0"/>
      <w:divBdr>
        <w:top w:val="none" w:sz="0" w:space="0" w:color="auto"/>
        <w:left w:val="none" w:sz="0" w:space="0" w:color="auto"/>
        <w:bottom w:val="none" w:sz="0" w:space="0" w:color="auto"/>
        <w:right w:val="none" w:sz="0" w:space="0" w:color="auto"/>
      </w:divBdr>
    </w:div>
    <w:div w:id="2065641081">
      <w:bodyDiv w:val="1"/>
      <w:marLeft w:val="0"/>
      <w:marRight w:val="0"/>
      <w:marTop w:val="0"/>
      <w:marBottom w:val="0"/>
      <w:divBdr>
        <w:top w:val="none" w:sz="0" w:space="0" w:color="auto"/>
        <w:left w:val="none" w:sz="0" w:space="0" w:color="auto"/>
        <w:bottom w:val="none" w:sz="0" w:space="0" w:color="auto"/>
        <w:right w:val="none" w:sz="0" w:space="0" w:color="auto"/>
      </w:divBdr>
    </w:div>
    <w:div w:id="2098136642">
      <w:bodyDiv w:val="1"/>
      <w:marLeft w:val="0"/>
      <w:marRight w:val="0"/>
      <w:marTop w:val="0"/>
      <w:marBottom w:val="0"/>
      <w:divBdr>
        <w:top w:val="none" w:sz="0" w:space="0" w:color="auto"/>
        <w:left w:val="none" w:sz="0" w:space="0" w:color="auto"/>
        <w:bottom w:val="none" w:sz="0" w:space="0" w:color="auto"/>
        <w:right w:val="none" w:sz="0" w:space="0" w:color="auto"/>
      </w:divBdr>
    </w:div>
    <w:div w:id="2119711698">
      <w:bodyDiv w:val="1"/>
      <w:marLeft w:val="0"/>
      <w:marRight w:val="0"/>
      <w:marTop w:val="0"/>
      <w:marBottom w:val="0"/>
      <w:divBdr>
        <w:top w:val="none" w:sz="0" w:space="0" w:color="auto"/>
        <w:left w:val="none" w:sz="0" w:space="0" w:color="auto"/>
        <w:bottom w:val="none" w:sz="0" w:space="0" w:color="auto"/>
        <w:right w:val="none" w:sz="0" w:space="0" w:color="auto"/>
      </w:divBdr>
    </w:div>
    <w:div w:id="2120567570">
      <w:bodyDiv w:val="1"/>
      <w:marLeft w:val="0"/>
      <w:marRight w:val="0"/>
      <w:marTop w:val="0"/>
      <w:marBottom w:val="0"/>
      <w:divBdr>
        <w:top w:val="none" w:sz="0" w:space="0" w:color="auto"/>
        <w:left w:val="none" w:sz="0" w:space="0" w:color="auto"/>
        <w:bottom w:val="none" w:sz="0" w:space="0" w:color="auto"/>
        <w:right w:val="none" w:sz="0" w:space="0" w:color="auto"/>
      </w:divBdr>
    </w:div>
    <w:div w:id="212915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6F0AB-DD5C-4510-9C9A-C48A8680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81</Pages>
  <Words>27915</Words>
  <Characters>159116</Characters>
  <Application>Microsoft Office Word</Application>
  <DocSecurity>0</DocSecurity>
  <Lines>1325</Lines>
  <Paragraphs>373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Asya Finans Kurumu A.Ş.</vt:lpstr>
      <vt:lpstr>Asya Finans Kurumu A.Ş.</vt:lpstr>
    </vt:vector>
  </TitlesOfParts>
  <Company>Deloitte Touche Tohmatsu</Company>
  <LinksUpToDate>false</LinksUpToDate>
  <CharactersWithSpaces>186658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Asya Finans Kurumu A.Ş.</dc:title>
  <dc:creator>DTT</dc:creator>
  <cp:lastModifiedBy>Gülşah Tuba Ünlü (Open)
</cp:lastModifiedBy>
  <cp:revision>20</cp:revision>
  <cp:lastPrinted>2011-02-12T13:02:00Z</cp:lastPrinted>
  <dcterms:created xsi:type="dcterms:W3CDTF">2011-02-13T23:35:00Z</dcterms:created>
  <dcterms:modified xsi:type="dcterms:W3CDTF">2011-02-14T13:26:00Z</dcterms:modified>
</cp:coreProperties>
</file>